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FBF" w:rsidRPr="009D0642" w:rsidRDefault="00791705" w:rsidP="001D4502">
      <w:pPr>
        <w:pStyle w:val="FirmTitleCB"/>
        <w:spacing w:after="360"/>
        <w:rPr>
          <w:rFonts w:ascii="Arial" w:hAnsi="Arial"/>
          <w:sz w:val="28"/>
          <w:szCs w:val="28"/>
        </w:rPr>
      </w:pPr>
      <w:r w:rsidRPr="009D0642">
        <w:rPr>
          <w:rFonts w:ascii="Arial" w:hAnsi="Arial"/>
          <w:sz w:val="28"/>
          <w:szCs w:val="28"/>
        </w:rPr>
        <w:t>NARALO</w:t>
      </w:r>
      <w:r w:rsidR="001D4502" w:rsidRPr="009D0642">
        <w:rPr>
          <w:rFonts w:ascii="Arial" w:hAnsi="Arial"/>
          <w:sz w:val="28"/>
          <w:szCs w:val="28"/>
        </w:rPr>
        <w:t xml:space="preserve"> </w:t>
      </w:r>
      <w:r w:rsidR="00E76F1A" w:rsidRPr="009D0642">
        <w:rPr>
          <w:rFonts w:ascii="Arial" w:hAnsi="Arial"/>
          <w:sz w:val="28"/>
          <w:szCs w:val="28"/>
        </w:rPr>
        <w:t>OPERATING</w:t>
      </w:r>
      <w:r w:rsidR="00BC70BF" w:rsidRPr="009D0642">
        <w:rPr>
          <w:rFonts w:ascii="Arial" w:hAnsi="Arial"/>
          <w:sz w:val="28"/>
          <w:szCs w:val="28"/>
        </w:rPr>
        <w:br/>
      </w:r>
      <w:r w:rsidRPr="009D0642">
        <w:rPr>
          <w:rFonts w:ascii="Arial" w:hAnsi="Arial"/>
          <w:sz w:val="28"/>
          <w:szCs w:val="28"/>
        </w:rPr>
        <w:t>PRINCIPLES AND PROCEDURES</w:t>
      </w:r>
    </w:p>
    <w:p w:rsidR="001B5FBF" w:rsidRPr="004C5D93" w:rsidRDefault="00042205">
      <w:pPr>
        <w:pStyle w:val="Legal2L1"/>
        <w:rPr>
          <w:rFonts w:ascii="Arial" w:hAnsi="Arial" w:cs="Arial"/>
          <w:sz w:val="24"/>
          <w:szCs w:val="24"/>
        </w:rPr>
      </w:pPr>
      <w:r w:rsidRPr="004C5D93">
        <w:rPr>
          <w:rFonts w:ascii="Arial" w:hAnsi="Arial" w:cs="Arial"/>
          <w:sz w:val="24"/>
          <w:szCs w:val="24"/>
        </w:rPr>
        <w:t>1.</w:t>
      </w:r>
      <w:r w:rsidRPr="004C5D93">
        <w:rPr>
          <w:rFonts w:ascii="Arial" w:hAnsi="Arial" w:cs="Arial"/>
          <w:sz w:val="24"/>
          <w:szCs w:val="24"/>
        </w:rPr>
        <w:tab/>
      </w:r>
      <w:r w:rsidR="00BC70BF" w:rsidRPr="004C5D93">
        <w:rPr>
          <w:rFonts w:ascii="Arial" w:hAnsi="Arial" w:cs="Arial"/>
          <w:sz w:val="24"/>
          <w:szCs w:val="24"/>
        </w:rPr>
        <w:t>GENERAL</w:t>
      </w:r>
    </w:p>
    <w:p w:rsidR="001B5FBF" w:rsidRPr="00DC1D03" w:rsidRDefault="00BC70BF">
      <w:pPr>
        <w:pStyle w:val="FirmSingle"/>
        <w:rPr>
          <w:rFonts w:ascii="Arial" w:hAnsi="Arial" w:cs="Arial"/>
        </w:rPr>
      </w:pPr>
      <w:r w:rsidRPr="00DC1D03">
        <w:rPr>
          <w:rFonts w:ascii="Arial" w:hAnsi="Arial" w:cs="Arial"/>
        </w:rPr>
        <w:t xml:space="preserve">The </w:t>
      </w:r>
      <w:r w:rsidR="00791705" w:rsidRPr="00DC1D03">
        <w:rPr>
          <w:rFonts w:ascii="Arial" w:hAnsi="Arial" w:cs="Arial"/>
        </w:rPr>
        <w:t>North American Regional ALO (“NARALO</w:t>
      </w:r>
      <w:r w:rsidRPr="00DC1D03">
        <w:rPr>
          <w:rFonts w:ascii="Arial" w:hAnsi="Arial" w:cs="Arial"/>
        </w:rPr>
        <w:t>”</w:t>
      </w:r>
      <w:r w:rsidR="00A41285" w:rsidRPr="00DC1D03">
        <w:rPr>
          <w:rFonts w:ascii="Arial" w:hAnsi="Arial" w:cs="Arial"/>
        </w:rPr>
        <w:t>)</w:t>
      </w:r>
      <w:r w:rsidR="00791705" w:rsidRPr="00DC1D03">
        <w:rPr>
          <w:rFonts w:ascii="Arial" w:hAnsi="Arial" w:cs="Arial"/>
        </w:rPr>
        <w:t xml:space="preserve"> is a supportive </w:t>
      </w:r>
      <w:r w:rsidRPr="00DC1D03">
        <w:rPr>
          <w:rFonts w:ascii="Arial" w:hAnsi="Arial" w:cs="Arial"/>
        </w:rPr>
        <w:t xml:space="preserve">body of </w:t>
      </w:r>
      <w:r w:rsidR="00791705" w:rsidRPr="00DC1D03">
        <w:rPr>
          <w:rFonts w:ascii="Arial" w:hAnsi="Arial" w:cs="Arial"/>
        </w:rPr>
        <w:t>ICANN</w:t>
      </w:r>
      <w:r w:rsidR="00E76F1A" w:rsidRPr="00DC1D03">
        <w:rPr>
          <w:rFonts w:ascii="Arial" w:hAnsi="Arial" w:cs="Arial"/>
        </w:rPr>
        <w:t>, authorized by</w:t>
      </w:r>
      <w:r w:rsidRPr="00DC1D03">
        <w:rPr>
          <w:rFonts w:ascii="Arial" w:hAnsi="Arial" w:cs="Arial"/>
        </w:rPr>
        <w:t xml:space="preserve"> </w:t>
      </w:r>
      <w:r w:rsidR="009D0642">
        <w:rPr>
          <w:rFonts w:ascii="Arial" w:hAnsi="Arial" w:cs="Arial"/>
        </w:rPr>
        <w:t>_____________</w:t>
      </w:r>
      <w:r w:rsidR="00791705" w:rsidRPr="00DC1D03">
        <w:rPr>
          <w:rFonts w:ascii="Arial" w:hAnsi="Arial" w:cs="Arial"/>
        </w:rPr>
        <w:t xml:space="preserve"> of the ICANN</w:t>
      </w:r>
      <w:r w:rsidRPr="00DC1D03">
        <w:rPr>
          <w:rFonts w:ascii="Arial" w:hAnsi="Arial" w:cs="Arial"/>
        </w:rPr>
        <w:t xml:space="preserve"> Bylaws.</w:t>
      </w:r>
      <w:r w:rsidR="00791705" w:rsidRPr="00DC1D03">
        <w:rPr>
          <w:rFonts w:ascii="Arial" w:hAnsi="Arial" w:cs="Arial"/>
        </w:rPr>
        <w:t xml:space="preserve"> </w:t>
      </w:r>
      <w:r w:rsidR="009D0642">
        <w:rPr>
          <w:rFonts w:ascii="Arial" w:hAnsi="Arial" w:cs="Arial"/>
        </w:rPr>
        <w:t>The</w:t>
      </w:r>
      <w:r w:rsidR="00DC1D03" w:rsidRPr="00DC1D03">
        <w:rPr>
          <w:rFonts w:ascii="Arial" w:hAnsi="Arial" w:cs="Arial"/>
        </w:rPr>
        <w:t xml:space="preserve"> NARALO’s t</w:t>
      </w:r>
      <w:r w:rsidR="00791705" w:rsidRPr="00DC1D03">
        <w:rPr>
          <w:rFonts w:ascii="Arial" w:hAnsi="Arial" w:cs="Arial"/>
        </w:rPr>
        <w:t>erritory consists of Canada, Puerto Rico, and the United States of America</w:t>
      </w:r>
      <w:r w:rsidR="00E76F1A" w:rsidRPr="00DC1D03">
        <w:rPr>
          <w:rFonts w:ascii="Arial" w:hAnsi="Arial" w:cs="Arial"/>
        </w:rPr>
        <w:t xml:space="preserve"> (“North America”)</w:t>
      </w:r>
      <w:r w:rsidR="00791705" w:rsidRPr="00DC1D03">
        <w:rPr>
          <w:rFonts w:ascii="Arial" w:hAnsi="Arial" w:cs="Arial"/>
        </w:rPr>
        <w:t>.</w:t>
      </w:r>
    </w:p>
    <w:p w:rsidR="001B5FBF" w:rsidRPr="004C5D93" w:rsidRDefault="00042205">
      <w:pPr>
        <w:pStyle w:val="Legal2L1"/>
        <w:rPr>
          <w:rFonts w:ascii="Arial" w:hAnsi="Arial" w:cs="Arial"/>
          <w:sz w:val="24"/>
          <w:szCs w:val="24"/>
        </w:rPr>
      </w:pPr>
      <w:r w:rsidRPr="004C5D93">
        <w:rPr>
          <w:rFonts w:ascii="Arial" w:hAnsi="Arial" w:cs="Arial"/>
          <w:sz w:val="24"/>
          <w:szCs w:val="24"/>
        </w:rPr>
        <w:t>2.</w:t>
      </w:r>
      <w:r w:rsidRPr="004C5D93">
        <w:rPr>
          <w:rFonts w:ascii="Arial" w:hAnsi="Arial" w:cs="Arial"/>
          <w:sz w:val="24"/>
          <w:szCs w:val="24"/>
        </w:rPr>
        <w:tab/>
      </w:r>
      <w:r w:rsidR="00BC70BF" w:rsidRPr="004C5D93">
        <w:rPr>
          <w:rFonts w:ascii="Arial" w:hAnsi="Arial" w:cs="Arial"/>
          <w:sz w:val="24"/>
          <w:szCs w:val="24"/>
        </w:rPr>
        <w:t>PURPOSE</w:t>
      </w:r>
      <w:r w:rsidR="00785442" w:rsidRPr="004C5D93">
        <w:rPr>
          <w:rFonts w:ascii="Arial" w:hAnsi="Arial" w:cs="Arial"/>
          <w:sz w:val="24"/>
          <w:szCs w:val="24"/>
        </w:rPr>
        <w:t xml:space="preserve"> AND</w:t>
      </w:r>
      <w:r w:rsidR="00791705" w:rsidRPr="004C5D93">
        <w:rPr>
          <w:rFonts w:ascii="Arial" w:hAnsi="Arial" w:cs="Arial"/>
          <w:sz w:val="24"/>
          <w:szCs w:val="24"/>
        </w:rPr>
        <w:t xml:space="preserve"> PRINCIPLES</w:t>
      </w:r>
    </w:p>
    <w:p w:rsidR="001B5FBF" w:rsidRPr="00DC1D03" w:rsidRDefault="00042205" w:rsidP="00042205">
      <w:pPr>
        <w:pStyle w:val="Legal2L2"/>
        <w:rPr>
          <w:rFonts w:ascii="Arial" w:hAnsi="Arial" w:cs="Arial"/>
          <w:szCs w:val="24"/>
        </w:rPr>
      </w:pPr>
      <w:r w:rsidRPr="00DC1D03">
        <w:rPr>
          <w:rFonts w:ascii="Arial" w:hAnsi="Arial" w:cs="Arial"/>
          <w:szCs w:val="24"/>
        </w:rPr>
        <w:t>2.1</w:t>
      </w:r>
      <w:r w:rsidRPr="00DC1D03">
        <w:rPr>
          <w:rFonts w:ascii="Arial" w:hAnsi="Arial" w:cs="Arial"/>
          <w:szCs w:val="24"/>
        </w:rPr>
        <w:tab/>
      </w:r>
      <w:r w:rsidR="00BC70BF" w:rsidRPr="00DC1D03">
        <w:rPr>
          <w:rFonts w:ascii="Arial" w:hAnsi="Arial" w:cs="Arial"/>
          <w:szCs w:val="24"/>
        </w:rPr>
        <w:t>The primary purpose</w:t>
      </w:r>
      <w:r w:rsidR="00E76F1A" w:rsidRPr="00DC1D03">
        <w:rPr>
          <w:rFonts w:ascii="Arial" w:hAnsi="Arial" w:cs="Arial"/>
          <w:szCs w:val="24"/>
        </w:rPr>
        <w:t>s</w:t>
      </w:r>
      <w:r w:rsidR="00BC70BF" w:rsidRPr="00DC1D03">
        <w:rPr>
          <w:rFonts w:ascii="Arial" w:hAnsi="Arial" w:cs="Arial"/>
          <w:szCs w:val="24"/>
        </w:rPr>
        <w:t xml:space="preserve"> of the </w:t>
      </w:r>
      <w:r w:rsidR="00E76F1A" w:rsidRPr="00DC1D03">
        <w:rPr>
          <w:rFonts w:ascii="Arial" w:hAnsi="Arial" w:cs="Arial"/>
          <w:color w:val="000000"/>
          <w:szCs w:val="24"/>
        </w:rPr>
        <w:t xml:space="preserve">NARALO shall be to promote and assure participation by North American users </w:t>
      </w:r>
      <w:bookmarkStart w:id="0" w:name="OLE_LINK54"/>
      <w:r w:rsidR="00E76F1A" w:rsidRPr="00DC1D03">
        <w:rPr>
          <w:rFonts w:ascii="Arial" w:hAnsi="Arial" w:cs="Arial"/>
          <w:color w:val="000000"/>
          <w:szCs w:val="24"/>
        </w:rPr>
        <w:t>in the ICANN policy development process and</w:t>
      </w:r>
      <w:r w:rsidR="00BC70BF" w:rsidRPr="00DC1D03">
        <w:rPr>
          <w:rFonts w:ascii="Arial" w:hAnsi="Arial" w:cs="Arial"/>
          <w:szCs w:val="24"/>
        </w:rPr>
        <w:t xml:space="preserve"> to channel and facilitate </w:t>
      </w:r>
      <w:r w:rsidR="00E76F1A" w:rsidRPr="00DC1D03">
        <w:rPr>
          <w:rFonts w:ascii="Arial" w:hAnsi="Arial" w:cs="Arial"/>
          <w:szCs w:val="24"/>
        </w:rPr>
        <w:t xml:space="preserve">policy </w:t>
      </w:r>
      <w:r w:rsidR="00BC70BF" w:rsidRPr="00DC1D03">
        <w:rPr>
          <w:rFonts w:ascii="Arial" w:hAnsi="Arial" w:cs="Arial"/>
          <w:szCs w:val="24"/>
        </w:rPr>
        <w:t xml:space="preserve">advice </w:t>
      </w:r>
      <w:r w:rsidR="00E76F1A" w:rsidRPr="00DC1D03">
        <w:rPr>
          <w:rFonts w:ascii="Arial" w:hAnsi="Arial" w:cs="Arial"/>
          <w:szCs w:val="24"/>
        </w:rPr>
        <w:t>and recommendations to ICANN.</w:t>
      </w:r>
      <w:bookmarkEnd w:id="0"/>
    </w:p>
    <w:p w:rsidR="001B5FBF" w:rsidRPr="00DC1D03" w:rsidRDefault="00042205">
      <w:pPr>
        <w:pStyle w:val="Legal2L2"/>
        <w:rPr>
          <w:rFonts w:ascii="Arial" w:hAnsi="Arial" w:cs="Arial"/>
          <w:szCs w:val="24"/>
        </w:rPr>
      </w:pPr>
      <w:r w:rsidRPr="00DC1D03">
        <w:rPr>
          <w:rFonts w:ascii="Arial" w:hAnsi="Arial" w:cs="Arial"/>
          <w:szCs w:val="24"/>
        </w:rPr>
        <w:t>2.2</w:t>
      </w:r>
      <w:r w:rsidRPr="00DC1D03">
        <w:rPr>
          <w:rFonts w:ascii="Arial" w:hAnsi="Arial" w:cs="Arial"/>
          <w:szCs w:val="24"/>
        </w:rPr>
        <w:tab/>
      </w:r>
      <w:r w:rsidR="00BC70BF" w:rsidRPr="00DC1D03">
        <w:rPr>
          <w:rFonts w:ascii="Arial" w:hAnsi="Arial" w:cs="Arial"/>
          <w:szCs w:val="24"/>
        </w:rPr>
        <w:t xml:space="preserve">The </w:t>
      </w:r>
      <w:r w:rsidR="00F90720" w:rsidRPr="00DC1D03">
        <w:rPr>
          <w:rFonts w:ascii="Arial" w:hAnsi="Arial" w:cs="Arial"/>
          <w:szCs w:val="24"/>
        </w:rPr>
        <w:t>NARALO</w:t>
      </w:r>
      <w:r w:rsidR="00BC70BF" w:rsidRPr="00DC1D03">
        <w:rPr>
          <w:rFonts w:ascii="Arial" w:hAnsi="Arial" w:cs="Arial"/>
          <w:szCs w:val="24"/>
        </w:rPr>
        <w:t xml:space="preserve"> shall stimulate and facilitate enhanced communications and collaboration </w:t>
      </w:r>
      <w:r w:rsidR="00B518AC" w:rsidRPr="00DC1D03">
        <w:rPr>
          <w:rFonts w:ascii="Arial" w:hAnsi="Arial" w:cs="Arial"/>
          <w:szCs w:val="24"/>
        </w:rPr>
        <w:t>among its members</w:t>
      </w:r>
      <w:r w:rsidR="00BC70BF" w:rsidRPr="00DC1D03">
        <w:rPr>
          <w:rFonts w:ascii="Arial" w:hAnsi="Arial" w:cs="Arial"/>
          <w:szCs w:val="24"/>
        </w:rPr>
        <w:t xml:space="preserve">, </w:t>
      </w:r>
      <w:r w:rsidR="000D3CE9" w:rsidRPr="00DC1D03">
        <w:rPr>
          <w:rFonts w:ascii="Arial" w:hAnsi="Arial" w:cs="Arial"/>
          <w:szCs w:val="24"/>
        </w:rPr>
        <w:t>At-Large S</w:t>
      </w:r>
      <w:r w:rsidR="00BC70BF" w:rsidRPr="00DC1D03">
        <w:rPr>
          <w:rFonts w:ascii="Arial" w:hAnsi="Arial" w:cs="Arial"/>
          <w:szCs w:val="24"/>
        </w:rPr>
        <w:t xml:space="preserve">taff, and other members of the </w:t>
      </w:r>
      <w:r w:rsidR="00B518AC" w:rsidRPr="00DC1D03">
        <w:rPr>
          <w:rFonts w:ascii="Arial" w:hAnsi="Arial" w:cs="Arial"/>
          <w:szCs w:val="24"/>
        </w:rPr>
        <w:t>North American Internet</w:t>
      </w:r>
      <w:r w:rsidR="00BC70BF" w:rsidRPr="00DC1D03">
        <w:rPr>
          <w:rFonts w:ascii="Arial" w:hAnsi="Arial" w:cs="Arial"/>
          <w:szCs w:val="24"/>
        </w:rPr>
        <w:t xml:space="preserve"> community.</w:t>
      </w:r>
    </w:p>
    <w:p w:rsidR="00713176" w:rsidRPr="00F12B6B" w:rsidRDefault="00042205" w:rsidP="00713176">
      <w:pPr>
        <w:pStyle w:val="Legal2L1"/>
        <w:rPr>
          <w:rFonts w:ascii="Arial" w:hAnsi="Arial" w:cs="Arial"/>
          <w:b w:val="0"/>
          <w:sz w:val="24"/>
          <w:szCs w:val="24"/>
        </w:rPr>
      </w:pPr>
      <w:r w:rsidRPr="00DC1D03">
        <w:rPr>
          <w:rFonts w:ascii="Arial" w:hAnsi="Arial" w:cs="Arial"/>
          <w:b w:val="0"/>
          <w:sz w:val="24"/>
          <w:szCs w:val="24"/>
        </w:rPr>
        <w:t>2.3</w:t>
      </w:r>
      <w:r w:rsidRPr="00DC1D03">
        <w:rPr>
          <w:rFonts w:ascii="Arial" w:hAnsi="Arial" w:cs="Arial"/>
          <w:b w:val="0"/>
          <w:sz w:val="24"/>
          <w:szCs w:val="24"/>
        </w:rPr>
        <w:tab/>
      </w:r>
      <w:r w:rsidR="00F90720" w:rsidRPr="00F12B6B">
        <w:rPr>
          <w:rFonts w:ascii="Arial" w:hAnsi="Arial" w:cs="Arial"/>
          <w:b w:val="0"/>
          <w:sz w:val="24"/>
          <w:szCs w:val="24"/>
        </w:rPr>
        <w:t xml:space="preserve">The NARALO, </w:t>
      </w:r>
      <w:r w:rsidR="00BB7DC2" w:rsidRPr="00F12B6B">
        <w:rPr>
          <w:rFonts w:ascii="Arial" w:hAnsi="Arial" w:cs="Arial"/>
          <w:b w:val="0"/>
          <w:sz w:val="24"/>
          <w:szCs w:val="24"/>
        </w:rPr>
        <w:t>its</w:t>
      </w:r>
      <w:r w:rsidR="00F90720" w:rsidRPr="00F12B6B">
        <w:rPr>
          <w:rFonts w:ascii="Arial" w:hAnsi="Arial" w:cs="Arial"/>
          <w:b w:val="0"/>
          <w:sz w:val="24"/>
          <w:szCs w:val="24"/>
        </w:rPr>
        <w:t xml:space="preserve"> General Assembly, working groups</w:t>
      </w:r>
      <w:r w:rsidR="00FE3293" w:rsidRPr="00F12B6B">
        <w:rPr>
          <w:rFonts w:ascii="Arial" w:hAnsi="Arial" w:cs="Arial"/>
          <w:b w:val="0"/>
          <w:sz w:val="24"/>
          <w:szCs w:val="24"/>
        </w:rPr>
        <w:t>, task forces,</w:t>
      </w:r>
      <w:r w:rsidR="00F90720" w:rsidRPr="00F12B6B">
        <w:rPr>
          <w:rFonts w:ascii="Arial" w:hAnsi="Arial" w:cs="Arial"/>
          <w:b w:val="0"/>
          <w:sz w:val="24"/>
          <w:szCs w:val="24"/>
        </w:rPr>
        <w:t xml:space="preserve"> and online meetings shall normally make decisions by</w:t>
      </w:r>
      <w:r w:rsidR="00713176" w:rsidRPr="00F12B6B">
        <w:rPr>
          <w:rFonts w:ascii="Arial" w:hAnsi="Arial" w:cs="Arial"/>
          <w:b w:val="0"/>
          <w:sz w:val="24"/>
          <w:szCs w:val="24"/>
        </w:rPr>
        <w:t xml:space="preserve"> consensus among participants. Except in the case of elections, f</w:t>
      </w:r>
      <w:r w:rsidR="00F90720" w:rsidRPr="00F12B6B">
        <w:rPr>
          <w:rFonts w:ascii="Arial" w:hAnsi="Arial" w:cs="Arial"/>
          <w:b w:val="0"/>
          <w:sz w:val="24"/>
          <w:szCs w:val="24"/>
        </w:rPr>
        <w:t>ormal votes, which shall be by a majority of those present at the meeting</w:t>
      </w:r>
      <w:r w:rsidR="00713176" w:rsidRPr="00F12B6B">
        <w:rPr>
          <w:rFonts w:ascii="Arial" w:hAnsi="Arial" w:cs="Arial"/>
          <w:b w:val="0"/>
          <w:sz w:val="24"/>
          <w:szCs w:val="24"/>
        </w:rPr>
        <w:t xml:space="preserve"> or involved in the online discussion</w:t>
      </w:r>
      <w:r w:rsidR="00F90720" w:rsidRPr="00F12B6B">
        <w:rPr>
          <w:rFonts w:ascii="Arial" w:hAnsi="Arial" w:cs="Arial"/>
          <w:b w:val="0"/>
          <w:sz w:val="24"/>
          <w:szCs w:val="24"/>
        </w:rPr>
        <w:t xml:space="preserve">, are only to be used if rough consensus cannot be </w:t>
      </w:r>
      <w:r w:rsidR="000B4B20" w:rsidRPr="00F12B6B">
        <w:rPr>
          <w:rFonts w:ascii="Arial" w:hAnsi="Arial" w:cs="Arial"/>
          <w:b w:val="0"/>
          <w:sz w:val="24"/>
          <w:szCs w:val="24"/>
        </w:rPr>
        <w:t xml:space="preserve">reached after reasonable effort, as determined by the </w:t>
      </w:r>
      <w:r w:rsidR="000D3CE9" w:rsidRPr="00F12B6B">
        <w:rPr>
          <w:rFonts w:ascii="Arial" w:hAnsi="Arial" w:cs="Arial"/>
          <w:b w:val="0"/>
          <w:sz w:val="24"/>
          <w:szCs w:val="24"/>
        </w:rPr>
        <w:t>Chair or person</w:t>
      </w:r>
      <w:r w:rsidR="000B4B20" w:rsidRPr="00F12B6B">
        <w:rPr>
          <w:rFonts w:ascii="Arial" w:hAnsi="Arial" w:cs="Arial"/>
          <w:b w:val="0"/>
          <w:sz w:val="24"/>
          <w:szCs w:val="24"/>
        </w:rPr>
        <w:t xml:space="preserve"> presiding over the meeting or involved in the process</w:t>
      </w:r>
      <w:r w:rsidR="000D3CE9" w:rsidRPr="00F12B6B">
        <w:rPr>
          <w:rFonts w:ascii="Arial" w:hAnsi="Arial" w:cs="Arial"/>
          <w:b w:val="0"/>
          <w:sz w:val="24"/>
          <w:szCs w:val="24"/>
        </w:rPr>
        <w:t>.</w:t>
      </w:r>
      <w:r w:rsidR="00713176" w:rsidRPr="00F12B6B">
        <w:rPr>
          <w:rFonts w:ascii="Arial" w:hAnsi="Arial" w:cs="Arial"/>
          <w:b w:val="0"/>
          <w:sz w:val="24"/>
          <w:szCs w:val="24"/>
        </w:rPr>
        <w:t xml:space="preserve"> A "rough consensus" process (a definition substantially similar to that found in paragraph 3.3 of </w:t>
      </w:r>
      <w:hyperlink r:id="rId7" w:history="1">
        <w:r w:rsidR="00713176" w:rsidRPr="00F12B6B">
          <w:rPr>
            <w:rFonts w:ascii="Arial" w:hAnsi="Arial" w:cs="Arial"/>
            <w:b w:val="0"/>
            <w:color w:val="0000FF"/>
            <w:sz w:val="24"/>
            <w:szCs w:val="24"/>
            <w:u w:val="single"/>
          </w:rPr>
          <w:t>RFC 2418</w:t>
        </w:r>
      </w:hyperlink>
      <w:r w:rsidR="00713176" w:rsidRPr="00F12B6B">
        <w:rPr>
          <w:rFonts w:ascii="Arial" w:hAnsi="Arial" w:cs="Arial"/>
          <w:b w:val="0"/>
          <w:sz w:val="24"/>
          <w:szCs w:val="24"/>
        </w:rPr>
        <w:t xml:space="preserve">) does not require that all participants agree. In general, the dominant view, or general sense of agreement of the NARALO or the Task Force, working committee, or online discussion should prevail. </w:t>
      </w:r>
    </w:p>
    <w:p w:rsidR="00F90720" w:rsidRPr="00DC1D03" w:rsidRDefault="00713176" w:rsidP="00713176">
      <w:pPr>
        <w:pStyle w:val="Legal2L1"/>
        <w:ind w:firstLine="720"/>
        <w:rPr>
          <w:rFonts w:ascii="Arial" w:hAnsi="Arial" w:cs="Arial"/>
          <w:b w:val="0"/>
          <w:sz w:val="24"/>
          <w:szCs w:val="24"/>
        </w:rPr>
      </w:pPr>
      <w:r>
        <w:rPr>
          <w:rFonts w:ascii="Arial" w:hAnsi="Arial" w:cs="Arial"/>
          <w:b w:val="0"/>
          <w:sz w:val="24"/>
          <w:szCs w:val="24"/>
        </w:rPr>
        <w:t>2.3.1</w:t>
      </w:r>
      <w:r w:rsidRPr="00DC1D03">
        <w:rPr>
          <w:rFonts w:ascii="Arial" w:hAnsi="Arial" w:cs="Arial"/>
          <w:b w:val="0"/>
          <w:sz w:val="24"/>
          <w:szCs w:val="24"/>
        </w:rPr>
        <w:tab/>
        <w:t xml:space="preserve">Consensus can be determined by electronic mail, online balloting, written balloting, or any other means deemed convenient and accurate by the Secretariat. </w:t>
      </w:r>
    </w:p>
    <w:p w:rsidR="00B518AC" w:rsidRPr="00DC1D03" w:rsidRDefault="00042205" w:rsidP="00F90720">
      <w:pPr>
        <w:pStyle w:val="Legal2L2"/>
        <w:rPr>
          <w:rFonts w:ascii="Arial" w:hAnsi="Arial" w:cs="Arial"/>
          <w:szCs w:val="24"/>
        </w:rPr>
      </w:pPr>
      <w:r w:rsidRPr="00DC1D03">
        <w:rPr>
          <w:rFonts w:ascii="Arial" w:hAnsi="Arial" w:cs="Arial"/>
          <w:color w:val="000000"/>
          <w:szCs w:val="24"/>
        </w:rPr>
        <w:t>2.4</w:t>
      </w:r>
      <w:r w:rsidRPr="00DC1D03">
        <w:rPr>
          <w:rFonts w:ascii="Arial" w:hAnsi="Arial" w:cs="Arial"/>
          <w:color w:val="000000"/>
          <w:szCs w:val="24"/>
        </w:rPr>
        <w:tab/>
      </w:r>
      <w:r w:rsidR="00B518AC" w:rsidRPr="00DC1D03">
        <w:rPr>
          <w:rFonts w:ascii="Arial" w:hAnsi="Arial" w:cs="Arial"/>
          <w:color w:val="000000"/>
          <w:szCs w:val="24"/>
        </w:rPr>
        <w:t>Participation in the NARALO discussions and meetings through ALS’s and individual members is open to every North American user and group of users and their participation will be promoted.</w:t>
      </w:r>
    </w:p>
    <w:p w:rsidR="00B518AC" w:rsidRPr="00DC1D03" w:rsidRDefault="00042205" w:rsidP="00F90720">
      <w:pPr>
        <w:pStyle w:val="Legal2L2"/>
        <w:rPr>
          <w:rFonts w:ascii="Arial" w:hAnsi="Arial" w:cs="Arial"/>
          <w:szCs w:val="24"/>
        </w:rPr>
      </w:pPr>
      <w:r w:rsidRPr="00DC1D03">
        <w:rPr>
          <w:rFonts w:ascii="Arial" w:hAnsi="Arial" w:cs="Arial"/>
          <w:color w:val="000000"/>
          <w:szCs w:val="24"/>
        </w:rPr>
        <w:t>2.5</w:t>
      </w:r>
      <w:r w:rsidRPr="00DC1D03">
        <w:rPr>
          <w:rFonts w:ascii="Arial" w:hAnsi="Arial" w:cs="Arial"/>
          <w:color w:val="000000"/>
          <w:szCs w:val="24"/>
        </w:rPr>
        <w:tab/>
      </w:r>
      <w:r w:rsidR="00B518AC" w:rsidRPr="00DC1D03">
        <w:rPr>
          <w:rFonts w:ascii="Arial" w:hAnsi="Arial" w:cs="Arial"/>
          <w:color w:val="000000"/>
          <w:szCs w:val="24"/>
        </w:rPr>
        <w:t xml:space="preserve">Participation in the NARALO and </w:t>
      </w:r>
      <w:r w:rsidR="00681D2E" w:rsidRPr="00DC1D03">
        <w:rPr>
          <w:rFonts w:ascii="Arial" w:hAnsi="Arial" w:cs="Arial"/>
          <w:color w:val="000000"/>
          <w:szCs w:val="24"/>
        </w:rPr>
        <w:t xml:space="preserve">the </w:t>
      </w:r>
      <w:r w:rsidR="00B518AC" w:rsidRPr="00DC1D03">
        <w:rPr>
          <w:rFonts w:ascii="Arial" w:hAnsi="Arial" w:cs="Arial"/>
          <w:color w:val="000000"/>
          <w:szCs w:val="24"/>
        </w:rPr>
        <w:t>conduct of its operations shall be based on the ICANN Code of Conduct, as amended from time to time, which is incorporated in</w:t>
      </w:r>
      <w:r w:rsidR="000D3CE9" w:rsidRPr="00DC1D03">
        <w:rPr>
          <w:rFonts w:ascii="Arial" w:hAnsi="Arial" w:cs="Arial"/>
          <w:color w:val="000000"/>
          <w:szCs w:val="24"/>
        </w:rPr>
        <w:t xml:space="preserve"> these</w:t>
      </w:r>
      <w:r w:rsidR="00FE3293" w:rsidRPr="00DC1D03">
        <w:rPr>
          <w:rFonts w:ascii="Arial" w:hAnsi="Arial" w:cs="Arial"/>
          <w:color w:val="000000"/>
          <w:szCs w:val="24"/>
        </w:rPr>
        <w:t xml:space="preserve"> Operating Rules and Procedures by reference.</w:t>
      </w:r>
    </w:p>
    <w:p w:rsidR="00791705" w:rsidRPr="00DC1D03" w:rsidRDefault="00042205" w:rsidP="00B518AC">
      <w:pPr>
        <w:pStyle w:val="Legal2L2"/>
        <w:rPr>
          <w:rFonts w:ascii="Arial" w:hAnsi="Arial" w:cs="Arial"/>
          <w:szCs w:val="24"/>
        </w:rPr>
      </w:pPr>
      <w:r w:rsidRPr="00DC1D03">
        <w:rPr>
          <w:rFonts w:ascii="Arial" w:hAnsi="Arial" w:cs="Arial"/>
          <w:szCs w:val="24"/>
        </w:rPr>
        <w:t>2.6</w:t>
      </w:r>
      <w:r w:rsidRPr="00DC1D03">
        <w:rPr>
          <w:rFonts w:ascii="Arial" w:hAnsi="Arial" w:cs="Arial"/>
          <w:szCs w:val="24"/>
        </w:rPr>
        <w:tab/>
      </w:r>
      <w:r w:rsidR="00E76F1A" w:rsidRPr="00DC1D03">
        <w:rPr>
          <w:rFonts w:ascii="Arial" w:hAnsi="Arial" w:cs="Arial"/>
          <w:szCs w:val="24"/>
        </w:rPr>
        <w:t xml:space="preserve">The NARALO shall be multi-lingual. </w:t>
      </w:r>
      <w:r w:rsidR="00F90720" w:rsidRPr="00DC1D03">
        <w:rPr>
          <w:rFonts w:ascii="Arial" w:hAnsi="Arial" w:cs="Arial"/>
          <w:szCs w:val="24"/>
        </w:rPr>
        <w:t>The official l</w:t>
      </w:r>
      <w:r w:rsidR="00791705" w:rsidRPr="00DC1D03">
        <w:rPr>
          <w:rFonts w:ascii="Arial" w:hAnsi="Arial" w:cs="Arial"/>
          <w:szCs w:val="24"/>
        </w:rPr>
        <w:t>anguages of the NARALO shall be En</w:t>
      </w:r>
      <w:r w:rsidR="00F90720" w:rsidRPr="00DC1D03">
        <w:rPr>
          <w:rFonts w:ascii="Arial" w:hAnsi="Arial" w:cs="Arial"/>
          <w:szCs w:val="24"/>
        </w:rPr>
        <w:t>glish, French and Spanish. The primary language for meetings and documents is English. However, in order to maximize accessibility and participation, the NARALO shall make every effort to provide appropriate translations, interpreters and accessibility tools. In particular, Spanish and French translations shall be provided for any online or in person meet</w:t>
      </w:r>
      <w:r w:rsidR="00E76F1A" w:rsidRPr="00DC1D03">
        <w:rPr>
          <w:rFonts w:ascii="Arial" w:hAnsi="Arial" w:cs="Arial"/>
          <w:szCs w:val="24"/>
        </w:rPr>
        <w:t xml:space="preserve">ing upon the timely request of more than one </w:t>
      </w:r>
      <w:r w:rsidR="00F90720" w:rsidRPr="00DC1D03">
        <w:rPr>
          <w:rFonts w:ascii="Arial" w:hAnsi="Arial" w:cs="Arial"/>
          <w:szCs w:val="24"/>
        </w:rPr>
        <w:t>participant.</w:t>
      </w:r>
      <w:r w:rsidR="00B518AC" w:rsidRPr="00DC1D03">
        <w:rPr>
          <w:rFonts w:ascii="Arial" w:hAnsi="Arial" w:cs="Arial"/>
          <w:szCs w:val="24"/>
        </w:rPr>
        <w:t xml:space="preserve"> </w:t>
      </w:r>
      <w:r w:rsidR="00B518AC" w:rsidRPr="00DC1D03">
        <w:rPr>
          <w:rFonts w:ascii="Arial" w:hAnsi="Arial" w:cs="Arial"/>
          <w:color w:val="000000"/>
          <w:szCs w:val="24"/>
        </w:rPr>
        <w:t>Public documents will be produced in English, French and Spanish</w:t>
      </w:r>
      <w:r w:rsidR="000D3CE9" w:rsidRPr="00DC1D03">
        <w:rPr>
          <w:rFonts w:ascii="Arial" w:hAnsi="Arial" w:cs="Arial"/>
          <w:color w:val="000000"/>
          <w:szCs w:val="24"/>
        </w:rPr>
        <w:t>,</w:t>
      </w:r>
      <w:r w:rsidR="00B518AC" w:rsidRPr="00DC1D03">
        <w:rPr>
          <w:rFonts w:ascii="Arial" w:hAnsi="Arial" w:cs="Arial"/>
          <w:color w:val="000000"/>
          <w:szCs w:val="24"/>
        </w:rPr>
        <w:t xml:space="preserve"> as appropriate.</w:t>
      </w:r>
    </w:p>
    <w:p w:rsidR="00767D59" w:rsidRPr="00DC1D03" w:rsidRDefault="00042205" w:rsidP="00042205">
      <w:pPr>
        <w:pStyle w:val="Legal2L2"/>
        <w:rPr>
          <w:rFonts w:ascii="Arial" w:hAnsi="Arial" w:cs="Arial"/>
          <w:szCs w:val="24"/>
        </w:rPr>
      </w:pPr>
      <w:r w:rsidRPr="00DC1D03">
        <w:rPr>
          <w:rFonts w:ascii="Arial" w:hAnsi="Arial" w:cs="Arial"/>
          <w:color w:val="000000"/>
          <w:szCs w:val="24"/>
        </w:rPr>
        <w:t>2.7</w:t>
      </w:r>
      <w:r w:rsidRPr="00DC1D03">
        <w:rPr>
          <w:rFonts w:ascii="Arial" w:hAnsi="Arial" w:cs="Arial"/>
          <w:color w:val="000000"/>
          <w:szCs w:val="24"/>
        </w:rPr>
        <w:tab/>
      </w:r>
      <w:r w:rsidR="0016739B" w:rsidRPr="00DC1D03">
        <w:rPr>
          <w:rFonts w:ascii="Arial" w:hAnsi="Arial" w:cs="Arial"/>
          <w:color w:val="000000"/>
          <w:szCs w:val="24"/>
        </w:rPr>
        <w:t>The p</w:t>
      </w:r>
      <w:r w:rsidR="00154AAC" w:rsidRPr="00DC1D03">
        <w:rPr>
          <w:rFonts w:ascii="Arial" w:hAnsi="Arial" w:cs="Arial"/>
          <w:color w:val="000000"/>
          <w:szCs w:val="24"/>
        </w:rPr>
        <w:t>u</w:t>
      </w:r>
      <w:r w:rsidR="00F143A3" w:rsidRPr="00DC1D03">
        <w:rPr>
          <w:rFonts w:ascii="Arial" w:hAnsi="Arial" w:cs="Arial"/>
          <w:color w:val="000000"/>
          <w:szCs w:val="24"/>
        </w:rPr>
        <w:t>r</w:t>
      </w:r>
      <w:r w:rsidR="00154AAC" w:rsidRPr="00DC1D03">
        <w:rPr>
          <w:rFonts w:ascii="Arial" w:hAnsi="Arial" w:cs="Arial"/>
          <w:color w:val="000000"/>
          <w:szCs w:val="24"/>
        </w:rPr>
        <w:t>pose of these</w:t>
      </w:r>
      <w:r w:rsidR="001D4502">
        <w:rPr>
          <w:rFonts w:ascii="Arial" w:hAnsi="Arial" w:cs="Arial"/>
          <w:color w:val="000000"/>
          <w:szCs w:val="24"/>
        </w:rPr>
        <w:t xml:space="preserve"> Operating Principles</w:t>
      </w:r>
      <w:r w:rsidR="00F143A3" w:rsidRPr="00DC1D03">
        <w:rPr>
          <w:rFonts w:ascii="Arial" w:hAnsi="Arial" w:cs="Arial"/>
          <w:color w:val="000000"/>
          <w:szCs w:val="24"/>
        </w:rPr>
        <w:t xml:space="preserve"> an</w:t>
      </w:r>
      <w:r w:rsidR="001952F0" w:rsidRPr="00DC1D03">
        <w:rPr>
          <w:rFonts w:ascii="Arial" w:hAnsi="Arial" w:cs="Arial"/>
          <w:color w:val="000000"/>
          <w:szCs w:val="24"/>
        </w:rPr>
        <w:t>d</w:t>
      </w:r>
      <w:r w:rsidR="00F143A3" w:rsidRPr="00DC1D03">
        <w:rPr>
          <w:rFonts w:ascii="Arial" w:hAnsi="Arial" w:cs="Arial"/>
          <w:color w:val="000000"/>
          <w:szCs w:val="24"/>
        </w:rPr>
        <w:t xml:space="preserve"> Procedures is </w:t>
      </w:r>
      <w:r w:rsidR="00DC27BA" w:rsidRPr="00DC1D03">
        <w:rPr>
          <w:rFonts w:ascii="Arial" w:hAnsi="Arial" w:cs="Arial"/>
          <w:color w:val="000000"/>
          <w:szCs w:val="24"/>
        </w:rPr>
        <w:t xml:space="preserve">to provide a structure for the operations of the NARALO consistent with the By-Laws of ICANN and the ICANN Code of Conduct and to set forth </w:t>
      </w:r>
      <w:r w:rsidR="009D0642">
        <w:rPr>
          <w:rFonts w:ascii="Arial" w:hAnsi="Arial" w:cs="Arial"/>
          <w:color w:val="000000"/>
          <w:szCs w:val="24"/>
        </w:rPr>
        <w:t>performance</w:t>
      </w:r>
      <w:r w:rsidR="00DC27BA" w:rsidRPr="00DC1D03">
        <w:rPr>
          <w:rFonts w:ascii="Arial" w:hAnsi="Arial" w:cs="Arial"/>
          <w:color w:val="000000"/>
          <w:szCs w:val="24"/>
        </w:rPr>
        <w:t xml:space="preserve"> standards for membership in the NARALO, including in particular the </w:t>
      </w:r>
      <w:r w:rsidR="009D0642">
        <w:rPr>
          <w:rFonts w:ascii="Arial" w:hAnsi="Arial" w:cs="Arial"/>
          <w:szCs w:val="24"/>
        </w:rPr>
        <w:t>At-Large Structures</w:t>
      </w:r>
      <w:r w:rsidR="00DC27BA" w:rsidRPr="00DC1D03">
        <w:rPr>
          <w:rFonts w:ascii="Arial" w:hAnsi="Arial" w:cs="Arial"/>
          <w:szCs w:val="24"/>
        </w:rPr>
        <w:t xml:space="preserve">, and a procedure for decertifying </w:t>
      </w:r>
      <w:r w:rsidR="009D0642">
        <w:rPr>
          <w:rFonts w:ascii="Arial" w:hAnsi="Arial" w:cs="Arial"/>
          <w:szCs w:val="24"/>
        </w:rPr>
        <w:t xml:space="preserve">or revoking </w:t>
      </w:r>
      <w:r w:rsidR="00DC27BA" w:rsidRPr="00DC1D03">
        <w:rPr>
          <w:rFonts w:ascii="Arial" w:hAnsi="Arial" w:cs="Arial"/>
          <w:szCs w:val="24"/>
        </w:rPr>
        <w:t>membership.</w:t>
      </w:r>
    </w:p>
    <w:p w:rsidR="00E76F1A" w:rsidRPr="004C5D93" w:rsidRDefault="00042205" w:rsidP="00042205">
      <w:pPr>
        <w:pStyle w:val="Legal2L1"/>
        <w:rPr>
          <w:rFonts w:ascii="Arial" w:hAnsi="Arial" w:cs="Arial"/>
          <w:sz w:val="24"/>
          <w:szCs w:val="24"/>
        </w:rPr>
      </w:pPr>
      <w:r w:rsidRPr="004C5D93">
        <w:rPr>
          <w:rFonts w:ascii="Arial" w:hAnsi="Arial" w:cs="Arial"/>
          <w:sz w:val="24"/>
          <w:szCs w:val="24"/>
        </w:rPr>
        <w:t>3.</w:t>
      </w:r>
      <w:r w:rsidRPr="004C5D93">
        <w:rPr>
          <w:rFonts w:ascii="Arial" w:hAnsi="Arial" w:cs="Arial"/>
          <w:sz w:val="24"/>
          <w:szCs w:val="24"/>
        </w:rPr>
        <w:tab/>
      </w:r>
      <w:r w:rsidR="000B4B20" w:rsidRPr="004C5D93">
        <w:rPr>
          <w:rFonts w:ascii="Arial" w:hAnsi="Arial" w:cs="Arial"/>
          <w:sz w:val="24"/>
          <w:szCs w:val="24"/>
        </w:rPr>
        <w:t>MEMBERSHIP</w:t>
      </w:r>
    </w:p>
    <w:p w:rsidR="008050AC" w:rsidRPr="00DC1D03" w:rsidRDefault="00042205">
      <w:pPr>
        <w:pStyle w:val="Legal2L2"/>
        <w:rPr>
          <w:rFonts w:ascii="Arial" w:hAnsi="Arial" w:cs="Arial"/>
          <w:szCs w:val="24"/>
        </w:rPr>
      </w:pPr>
      <w:r w:rsidRPr="00DC1D03">
        <w:rPr>
          <w:rFonts w:ascii="Arial" w:hAnsi="Arial" w:cs="Arial"/>
          <w:szCs w:val="24"/>
        </w:rPr>
        <w:t>3.1</w:t>
      </w:r>
      <w:r w:rsidRPr="00DC1D03">
        <w:rPr>
          <w:rFonts w:ascii="Arial" w:hAnsi="Arial" w:cs="Arial"/>
          <w:szCs w:val="24"/>
        </w:rPr>
        <w:tab/>
      </w:r>
      <w:r w:rsidR="00791705" w:rsidRPr="00DC1D03">
        <w:rPr>
          <w:rFonts w:ascii="Arial" w:hAnsi="Arial" w:cs="Arial"/>
          <w:szCs w:val="24"/>
        </w:rPr>
        <w:t xml:space="preserve">There shall be two classes of Members in the NARALO – </w:t>
      </w:r>
      <w:r w:rsidR="000B4B20" w:rsidRPr="00DC1D03">
        <w:rPr>
          <w:rFonts w:ascii="Arial" w:hAnsi="Arial" w:cs="Arial"/>
          <w:szCs w:val="24"/>
        </w:rPr>
        <w:t xml:space="preserve">(i) unaffiliated </w:t>
      </w:r>
      <w:r w:rsidR="00791705" w:rsidRPr="00DC1D03">
        <w:rPr>
          <w:rFonts w:ascii="Arial" w:hAnsi="Arial" w:cs="Arial"/>
          <w:szCs w:val="24"/>
        </w:rPr>
        <w:t xml:space="preserve">individual members </w:t>
      </w:r>
      <w:r w:rsidR="00F93638" w:rsidRPr="00DC1D03">
        <w:rPr>
          <w:rFonts w:ascii="Arial" w:hAnsi="Arial" w:cs="Arial"/>
          <w:szCs w:val="24"/>
        </w:rPr>
        <w:t>(</w:t>
      </w:r>
      <w:r w:rsidR="009D0642">
        <w:rPr>
          <w:rFonts w:ascii="Arial" w:hAnsi="Arial" w:cs="Arial"/>
          <w:szCs w:val="24"/>
        </w:rPr>
        <w:t xml:space="preserve">an </w:t>
      </w:r>
      <w:r w:rsidR="00F93638" w:rsidRPr="00DC1D03">
        <w:rPr>
          <w:rFonts w:ascii="Arial" w:hAnsi="Arial" w:cs="Arial"/>
          <w:szCs w:val="24"/>
        </w:rPr>
        <w:t>“Unaffiliated Member”)</w:t>
      </w:r>
      <w:r w:rsidR="001D4502">
        <w:rPr>
          <w:rFonts w:ascii="Arial" w:hAnsi="Arial" w:cs="Arial"/>
          <w:szCs w:val="24"/>
        </w:rPr>
        <w:t xml:space="preserve">, who must be legally resident in North America (as defined above), </w:t>
      </w:r>
      <w:r w:rsidR="00E61631">
        <w:rPr>
          <w:rFonts w:ascii="Arial" w:hAnsi="Arial" w:cs="Arial"/>
          <w:szCs w:val="24"/>
        </w:rPr>
        <w:t>registered on an NA-Discuss list, and not a member of an ALS,</w:t>
      </w:r>
      <w:r w:rsidR="000B4B20" w:rsidRPr="00DC1D03">
        <w:rPr>
          <w:rFonts w:ascii="Arial" w:hAnsi="Arial" w:cs="Arial"/>
          <w:szCs w:val="24"/>
        </w:rPr>
        <w:t xml:space="preserve"> </w:t>
      </w:r>
      <w:r w:rsidR="00791705" w:rsidRPr="00DC1D03">
        <w:rPr>
          <w:rFonts w:ascii="Arial" w:hAnsi="Arial" w:cs="Arial"/>
          <w:szCs w:val="24"/>
        </w:rPr>
        <w:t xml:space="preserve">and </w:t>
      </w:r>
      <w:r w:rsidR="000B4B20" w:rsidRPr="00DC1D03">
        <w:rPr>
          <w:rFonts w:ascii="Arial" w:hAnsi="Arial" w:cs="Arial"/>
          <w:szCs w:val="24"/>
        </w:rPr>
        <w:t xml:space="preserve">(ii) </w:t>
      </w:r>
      <w:bookmarkStart w:id="1" w:name="OLE_LINK49"/>
      <w:bookmarkStart w:id="2" w:name="OLE_LINK50"/>
      <w:r w:rsidR="00E61631">
        <w:rPr>
          <w:rFonts w:ascii="Arial" w:hAnsi="Arial" w:cs="Arial"/>
          <w:szCs w:val="24"/>
        </w:rPr>
        <w:t>At-Large Structures</w:t>
      </w:r>
      <w:r w:rsidR="000B4B20" w:rsidRPr="00DC1D03">
        <w:rPr>
          <w:rFonts w:ascii="Arial" w:hAnsi="Arial" w:cs="Arial"/>
          <w:szCs w:val="24"/>
        </w:rPr>
        <w:t xml:space="preserve"> </w:t>
      </w:r>
      <w:r w:rsidR="00E61631">
        <w:rPr>
          <w:rFonts w:ascii="Arial" w:hAnsi="Arial" w:cs="Arial"/>
          <w:szCs w:val="24"/>
        </w:rPr>
        <w:t>(</w:t>
      </w:r>
      <w:r w:rsidR="000B4B20" w:rsidRPr="00DC1D03">
        <w:rPr>
          <w:rFonts w:ascii="Arial" w:hAnsi="Arial" w:cs="Arial"/>
          <w:szCs w:val="24"/>
        </w:rPr>
        <w:t xml:space="preserve">an </w:t>
      </w:r>
      <w:r w:rsidR="00E61631">
        <w:rPr>
          <w:rFonts w:ascii="Arial" w:hAnsi="Arial" w:cs="Arial"/>
          <w:szCs w:val="24"/>
        </w:rPr>
        <w:t>“</w:t>
      </w:r>
      <w:r w:rsidR="000B4B20" w:rsidRPr="00DC1D03">
        <w:rPr>
          <w:rFonts w:ascii="Arial" w:hAnsi="Arial" w:cs="Arial"/>
          <w:szCs w:val="24"/>
        </w:rPr>
        <w:t>ALS Member</w:t>
      </w:r>
      <w:bookmarkEnd w:id="1"/>
      <w:bookmarkEnd w:id="2"/>
      <w:r w:rsidR="00E61631">
        <w:rPr>
          <w:rFonts w:ascii="Arial" w:hAnsi="Arial" w:cs="Arial"/>
          <w:szCs w:val="24"/>
        </w:rPr>
        <w:t>”)</w:t>
      </w:r>
      <w:r w:rsidR="0082476D" w:rsidRPr="00DC1D03">
        <w:rPr>
          <w:rFonts w:ascii="Arial" w:hAnsi="Arial" w:cs="Arial"/>
          <w:szCs w:val="24"/>
        </w:rPr>
        <w:t xml:space="preserve">, which </w:t>
      </w:r>
      <w:r w:rsidR="00F93638" w:rsidRPr="00DC1D03">
        <w:rPr>
          <w:rFonts w:ascii="Arial" w:hAnsi="Arial" w:cs="Arial"/>
          <w:szCs w:val="24"/>
        </w:rPr>
        <w:t xml:space="preserve">shall apply to and </w:t>
      </w:r>
      <w:r w:rsidR="00E61631">
        <w:rPr>
          <w:rFonts w:ascii="Arial" w:hAnsi="Arial" w:cs="Arial"/>
          <w:szCs w:val="24"/>
        </w:rPr>
        <w:t xml:space="preserve">have </w:t>
      </w:r>
      <w:r w:rsidR="0082476D" w:rsidRPr="00DC1D03">
        <w:rPr>
          <w:rFonts w:ascii="Arial" w:hAnsi="Arial" w:cs="Arial"/>
          <w:szCs w:val="24"/>
        </w:rPr>
        <w:t>be</w:t>
      </w:r>
      <w:r w:rsidR="00E61631">
        <w:rPr>
          <w:rFonts w:ascii="Arial" w:hAnsi="Arial" w:cs="Arial"/>
          <w:szCs w:val="24"/>
        </w:rPr>
        <w:t>en</w:t>
      </w:r>
      <w:r w:rsidR="0082476D" w:rsidRPr="00DC1D03">
        <w:rPr>
          <w:rFonts w:ascii="Arial" w:hAnsi="Arial" w:cs="Arial"/>
          <w:szCs w:val="24"/>
        </w:rPr>
        <w:t xml:space="preserve"> accredited by</w:t>
      </w:r>
      <w:r w:rsidR="000B4B20" w:rsidRPr="00DC1D03">
        <w:rPr>
          <w:rFonts w:ascii="Arial" w:hAnsi="Arial" w:cs="Arial"/>
          <w:szCs w:val="24"/>
        </w:rPr>
        <w:t xml:space="preserve"> the At-Large </w:t>
      </w:r>
      <w:r w:rsidR="0054252D" w:rsidRPr="00DC1D03">
        <w:rPr>
          <w:rFonts w:ascii="Arial" w:hAnsi="Arial" w:cs="Arial"/>
          <w:szCs w:val="24"/>
        </w:rPr>
        <w:t xml:space="preserve">Advisory </w:t>
      </w:r>
      <w:r w:rsidR="0082476D" w:rsidRPr="00DC1D03">
        <w:rPr>
          <w:rFonts w:ascii="Arial" w:hAnsi="Arial" w:cs="Arial"/>
          <w:szCs w:val="24"/>
        </w:rPr>
        <w:t>Committee (the “ALAC”)</w:t>
      </w:r>
      <w:r w:rsidR="009D0642">
        <w:rPr>
          <w:rFonts w:ascii="Arial" w:hAnsi="Arial" w:cs="Arial"/>
          <w:szCs w:val="24"/>
        </w:rPr>
        <w:t xml:space="preserve"> of ICANN</w:t>
      </w:r>
      <w:r w:rsidR="008050AC" w:rsidRPr="00DC1D03">
        <w:rPr>
          <w:rFonts w:ascii="Arial" w:hAnsi="Arial" w:cs="Arial"/>
          <w:szCs w:val="24"/>
        </w:rPr>
        <w:t xml:space="preserve">. </w:t>
      </w:r>
      <w:r w:rsidR="000B4B20" w:rsidRPr="00DC1D03">
        <w:rPr>
          <w:rFonts w:ascii="Arial" w:hAnsi="Arial" w:cs="Arial"/>
          <w:szCs w:val="24"/>
        </w:rPr>
        <w:t xml:space="preserve">All </w:t>
      </w:r>
      <w:r w:rsidR="00E61631">
        <w:rPr>
          <w:rFonts w:ascii="Arial" w:hAnsi="Arial" w:cs="Arial"/>
          <w:szCs w:val="24"/>
        </w:rPr>
        <w:t xml:space="preserve">NARALO </w:t>
      </w:r>
      <w:r w:rsidR="0054252D" w:rsidRPr="00DC1D03">
        <w:rPr>
          <w:rFonts w:ascii="Arial" w:hAnsi="Arial" w:cs="Arial"/>
          <w:szCs w:val="24"/>
        </w:rPr>
        <w:t>Members</w:t>
      </w:r>
      <w:r w:rsidR="000B4B20" w:rsidRPr="00DC1D03">
        <w:rPr>
          <w:rFonts w:ascii="Arial" w:hAnsi="Arial" w:cs="Arial"/>
          <w:szCs w:val="24"/>
        </w:rPr>
        <w:t xml:space="preserve"> </w:t>
      </w:r>
      <w:r w:rsidR="008050AC" w:rsidRPr="00DC1D03">
        <w:rPr>
          <w:rFonts w:ascii="Arial" w:hAnsi="Arial" w:cs="Arial"/>
          <w:szCs w:val="24"/>
        </w:rPr>
        <w:t xml:space="preserve">in good standing are eligible to participate in the activities, workshops and projects of the NARALO. </w:t>
      </w:r>
    </w:p>
    <w:p w:rsidR="001B5FBF" w:rsidRPr="00DC1D03" w:rsidRDefault="00042205">
      <w:pPr>
        <w:pStyle w:val="Legal2L2"/>
        <w:rPr>
          <w:rFonts w:ascii="Arial" w:hAnsi="Arial" w:cs="Arial"/>
          <w:szCs w:val="24"/>
        </w:rPr>
      </w:pPr>
      <w:r w:rsidRPr="00DC1D03">
        <w:rPr>
          <w:rFonts w:ascii="Arial" w:hAnsi="Arial" w:cs="Arial"/>
          <w:szCs w:val="24"/>
        </w:rPr>
        <w:t>3.2</w:t>
      </w:r>
      <w:r w:rsidRPr="00DC1D03">
        <w:rPr>
          <w:rFonts w:ascii="Arial" w:hAnsi="Arial" w:cs="Arial"/>
          <w:szCs w:val="24"/>
        </w:rPr>
        <w:tab/>
      </w:r>
      <w:r w:rsidR="008050AC" w:rsidRPr="00DC1D03">
        <w:rPr>
          <w:rFonts w:ascii="Arial" w:hAnsi="Arial" w:cs="Arial"/>
          <w:szCs w:val="24"/>
        </w:rPr>
        <w:t>Each ALS</w:t>
      </w:r>
      <w:r w:rsidR="00BC70BF" w:rsidRPr="00DC1D03">
        <w:rPr>
          <w:rFonts w:ascii="Arial" w:hAnsi="Arial" w:cs="Arial"/>
          <w:szCs w:val="24"/>
        </w:rPr>
        <w:t xml:space="preserve"> </w:t>
      </w:r>
      <w:r w:rsidR="000B4B20" w:rsidRPr="00DC1D03">
        <w:rPr>
          <w:rFonts w:ascii="Arial" w:hAnsi="Arial" w:cs="Arial"/>
          <w:szCs w:val="24"/>
        </w:rPr>
        <w:t xml:space="preserve">Member </w:t>
      </w:r>
      <w:r w:rsidR="00BC70BF" w:rsidRPr="00DC1D03">
        <w:rPr>
          <w:rFonts w:ascii="Arial" w:hAnsi="Arial" w:cs="Arial"/>
          <w:szCs w:val="24"/>
        </w:rPr>
        <w:t xml:space="preserve">in good standing </w:t>
      </w:r>
      <w:r w:rsidR="009D0642">
        <w:rPr>
          <w:rFonts w:ascii="Arial" w:hAnsi="Arial" w:cs="Arial"/>
          <w:szCs w:val="24"/>
        </w:rPr>
        <w:t>shall</w:t>
      </w:r>
      <w:r w:rsidR="00BC70BF" w:rsidRPr="00DC1D03">
        <w:rPr>
          <w:rFonts w:ascii="Arial" w:hAnsi="Arial" w:cs="Arial"/>
          <w:szCs w:val="24"/>
        </w:rPr>
        <w:t xml:space="preserve"> appoint one </w:t>
      </w:r>
      <w:r w:rsidR="00E61631">
        <w:rPr>
          <w:rFonts w:ascii="Arial" w:hAnsi="Arial" w:cs="Arial"/>
          <w:szCs w:val="24"/>
        </w:rPr>
        <w:t xml:space="preserve">(1) </w:t>
      </w:r>
      <w:r w:rsidR="008050AC" w:rsidRPr="00DC1D03">
        <w:rPr>
          <w:rFonts w:ascii="Arial" w:hAnsi="Arial" w:cs="Arial"/>
          <w:szCs w:val="24"/>
        </w:rPr>
        <w:t>voting representative</w:t>
      </w:r>
      <w:r w:rsidR="001952F0" w:rsidRPr="00DC1D03">
        <w:rPr>
          <w:rFonts w:ascii="Arial" w:hAnsi="Arial" w:cs="Arial"/>
          <w:szCs w:val="24"/>
        </w:rPr>
        <w:t xml:space="preserve"> </w:t>
      </w:r>
      <w:r w:rsidR="00BC70BF" w:rsidRPr="00DC1D03">
        <w:rPr>
          <w:rFonts w:ascii="Arial" w:hAnsi="Arial" w:cs="Arial"/>
          <w:szCs w:val="24"/>
        </w:rPr>
        <w:t>in accordance wi</w:t>
      </w:r>
      <w:r w:rsidR="008050AC" w:rsidRPr="00DC1D03">
        <w:rPr>
          <w:rFonts w:ascii="Arial" w:hAnsi="Arial" w:cs="Arial"/>
          <w:szCs w:val="24"/>
        </w:rPr>
        <w:t>th its own selection procedures</w:t>
      </w:r>
      <w:r w:rsidR="00BC70BF" w:rsidRPr="00DC1D03">
        <w:rPr>
          <w:rFonts w:ascii="Arial" w:hAnsi="Arial" w:cs="Arial"/>
          <w:szCs w:val="24"/>
        </w:rPr>
        <w:t>.</w:t>
      </w:r>
    </w:p>
    <w:p w:rsidR="008050AC" w:rsidRPr="00DC1D03" w:rsidRDefault="00042205" w:rsidP="00042205">
      <w:pPr>
        <w:pStyle w:val="Legal2L2"/>
        <w:rPr>
          <w:rFonts w:ascii="Arial" w:hAnsi="Arial" w:cs="Arial"/>
          <w:szCs w:val="24"/>
        </w:rPr>
      </w:pPr>
      <w:r w:rsidRPr="00DC1D03">
        <w:rPr>
          <w:rFonts w:ascii="Arial" w:hAnsi="Arial" w:cs="Arial"/>
          <w:szCs w:val="24"/>
        </w:rPr>
        <w:t>3.3</w:t>
      </w:r>
      <w:r w:rsidRPr="00DC1D03">
        <w:rPr>
          <w:rFonts w:ascii="Arial" w:hAnsi="Arial" w:cs="Arial"/>
          <w:szCs w:val="24"/>
        </w:rPr>
        <w:tab/>
      </w:r>
      <w:r w:rsidR="008050AC" w:rsidRPr="00DC1D03">
        <w:rPr>
          <w:rFonts w:ascii="Arial" w:hAnsi="Arial" w:cs="Arial"/>
          <w:szCs w:val="24"/>
        </w:rPr>
        <w:t xml:space="preserve">The </w:t>
      </w:r>
      <w:r w:rsidR="00F93638" w:rsidRPr="00DC1D03">
        <w:rPr>
          <w:rFonts w:ascii="Arial" w:hAnsi="Arial" w:cs="Arial"/>
          <w:szCs w:val="24"/>
        </w:rPr>
        <w:t>U</w:t>
      </w:r>
      <w:r w:rsidR="0054252D" w:rsidRPr="00DC1D03">
        <w:rPr>
          <w:rFonts w:ascii="Arial" w:hAnsi="Arial" w:cs="Arial"/>
          <w:szCs w:val="24"/>
        </w:rPr>
        <w:t>n</w:t>
      </w:r>
      <w:r w:rsidR="00F93638" w:rsidRPr="00DC1D03">
        <w:rPr>
          <w:rFonts w:ascii="Arial" w:hAnsi="Arial" w:cs="Arial"/>
          <w:szCs w:val="24"/>
        </w:rPr>
        <w:t>affiliated M</w:t>
      </w:r>
      <w:r w:rsidR="008050AC" w:rsidRPr="00DC1D03">
        <w:rPr>
          <w:rFonts w:ascii="Arial" w:hAnsi="Arial" w:cs="Arial"/>
          <w:szCs w:val="24"/>
        </w:rPr>
        <w:t>embers shall app</w:t>
      </w:r>
      <w:r w:rsidR="001952F0" w:rsidRPr="00DC1D03">
        <w:rPr>
          <w:rFonts w:ascii="Arial" w:hAnsi="Arial" w:cs="Arial"/>
          <w:szCs w:val="24"/>
        </w:rPr>
        <w:t xml:space="preserve">oint one </w:t>
      </w:r>
      <w:r w:rsidR="000D3CE9" w:rsidRPr="00DC1D03">
        <w:rPr>
          <w:rFonts w:ascii="Arial" w:hAnsi="Arial" w:cs="Arial"/>
          <w:szCs w:val="24"/>
        </w:rPr>
        <w:t xml:space="preserve">(1) </w:t>
      </w:r>
      <w:r w:rsidR="001952F0" w:rsidRPr="00DC1D03">
        <w:rPr>
          <w:rFonts w:ascii="Arial" w:hAnsi="Arial" w:cs="Arial"/>
          <w:szCs w:val="24"/>
        </w:rPr>
        <w:t>voting representative</w:t>
      </w:r>
      <w:r w:rsidR="00027B96" w:rsidRPr="00DC1D03">
        <w:rPr>
          <w:rFonts w:ascii="Arial" w:hAnsi="Arial" w:cs="Arial"/>
          <w:szCs w:val="24"/>
        </w:rPr>
        <w:t xml:space="preserve"> pursuant</w:t>
      </w:r>
      <w:r w:rsidR="00833D53" w:rsidRPr="00DC1D03">
        <w:rPr>
          <w:rFonts w:ascii="Arial" w:hAnsi="Arial" w:cs="Arial"/>
          <w:szCs w:val="24"/>
        </w:rPr>
        <w:t xml:space="preserve"> </w:t>
      </w:r>
      <w:r w:rsidR="000D3CE9" w:rsidRPr="00DC1D03">
        <w:rPr>
          <w:rFonts w:ascii="Arial" w:hAnsi="Arial" w:cs="Arial"/>
          <w:szCs w:val="24"/>
        </w:rPr>
        <w:t xml:space="preserve">to </w:t>
      </w:r>
      <w:r w:rsidR="000D3CE9" w:rsidRPr="00DC1D03">
        <w:rPr>
          <w:rFonts w:ascii="Arial" w:hAnsi="Arial" w:cs="Arial"/>
          <w:color w:val="000000"/>
          <w:szCs w:val="24"/>
        </w:rPr>
        <w:t>a verifiable process ensuring</w:t>
      </w:r>
      <w:r w:rsidR="00027B96" w:rsidRPr="00DC1D03">
        <w:rPr>
          <w:rFonts w:ascii="Arial" w:hAnsi="Arial" w:cs="Arial"/>
          <w:color w:val="000000"/>
          <w:szCs w:val="24"/>
        </w:rPr>
        <w:t xml:space="preserve"> that votes cast via their elected representative reflect the views held among their membership</w:t>
      </w:r>
      <w:r w:rsidR="000D3CE9" w:rsidRPr="00DC1D03">
        <w:rPr>
          <w:rFonts w:ascii="Arial" w:hAnsi="Arial" w:cs="Arial"/>
          <w:szCs w:val="24"/>
        </w:rPr>
        <w:t xml:space="preserve">. </w:t>
      </w:r>
      <w:r w:rsidR="00E61631">
        <w:rPr>
          <w:rFonts w:ascii="Arial" w:hAnsi="Arial" w:cs="Arial"/>
          <w:szCs w:val="24"/>
        </w:rPr>
        <w:t>A</w:t>
      </w:r>
      <w:r w:rsidR="000D3CE9" w:rsidRPr="00DC1D03">
        <w:rPr>
          <w:rFonts w:ascii="Arial" w:hAnsi="Arial" w:cs="Arial"/>
          <w:szCs w:val="24"/>
        </w:rPr>
        <w:t xml:space="preserve"> </w:t>
      </w:r>
      <w:r w:rsidRPr="00DC1D03">
        <w:rPr>
          <w:rFonts w:ascii="Arial" w:hAnsi="Arial" w:cs="Arial"/>
          <w:szCs w:val="24"/>
        </w:rPr>
        <w:t xml:space="preserve">voting </w:t>
      </w:r>
      <w:r w:rsidR="000D3CE9" w:rsidRPr="00DC1D03">
        <w:rPr>
          <w:rFonts w:ascii="Arial" w:hAnsi="Arial" w:cs="Arial"/>
          <w:szCs w:val="24"/>
        </w:rPr>
        <w:t xml:space="preserve">representative must not be employed or contracted by, or have </w:t>
      </w:r>
      <w:r w:rsidR="00E61631">
        <w:rPr>
          <w:rFonts w:ascii="Arial" w:hAnsi="Arial" w:cs="Arial"/>
          <w:szCs w:val="24"/>
        </w:rPr>
        <w:t xml:space="preserve">a </w:t>
      </w:r>
      <w:r w:rsidR="000D3CE9" w:rsidRPr="00DC1D03">
        <w:rPr>
          <w:rFonts w:ascii="Arial" w:hAnsi="Arial" w:cs="Arial"/>
          <w:szCs w:val="24"/>
        </w:rPr>
        <w:t xml:space="preserve">substantive financial interest in, an ICANN contracted registry or accredited registrar. Appointment of a new voting representative of the Unaffiliated Members shall take </w:t>
      </w:r>
      <w:r w:rsidR="00442A0A" w:rsidRPr="00DC1D03">
        <w:rPr>
          <w:rFonts w:ascii="Arial" w:hAnsi="Arial" w:cs="Arial"/>
          <w:szCs w:val="24"/>
        </w:rPr>
        <w:t>place whenever a new</w:t>
      </w:r>
      <w:r w:rsidR="000D3CE9" w:rsidRPr="00DC1D03">
        <w:rPr>
          <w:rFonts w:ascii="Arial" w:hAnsi="Arial" w:cs="Arial"/>
          <w:szCs w:val="24"/>
        </w:rPr>
        <w:t xml:space="preserve"> member </w:t>
      </w:r>
      <w:r w:rsidR="00442A0A" w:rsidRPr="00DC1D03">
        <w:rPr>
          <w:rFonts w:ascii="Arial" w:hAnsi="Arial" w:cs="Arial"/>
          <w:szCs w:val="24"/>
        </w:rPr>
        <w:t xml:space="preserve">for the ALAC </w:t>
      </w:r>
      <w:r w:rsidR="000D3CE9" w:rsidRPr="00DC1D03">
        <w:rPr>
          <w:rFonts w:ascii="Arial" w:hAnsi="Arial" w:cs="Arial"/>
          <w:szCs w:val="24"/>
        </w:rPr>
        <w:t>is selected by the General Assembly.</w:t>
      </w:r>
    </w:p>
    <w:p w:rsidR="001952F0" w:rsidRPr="00DC1D03" w:rsidRDefault="00042205">
      <w:pPr>
        <w:pStyle w:val="Legal2L2"/>
        <w:rPr>
          <w:rFonts w:ascii="Arial" w:hAnsi="Arial" w:cs="Arial"/>
          <w:szCs w:val="24"/>
        </w:rPr>
      </w:pPr>
      <w:r w:rsidRPr="00DC1D03">
        <w:rPr>
          <w:rFonts w:ascii="Arial" w:hAnsi="Arial" w:cs="Arial"/>
          <w:szCs w:val="24"/>
        </w:rPr>
        <w:t>3.4</w:t>
      </w:r>
      <w:r w:rsidRPr="00DC1D03">
        <w:rPr>
          <w:rFonts w:ascii="Arial" w:hAnsi="Arial" w:cs="Arial"/>
          <w:szCs w:val="24"/>
        </w:rPr>
        <w:tab/>
      </w:r>
      <w:r w:rsidR="001952F0" w:rsidRPr="00DC1D03">
        <w:rPr>
          <w:rFonts w:ascii="Arial" w:hAnsi="Arial" w:cs="Arial"/>
          <w:szCs w:val="24"/>
        </w:rPr>
        <w:t>All voting representative</w:t>
      </w:r>
      <w:r w:rsidR="00E61631">
        <w:rPr>
          <w:rFonts w:ascii="Arial" w:hAnsi="Arial" w:cs="Arial"/>
          <w:szCs w:val="24"/>
        </w:rPr>
        <w:t>s</w:t>
      </w:r>
      <w:r w:rsidR="001952F0" w:rsidRPr="00DC1D03">
        <w:rPr>
          <w:rFonts w:ascii="Arial" w:hAnsi="Arial" w:cs="Arial"/>
          <w:szCs w:val="24"/>
        </w:rPr>
        <w:t xml:space="preserve"> </w:t>
      </w:r>
      <w:r w:rsidR="00A60925" w:rsidRPr="00DC1D03">
        <w:rPr>
          <w:rFonts w:ascii="Arial" w:hAnsi="Arial" w:cs="Arial"/>
          <w:szCs w:val="24"/>
        </w:rPr>
        <w:t>shall have the right</w:t>
      </w:r>
      <w:r w:rsidR="001952F0" w:rsidRPr="00DC1D03">
        <w:rPr>
          <w:rFonts w:ascii="Arial" w:hAnsi="Arial" w:cs="Arial"/>
          <w:szCs w:val="24"/>
        </w:rPr>
        <w:t xml:space="preserve"> (i) </w:t>
      </w:r>
      <w:r w:rsidR="00A60925" w:rsidRPr="00DC1D03">
        <w:rPr>
          <w:rFonts w:ascii="Arial" w:hAnsi="Arial" w:cs="Arial"/>
          <w:szCs w:val="24"/>
        </w:rPr>
        <w:t xml:space="preserve">to </w:t>
      </w:r>
      <w:r w:rsidR="001952F0" w:rsidRPr="00DC1D03">
        <w:rPr>
          <w:rFonts w:ascii="Arial" w:hAnsi="Arial" w:cs="Arial"/>
          <w:szCs w:val="24"/>
        </w:rPr>
        <w:t xml:space="preserve">attend </w:t>
      </w:r>
      <w:r w:rsidR="0054252D" w:rsidRPr="00DC1D03">
        <w:rPr>
          <w:rFonts w:ascii="Arial" w:hAnsi="Arial" w:cs="Arial"/>
          <w:szCs w:val="24"/>
        </w:rPr>
        <w:t xml:space="preserve">and vote at </w:t>
      </w:r>
      <w:r w:rsidR="001952F0" w:rsidRPr="00DC1D03">
        <w:rPr>
          <w:rFonts w:ascii="Arial" w:hAnsi="Arial" w:cs="Arial"/>
          <w:szCs w:val="24"/>
        </w:rPr>
        <w:t xml:space="preserve">the annual General Assembly and </w:t>
      </w:r>
      <w:r w:rsidR="0054252D" w:rsidRPr="00DC1D03">
        <w:rPr>
          <w:rFonts w:ascii="Arial" w:hAnsi="Arial" w:cs="Arial"/>
          <w:szCs w:val="24"/>
        </w:rPr>
        <w:t xml:space="preserve">at </w:t>
      </w:r>
      <w:r w:rsidR="001952F0" w:rsidRPr="00DC1D03">
        <w:rPr>
          <w:rFonts w:ascii="Arial" w:hAnsi="Arial" w:cs="Arial"/>
          <w:szCs w:val="24"/>
        </w:rPr>
        <w:t>any special meetings of the General Assembly</w:t>
      </w:r>
      <w:r w:rsidR="00E61631">
        <w:rPr>
          <w:rFonts w:ascii="Arial" w:hAnsi="Arial" w:cs="Arial"/>
          <w:szCs w:val="24"/>
        </w:rPr>
        <w:t>,</w:t>
      </w:r>
      <w:r w:rsidR="001952F0" w:rsidRPr="00DC1D03">
        <w:rPr>
          <w:rFonts w:ascii="Arial" w:hAnsi="Arial" w:cs="Arial"/>
          <w:szCs w:val="24"/>
        </w:rPr>
        <w:t xml:space="preserve"> (ii</w:t>
      </w:r>
      <w:r w:rsidR="0054252D" w:rsidRPr="00DC1D03">
        <w:rPr>
          <w:rFonts w:ascii="Arial" w:hAnsi="Arial" w:cs="Arial"/>
          <w:szCs w:val="24"/>
        </w:rPr>
        <w:t xml:space="preserve">) </w:t>
      </w:r>
      <w:r w:rsidR="00A60925" w:rsidRPr="00DC1D03">
        <w:rPr>
          <w:rFonts w:ascii="Arial" w:hAnsi="Arial" w:cs="Arial"/>
          <w:szCs w:val="24"/>
        </w:rPr>
        <w:t xml:space="preserve">to </w:t>
      </w:r>
      <w:r w:rsidR="0054252D" w:rsidRPr="00DC1D03">
        <w:rPr>
          <w:rFonts w:ascii="Arial" w:hAnsi="Arial" w:cs="Arial"/>
          <w:szCs w:val="24"/>
        </w:rPr>
        <w:t xml:space="preserve">vote in elections for officers and for the NARALO’s ALAC </w:t>
      </w:r>
      <w:r w:rsidR="00F12B6B">
        <w:rPr>
          <w:rFonts w:ascii="Arial" w:hAnsi="Arial" w:cs="Arial"/>
          <w:szCs w:val="24"/>
        </w:rPr>
        <w:t xml:space="preserve">and </w:t>
      </w:r>
      <w:proofErr w:type="spellStart"/>
      <w:r w:rsidR="00F12B6B">
        <w:rPr>
          <w:rFonts w:ascii="Arial" w:hAnsi="Arial" w:cs="Arial"/>
          <w:szCs w:val="24"/>
        </w:rPr>
        <w:t>NomCom</w:t>
      </w:r>
      <w:proofErr w:type="spellEnd"/>
      <w:r w:rsidR="00F12B6B">
        <w:rPr>
          <w:rFonts w:ascii="Arial" w:hAnsi="Arial" w:cs="Arial"/>
          <w:szCs w:val="24"/>
        </w:rPr>
        <w:t xml:space="preserve"> </w:t>
      </w:r>
      <w:r w:rsidR="0054252D" w:rsidRPr="00DC1D03">
        <w:rPr>
          <w:rFonts w:ascii="Arial" w:hAnsi="Arial" w:cs="Arial"/>
          <w:szCs w:val="24"/>
        </w:rPr>
        <w:t>representatives</w:t>
      </w:r>
      <w:r w:rsidR="00E61631">
        <w:rPr>
          <w:rFonts w:ascii="Arial" w:hAnsi="Arial" w:cs="Arial"/>
          <w:szCs w:val="24"/>
        </w:rPr>
        <w:t xml:space="preserve">, and (iii) to vote in other </w:t>
      </w:r>
      <w:r w:rsidR="00C9225A">
        <w:rPr>
          <w:rFonts w:ascii="Arial" w:hAnsi="Arial" w:cs="Arial"/>
          <w:szCs w:val="24"/>
        </w:rPr>
        <w:t>NARALO matters, as appropriate</w:t>
      </w:r>
      <w:r w:rsidR="0054252D" w:rsidRPr="00DC1D03">
        <w:rPr>
          <w:rFonts w:ascii="Arial" w:hAnsi="Arial" w:cs="Arial"/>
          <w:szCs w:val="24"/>
        </w:rPr>
        <w:t>.</w:t>
      </w:r>
    </w:p>
    <w:p w:rsidR="001B5FBF" w:rsidRDefault="00042205">
      <w:pPr>
        <w:pStyle w:val="Legal2L2"/>
        <w:rPr>
          <w:rFonts w:ascii="Arial" w:hAnsi="Arial" w:cs="Arial"/>
          <w:szCs w:val="24"/>
        </w:rPr>
      </w:pPr>
      <w:r w:rsidRPr="00DC1D03">
        <w:rPr>
          <w:rFonts w:ascii="Arial" w:hAnsi="Arial" w:cs="Arial"/>
          <w:szCs w:val="24"/>
        </w:rPr>
        <w:t>3.5</w:t>
      </w:r>
      <w:r w:rsidRPr="00DC1D03">
        <w:rPr>
          <w:rFonts w:ascii="Arial" w:hAnsi="Arial" w:cs="Arial"/>
          <w:szCs w:val="24"/>
        </w:rPr>
        <w:tab/>
      </w:r>
      <w:r w:rsidR="00BC70BF" w:rsidRPr="00DC1D03">
        <w:rPr>
          <w:rFonts w:ascii="Arial" w:hAnsi="Arial" w:cs="Arial"/>
          <w:szCs w:val="24"/>
        </w:rPr>
        <w:t xml:space="preserve">A </w:t>
      </w:r>
      <w:r w:rsidR="00A60925" w:rsidRPr="00DC1D03">
        <w:rPr>
          <w:rFonts w:ascii="Arial" w:hAnsi="Arial" w:cs="Arial"/>
          <w:szCs w:val="24"/>
        </w:rPr>
        <w:t>voting representative</w:t>
      </w:r>
      <w:r w:rsidR="00BC70BF" w:rsidRPr="00DC1D03">
        <w:rPr>
          <w:rFonts w:ascii="Arial" w:hAnsi="Arial" w:cs="Arial"/>
          <w:szCs w:val="24"/>
        </w:rPr>
        <w:t xml:space="preserve"> may be removed by the </w:t>
      </w:r>
      <w:r w:rsidR="00A60925" w:rsidRPr="00DC1D03">
        <w:rPr>
          <w:rFonts w:ascii="Arial" w:hAnsi="Arial" w:cs="Arial"/>
          <w:szCs w:val="24"/>
        </w:rPr>
        <w:t>ALS</w:t>
      </w:r>
      <w:r w:rsidR="00BC70BF" w:rsidRPr="00DC1D03">
        <w:rPr>
          <w:rFonts w:ascii="Arial" w:hAnsi="Arial" w:cs="Arial"/>
          <w:szCs w:val="24"/>
        </w:rPr>
        <w:t xml:space="preserve"> </w:t>
      </w:r>
      <w:r w:rsidR="004E65CD" w:rsidRPr="00DC1D03">
        <w:rPr>
          <w:rFonts w:ascii="Arial" w:hAnsi="Arial" w:cs="Arial"/>
          <w:szCs w:val="24"/>
        </w:rPr>
        <w:t>that</w:t>
      </w:r>
      <w:r w:rsidR="00BC70BF" w:rsidRPr="00DC1D03">
        <w:rPr>
          <w:rFonts w:ascii="Arial" w:hAnsi="Arial" w:cs="Arial"/>
          <w:szCs w:val="24"/>
        </w:rPr>
        <w:t xml:space="preserve"> appointed the </w:t>
      </w:r>
      <w:r w:rsidR="00A60925" w:rsidRPr="00DC1D03">
        <w:rPr>
          <w:rFonts w:ascii="Arial" w:hAnsi="Arial" w:cs="Arial"/>
          <w:szCs w:val="24"/>
        </w:rPr>
        <w:t>voting representative</w:t>
      </w:r>
      <w:r w:rsidR="00BC70BF" w:rsidRPr="00DC1D03">
        <w:rPr>
          <w:rFonts w:ascii="Arial" w:hAnsi="Arial" w:cs="Arial"/>
          <w:szCs w:val="24"/>
        </w:rPr>
        <w:t xml:space="preserve">, or by a two­thirds </w:t>
      </w:r>
      <w:r w:rsidR="00E61631">
        <w:rPr>
          <w:rFonts w:ascii="Arial" w:hAnsi="Arial" w:cs="Arial"/>
          <w:szCs w:val="24"/>
        </w:rPr>
        <w:t xml:space="preserve">(2/3) </w:t>
      </w:r>
      <w:r w:rsidR="00BC70BF" w:rsidRPr="00DC1D03">
        <w:rPr>
          <w:rFonts w:ascii="Arial" w:hAnsi="Arial" w:cs="Arial"/>
          <w:szCs w:val="24"/>
        </w:rPr>
        <w:t xml:space="preserve">vote of the </w:t>
      </w:r>
      <w:r w:rsidR="00A60925" w:rsidRPr="00DC1D03">
        <w:rPr>
          <w:rFonts w:ascii="Arial" w:hAnsi="Arial" w:cs="Arial"/>
          <w:szCs w:val="24"/>
        </w:rPr>
        <w:t>voting representatives</w:t>
      </w:r>
      <w:r w:rsidR="00C9225A">
        <w:rPr>
          <w:rFonts w:ascii="Arial" w:hAnsi="Arial" w:cs="Arial"/>
          <w:szCs w:val="24"/>
        </w:rPr>
        <w:t xml:space="preserve"> of the General Assembly</w:t>
      </w:r>
      <w:r w:rsidR="00BC70BF" w:rsidRPr="00DC1D03">
        <w:rPr>
          <w:rFonts w:ascii="Arial" w:hAnsi="Arial" w:cs="Arial"/>
          <w:szCs w:val="24"/>
        </w:rPr>
        <w:t>, after notice and an opportunity to respond.</w:t>
      </w:r>
    </w:p>
    <w:p w:rsidR="000268B2" w:rsidRPr="00DC1D03" w:rsidRDefault="000268B2">
      <w:pPr>
        <w:pStyle w:val="Legal2L2"/>
        <w:rPr>
          <w:rFonts w:ascii="Arial" w:hAnsi="Arial" w:cs="Arial"/>
          <w:szCs w:val="24"/>
        </w:rPr>
      </w:pPr>
      <w:r>
        <w:rPr>
          <w:rFonts w:ascii="Arial" w:hAnsi="Arial" w:cs="Arial"/>
          <w:szCs w:val="24"/>
        </w:rPr>
        <w:t>3.6</w:t>
      </w:r>
      <w:r>
        <w:rPr>
          <w:rFonts w:ascii="Arial" w:hAnsi="Arial" w:cs="Arial"/>
          <w:szCs w:val="24"/>
        </w:rPr>
        <w:tab/>
      </w:r>
      <w:r w:rsidR="0079660F">
        <w:rPr>
          <w:rFonts w:ascii="Arial" w:hAnsi="Arial" w:cs="Arial"/>
          <w:szCs w:val="24"/>
        </w:rPr>
        <w:t xml:space="preserve">Any individual filling a position with the NARALO fills either as a member of an ALS in good standing </w:t>
      </w:r>
      <w:r w:rsidR="00651AE0">
        <w:rPr>
          <w:rFonts w:ascii="Arial" w:hAnsi="Arial" w:cs="Arial"/>
          <w:szCs w:val="24"/>
        </w:rPr>
        <w:t xml:space="preserve">or </w:t>
      </w:r>
      <w:r w:rsidR="0079660F">
        <w:rPr>
          <w:rFonts w:ascii="Arial" w:hAnsi="Arial" w:cs="Arial"/>
          <w:szCs w:val="24"/>
        </w:rPr>
        <w:t>as an Unaffiliated Member.</w:t>
      </w:r>
    </w:p>
    <w:p w:rsidR="00027B96" w:rsidRPr="004C5D93" w:rsidRDefault="00042205" w:rsidP="00027B96">
      <w:pPr>
        <w:pStyle w:val="Legal2L1"/>
        <w:rPr>
          <w:rFonts w:ascii="Arial" w:hAnsi="Arial" w:cs="Arial"/>
          <w:sz w:val="24"/>
          <w:szCs w:val="24"/>
        </w:rPr>
      </w:pPr>
      <w:r w:rsidRPr="004C5D93">
        <w:rPr>
          <w:rFonts w:ascii="Arial" w:hAnsi="Arial" w:cs="Arial"/>
          <w:sz w:val="24"/>
          <w:szCs w:val="24"/>
        </w:rPr>
        <w:t>4.</w:t>
      </w:r>
      <w:r w:rsidRPr="004C5D93">
        <w:rPr>
          <w:rFonts w:ascii="Arial" w:hAnsi="Arial" w:cs="Arial"/>
          <w:sz w:val="24"/>
          <w:szCs w:val="24"/>
        </w:rPr>
        <w:tab/>
      </w:r>
      <w:r w:rsidR="00027B96" w:rsidRPr="004C5D93">
        <w:rPr>
          <w:rFonts w:ascii="Arial" w:hAnsi="Arial" w:cs="Arial"/>
          <w:sz w:val="24"/>
          <w:szCs w:val="24"/>
        </w:rPr>
        <w:t>GENERAL ASSEMBLY</w:t>
      </w:r>
    </w:p>
    <w:p w:rsidR="00027B96" w:rsidRPr="00DC1D03" w:rsidRDefault="00042205" w:rsidP="00027B96">
      <w:pPr>
        <w:pStyle w:val="Legal2L2"/>
        <w:rPr>
          <w:rFonts w:ascii="Arial" w:hAnsi="Arial" w:cs="Arial"/>
          <w:szCs w:val="24"/>
        </w:rPr>
      </w:pPr>
      <w:r w:rsidRPr="00DC1D03">
        <w:rPr>
          <w:rFonts w:ascii="Arial" w:hAnsi="Arial" w:cs="Arial"/>
          <w:szCs w:val="24"/>
        </w:rPr>
        <w:t>4.1</w:t>
      </w:r>
      <w:r w:rsidRPr="00DC1D03">
        <w:rPr>
          <w:rFonts w:ascii="Arial" w:hAnsi="Arial" w:cs="Arial"/>
          <w:szCs w:val="24"/>
        </w:rPr>
        <w:tab/>
      </w:r>
      <w:r w:rsidR="00DE38E2" w:rsidRPr="00DC1D03">
        <w:rPr>
          <w:rFonts w:ascii="Arial" w:hAnsi="Arial" w:cs="Arial"/>
          <w:szCs w:val="24"/>
        </w:rPr>
        <w:t xml:space="preserve">The governance of the NARALO </w:t>
      </w:r>
      <w:r w:rsidR="00E61631">
        <w:rPr>
          <w:rFonts w:ascii="Arial" w:hAnsi="Arial" w:cs="Arial"/>
          <w:szCs w:val="24"/>
        </w:rPr>
        <w:t>shall</w:t>
      </w:r>
      <w:r w:rsidR="00C9225A">
        <w:rPr>
          <w:rFonts w:ascii="Arial" w:hAnsi="Arial" w:cs="Arial"/>
          <w:szCs w:val="24"/>
        </w:rPr>
        <w:t xml:space="preserve"> be exercised by the</w:t>
      </w:r>
      <w:r w:rsidR="00DE38E2" w:rsidRPr="00DC1D03">
        <w:rPr>
          <w:rFonts w:ascii="Arial" w:hAnsi="Arial" w:cs="Arial"/>
          <w:szCs w:val="24"/>
        </w:rPr>
        <w:t xml:space="preserve"> General Assembly, </w:t>
      </w:r>
      <w:r w:rsidR="00C9225A">
        <w:rPr>
          <w:rFonts w:ascii="Arial" w:hAnsi="Arial" w:cs="Arial"/>
          <w:szCs w:val="24"/>
        </w:rPr>
        <w:t>which consists</w:t>
      </w:r>
      <w:r w:rsidR="00DE38E2" w:rsidRPr="00DC1D03">
        <w:rPr>
          <w:rFonts w:ascii="Arial" w:hAnsi="Arial" w:cs="Arial"/>
          <w:szCs w:val="24"/>
        </w:rPr>
        <w:t xml:space="preserve"> of one (1) voting representative </w:t>
      </w:r>
      <w:r w:rsidR="00C9225A">
        <w:rPr>
          <w:rFonts w:ascii="Arial" w:hAnsi="Arial" w:cs="Arial"/>
          <w:szCs w:val="24"/>
        </w:rPr>
        <w:t>from</w:t>
      </w:r>
      <w:r w:rsidR="00DE38E2" w:rsidRPr="00DC1D03">
        <w:rPr>
          <w:rFonts w:ascii="Arial" w:hAnsi="Arial" w:cs="Arial"/>
          <w:szCs w:val="24"/>
        </w:rPr>
        <w:t xml:space="preserve"> each ALS </w:t>
      </w:r>
      <w:r w:rsidR="00FE3293" w:rsidRPr="00DC1D03">
        <w:rPr>
          <w:rFonts w:ascii="Arial" w:hAnsi="Arial" w:cs="Arial"/>
          <w:szCs w:val="24"/>
        </w:rPr>
        <w:t>M</w:t>
      </w:r>
      <w:r w:rsidR="00DE38E2" w:rsidRPr="00DC1D03">
        <w:rPr>
          <w:rFonts w:ascii="Arial" w:hAnsi="Arial" w:cs="Arial"/>
          <w:szCs w:val="24"/>
        </w:rPr>
        <w:t xml:space="preserve">ember </w:t>
      </w:r>
      <w:r w:rsidR="00C9225A">
        <w:rPr>
          <w:rFonts w:ascii="Arial" w:hAnsi="Arial" w:cs="Arial"/>
          <w:szCs w:val="24"/>
        </w:rPr>
        <w:t xml:space="preserve">in good standing </w:t>
      </w:r>
      <w:r w:rsidR="00DE38E2" w:rsidRPr="00DC1D03">
        <w:rPr>
          <w:rFonts w:ascii="Arial" w:hAnsi="Arial" w:cs="Arial"/>
          <w:szCs w:val="24"/>
        </w:rPr>
        <w:t>and one (1) voting representative of the Unaffiliated Members.</w:t>
      </w:r>
    </w:p>
    <w:p w:rsidR="00903E10" w:rsidRPr="00DC1D03" w:rsidRDefault="00042205" w:rsidP="00903E10">
      <w:pPr>
        <w:pStyle w:val="Legal2L2"/>
        <w:rPr>
          <w:rFonts w:ascii="Arial" w:hAnsi="Arial" w:cs="Arial"/>
          <w:szCs w:val="24"/>
        </w:rPr>
      </w:pPr>
      <w:r w:rsidRPr="00DC1D03">
        <w:rPr>
          <w:rFonts w:ascii="Arial" w:hAnsi="Arial" w:cs="Arial"/>
          <w:szCs w:val="24"/>
        </w:rPr>
        <w:t>4.2</w:t>
      </w:r>
      <w:r w:rsidRPr="00DC1D03">
        <w:rPr>
          <w:rFonts w:ascii="Arial" w:hAnsi="Arial" w:cs="Arial"/>
          <w:szCs w:val="24"/>
        </w:rPr>
        <w:tab/>
      </w:r>
      <w:r w:rsidR="00DE38E2" w:rsidRPr="00DC1D03">
        <w:rPr>
          <w:rFonts w:ascii="Arial" w:hAnsi="Arial" w:cs="Arial"/>
          <w:szCs w:val="24"/>
        </w:rPr>
        <w:t>The General Assembly’</w:t>
      </w:r>
      <w:r w:rsidR="00A57911" w:rsidRPr="00DC1D03">
        <w:rPr>
          <w:rFonts w:ascii="Arial" w:hAnsi="Arial" w:cs="Arial"/>
          <w:szCs w:val="24"/>
        </w:rPr>
        <w:t xml:space="preserve">s </w:t>
      </w:r>
      <w:r w:rsidR="00D87ECE" w:rsidRPr="00DC1D03">
        <w:rPr>
          <w:rFonts w:ascii="Arial" w:hAnsi="Arial" w:cs="Arial"/>
          <w:szCs w:val="24"/>
        </w:rPr>
        <w:t>shall elect annually</w:t>
      </w:r>
      <w:r w:rsidR="00A57911" w:rsidRPr="00DC1D03">
        <w:rPr>
          <w:rFonts w:ascii="Arial" w:hAnsi="Arial" w:cs="Arial"/>
          <w:szCs w:val="24"/>
        </w:rPr>
        <w:t xml:space="preserve"> a Chair and Secretariat from among the </w:t>
      </w:r>
      <w:r w:rsidR="00E61631">
        <w:rPr>
          <w:rFonts w:ascii="Arial" w:hAnsi="Arial" w:cs="Arial"/>
          <w:szCs w:val="24"/>
        </w:rPr>
        <w:t>ALSs and the U</w:t>
      </w:r>
      <w:r w:rsidR="00A57911" w:rsidRPr="00DC1D03">
        <w:rPr>
          <w:rFonts w:ascii="Arial" w:hAnsi="Arial" w:cs="Arial"/>
          <w:szCs w:val="24"/>
        </w:rPr>
        <w:t xml:space="preserve">naffiliated </w:t>
      </w:r>
      <w:r w:rsidR="00E61631">
        <w:rPr>
          <w:rFonts w:ascii="Arial" w:hAnsi="Arial" w:cs="Arial"/>
          <w:szCs w:val="24"/>
        </w:rPr>
        <w:t>Members</w:t>
      </w:r>
      <w:r w:rsidR="00A57911" w:rsidRPr="00DC1D03">
        <w:rPr>
          <w:rFonts w:ascii="Arial" w:hAnsi="Arial" w:cs="Arial"/>
          <w:szCs w:val="24"/>
        </w:rPr>
        <w:t>.</w:t>
      </w:r>
    </w:p>
    <w:p w:rsidR="00D87ECE" w:rsidRPr="00DC1D03" w:rsidRDefault="00042205" w:rsidP="00D87ECE">
      <w:pPr>
        <w:pStyle w:val="Legal2L2"/>
        <w:rPr>
          <w:rFonts w:ascii="Arial" w:hAnsi="Arial" w:cs="Arial"/>
          <w:szCs w:val="24"/>
        </w:rPr>
      </w:pPr>
      <w:bookmarkStart w:id="3" w:name="OLE_LINK31"/>
      <w:bookmarkStart w:id="4" w:name="OLE_LINK32"/>
      <w:r w:rsidRPr="00DC1D03">
        <w:rPr>
          <w:rFonts w:ascii="Arial" w:hAnsi="Arial" w:cs="Arial"/>
          <w:szCs w:val="24"/>
        </w:rPr>
        <w:t>4.3</w:t>
      </w:r>
      <w:r w:rsidRPr="00DC1D03">
        <w:rPr>
          <w:rFonts w:ascii="Arial" w:hAnsi="Arial" w:cs="Arial"/>
          <w:szCs w:val="24"/>
        </w:rPr>
        <w:tab/>
      </w:r>
      <w:r w:rsidR="00D87ECE" w:rsidRPr="00DC1D03">
        <w:rPr>
          <w:rFonts w:ascii="Arial" w:hAnsi="Arial" w:cs="Arial"/>
          <w:szCs w:val="24"/>
        </w:rPr>
        <w:t xml:space="preserve">The General Assembly shall elect two (2) persons </w:t>
      </w:r>
      <w:r w:rsidR="00F547AC">
        <w:rPr>
          <w:rFonts w:ascii="Arial" w:hAnsi="Arial" w:cs="Arial"/>
          <w:szCs w:val="24"/>
        </w:rPr>
        <w:t xml:space="preserve">on a staggered basis </w:t>
      </w:r>
      <w:r w:rsidR="00D87ECE" w:rsidRPr="00DC1D03">
        <w:rPr>
          <w:rFonts w:ascii="Arial" w:hAnsi="Arial" w:cs="Arial"/>
          <w:szCs w:val="24"/>
        </w:rPr>
        <w:t xml:space="preserve">to serve as members of the ALAC under the terms specified in the ICANN By-Laws. Candidates may be </w:t>
      </w:r>
      <w:r w:rsidR="00F547AC">
        <w:rPr>
          <w:rFonts w:ascii="Arial" w:hAnsi="Arial" w:cs="Arial"/>
          <w:szCs w:val="24"/>
        </w:rPr>
        <w:t>an Unaffiliated Member, an ALS Member,</w:t>
      </w:r>
      <w:r w:rsidR="00D87ECE" w:rsidRPr="00DC1D03">
        <w:rPr>
          <w:rFonts w:ascii="Arial" w:hAnsi="Arial" w:cs="Arial"/>
          <w:szCs w:val="24"/>
        </w:rPr>
        <w:t xml:space="preserve"> </w:t>
      </w:r>
      <w:del w:id="5" w:author="Judith Hellerstein" w:date="2017-03-27T19:41:00Z">
        <w:r w:rsidR="00D87ECE" w:rsidRPr="00DC1D03" w:rsidDel="006D0611">
          <w:rPr>
            <w:rFonts w:ascii="Arial" w:hAnsi="Arial" w:cs="Arial"/>
            <w:szCs w:val="24"/>
          </w:rPr>
          <w:delText xml:space="preserve">or </w:delText>
        </w:r>
        <w:r w:rsidR="00F547AC" w:rsidDel="006D0611">
          <w:rPr>
            <w:rFonts w:ascii="Arial" w:hAnsi="Arial" w:cs="Arial"/>
            <w:szCs w:val="24"/>
          </w:rPr>
          <w:delText>a member</w:delText>
        </w:r>
        <w:r w:rsidR="00D87ECE" w:rsidRPr="00DC1D03" w:rsidDel="006D0611">
          <w:rPr>
            <w:rFonts w:ascii="Arial" w:hAnsi="Arial" w:cs="Arial"/>
            <w:szCs w:val="24"/>
          </w:rPr>
          <w:delText xml:space="preserve"> of an ALS Member</w:delText>
        </w:r>
        <w:r w:rsidR="00F547AC" w:rsidDel="006D0611">
          <w:rPr>
            <w:rFonts w:ascii="Arial" w:hAnsi="Arial" w:cs="Arial"/>
            <w:szCs w:val="24"/>
          </w:rPr>
          <w:delText>,</w:delText>
        </w:r>
        <w:r w:rsidR="00D87ECE" w:rsidRPr="00DC1D03" w:rsidDel="006D0611">
          <w:rPr>
            <w:rFonts w:ascii="Arial" w:hAnsi="Arial" w:cs="Arial"/>
            <w:szCs w:val="24"/>
          </w:rPr>
          <w:delText xml:space="preserve"> </w:delText>
        </w:r>
      </w:del>
      <w:r w:rsidR="00D87ECE" w:rsidRPr="00DC1D03">
        <w:rPr>
          <w:rFonts w:ascii="Arial" w:hAnsi="Arial" w:cs="Arial"/>
          <w:szCs w:val="24"/>
        </w:rPr>
        <w:t xml:space="preserve">and must live in the North American region. </w:t>
      </w:r>
    </w:p>
    <w:p w:rsidR="00D87ECE" w:rsidRPr="00DC1D03" w:rsidRDefault="00042205" w:rsidP="00D87ECE">
      <w:pPr>
        <w:pStyle w:val="Legal2L3"/>
        <w:rPr>
          <w:rFonts w:ascii="Arial" w:hAnsi="Arial" w:cs="Arial"/>
          <w:szCs w:val="24"/>
        </w:rPr>
      </w:pPr>
      <w:r w:rsidRPr="00DC1D03">
        <w:rPr>
          <w:rFonts w:ascii="Arial" w:hAnsi="Arial" w:cs="Arial"/>
          <w:szCs w:val="24"/>
        </w:rPr>
        <w:t>4.4</w:t>
      </w:r>
      <w:r w:rsidRPr="00DC1D03">
        <w:rPr>
          <w:rFonts w:ascii="Arial" w:hAnsi="Arial" w:cs="Arial"/>
          <w:szCs w:val="24"/>
        </w:rPr>
        <w:tab/>
      </w:r>
      <w:r w:rsidR="00D87ECE" w:rsidRPr="00DC1D03">
        <w:rPr>
          <w:rFonts w:ascii="Arial" w:hAnsi="Arial" w:cs="Arial"/>
          <w:szCs w:val="24"/>
        </w:rPr>
        <w:t xml:space="preserve">The </w:t>
      </w:r>
      <w:r w:rsidR="00E61631">
        <w:rPr>
          <w:rFonts w:ascii="Arial" w:hAnsi="Arial" w:cs="Arial"/>
          <w:szCs w:val="24"/>
        </w:rPr>
        <w:t xml:space="preserve">NARALO’s </w:t>
      </w:r>
      <w:r w:rsidR="00D87ECE" w:rsidRPr="00DC1D03">
        <w:rPr>
          <w:rFonts w:ascii="Arial" w:hAnsi="Arial" w:cs="Arial"/>
          <w:szCs w:val="24"/>
        </w:rPr>
        <w:t xml:space="preserve">ALAC members </w:t>
      </w:r>
      <w:r w:rsidR="00645685" w:rsidRPr="00DC1D03">
        <w:rPr>
          <w:rFonts w:ascii="Arial" w:hAnsi="Arial" w:cs="Arial"/>
          <w:szCs w:val="24"/>
        </w:rPr>
        <w:t>shall</w:t>
      </w:r>
      <w:r w:rsidR="00D87ECE" w:rsidRPr="00DC1D03">
        <w:rPr>
          <w:rFonts w:ascii="Arial" w:hAnsi="Arial" w:cs="Arial"/>
          <w:szCs w:val="24"/>
        </w:rPr>
        <w:t xml:space="preserve"> have the responsibilities described in the ICANN Bylaws, ALAC Rules of Procedure</w:t>
      </w:r>
      <w:r w:rsidR="00E61631">
        <w:rPr>
          <w:rFonts w:ascii="Arial" w:hAnsi="Arial" w:cs="Arial"/>
          <w:szCs w:val="24"/>
        </w:rPr>
        <w:t>,</w:t>
      </w:r>
      <w:r w:rsidR="00D87ECE" w:rsidRPr="00DC1D03">
        <w:rPr>
          <w:rFonts w:ascii="Arial" w:hAnsi="Arial" w:cs="Arial"/>
          <w:szCs w:val="24"/>
        </w:rPr>
        <w:t xml:space="preserve"> and the RALO documents.</w:t>
      </w:r>
    </w:p>
    <w:p w:rsidR="00CF67F9" w:rsidRDefault="00042205" w:rsidP="00D87ECE">
      <w:pPr>
        <w:pStyle w:val="Legal2L3"/>
        <w:rPr>
          <w:rFonts w:ascii="Arial" w:hAnsi="Arial" w:cs="Arial"/>
          <w:color w:val="000000"/>
          <w:szCs w:val="24"/>
        </w:rPr>
      </w:pPr>
      <w:bookmarkStart w:id="6" w:name="OLE_LINK38"/>
      <w:bookmarkStart w:id="7" w:name="OLE_LINK39"/>
      <w:r w:rsidRPr="00DC1D03">
        <w:rPr>
          <w:rFonts w:ascii="Arial" w:hAnsi="Arial" w:cs="Arial"/>
          <w:color w:val="000000"/>
          <w:szCs w:val="24"/>
        </w:rPr>
        <w:t>4.5</w:t>
      </w:r>
      <w:r w:rsidRPr="00DC1D03">
        <w:rPr>
          <w:rFonts w:ascii="Arial" w:hAnsi="Arial" w:cs="Arial"/>
          <w:color w:val="000000"/>
          <w:szCs w:val="24"/>
        </w:rPr>
        <w:tab/>
      </w:r>
      <w:r w:rsidR="00645685" w:rsidRPr="00DC1D03">
        <w:rPr>
          <w:rFonts w:ascii="Arial" w:hAnsi="Arial" w:cs="Arial"/>
          <w:color w:val="000000"/>
          <w:szCs w:val="24"/>
        </w:rPr>
        <w:t xml:space="preserve">The </w:t>
      </w:r>
      <w:r w:rsidR="00C9225A">
        <w:rPr>
          <w:rFonts w:ascii="Arial" w:hAnsi="Arial" w:cs="Arial"/>
          <w:color w:val="000000"/>
          <w:szCs w:val="24"/>
        </w:rPr>
        <w:t xml:space="preserve">NARALO’s </w:t>
      </w:r>
      <w:r w:rsidR="00645685" w:rsidRPr="00DC1D03">
        <w:rPr>
          <w:rFonts w:ascii="Arial" w:hAnsi="Arial" w:cs="Arial"/>
          <w:color w:val="000000"/>
          <w:szCs w:val="24"/>
        </w:rPr>
        <w:t xml:space="preserve">ALAC members </w:t>
      </w:r>
      <w:r w:rsidR="00E61631">
        <w:rPr>
          <w:rFonts w:ascii="Arial" w:hAnsi="Arial" w:cs="Arial"/>
          <w:color w:val="000000"/>
          <w:szCs w:val="24"/>
        </w:rPr>
        <w:t>shal</w:t>
      </w:r>
      <w:r w:rsidR="00645685" w:rsidRPr="00DC1D03">
        <w:rPr>
          <w:rFonts w:ascii="Arial" w:hAnsi="Arial" w:cs="Arial"/>
          <w:color w:val="000000"/>
          <w:szCs w:val="24"/>
        </w:rPr>
        <w:t xml:space="preserve">l serve </w:t>
      </w:r>
      <w:r w:rsidR="00A96B04">
        <w:rPr>
          <w:rFonts w:ascii="Arial" w:hAnsi="Arial" w:cs="Arial"/>
          <w:color w:val="000000"/>
          <w:szCs w:val="24"/>
        </w:rPr>
        <w:t>a two-</w:t>
      </w:r>
      <w:r w:rsidR="00E61631">
        <w:rPr>
          <w:rFonts w:ascii="Arial" w:hAnsi="Arial" w:cs="Arial"/>
          <w:color w:val="000000"/>
          <w:szCs w:val="24"/>
        </w:rPr>
        <w:t>year</w:t>
      </w:r>
      <w:r w:rsidR="00E61631" w:rsidRPr="00DC1D03">
        <w:rPr>
          <w:rFonts w:ascii="Arial" w:hAnsi="Arial" w:cs="Arial"/>
          <w:color w:val="000000"/>
          <w:szCs w:val="24"/>
        </w:rPr>
        <w:t xml:space="preserve"> </w:t>
      </w:r>
      <w:bookmarkStart w:id="8" w:name="OLE_LINK66"/>
      <w:bookmarkStart w:id="9" w:name="OLE_LINK67"/>
      <w:r w:rsidR="00A96B04">
        <w:rPr>
          <w:rFonts w:ascii="Arial" w:hAnsi="Arial" w:cs="Arial"/>
          <w:color w:val="000000"/>
          <w:szCs w:val="24"/>
        </w:rPr>
        <w:t>term</w:t>
      </w:r>
      <w:r w:rsidR="00C9225A">
        <w:rPr>
          <w:rFonts w:ascii="Arial" w:hAnsi="Arial" w:cs="Arial"/>
          <w:color w:val="000000"/>
          <w:szCs w:val="24"/>
        </w:rPr>
        <w:t>,</w:t>
      </w:r>
      <w:r w:rsidR="00645685" w:rsidRPr="00DC1D03">
        <w:rPr>
          <w:rFonts w:ascii="Arial" w:hAnsi="Arial" w:cs="Arial"/>
          <w:color w:val="000000"/>
          <w:szCs w:val="24"/>
        </w:rPr>
        <w:t xml:space="preserve"> </w:t>
      </w:r>
      <w:bookmarkEnd w:id="8"/>
      <w:bookmarkEnd w:id="9"/>
      <w:r w:rsidR="00E61631">
        <w:rPr>
          <w:rFonts w:ascii="Arial" w:hAnsi="Arial" w:cs="Arial"/>
          <w:color w:val="000000"/>
          <w:szCs w:val="24"/>
        </w:rPr>
        <w:t xml:space="preserve">but </w:t>
      </w:r>
      <w:r w:rsidR="00645685" w:rsidRPr="00DC1D03">
        <w:rPr>
          <w:rFonts w:ascii="Arial" w:hAnsi="Arial" w:cs="Arial"/>
          <w:color w:val="000000"/>
          <w:szCs w:val="24"/>
        </w:rPr>
        <w:t xml:space="preserve">may not serve more than two </w:t>
      </w:r>
      <w:r w:rsidR="00E61631">
        <w:rPr>
          <w:rFonts w:ascii="Arial" w:hAnsi="Arial" w:cs="Arial"/>
          <w:color w:val="000000"/>
          <w:szCs w:val="24"/>
        </w:rPr>
        <w:t xml:space="preserve">(2) </w:t>
      </w:r>
      <w:r w:rsidR="00A96B04">
        <w:rPr>
          <w:rFonts w:ascii="Arial" w:hAnsi="Arial" w:cs="Arial"/>
          <w:color w:val="000000"/>
          <w:szCs w:val="24"/>
        </w:rPr>
        <w:t xml:space="preserve">full </w:t>
      </w:r>
      <w:r w:rsidR="00645685" w:rsidRPr="00DC1D03">
        <w:rPr>
          <w:rFonts w:ascii="Arial" w:hAnsi="Arial" w:cs="Arial"/>
          <w:color w:val="000000"/>
          <w:szCs w:val="24"/>
        </w:rPr>
        <w:t xml:space="preserve">consecutive </w:t>
      </w:r>
      <w:r w:rsidR="00634435">
        <w:rPr>
          <w:rFonts w:ascii="Arial" w:hAnsi="Arial" w:cs="Arial"/>
          <w:color w:val="000000"/>
          <w:szCs w:val="24"/>
        </w:rPr>
        <w:t xml:space="preserve">full </w:t>
      </w:r>
      <w:r w:rsidR="00645685" w:rsidRPr="00DC1D03">
        <w:rPr>
          <w:rFonts w:ascii="Arial" w:hAnsi="Arial" w:cs="Arial"/>
          <w:color w:val="000000"/>
          <w:szCs w:val="24"/>
        </w:rPr>
        <w:t xml:space="preserve">terms </w:t>
      </w:r>
      <w:r w:rsidR="00CF67F9">
        <w:rPr>
          <w:rFonts w:ascii="Arial" w:hAnsi="Arial" w:cs="Arial"/>
          <w:color w:val="000000"/>
          <w:szCs w:val="24"/>
        </w:rPr>
        <w:t>(</w:t>
      </w:r>
      <w:r w:rsidR="00645685" w:rsidRPr="00DC1D03">
        <w:rPr>
          <w:rFonts w:ascii="Arial" w:hAnsi="Arial" w:cs="Arial"/>
          <w:color w:val="000000"/>
          <w:szCs w:val="24"/>
        </w:rPr>
        <w:t>totaling more than 40 months</w:t>
      </w:r>
      <w:r w:rsidR="00CF67F9">
        <w:rPr>
          <w:rFonts w:ascii="Arial" w:hAnsi="Arial" w:cs="Arial"/>
          <w:color w:val="000000"/>
          <w:szCs w:val="24"/>
        </w:rPr>
        <w:t>)</w:t>
      </w:r>
      <w:r w:rsidR="00645685" w:rsidRPr="00DC1D03">
        <w:rPr>
          <w:rFonts w:ascii="Arial" w:hAnsi="Arial" w:cs="Arial"/>
          <w:color w:val="000000"/>
          <w:szCs w:val="24"/>
        </w:rPr>
        <w:t xml:space="preserve">. </w:t>
      </w:r>
      <w:r w:rsidR="00F12B6B">
        <w:rPr>
          <w:rFonts w:ascii="Arial" w:hAnsi="Arial" w:cs="Arial"/>
          <w:color w:val="000000"/>
          <w:szCs w:val="24"/>
        </w:rPr>
        <w:t xml:space="preserve">The term of an </w:t>
      </w:r>
      <w:r w:rsidR="00CF67F9">
        <w:rPr>
          <w:rFonts w:ascii="Arial" w:hAnsi="Arial" w:cs="Arial"/>
          <w:color w:val="000000"/>
          <w:szCs w:val="24"/>
        </w:rPr>
        <w:t>ALAC member</w:t>
      </w:r>
      <w:r w:rsidR="0079660F">
        <w:rPr>
          <w:rFonts w:ascii="Arial" w:hAnsi="Arial" w:cs="Arial"/>
          <w:color w:val="000000"/>
          <w:szCs w:val="24"/>
        </w:rPr>
        <w:t xml:space="preserve"> </w:t>
      </w:r>
      <w:r w:rsidR="00F12B6B">
        <w:rPr>
          <w:rFonts w:ascii="Arial" w:hAnsi="Arial" w:cs="Arial"/>
          <w:color w:val="000000"/>
          <w:szCs w:val="24"/>
        </w:rPr>
        <w:t xml:space="preserve">filing a vacancy shall not be counted against the term limit. </w:t>
      </w:r>
      <w:r w:rsidR="00645685" w:rsidRPr="00DC1D03">
        <w:rPr>
          <w:rFonts w:ascii="Arial" w:hAnsi="Arial" w:cs="Arial"/>
          <w:color w:val="000000"/>
          <w:szCs w:val="24"/>
        </w:rPr>
        <w:t>Each new ALAC member selected by the NARALO shall be seated at the close of ICANN's annual meeting. ALAC members filling a vacancy will be seated immediately following their nomination</w:t>
      </w:r>
      <w:ins w:id="10" w:author="Judith Hellerstein" w:date="2017-03-27T19:42:00Z">
        <w:r w:rsidR="006D0611">
          <w:rPr>
            <w:rFonts w:ascii="Arial" w:hAnsi="Arial" w:cs="Arial"/>
            <w:color w:val="000000"/>
            <w:szCs w:val="24"/>
          </w:rPr>
          <w:t xml:space="preserve"> and election</w:t>
        </w:r>
      </w:ins>
      <w:r w:rsidR="00645685" w:rsidRPr="00DC1D03">
        <w:rPr>
          <w:rFonts w:ascii="Arial" w:hAnsi="Arial" w:cs="Arial"/>
          <w:color w:val="000000"/>
          <w:szCs w:val="24"/>
        </w:rPr>
        <w:t>.</w:t>
      </w:r>
    </w:p>
    <w:p w:rsidR="00645685" w:rsidRPr="00DC1D03" w:rsidRDefault="00CF67F9" w:rsidP="00D87ECE">
      <w:pPr>
        <w:pStyle w:val="Legal2L3"/>
        <w:rPr>
          <w:rFonts w:ascii="Arial" w:hAnsi="Arial" w:cs="Arial"/>
          <w:szCs w:val="24"/>
        </w:rPr>
      </w:pPr>
      <w:r>
        <w:rPr>
          <w:rFonts w:ascii="Arial" w:hAnsi="Arial" w:cs="Arial"/>
          <w:color w:val="000000"/>
          <w:szCs w:val="24"/>
        </w:rPr>
        <w:t>4.6</w:t>
      </w:r>
      <w:r>
        <w:rPr>
          <w:rFonts w:ascii="Arial" w:hAnsi="Arial" w:cs="Arial"/>
          <w:color w:val="000000"/>
          <w:szCs w:val="24"/>
        </w:rPr>
        <w:tab/>
      </w:r>
      <w:r w:rsidR="00651AE0">
        <w:rPr>
          <w:rFonts w:ascii="Arial" w:hAnsi="Arial" w:cs="Arial"/>
          <w:color w:val="000000"/>
          <w:szCs w:val="24"/>
        </w:rPr>
        <w:t>The NARALO</w:t>
      </w:r>
      <w:r w:rsidR="00645685" w:rsidRPr="00DC1D03">
        <w:rPr>
          <w:rFonts w:ascii="Arial" w:hAnsi="Arial" w:cs="Arial"/>
          <w:color w:val="000000"/>
          <w:szCs w:val="24"/>
        </w:rPr>
        <w:t> </w:t>
      </w:r>
      <w:bookmarkEnd w:id="6"/>
      <w:bookmarkEnd w:id="7"/>
      <w:r w:rsidR="00651AE0">
        <w:rPr>
          <w:rFonts w:ascii="Arial" w:hAnsi="Arial" w:cs="Arial"/>
          <w:color w:val="000000"/>
          <w:szCs w:val="24"/>
        </w:rPr>
        <w:t xml:space="preserve">shall elect one </w:t>
      </w:r>
      <w:r w:rsidR="00E55AE1">
        <w:rPr>
          <w:rFonts w:ascii="Arial" w:hAnsi="Arial" w:cs="Arial"/>
          <w:color w:val="000000"/>
          <w:szCs w:val="24"/>
        </w:rPr>
        <w:t xml:space="preserve">(1) </w:t>
      </w:r>
      <w:r w:rsidR="00651AE0">
        <w:rPr>
          <w:rFonts w:ascii="Arial" w:hAnsi="Arial" w:cs="Arial"/>
          <w:color w:val="000000"/>
          <w:szCs w:val="24"/>
        </w:rPr>
        <w:t xml:space="preserve">representative </w:t>
      </w:r>
      <w:r w:rsidR="00E55AE1">
        <w:rPr>
          <w:rFonts w:ascii="Arial" w:hAnsi="Arial" w:cs="Arial"/>
          <w:color w:val="000000"/>
          <w:szCs w:val="24"/>
        </w:rPr>
        <w:t xml:space="preserve">to </w:t>
      </w:r>
      <w:r w:rsidR="00F12B6B">
        <w:rPr>
          <w:rFonts w:ascii="Arial" w:hAnsi="Arial" w:cs="Arial"/>
          <w:color w:val="000000"/>
          <w:szCs w:val="24"/>
        </w:rPr>
        <w:t xml:space="preserve">the </w:t>
      </w:r>
      <w:r w:rsidR="00F547AC">
        <w:rPr>
          <w:rFonts w:ascii="Arial" w:hAnsi="Arial" w:cs="Arial"/>
          <w:color w:val="000000"/>
          <w:szCs w:val="24"/>
        </w:rPr>
        <w:t>Nominating Committee (“</w:t>
      </w:r>
      <w:proofErr w:type="spellStart"/>
      <w:r w:rsidR="00E55AE1">
        <w:rPr>
          <w:rFonts w:ascii="Arial" w:hAnsi="Arial" w:cs="Arial"/>
          <w:color w:val="000000"/>
          <w:szCs w:val="24"/>
        </w:rPr>
        <w:t>NomCom</w:t>
      </w:r>
      <w:proofErr w:type="spellEnd"/>
      <w:r w:rsidR="00F547AC">
        <w:rPr>
          <w:rFonts w:ascii="Arial" w:hAnsi="Arial" w:cs="Arial"/>
          <w:color w:val="000000"/>
          <w:szCs w:val="24"/>
        </w:rPr>
        <w:t>”)</w:t>
      </w:r>
      <w:r w:rsidR="00E55AE1">
        <w:rPr>
          <w:rFonts w:ascii="Arial" w:hAnsi="Arial" w:cs="Arial"/>
          <w:color w:val="000000"/>
          <w:szCs w:val="24"/>
        </w:rPr>
        <w:t xml:space="preserve"> of ICANN. </w:t>
      </w:r>
      <w:r w:rsidR="00F12B6B">
        <w:rPr>
          <w:rFonts w:ascii="Arial" w:hAnsi="Arial" w:cs="Arial"/>
          <w:color w:val="000000"/>
          <w:szCs w:val="24"/>
        </w:rPr>
        <w:t xml:space="preserve">The NARALO’s </w:t>
      </w:r>
      <w:proofErr w:type="spellStart"/>
      <w:r w:rsidR="00F12B6B">
        <w:rPr>
          <w:rFonts w:ascii="Arial" w:hAnsi="Arial" w:cs="Arial"/>
          <w:color w:val="000000"/>
          <w:szCs w:val="24"/>
        </w:rPr>
        <w:t>NomCom</w:t>
      </w:r>
      <w:proofErr w:type="spellEnd"/>
      <w:r w:rsidR="00F12B6B">
        <w:rPr>
          <w:rFonts w:ascii="Arial" w:hAnsi="Arial" w:cs="Arial"/>
          <w:color w:val="000000"/>
          <w:szCs w:val="24"/>
        </w:rPr>
        <w:t xml:space="preserve"> representative shall have the responsibilities described in the ICANN By-Laws and other applicable rules and procedures. </w:t>
      </w:r>
      <w:proofErr w:type="spellStart"/>
      <w:r w:rsidR="00E55AE1">
        <w:rPr>
          <w:rFonts w:ascii="Arial" w:hAnsi="Arial" w:cs="Arial"/>
          <w:color w:val="000000"/>
          <w:szCs w:val="24"/>
        </w:rPr>
        <w:t>NomCom</w:t>
      </w:r>
      <w:proofErr w:type="spellEnd"/>
      <w:r w:rsidR="00E55AE1">
        <w:rPr>
          <w:rFonts w:ascii="Arial" w:hAnsi="Arial" w:cs="Arial"/>
          <w:color w:val="000000"/>
          <w:szCs w:val="24"/>
        </w:rPr>
        <w:t xml:space="preserve"> representatives are limited to two (2) consecutive terms.</w:t>
      </w:r>
    </w:p>
    <w:bookmarkEnd w:id="3"/>
    <w:bookmarkEnd w:id="4"/>
    <w:p w:rsidR="00027B96" w:rsidRPr="00DC1D03" w:rsidRDefault="00042205" w:rsidP="00042205">
      <w:pPr>
        <w:pStyle w:val="Legal2L2"/>
        <w:rPr>
          <w:rFonts w:ascii="Arial" w:hAnsi="Arial" w:cs="Arial"/>
          <w:szCs w:val="24"/>
        </w:rPr>
      </w:pPr>
      <w:r w:rsidRPr="00DC1D03">
        <w:rPr>
          <w:rFonts w:ascii="Arial" w:hAnsi="Arial" w:cs="Arial"/>
          <w:color w:val="000000"/>
          <w:szCs w:val="24"/>
        </w:rPr>
        <w:t>4.6</w:t>
      </w:r>
      <w:r w:rsidRPr="00DC1D03">
        <w:rPr>
          <w:rFonts w:ascii="Arial" w:hAnsi="Arial" w:cs="Arial"/>
          <w:color w:val="000000"/>
          <w:szCs w:val="24"/>
        </w:rPr>
        <w:tab/>
      </w:r>
      <w:r w:rsidR="00903E10" w:rsidRPr="00DC1D03">
        <w:rPr>
          <w:rFonts w:ascii="Arial" w:hAnsi="Arial" w:cs="Arial"/>
          <w:color w:val="000000"/>
          <w:szCs w:val="24"/>
        </w:rPr>
        <w:t xml:space="preserve">The General Assembly </w:t>
      </w:r>
      <w:r w:rsidR="000D3CE9" w:rsidRPr="00DC1D03">
        <w:rPr>
          <w:rFonts w:ascii="Arial" w:hAnsi="Arial" w:cs="Arial"/>
          <w:color w:val="000000"/>
          <w:szCs w:val="24"/>
        </w:rPr>
        <w:t xml:space="preserve">may </w:t>
      </w:r>
      <w:r w:rsidR="00903E10" w:rsidRPr="00DC1D03">
        <w:rPr>
          <w:rFonts w:ascii="Arial" w:hAnsi="Arial" w:cs="Arial"/>
          <w:color w:val="000000"/>
          <w:szCs w:val="24"/>
        </w:rPr>
        <w:t>set up ad-hoc Task Forces to deal with specific issues.</w:t>
      </w:r>
    </w:p>
    <w:p w:rsidR="001B5FBF" w:rsidRPr="004C5D93" w:rsidRDefault="00C5669E">
      <w:pPr>
        <w:pStyle w:val="Legal2L1"/>
        <w:rPr>
          <w:rFonts w:ascii="Arial" w:hAnsi="Arial" w:cs="Arial"/>
          <w:sz w:val="24"/>
          <w:szCs w:val="24"/>
        </w:rPr>
      </w:pPr>
      <w:r w:rsidRPr="004C5D93">
        <w:rPr>
          <w:rFonts w:ascii="Arial" w:hAnsi="Arial" w:cs="Arial"/>
          <w:sz w:val="24"/>
          <w:szCs w:val="24"/>
        </w:rPr>
        <w:t>5.</w:t>
      </w:r>
      <w:r w:rsidRPr="004C5D93">
        <w:rPr>
          <w:rFonts w:ascii="Arial" w:hAnsi="Arial" w:cs="Arial"/>
          <w:sz w:val="24"/>
          <w:szCs w:val="24"/>
        </w:rPr>
        <w:tab/>
      </w:r>
      <w:r w:rsidR="00BC70BF" w:rsidRPr="004C5D93">
        <w:rPr>
          <w:rFonts w:ascii="Arial" w:hAnsi="Arial" w:cs="Arial"/>
          <w:sz w:val="24"/>
          <w:szCs w:val="24"/>
        </w:rPr>
        <w:t>OFFICERS</w:t>
      </w:r>
    </w:p>
    <w:p w:rsidR="0096357A" w:rsidRPr="00DC1D03" w:rsidRDefault="00C5669E" w:rsidP="00D12CD7">
      <w:pPr>
        <w:pStyle w:val="Legal2L2"/>
        <w:rPr>
          <w:rFonts w:ascii="Arial" w:hAnsi="Arial" w:cs="Arial"/>
          <w:szCs w:val="24"/>
        </w:rPr>
      </w:pPr>
      <w:r w:rsidRPr="00DC1D03">
        <w:rPr>
          <w:rFonts w:ascii="Arial" w:hAnsi="Arial" w:cs="Arial"/>
          <w:szCs w:val="24"/>
        </w:rPr>
        <w:t>5.1</w:t>
      </w:r>
      <w:r w:rsidRPr="00DC1D03">
        <w:rPr>
          <w:rFonts w:ascii="Arial" w:hAnsi="Arial" w:cs="Arial"/>
          <w:szCs w:val="24"/>
        </w:rPr>
        <w:tab/>
      </w:r>
      <w:r w:rsidR="00BC70BF" w:rsidRPr="00DC1D03">
        <w:rPr>
          <w:rFonts w:ascii="Arial" w:hAnsi="Arial" w:cs="Arial"/>
          <w:szCs w:val="24"/>
        </w:rPr>
        <w:t xml:space="preserve">The officers of the </w:t>
      </w:r>
      <w:r w:rsidR="00055ECE" w:rsidRPr="00DC1D03">
        <w:rPr>
          <w:rFonts w:ascii="Arial" w:hAnsi="Arial" w:cs="Arial"/>
          <w:szCs w:val="24"/>
        </w:rPr>
        <w:t>NARALO</w:t>
      </w:r>
      <w:r w:rsidR="00BC70BF" w:rsidRPr="00DC1D03">
        <w:rPr>
          <w:rFonts w:ascii="Arial" w:hAnsi="Arial" w:cs="Arial"/>
          <w:szCs w:val="24"/>
        </w:rPr>
        <w:t xml:space="preserve"> shall consist of</w:t>
      </w:r>
      <w:r w:rsidR="00D12CD7" w:rsidRPr="00DC1D03">
        <w:rPr>
          <w:rFonts w:ascii="Arial" w:hAnsi="Arial" w:cs="Arial"/>
          <w:szCs w:val="24"/>
        </w:rPr>
        <w:t xml:space="preserve"> a Chair and a Secretariat</w:t>
      </w:r>
      <w:r w:rsidR="00903E10" w:rsidRPr="00DC1D03">
        <w:rPr>
          <w:rFonts w:ascii="Arial" w:hAnsi="Arial" w:cs="Arial"/>
          <w:szCs w:val="24"/>
        </w:rPr>
        <w:t xml:space="preserve">. </w:t>
      </w:r>
    </w:p>
    <w:p w:rsidR="00D12CD7" w:rsidRPr="00DC1D03" w:rsidRDefault="0096357A" w:rsidP="0096357A">
      <w:pPr>
        <w:pStyle w:val="Legal2L2"/>
        <w:ind w:firstLine="720"/>
        <w:rPr>
          <w:rFonts w:ascii="Arial" w:hAnsi="Arial" w:cs="Arial"/>
          <w:szCs w:val="24"/>
        </w:rPr>
      </w:pPr>
      <w:r w:rsidRPr="00DC1D03">
        <w:rPr>
          <w:rFonts w:ascii="Arial" w:hAnsi="Arial" w:cs="Arial"/>
          <w:szCs w:val="24"/>
        </w:rPr>
        <w:t>5.1.1</w:t>
      </w:r>
      <w:r w:rsidRPr="00DC1D03">
        <w:rPr>
          <w:rFonts w:ascii="Arial" w:hAnsi="Arial" w:cs="Arial"/>
          <w:szCs w:val="24"/>
        </w:rPr>
        <w:tab/>
        <w:t>The term of the officers shall be for one (1) year or until a successor officer takes office or the officer resigns or is unable to continue in office.</w:t>
      </w:r>
    </w:p>
    <w:p w:rsidR="0096357A" w:rsidRPr="00DC1D03" w:rsidRDefault="0096357A" w:rsidP="0096357A">
      <w:pPr>
        <w:pStyle w:val="Legal2L2"/>
        <w:ind w:firstLine="720"/>
        <w:rPr>
          <w:rFonts w:ascii="Arial" w:hAnsi="Arial" w:cs="Arial"/>
          <w:szCs w:val="24"/>
        </w:rPr>
      </w:pPr>
      <w:r w:rsidRPr="00DC1D03">
        <w:rPr>
          <w:rFonts w:ascii="Arial" w:hAnsi="Arial" w:cs="Arial"/>
          <w:szCs w:val="24"/>
        </w:rPr>
        <w:t>5.1.2</w:t>
      </w:r>
      <w:r w:rsidRPr="00DC1D03">
        <w:rPr>
          <w:rFonts w:ascii="Arial" w:hAnsi="Arial" w:cs="Arial"/>
          <w:szCs w:val="24"/>
        </w:rPr>
        <w:tab/>
        <w:t xml:space="preserve">The NARALO may remove an officer for cause by vote of seventy percent </w:t>
      </w:r>
      <w:r w:rsidR="00C9225A">
        <w:rPr>
          <w:rFonts w:ascii="Arial" w:hAnsi="Arial" w:cs="Arial"/>
          <w:szCs w:val="24"/>
        </w:rPr>
        <w:t xml:space="preserve">(70%) </w:t>
      </w:r>
      <w:r w:rsidRPr="00DC1D03">
        <w:rPr>
          <w:rFonts w:ascii="Arial" w:hAnsi="Arial" w:cs="Arial"/>
          <w:szCs w:val="24"/>
        </w:rPr>
        <w:t xml:space="preserve">of the </w:t>
      </w:r>
      <w:r w:rsidR="00F12B6B">
        <w:rPr>
          <w:rFonts w:ascii="Arial" w:hAnsi="Arial" w:cs="Arial"/>
          <w:szCs w:val="24"/>
        </w:rPr>
        <w:t xml:space="preserve">General Assembly </w:t>
      </w:r>
      <w:r w:rsidRPr="00DC1D03">
        <w:rPr>
          <w:rFonts w:ascii="Arial" w:hAnsi="Arial" w:cs="Arial"/>
          <w:szCs w:val="24"/>
        </w:rPr>
        <w:t>Members eligible to vote in a process overseen by At-Large Staff.</w:t>
      </w:r>
    </w:p>
    <w:p w:rsidR="00E46577" w:rsidRPr="00DC1D03" w:rsidRDefault="00C5669E" w:rsidP="00D12CD7">
      <w:pPr>
        <w:pStyle w:val="Legal2L2"/>
        <w:rPr>
          <w:rFonts w:ascii="Arial" w:hAnsi="Arial" w:cs="Arial"/>
          <w:szCs w:val="24"/>
        </w:rPr>
      </w:pPr>
      <w:r w:rsidRPr="00DC1D03">
        <w:rPr>
          <w:rFonts w:ascii="Arial" w:hAnsi="Arial" w:cs="Arial"/>
          <w:szCs w:val="24"/>
        </w:rPr>
        <w:t>5.2</w:t>
      </w:r>
      <w:r w:rsidRPr="00DC1D03">
        <w:rPr>
          <w:rFonts w:ascii="Arial" w:hAnsi="Arial" w:cs="Arial"/>
          <w:szCs w:val="24"/>
        </w:rPr>
        <w:tab/>
      </w:r>
      <w:r w:rsidR="00D12CD7" w:rsidRPr="00DC1D03">
        <w:rPr>
          <w:rFonts w:ascii="Arial" w:hAnsi="Arial" w:cs="Arial"/>
          <w:szCs w:val="24"/>
        </w:rPr>
        <w:t>The Chair shall act as moderator and facilitator of the work of the NARALO</w:t>
      </w:r>
      <w:r w:rsidR="00E46577" w:rsidRPr="00DC1D03">
        <w:rPr>
          <w:rFonts w:ascii="Arial" w:hAnsi="Arial" w:cs="Arial"/>
          <w:szCs w:val="24"/>
        </w:rPr>
        <w:t>, including but not limited to:</w:t>
      </w:r>
      <w:r w:rsidR="00D12CD7" w:rsidRPr="00DC1D03">
        <w:rPr>
          <w:rFonts w:ascii="Arial" w:hAnsi="Arial" w:cs="Arial"/>
          <w:szCs w:val="24"/>
        </w:rPr>
        <w:t xml:space="preserve"> </w:t>
      </w:r>
    </w:p>
    <w:p w:rsidR="00E46577" w:rsidRPr="00DC1D03" w:rsidRDefault="00E46577" w:rsidP="00E46577">
      <w:pPr>
        <w:pStyle w:val="Legal2L2"/>
        <w:ind w:firstLine="720"/>
        <w:rPr>
          <w:rFonts w:ascii="Arial" w:hAnsi="Arial" w:cs="Arial"/>
          <w:szCs w:val="24"/>
        </w:rPr>
      </w:pPr>
      <w:r w:rsidRPr="00DC1D03">
        <w:rPr>
          <w:rFonts w:ascii="Arial" w:hAnsi="Arial" w:cs="Arial"/>
          <w:szCs w:val="24"/>
        </w:rPr>
        <w:t>5.2.1</w:t>
      </w:r>
      <w:r w:rsidRPr="00DC1D03">
        <w:rPr>
          <w:rFonts w:ascii="Arial" w:hAnsi="Arial" w:cs="Arial"/>
          <w:szCs w:val="24"/>
        </w:rPr>
        <w:tab/>
      </w:r>
      <w:r w:rsidR="00D12CD7" w:rsidRPr="00DC1D03">
        <w:rPr>
          <w:rFonts w:ascii="Arial" w:hAnsi="Arial" w:cs="Arial"/>
          <w:szCs w:val="24"/>
        </w:rPr>
        <w:t>The Chair shall issue Calls for Statements of Interest for service on the ALAC</w:t>
      </w:r>
      <w:r w:rsidR="00F547AC">
        <w:rPr>
          <w:rFonts w:ascii="Arial" w:hAnsi="Arial" w:cs="Arial"/>
          <w:szCs w:val="24"/>
        </w:rPr>
        <w:t xml:space="preserve">, </w:t>
      </w:r>
      <w:proofErr w:type="spellStart"/>
      <w:r w:rsidR="00F547AC">
        <w:rPr>
          <w:rFonts w:ascii="Arial" w:hAnsi="Arial" w:cs="Arial"/>
          <w:szCs w:val="24"/>
        </w:rPr>
        <w:t>NomCOM</w:t>
      </w:r>
      <w:proofErr w:type="spellEnd"/>
      <w:r w:rsidR="00F547AC">
        <w:rPr>
          <w:rFonts w:ascii="Arial" w:hAnsi="Arial" w:cs="Arial"/>
          <w:szCs w:val="24"/>
        </w:rPr>
        <w:t>, or NARALO officer positions</w:t>
      </w:r>
      <w:r w:rsidR="00D12CD7" w:rsidRPr="00DC1D03">
        <w:rPr>
          <w:rFonts w:ascii="Arial" w:hAnsi="Arial" w:cs="Arial"/>
          <w:szCs w:val="24"/>
        </w:rPr>
        <w:t xml:space="preserve"> and to sign and receive any official correspondence to and from ICANN or the ALSs. </w:t>
      </w:r>
    </w:p>
    <w:p w:rsidR="00ED4622" w:rsidRPr="00DC1D03" w:rsidRDefault="00E46577" w:rsidP="00E46577">
      <w:pPr>
        <w:pStyle w:val="Legal2L2"/>
        <w:ind w:firstLine="720"/>
        <w:rPr>
          <w:rFonts w:ascii="Arial" w:hAnsi="Arial" w:cs="Arial"/>
          <w:szCs w:val="24"/>
        </w:rPr>
      </w:pPr>
      <w:r w:rsidRPr="00DC1D03">
        <w:rPr>
          <w:rFonts w:ascii="Arial" w:hAnsi="Arial" w:cs="Arial"/>
          <w:szCs w:val="24"/>
        </w:rPr>
        <w:t>5.2.2</w:t>
      </w:r>
      <w:r w:rsidRPr="00DC1D03">
        <w:rPr>
          <w:rFonts w:ascii="Arial" w:hAnsi="Arial" w:cs="Arial"/>
          <w:szCs w:val="24"/>
        </w:rPr>
        <w:tab/>
      </w:r>
      <w:r w:rsidR="00BC70BF" w:rsidRPr="00DC1D03">
        <w:rPr>
          <w:rFonts w:ascii="Arial" w:hAnsi="Arial" w:cs="Arial"/>
          <w:szCs w:val="24"/>
        </w:rPr>
        <w:t xml:space="preserve">The Chair shall preside over the </w:t>
      </w:r>
      <w:r w:rsidR="00D12CD7" w:rsidRPr="00DC1D03">
        <w:rPr>
          <w:rFonts w:ascii="Arial" w:hAnsi="Arial" w:cs="Arial"/>
          <w:szCs w:val="24"/>
        </w:rPr>
        <w:t>General Assembly</w:t>
      </w:r>
      <w:r w:rsidR="00BC70BF" w:rsidRPr="00DC1D03">
        <w:rPr>
          <w:rFonts w:ascii="Arial" w:hAnsi="Arial" w:cs="Arial"/>
          <w:szCs w:val="24"/>
        </w:rPr>
        <w:t xml:space="preserve"> and other meetings of the </w:t>
      </w:r>
      <w:r w:rsidR="00D12CD7" w:rsidRPr="00DC1D03">
        <w:rPr>
          <w:rFonts w:ascii="Arial" w:hAnsi="Arial" w:cs="Arial"/>
          <w:szCs w:val="24"/>
        </w:rPr>
        <w:t>NARALO</w:t>
      </w:r>
      <w:r w:rsidR="00ED4622" w:rsidRPr="00DC1D03">
        <w:rPr>
          <w:rFonts w:ascii="Arial" w:hAnsi="Arial" w:cs="Arial"/>
          <w:szCs w:val="24"/>
        </w:rPr>
        <w:t>.</w:t>
      </w:r>
    </w:p>
    <w:p w:rsidR="00E46577" w:rsidRPr="00DC1D03" w:rsidRDefault="00ED4622" w:rsidP="00E46577">
      <w:pPr>
        <w:pStyle w:val="Legal2L2"/>
        <w:ind w:firstLine="720"/>
        <w:rPr>
          <w:rFonts w:ascii="Arial" w:hAnsi="Arial" w:cs="Arial"/>
          <w:szCs w:val="24"/>
        </w:rPr>
      </w:pPr>
      <w:r w:rsidRPr="00DC1D03">
        <w:rPr>
          <w:rFonts w:ascii="Arial" w:hAnsi="Arial" w:cs="Arial"/>
          <w:szCs w:val="24"/>
        </w:rPr>
        <w:t>5.2.3</w:t>
      </w:r>
      <w:r w:rsidRPr="00DC1D03">
        <w:rPr>
          <w:rFonts w:ascii="Arial" w:hAnsi="Arial" w:cs="Arial"/>
          <w:szCs w:val="24"/>
        </w:rPr>
        <w:tab/>
        <w:t>The Chair shall appoint Task Forces and working committees in consultation with</w:t>
      </w:r>
      <w:r w:rsidR="00BC70BF" w:rsidRPr="00DC1D03">
        <w:rPr>
          <w:rFonts w:ascii="Arial" w:hAnsi="Arial" w:cs="Arial"/>
          <w:szCs w:val="24"/>
        </w:rPr>
        <w:t xml:space="preserve"> </w:t>
      </w:r>
      <w:r w:rsidR="004C5D93">
        <w:rPr>
          <w:rFonts w:ascii="Arial" w:hAnsi="Arial" w:cs="Arial"/>
          <w:szCs w:val="24"/>
        </w:rPr>
        <w:t>the General Assembly</w:t>
      </w:r>
      <w:r w:rsidRPr="00DC1D03">
        <w:rPr>
          <w:rFonts w:ascii="Arial" w:hAnsi="Arial" w:cs="Arial"/>
          <w:szCs w:val="24"/>
        </w:rPr>
        <w:t>.</w:t>
      </w:r>
    </w:p>
    <w:p w:rsidR="00E46577" w:rsidRPr="00DC1D03" w:rsidRDefault="00E46577" w:rsidP="00E46577">
      <w:pPr>
        <w:pStyle w:val="Legal2L2"/>
        <w:ind w:firstLine="720"/>
        <w:rPr>
          <w:rFonts w:ascii="Arial" w:hAnsi="Arial" w:cs="Arial"/>
          <w:szCs w:val="24"/>
        </w:rPr>
      </w:pPr>
      <w:r w:rsidRPr="00DC1D03">
        <w:rPr>
          <w:rFonts w:ascii="Arial" w:hAnsi="Arial" w:cs="Arial"/>
          <w:szCs w:val="24"/>
        </w:rPr>
        <w:t>5.2.3</w:t>
      </w:r>
      <w:r w:rsidRPr="00DC1D03">
        <w:rPr>
          <w:rFonts w:ascii="Arial" w:hAnsi="Arial" w:cs="Arial"/>
          <w:szCs w:val="24"/>
        </w:rPr>
        <w:tab/>
        <w:t>The Chair shall be responsible for</w:t>
      </w:r>
      <w:r w:rsidR="00BC70BF" w:rsidRPr="00DC1D03">
        <w:rPr>
          <w:rFonts w:ascii="Arial" w:hAnsi="Arial" w:cs="Arial"/>
          <w:szCs w:val="24"/>
        </w:rPr>
        <w:t xml:space="preserve"> enforcing the provisions of </w:t>
      </w:r>
      <w:r w:rsidRPr="00DC1D03">
        <w:rPr>
          <w:rFonts w:ascii="Arial" w:hAnsi="Arial" w:cs="Arial"/>
          <w:szCs w:val="24"/>
        </w:rPr>
        <w:t xml:space="preserve">these Operating </w:t>
      </w:r>
      <w:r w:rsidR="004C5D93">
        <w:rPr>
          <w:rFonts w:ascii="Arial" w:hAnsi="Arial" w:cs="Arial"/>
          <w:szCs w:val="24"/>
        </w:rPr>
        <w:t>Principles</w:t>
      </w:r>
      <w:r w:rsidRPr="00DC1D03">
        <w:rPr>
          <w:rFonts w:ascii="Arial" w:hAnsi="Arial" w:cs="Arial"/>
          <w:szCs w:val="24"/>
        </w:rPr>
        <w:t xml:space="preserve"> and Procedures</w:t>
      </w:r>
      <w:r w:rsidR="00BC70BF" w:rsidRPr="00DC1D03">
        <w:rPr>
          <w:rFonts w:ascii="Arial" w:hAnsi="Arial" w:cs="Arial"/>
          <w:szCs w:val="24"/>
        </w:rPr>
        <w:t>.</w:t>
      </w:r>
      <w:r w:rsidRPr="00DC1D03">
        <w:rPr>
          <w:rFonts w:ascii="Arial" w:hAnsi="Arial" w:cs="Arial"/>
          <w:szCs w:val="24"/>
        </w:rPr>
        <w:t xml:space="preserve"> </w:t>
      </w:r>
    </w:p>
    <w:p w:rsidR="00D12CD7" w:rsidRPr="00DC1D03" w:rsidRDefault="00E46577" w:rsidP="00E46577">
      <w:pPr>
        <w:pStyle w:val="Legal2L2"/>
        <w:ind w:firstLine="720"/>
        <w:rPr>
          <w:rFonts w:ascii="Arial" w:hAnsi="Arial" w:cs="Arial"/>
          <w:szCs w:val="24"/>
        </w:rPr>
      </w:pPr>
      <w:r w:rsidRPr="00DC1D03">
        <w:rPr>
          <w:rFonts w:ascii="Arial" w:hAnsi="Arial" w:cs="Arial"/>
          <w:szCs w:val="24"/>
        </w:rPr>
        <w:t>5.2.4</w:t>
      </w:r>
      <w:r w:rsidRPr="00DC1D03">
        <w:rPr>
          <w:rFonts w:ascii="Arial" w:hAnsi="Arial" w:cs="Arial"/>
          <w:szCs w:val="24"/>
        </w:rPr>
        <w:tab/>
        <w:t xml:space="preserve">The Chair shall oversee the implementation and enforcement of the standards of membership, in particular working with </w:t>
      </w:r>
      <w:r w:rsidR="00C9225A">
        <w:rPr>
          <w:rFonts w:ascii="Arial" w:hAnsi="Arial" w:cs="Arial"/>
          <w:szCs w:val="24"/>
        </w:rPr>
        <w:t xml:space="preserve">the </w:t>
      </w:r>
      <w:r w:rsidRPr="00DC1D03">
        <w:rPr>
          <w:rFonts w:ascii="Arial" w:hAnsi="Arial" w:cs="Arial"/>
          <w:szCs w:val="24"/>
        </w:rPr>
        <w:t>ALSs to meet the standards, or where remediation has not worked, to decertify the offending ALS.</w:t>
      </w:r>
    </w:p>
    <w:p w:rsidR="0096357A" w:rsidRPr="00DC1D03" w:rsidRDefault="0096357A" w:rsidP="00E46577">
      <w:pPr>
        <w:pStyle w:val="Legal2L2"/>
        <w:ind w:firstLine="720"/>
        <w:rPr>
          <w:rFonts w:ascii="Arial" w:hAnsi="Arial" w:cs="Arial"/>
          <w:szCs w:val="24"/>
        </w:rPr>
      </w:pPr>
      <w:r w:rsidRPr="00DC1D03">
        <w:rPr>
          <w:rFonts w:ascii="Arial" w:hAnsi="Arial" w:cs="Arial"/>
          <w:szCs w:val="24"/>
        </w:rPr>
        <w:t>5.2.5</w:t>
      </w:r>
      <w:r w:rsidRPr="00DC1D03">
        <w:rPr>
          <w:rFonts w:ascii="Arial" w:hAnsi="Arial" w:cs="Arial"/>
          <w:szCs w:val="24"/>
        </w:rPr>
        <w:tab/>
        <w:t xml:space="preserve">The Chair shall be responsible for </w:t>
      </w:r>
      <w:r w:rsidR="00F12B6B">
        <w:rPr>
          <w:rFonts w:ascii="Arial" w:hAnsi="Arial" w:cs="Arial"/>
          <w:szCs w:val="24"/>
        </w:rPr>
        <w:t xml:space="preserve">monitoring the activities and performance of </w:t>
      </w:r>
      <w:r w:rsidRPr="00DC1D03">
        <w:rPr>
          <w:rFonts w:ascii="Arial" w:hAnsi="Arial" w:cs="Arial"/>
          <w:szCs w:val="24"/>
        </w:rPr>
        <w:t xml:space="preserve">individuals appointed to various </w:t>
      </w:r>
      <w:r w:rsidR="00F12B6B">
        <w:rPr>
          <w:rFonts w:ascii="Arial" w:hAnsi="Arial" w:cs="Arial"/>
          <w:szCs w:val="24"/>
        </w:rPr>
        <w:t>dutie</w:t>
      </w:r>
      <w:r w:rsidRPr="00DC1D03">
        <w:rPr>
          <w:rFonts w:ascii="Arial" w:hAnsi="Arial" w:cs="Arial"/>
          <w:szCs w:val="24"/>
        </w:rPr>
        <w:t xml:space="preserve">s and </w:t>
      </w:r>
      <w:r w:rsidR="00F12B6B">
        <w:rPr>
          <w:rFonts w:ascii="Arial" w:hAnsi="Arial" w:cs="Arial"/>
          <w:szCs w:val="24"/>
        </w:rPr>
        <w:t xml:space="preserve">to </w:t>
      </w:r>
      <w:r w:rsidRPr="00DC1D03">
        <w:rPr>
          <w:rFonts w:ascii="Arial" w:hAnsi="Arial" w:cs="Arial"/>
          <w:szCs w:val="24"/>
        </w:rPr>
        <w:t>positions on Task Forces and working committees.</w:t>
      </w:r>
    </w:p>
    <w:p w:rsidR="001B5FBF" w:rsidRPr="00DC1D03" w:rsidRDefault="00C5669E" w:rsidP="00D12CD7">
      <w:pPr>
        <w:pStyle w:val="Legal2L2"/>
        <w:rPr>
          <w:rFonts w:ascii="Arial" w:hAnsi="Arial" w:cs="Arial"/>
          <w:szCs w:val="24"/>
        </w:rPr>
      </w:pPr>
      <w:r w:rsidRPr="00DC1D03">
        <w:rPr>
          <w:rFonts w:ascii="Arial" w:hAnsi="Arial" w:cs="Arial"/>
          <w:szCs w:val="24"/>
        </w:rPr>
        <w:t>5.3</w:t>
      </w:r>
      <w:r w:rsidRPr="00DC1D03">
        <w:rPr>
          <w:rFonts w:ascii="Arial" w:hAnsi="Arial" w:cs="Arial"/>
          <w:szCs w:val="24"/>
        </w:rPr>
        <w:tab/>
      </w:r>
      <w:r w:rsidR="00903E10" w:rsidRPr="00DC1D03">
        <w:rPr>
          <w:rFonts w:ascii="Arial" w:hAnsi="Arial" w:cs="Arial"/>
          <w:szCs w:val="24"/>
        </w:rPr>
        <w:t>The Secretariat shall be responsible for maintaining a working communications system</w:t>
      </w:r>
      <w:ins w:id="11" w:author="Judith Hellerstein" w:date="2017-03-27T19:43:00Z">
        <w:r w:rsidR="00CA509F">
          <w:rPr>
            <w:rFonts w:ascii="Arial" w:hAnsi="Arial" w:cs="Arial"/>
            <w:szCs w:val="24"/>
          </w:rPr>
          <w:t xml:space="preserve">, obtaining regional advice from NARALO members about new </w:t>
        </w:r>
        <w:proofErr w:type="spellStart"/>
        <w:r w:rsidR="00CA509F">
          <w:rPr>
            <w:rFonts w:ascii="Arial" w:hAnsi="Arial" w:cs="Arial"/>
            <w:szCs w:val="24"/>
          </w:rPr>
          <w:t>ALSes</w:t>
        </w:r>
        <w:proofErr w:type="spellEnd"/>
        <w:r w:rsidR="00CA509F">
          <w:rPr>
            <w:rFonts w:ascii="Arial" w:hAnsi="Arial" w:cs="Arial"/>
            <w:szCs w:val="24"/>
          </w:rPr>
          <w:t xml:space="preserve"> interested in joining NARALO,</w:t>
        </w:r>
      </w:ins>
      <w:r w:rsidR="00903E10" w:rsidRPr="00DC1D03">
        <w:rPr>
          <w:rFonts w:ascii="Arial" w:hAnsi="Arial" w:cs="Arial"/>
          <w:szCs w:val="24"/>
        </w:rPr>
        <w:t xml:space="preserve"> and for ensuring the flow of information about NARALO and NARALO Task Force issues under discussion or development. </w:t>
      </w:r>
      <w:r w:rsidR="00D12CD7" w:rsidRPr="00DC1D03">
        <w:rPr>
          <w:rFonts w:ascii="Arial" w:hAnsi="Arial" w:cs="Arial"/>
          <w:szCs w:val="24"/>
        </w:rPr>
        <w:t>The Secretariat</w:t>
      </w:r>
      <w:r w:rsidR="00BC70BF" w:rsidRPr="00DC1D03">
        <w:rPr>
          <w:rFonts w:ascii="Arial" w:hAnsi="Arial" w:cs="Arial"/>
          <w:szCs w:val="24"/>
        </w:rPr>
        <w:t xml:space="preserve"> </w:t>
      </w:r>
      <w:r w:rsidR="00903E10" w:rsidRPr="00DC1D03">
        <w:rPr>
          <w:rFonts w:ascii="Arial" w:hAnsi="Arial" w:cs="Arial"/>
          <w:szCs w:val="24"/>
        </w:rPr>
        <w:t>sha</w:t>
      </w:r>
      <w:r w:rsidR="00FE3293" w:rsidRPr="00DC1D03">
        <w:rPr>
          <w:rFonts w:ascii="Arial" w:hAnsi="Arial" w:cs="Arial"/>
          <w:szCs w:val="24"/>
        </w:rPr>
        <w:t xml:space="preserve">ll work with </w:t>
      </w:r>
      <w:r w:rsidR="00D25A75" w:rsidRPr="00DC1D03">
        <w:rPr>
          <w:rFonts w:ascii="Arial" w:hAnsi="Arial" w:cs="Arial"/>
          <w:szCs w:val="24"/>
        </w:rPr>
        <w:t xml:space="preserve">At-Large </w:t>
      </w:r>
      <w:r w:rsidR="00FE3293" w:rsidRPr="00DC1D03">
        <w:rPr>
          <w:rFonts w:ascii="Arial" w:hAnsi="Arial" w:cs="Arial"/>
          <w:szCs w:val="24"/>
        </w:rPr>
        <w:t>Staff to ensur</w:t>
      </w:r>
      <w:r w:rsidR="00903E10" w:rsidRPr="00DC1D03">
        <w:rPr>
          <w:rFonts w:ascii="Arial" w:hAnsi="Arial" w:cs="Arial"/>
          <w:szCs w:val="24"/>
        </w:rPr>
        <w:t xml:space="preserve">e </w:t>
      </w:r>
      <w:r w:rsidR="00FE3293" w:rsidRPr="00DC1D03">
        <w:rPr>
          <w:rFonts w:ascii="Arial" w:hAnsi="Arial" w:cs="Arial"/>
          <w:szCs w:val="24"/>
        </w:rPr>
        <w:t xml:space="preserve">support for </w:t>
      </w:r>
      <w:r w:rsidR="00D25A75" w:rsidRPr="00DC1D03">
        <w:rPr>
          <w:rFonts w:ascii="Arial" w:hAnsi="Arial" w:cs="Arial"/>
          <w:szCs w:val="24"/>
        </w:rPr>
        <w:t xml:space="preserve">the </w:t>
      </w:r>
      <w:r w:rsidR="00FE3293" w:rsidRPr="00DC1D03">
        <w:rPr>
          <w:rFonts w:ascii="Arial" w:hAnsi="Arial" w:cs="Arial"/>
          <w:szCs w:val="24"/>
        </w:rPr>
        <w:t>NARALO’s activities, including elections and communications.</w:t>
      </w:r>
    </w:p>
    <w:p w:rsidR="00D12CD7" w:rsidRPr="00DC1D03" w:rsidRDefault="00C5669E" w:rsidP="00D12CD7">
      <w:pPr>
        <w:pStyle w:val="Legal2L2"/>
        <w:rPr>
          <w:rFonts w:ascii="Arial" w:hAnsi="Arial" w:cs="Arial"/>
          <w:szCs w:val="24"/>
        </w:rPr>
      </w:pPr>
      <w:r w:rsidRPr="00DC1D03">
        <w:rPr>
          <w:rFonts w:ascii="Arial" w:hAnsi="Arial" w:cs="Arial"/>
          <w:szCs w:val="24"/>
        </w:rPr>
        <w:t>5.4</w:t>
      </w:r>
      <w:r w:rsidRPr="00DC1D03">
        <w:rPr>
          <w:rFonts w:ascii="Arial" w:hAnsi="Arial" w:cs="Arial"/>
          <w:szCs w:val="24"/>
        </w:rPr>
        <w:tab/>
      </w:r>
      <w:r w:rsidR="00D12CD7" w:rsidRPr="00DC1D03">
        <w:rPr>
          <w:rFonts w:ascii="Arial" w:hAnsi="Arial" w:cs="Arial"/>
          <w:szCs w:val="24"/>
        </w:rPr>
        <w:t>The Chair and Secretariat shall be ineligible to serve on the</w:t>
      </w:r>
      <w:r w:rsidR="00903E10" w:rsidRPr="00DC1D03">
        <w:rPr>
          <w:rFonts w:ascii="Arial" w:hAnsi="Arial" w:cs="Arial"/>
          <w:szCs w:val="24"/>
        </w:rPr>
        <w:t xml:space="preserve"> ALAC or ICANN's </w:t>
      </w:r>
      <w:r w:rsidR="00D12CD7" w:rsidRPr="00DC1D03">
        <w:rPr>
          <w:rFonts w:ascii="Arial" w:hAnsi="Arial" w:cs="Arial"/>
          <w:szCs w:val="24"/>
        </w:rPr>
        <w:t>Nominating Committee during their terms of office.</w:t>
      </w:r>
      <w:r w:rsidR="00F547AC">
        <w:rPr>
          <w:rFonts w:ascii="Arial" w:hAnsi="Arial" w:cs="Arial"/>
          <w:szCs w:val="24"/>
        </w:rPr>
        <w:t xml:space="preserve"> </w:t>
      </w:r>
    </w:p>
    <w:p w:rsidR="00042205" w:rsidRPr="004C5D93" w:rsidRDefault="00C5669E" w:rsidP="00042205">
      <w:pPr>
        <w:pStyle w:val="Legal2L1"/>
        <w:rPr>
          <w:rFonts w:ascii="Arial" w:hAnsi="Arial" w:cs="Arial"/>
          <w:sz w:val="24"/>
          <w:szCs w:val="24"/>
        </w:rPr>
      </w:pPr>
      <w:r w:rsidRPr="004C5D93">
        <w:rPr>
          <w:rFonts w:ascii="Arial" w:hAnsi="Arial" w:cs="Arial"/>
          <w:sz w:val="24"/>
          <w:szCs w:val="24"/>
        </w:rPr>
        <w:t>6.</w:t>
      </w:r>
      <w:r w:rsidRPr="004C5D93">
        <w:rPr>
          <w:rFonts w:ascii="Arial" w:hAnsi="Arial" w:cs="Arial"/>
          <w:sz w:val="24"/>
          <w:szCs w:val="24"/>
        </w:rPr>
        <w:tab/>
      </w:r>
      <w:r w:rsidR="000A1339" w:rsidRPr="004C5D93">
        <w:rPr>
          <w:rFonts w:ascii="Arial" w:hAnsi="Arial" w:cs="Arial"/>
          <w:sz w:val="24"/>
          <w:szCs w:val="24"/>
        </w:rPr>
        <w:t>ELECTIONS</w:t>
      </w:r>
    </w:p>
    <w:p w:rsidR="00042205" w:rsidRPr="00DC1D03" w:rsidRDefault="00C5669E" w:rsidP="00C5669E">
      <w:pPr>
        <w:pStyle w:val="Legal2L1"/>
        <w:rPr>
          <w:rFonts w:ascii="Arial" w:hAnsi="Arial" w:cs="Arial"/>
          <w:b w:val="0"/>
          <w:sz w:val="24"/>
          <w:szCs w:val="24"/>
        </w:rPr>
      </w:pPr>
      <w:r w:rsidRPr="00DC1D03">
        <w:rPr>
          <w:rFonts w:ascii="Arial" w:hAnsi="Arial" w:cs="Arial"/>
          <w:b w:val="0"/>
          <w:sz w:val="24"/>
          <w:szCs w:val="24"/>
        </w:rPr>
        <w:t>6.1</w:t>
      </w:r>
      <w:r w:rsidRPr="00DC1D03">
        <w:rPr>
          <w:rFonts w:ascii="Arial" w:hAnsi="Arial" w:cs="Arial"/>
          <w:b w:val="0"/>
          <w:sz w:val="24"/>
          <w:szCs w:val="24"/>
        </w:rPr>
        <w:tab/>
      </w:r>
      <w:r w:rsidR="00DA276D">
        <w:rPr>
          <w:rFonts w:ascii="Arial" w:hAnsi="Arial" w:cs="Arial"/>
          <w:b w:val="0"/>
          <w:sz w:val="24"/>
          <w:szCs w:val="24"/>
        </w:rPr>
        <w:t>Elections shall</w:t>
      </w:r>
      <w:r w:rsidR="00A96B04">
        <w:rPr>
          <w:rFonts w:ascii="Arial" w:hAnsi="Arial" w:cs="Arial"/>
          <w:b w:val="0"/>
          <w:sz w:val="24"/>
          <w:szCs w:val="24"/>
        </w:rPr>
        <w:t xml:space="preserve"> be held annually on or before July 1</w:t>
      </w:r>
      <w:r w:rsidR="00713176">
        <w:rPr>
          <w:rFonts w:ascii="Arial" w:hAnsi="Arial" w:cs="Arial"/>
          <w:b w:val="0"/>
          <w:sz w:val="24"/>
          <w:szCs w:val="24"/>
        </w:rPr>
        <w:t xml:space="preserve"> </w:t>
      </w:r>
      <w:r w:rsidR="00F547AC">
        <w:rPr>
          <w:rFonts w:ascii="Arial" w:hAnsi="Arial" w:cs="Arial"/>
          <w:b w:val="0"/>
          <w:sz w:val="24"/>
          <w:szCs w:val="24"/>
        </w:rPr>
        <w:t xml:space="preserve">-- </w:t>
      </w:r>
      <w:r w:rsidR="00713176">
        <w:rPr>
          <w:rFonts w:ascii="Arial" w:hAnsi="Arial" w:cs="Arial"/>
          <w:b w:val="0"/>
          <w:sz w:val="24"/>
          <w:szCs w:val="24"/>
        </w:rPr>
        <w:t>timed to permit the seating of the persons elected at the ICANN annual meeting</w:t>
      </w:r>
      <w:r w:rsidR="00A96B04">
        <w:rPr>
          <w:rFonts w:ascii="Arial" w:hAnsi="Arial" w:cs="Arial"/>
          <w:b w:val="0"/>
          <w:sz w:val="24"/>
          <w:szCs w:val="24"/>
        </w:rPr>
        <w:t xml:space="preserve">. </w:t>
      </w:r>
      <w:r w:rsidR="00F547AC">
        <w:rPr>
          <w:rFonts w:ascii="Arial" w:hAnsi="Arial" w:cs="Arial"/>
          <w:b w:val="0"/>
          <w:sz w:val="24"/>
          <w:szCs w:val="24"/>
        </w:rPr>
        <w:t>Sixty (60) days in advance of the date of the election, t</w:t>
      </w:r>
      <w:r w:rsidR="00042205" w:rsidRPr="00DC1D03">
        <w:rPr>
          <w:rFonts w:ascii="Arial" w:hAnsi="Arial" w:cs="Arial"/>
          <w:b w:val="0"/>
          <w:sz w:val="24"/>
          <w:szCs w:val="24"/>
        </w:rPr>
        <w:t xml:space="preserve">he </w:t>
      </w:r>
      <w:r w:rsidRPr="00DC1D03">
        <w:rPr>
          <w:rFonts w:ascii="Arial" w:hAnsi="Arial" w:cs="Arial"/>
          <w:b w:val="0"/>
          <w:sz w:val="24"/>
          <w:szCs w:val="24"/>
        </w:rPr>
        <w:t>Chair</w:t>
      </w:r>
      <w:r w:rsidR="00042205" w:rsidRPr="00DC1D03">
        <w:rPr>
          <w:rFonts w:ascii="Arial" w:hAnsi="Arial" w:cs="Arial"/>
          <w:b w:val="0"/>
          <w:sz w:val="24"/>
          <w:szCs w:val="24"/>
        </w:rPr>
        <w:t xml:space="preserve"> shall issue a call for nominations (including self-nominations) for members of the </w:t>
      </w:r>
      <w:r w:rsidRPr="00DC1D03">
        <w:rPr>
          <w:rFonts w:ascii="Arial" w:hAnsi="Arial" w:cs="Arial"/>
          <w:b w:val="0"/>
          <w:sz w:val="24"/>
          <w:szCs w:val="24"/>
        </w:rPr>
        <w:t>NARALO</w:t>
      </w:r>
      <w:r w:rsidR="00042205" w:rsidRPr="00DC1D03">
        <w:rPr>
          <w:rFonts w:ascii="Arial" w:hAnsi="Arial" w:cs="Arial"/>
          <w:b w:val="0"/>
          <w:color w:val="FF0000"/>
          <w:sz w:val="24"/>
          <w:szCs w:val="24"/>
        </w:rPr>
        <w:t xml:space="preserve"> </w:t>
      </w:r>
      <w:r w:rsidR="00042205" w:rsidRPr="00DC1D03">
        <w:rPr>
          <w:rFonts w:ascii="Arial" w:hAnsi="Arial" w:cs="Arial"/>
          <w:b w:val="0"/>
          <w:sz w:val="24"/>
          <w:szCs w:val="24"/>
        </w:rPr>
        <w:t>to serve on the ALAC</w:t>
      </w:r>
      <w:r w:rsidR="00A96B04">
        <w:rPr>
          <w:rFonts w:ascii="Arial" w:hAnsi="Arial" w:cs="Arial"/>
          <w:b w:val="0"/>
          <w:sz w:val="24"/>
          <w:szCs w:val="24"/>
        </w:rPr>
        <w:t xml:space="preserve"> and, if </w:t>
      </w:r>
      <w:r w:rsidR="00713176">
        <w:rPr>
          <w:rFonts w:ascii="Arial" w:hAnsi="Arial" w:cs="Arial"/>
          <w:b w:val="0"/>
          <w:sz w:val="24"/>
          <w:szCs w:val="24"/>
        </w:rPr>
        <w:t xml:space="preserve">there is an </w:t>
      </w:r>
      <w:r w:rsidR="00A96B04">
        <w:rPr>
          <w:rFonts w:ascii="Arial" w:hAnsi="Arial" w:cs="Arial"/>
          <w:b w:val="0"/>
          <w:sz w:val="24"/>
          <w:szCs w:val="24"/>
        </w:rPr>
        <w:t>open</w:t>
      </w:r>
      <w:r w:rsidR="00713176">
        <w:rPr>
          <w:rFonts w:ascii="Arial" w:hAnsi="Arial" w:cs="Arial"/>
          <w:b w:val="0"/>
          <w:sz w:val="24"/>
          <w:szCs w:val="24"/>
        </w:rPr>
        <w:t>ing</w:t>
      </w:r>
      <w:r w:rsidR="00A96B04">
        <w:rPr>
          <w:rFonts w:ascii="Arial" w:hAnsi="Arial" w:cs="Arial"/>
          <w:b w:val="0"/>
          <w:sz w:val="24"/>
          <w:szCs w:val="24"/>
        </w:rPr>
        <w:t xml:space="preserve"> for that year, </w:t>
      </w:r>
      <w:r w:rsidR="00F547AC">
        <w:rPr>
          <w:rFonts w:ascii="Arial" w:hAnsi="Arial" w:cs="Arial"/>
          <w:b w:val="0"/>
          <w:sz w:val="24"/>
          <w:szCs w:val="24"/>
        </w:rPr>
        <w:t xml:space="preserve">the </w:t>
      </w:r>
      <w:proofErr w:type="spellStart"/>
      <w:r w:rsidR="00F547AC">
        <w:rPr>
          <w:rFonts w:ascii="Arial" w:hAnsi="Arial" w:cs="Arial"/>
          <w:b w:val="0"/>
          <w:sz w:val="24"/>
          <w:szCs w:val="24"/>
        </w:rPr>
        <w:t>NomCom</w:t>
      </w:r>
      <w:proofErr w:type="spellEnd"/>
      <w:r w:rsidR="00F547AC">
        <w:rPr>
          <w:rFonts w:ascii="Arial" w:hAnsi="Arial" w:cs="Arial"/>
          <w:b w:val="0"/>
          <w:sz w:val="24"/>
          <w:szCs w:val="24"/>
        </w:rPr>
        <w:t xml:space="preserve"> </w:t>
      </w:r>
      <w:r w:rsidR="00A96B04">
        <w:rPr>
          <w:rFonts w:ascii="Arial" w:hAnsi="Arial" w:cs="Arial"/>
          <w:b w:val="0"/>
          <w:sz w:val="24"/>
          <w:szCs w:val="24"/>
        </w:rPr>
        <w:t xml:space="preserve">and </w:t>
      </w:r>
      <w:r w:rsidR="00F547AC">
        <w:rPr>
          <w:rFonts w:ascii="Arial" w:hAnsi="Arial" w:cs="Arial"/>
          <w:b w:val="0"/>
          <w:sz w:val="24"/>
          <w:szCs w:val="24"/>
        </w:rPr>
        <w:t xml:space="preserve">to </w:t>
      </w:r>
      <w:bookmarkStart w:id="12" w:name="_GoBack"/>
      <w:bookmarkEnd w:id="12"/>
      <w:r w:rsidR="00F547AC">
        <w:rPr>
          <w:rFonts w:ascii="Arial" w:hAnsi="Arial" w:cs="Arial"/>
          <w:b w:val="0"/>
          <w:sz w:val="24"/>
          <w:szCs w:val="24"/>
        </w:rPr>
        <w:t>fill</w:t>
      </w:r>
      <w:r w:rsidR="00A96B04">
        <w:rPr>
          <w:rFonts w:ascii="Arial" w:hAnsi="Arial" w:cs="Arial"/>
          <w:b w:val="0"/>
          <w:sz w:val="24"/>
          <w:szCs w:val="24"/>
        </w:rPr>
        <w:t xml:space="preserve"> </w:t>
      </w:r>
      <w:r w:rsidR="00E55AE1">
        <w:rPr>
          <w:rFonts w:ascii="Arial" w:hAnsi="Arial" w:cs="Arial"/>
          <w:b w:val="0"/>
          <w:sz w:val="24"/>
          <w:szCs w:val="24"/>
        </w:rPr>
        <w:t>the Chair and the Secretariat</w:t>
      </w:r>
      <w:r w:rsidR="00F547AC">
        <w:rPr>
          <w:rFonts w:ascii="Arial" w:hAnsi="Arial" w:cs="Arial"/>
          <w:b w:val="0"/>
          <w:sz w:val="24"/>
          <w:szCs w:val="24"/>
        </w:rPr>
        <w:t xml:space="preserve"> positions</w:t>
      </w:r>
      <w:r w:rsidR="00A00A38">
        <w:rPr>
          <w:rFonts w:ascii="Arial" w:hAnsi="Arial" w:cs="Arial"/>
          <w:b w:val="0"/>
          <w:sz w:val="24"/>
          <w:szCs w:val="24"/>
        </w:rPr>
        <w:t>.</w:t>
      </w:r>
      <w:r w:rsidR="00713176">
        <w:rPr>
          <w:rFonts w:ascii="Arial" w:hAnsi="Arial" w:cs="Arial"/>
          <w:b w:val="0"/>
          <w:sz w:val="24"/>
          <w:szCs w:val="24"/>
        </w:rPr>
        <w:t xml:space="preserve"> The n</w:t>
      </w:r>
      <w:r w:rsidR="00E70B32">
        <w:rPr>
          <w:rFonts w:ascii="Arial" w:hAnsi="Arial" w:cs="Arial"/>
          <w:b w:val="0"/>
          <w:sz w:val="24"/>
          <w:szCs w:val="24"/>
        </w:rPr>
        <w:t>omination</w:t>
      </w:r>
      <w:r w:rsidR="00042205" w:rsidRPr="00DC1D03">
        <w:rPr>
          <w:rFonts w:ascii="Arial" w:hAnsi="Arial" w:cs="Arial"/>
          <w:b w:val="0"/>
          <w:sz w:val="24"/>
          <w:szCs w:val="24"/>
        </w:rPr>
        <w:t xml:space="preserve"> </w:t>
      </w:r>
      <w:r w:rsidR="00A00A38">
        <w:rPr>
          <w:rFonts w:ascii="Arial" w:hAnsi="Arial" w:cs="Arial"/>
          <w:b w:val="0"/>
          <w:sz w:val="24"/>
          <w:szCs w:val="24"/>
        </w:rPr>
        <w:t xml:space="preserve">and acceptance </w:t>
      </w:r>
      <w:r w:rsidR="00713176">
        <w:rPr>
          <w:rFonts w:ascii="Arial" w:hAnsi="Arial" w:cs="Arial"/>
          <w:b w:val="0"/>
          <w:sz w:val="24"/>
          <w:szCs w:val="24"/>
        </w:rPr>
        <w:t xml:space="preserve">period </w:t>
      </w:r>
      <w:r w:rsidR="00042205" w:rsidRPr="00DC1D03">
        <w:rPr>
          <w:rFonts w:ascii="Arial" w:hAnsi="Arial" w:cs="Arial"/>
          <w:b w:val="0"/>
          <w:sz w:val="24"/>
          <w:szCs w:val="24"/>
        </w:rPr>
        <w:t>shall</w:t>
      </w:r>
      <w:r w:rsidR="00A261B8" w:rsidRPr="00DC1D03">
        <w:rPr>
          <w:rFonts w:ascii="Arial" w:hAnsi="Arial" w:cs="Arial"/>
          <w:b w:val="0"/>
          <w:sz w:val="24"/>
          <w:szCs w:val="24"/>
        </w:rPr>
        <w:t xml:space="preserve"> be open for at least </w:t>
      </w:r>
      <w:r w:rsidR="00C9225A">
        <w:rPr>
          <w:rFonts w:ascii="Arial" w:hAnsi="Arial" w:cs="Arial"/>
          <w:b w:val="0"/>
          <w:sz w:val="24"/>
          <w:szCs w:val="24"/>
        </w:rPr>
        <w:t>thirty (</w:t>
      </w:r>
      <w:r w:rsidR="00A261B8" w:rsidRPr="00DC1D03">
        <w:rPr>
          <w:rFonts w:ascii="Arial" w:hAnsi="Arial" w:cs="Arial"/>
          <w:b w:val="0"/>
          <w:sz w:val="24"/>
          <w:szCs w:val="24"/>
        </w:rPr>
        <w:t>30</w:t>
      </w:r>
      <w:r w:rsidR="00C9225A">
        <w:rPr>
          <w:rFonts w:ascii="Arial" w:hAnsi="Arial" w:cs="Arial"/>
          <w:b w:val="0"/>
          <w:sz w:val="24"/>
          <w:szCs w:val="24"/>
        </w:rPr>
        <w:t>)</w:t>
      </w:r>
      <w:r w:rsidR="00A261B8" w:rsidRPr="00DC1D03">
        <w:rPr>
          <w:rFonts w:ascii="Arial" w:hAnsi="Arial" w:cs="Arial"/>
          <w:b w:val="0"/>
          <w:sz w:val="24"/>
          <w:szCs w:val="24"/>
        </w:rPr>
        <w:t xml:space="preserve"> days. </w:t>
      </w:r>
    </w:p>
    <w:p w:rsidR="00042205" w:rsidRPr="00FF288A" w:rsidRDefault="00C5669E" w:rsidP="00FF288A">
      <w:pPr>
        <w:pStyle w:val="Legal2L1"/>
        <w:rPr>
          <w:rFonts w:ascii="Arial" w:hAnsi="Arial" w:cs="Arial"/>
          <w:b w:val="0"/>
          <w:sz w:val="24"/>
          <w:szCs w:val="24"/>
        </w:rPr>
      </w:pPr>
      <w:r w:rsidRPr="00DC1D03">
        <w:rPr>
          <w:rFonts w:ascii="Arial" w:hAnsi="Arial" w:cs="Arial"/>
          <w:b w:val="0"/>
          <w:sz w:val="24"/>
          <w:szCs w:val="24"/>
        </w:rPr>
        <w:t>6.2</w:t>
      </w:r>
      <w:r w:rsidRPr="00DC1D03">
        <w:rPr>
          <w:rFonts w:ascii="Arial" w:hAnsi="Arial" w:cs="Arial"/>
          <w:b w:val="0"/>
          <w:sz w:val="24"/>
          <w:szCs w:val="24"/>
        </w:rPr>
        <w:tab/>
      </w:r>
      <w:r w:rsidR="00042205" w:rsidRPr="00DC1D03">
        <w:rPr>
          <w:rFonts w:ascii="Arial" w:hAnsi="Arial" w:cs="Arial"/>
          <w:b w:val="0"/>
          <w:sz w:val="24"/>
          <w:szCs w:val="24"/>
        </w:rPr>
        <w:t xml:space="preserve">After the close of the nomination </w:t>
      </w:r>
      <w:r w:rsidR="00E70B32">
        <w:rPr>
          <w:rFonts w:ascii="Arial" w:hAnsi="Arial" w:cs="Arial"/>
          <w:b w:val="0"/>
          <w:sz w:val="24"/>
          <w:szCs w:val="24"/>
        </w:rPr>
        <w:t>period,</w:t>
      </w:r>
      <w:r w:rsidR="00042205" w:rsidRPr="00DC1D03">
        <w:rPr>
          <w:rFonts w:ascii="Arial" w:hAnsi="Arial" w:cs="Arial"/>
          <w:b w:val="0"/>
          <w:sz w:val="24"/>
          <w:szCs w:val="24"/>
        </w:rPr>
        <w:t xml:space="preserve"> </w:t>
      </w:r>
      <w:r w:rsidRPr="00DC1D03">
        <w:rPr>
          <w:rFonts w:ascii="Arial" w:hAnsi="Arial" w:cs="Arial"/>
          <w:b w:val="0"/>
          <w:sz w:val="24"/>
          <w:szCs w:val="24"/>
        </w:rPr>
        <w:t>the</w:t>
      </w:r>
      <w:r w:rsidR="00042205" w:rsidRPr="00DC1D03">
        <w:rPr>
          <w:rFonts w:ascii="Arial" w:hAnsi="Arial" w:cs="Arial"/>
          <w:b w:val="0"/>
          <w:sz w:val="24"/>
          <w:szCs w:val="24"/>
        </w:rPr>
        <w:t xml:space="preserve"> General Assembly </w:t>
      </w:r>
      <w:r w:rsidR="00E70B32">
        <w:rPr>
          <w:rFonts w:ascii="Arial" w:hAnsi="Arial" w:cs="Arial"/>
          <w:b w:val="0"/>
          <w:sz w:val="24"/>
          <w:szCs w:val="24"/>
        </w:rPr>
        <w:t>shall</w:t>
      </w:r>
      <w:r w:rsidR="00042205" w:rsidRPr="00DC1D03">
        <w:rPr>
          <w:rFonts w:ascii="Arial" w:hAnsi="Arial" w:cs="Arial"/>
          <w:b w:val="0"/>
          <w:sz w:val="24"/>
          <w:szCs w:val="24"/>
        </w:rPr>
        <w:t xml:space="preserve"> </w:t>
      </w:r>
      <w:ins w:id="13" w:author="Judith Hellerstein" w:date="2017-03-27T19:44:00Z">
        <w:r w:rsidR="00BE1F7F">
          <w:rPr>
            <w:rFonts w:ascii="Arial" w:hAnsi="Arial" w:cs="Arial"/>
            <w:b w:val="0"/>
            <w:sz w:val="24"/>
            <w:szCs w:val="24"/>
          </w:rPr>
          <w:t xml:space="preserve">issue </w:t>
        </w:r>
      </w:ins>
      <w:r w:rsidR="00713176">
        <w:rPr>
          <w:rFonts w:ascii="Arial" w:hAnsi="Arial" w:cs="Arial"/>
          <w:b w:val="0"/>
          <w:sz w:val="24"/>
          <w:szCs w:val="24"/>
        </w:rPr>
        <w:t xml:space="preserve">a formal vote managed by At-Large Staff to </w:t>
      </w:r>
      <w:r w:rsidR="00A96B04">
        <w:rPr>
          <w:rFonts w:ascii="Arial" w:hAnsi="Arial" w:cs="Arial"/>
          <w:b w:val="0"/>
          <w:sz w:val="24"/>
          <w:szCs w:val="24"/>
        </w:rPr>
        <w:t>elect</w:t>
      </w:r>
      <w:r w:rsidR="00042205" w:rsidRPr="00DC1D03">
        <w:rPr>
          <w:rFonts w:ascii="Arial" w:hAnsi="Arial" w:cs="Arial"/>
          <w:b w:val="0"/>
          <w:sz w:val="24"/>
          <w:szCs w:val="24"/>
        </w:rPr>
        <w:t xml:space="preserve"> </w:t>
      </w:r>
      <w:r w:rsidR="00A96B04">
        <w:rPr>
          <w:rFonts w:ascii="Arial" w:hAnsi="Arial" w:cs="Arial"/>
          <w:b w:val="0"/>
          <w:sz w:val="24"/>
          <w:szCs w:val="24"/>
        </w:rPr>
        <w:t>the one NARALO member</w:t>
      </w:r>
      <w:r w:rsidR="00042205" w:rsidRPr="00DC1D03">
        <w:rPr>
          <w:rFonts w:ascii="Arial" w:hAnsi="Arial" w:cs="Arial"/>
          <w:b w:val="0"/>
          <w:sz w:val="24"/>
          <w:szCs w:val="24"/>
        </w:rPr>
        <w:t xml:space="preserve"> </w:t>
      </w:r>
      <w:r w:rsidR="00076FB4" w:rsidRPr="00DC1D03">
        <w:rPr>
          <w:rFonts w:ascii="Arial" w:hAnsi="Arial" w:cs="Arial"/>
          <w:b w:val="0"/>
          <w:sz w:val="24"/>
          <w:szCs w:val="24"/>
        </w:rPr>
        <w:t>on</w:t>
      </w:r>
      <w:r w:rsidR="00042205" w:rsidRPr="00DC1D03">
        <w:rPr>
          <w:rFonts w:ascii="Arial" w:hAnsi="Arial" w:cs="Arial"/>
          <w:b w:val="0"/>
          <w:sz w:val="24"/>
          <w:szCs w:val="24"/>
        </w:rPr>
        <w:t xml:space="preserve"> the ALAC</w:t>
      </w:r>
      <w:r w:rsidR="00A96B04">
        <w:rPr>
          <w:rFonts w:ascii="Arial" w:hAnsi="Arial" w:cs="Arial"/>
          <w:b w:val="0"/>
          <w:sz w:val="24"/>
          <w:szCs w:val="24"/>
        </w:rPr>
        <w:t xml:space="preserve"> and </w:t>
      </w:r>
      <w:r w:rsidR="00713176">
        <w:rPr>
          <w:rFonts w:ascii="Arial" w:hAnsi="Arial" w:cs="Arial"/>
          <w:b w:val="0"/>
          <w:sz w:val="24"/>
          <w:szCs w:val="24"/>
        </w:rPr>
        <w:t xml:space="preserve">of the </w:t>
      </w:r>
      <w:proofErr w:type="spellStart"/>
      <w:r w:rsidR="00A96B04">
        <w:rPr>
          <w:rFonts w:ascii="Arial" w:hAnsi="Arial" w:cs="Arial"/>
          <w:b w:val="0"/>
          <w:sz w:val="24"/>
          <w:szCs w:val="24"/>
        </w:rPr>
        <w:t>NomCom</w:t>
      </w:r>
      <w:proofErr w:type="spellEnd"/>
      <w:r w:rsidR="00A96B04">
        <w:rPr>
          <w:rFonts w:ascii="Arial" w:hAnsi="Arial" w:cs="Arial"/>
          <w:b w:val="0"/>
          <w:sz w:val="24"/>
          <w:szCs w:val="24"/>
        </w:rPr>
        <w:t>, if any, and the positions of Chair and Secretariat</w:t>
      </w:r>
      <w:r w:rsidR="00042205" w:rsidRPr="00DC1D03">
        <w:rPr>
          <w:rFonts w:ascii="Arial" w:hAnsi="Arial" w:cs="Arial"/>
          <w:b w:val="0"/>
          <w:sz w:val="24"/>
          <w:szCs w:val="24"/>
        </w:rPr>
        <w:t>.</w:t>
      </w:r>
      <w:r w:rsidR="008B7BFA">
        <w:rPr>
          <w:rFonts w:ascii="Arial" w:hAnsi="Arial" w:cs="Arial"/>
          <w:b w:val="0"/>
          <w:sz w:val="24"/>
          <w:szCs w:val="24"/>
        </w:rPr>
        <w:t xml:space="preserve"> </w:t>
      </w:r>
    </w:p>
    <w:p w:rsidR="001C1E07" w:rsidRDefault="00FF288A" w:rsidP="00076FB4">
      <w:pPr>
        <w:pStyle w:val="Legal2L2"/>
        <w:ind w:firstLine="720"/>
        <w:rPr>
          <w:rFonts w:ascii="Arial" w:hAnsi="Arial" w:cs="Arial"/>
          <w:color w:val="000000"/>
          <w:szCs w:val="24"/>
        </w:rPr>
      </w:pPr>
      <w:r>
        <w:rPr>
          <w:rFonts w:ascii="Arial" w:hAnsi="Arial" w:cs="Arial"/>
          <w:color w:val="000000"/>
          <w:szCs w:val="24"/>
        </w:rPr>
        <w:t>6.2.1</w:t>
      </w:r>
      <w:r>
        <w:rPr>
          <w:rFonts w:ascii="Arial" w:hAnsi="Arial" w:cs="Arial"/>
          <w:color w:val="000000"/>
          <w:szCs w:val="24"/>
        </w:rPr>
        <w:tab/>
      </w:r>
      <w:r w:rsidR="00061E7B" w:rsidRPr="00DC1D03">
        <w:rPr>
          <w:rFonts w:ascii="Arial" w:hAnsi="Arial" w:cs="Arial"/>
          <w:color w:val="000000"/>
          <w:szCs w:val="24"/>
        </w:rPr>
        <w:t>In the event of a tie</w:t>
      </w:r>
      <w:r w:rsidR="00C9225A">
        <w:rPr>
          <w:rFonts w:ascii="Arial" w:hAnsi="Arial" w:cs="Arial"/>
          <w:color w:val="000000"/>
          <w:szCs w:val="24"/>
        </w:rPr>
        <w:t xml:space="preserve"> vote</w:t>
      </w:r>
      <w:r w:rsidR="00061E7B" w:rsidRPr="00DC1D03">
        <w:rPr>
          <w:rFonts w:ascii="Arial" w:hAnsi="Arial" w:cs="Arial"/>
          <w:color w:val="000000"/>
          <w:szCs w:val="24"/>
        </w:rPr>
        <w:t xml:space="preserve"> </w:t>
      </w:r>
      <w:r w:rsidR="00A261B8" w:rsidRPr="00DC1D03">
        <w:rPr>
          <w:rFonts w:ascii="Arial" w:hAnsi="Arial" w:cs="Arial"/>
          <w:color w:val="000000"/>
          <w:szCs w:val="24"/>
        </w:rPr>
        <w:t xml:space="preserve">for </w:t>
      </w:r>
      <w:r>
        <w:rPr>
          <w:rFonts w:ascii="Arial" w:hAnsi="Arial" w:cs="Arial"/>
          <w:color w:val="000000"/>
          <w:szCs w:val="24"/>
        </w:rPr>
        <w:t>an</w:t>
      </w:r>
      <w:r w:rsidR="00A261B8" w:rsidRPr="00DC1D03">
        <w:rPr>
          <w:rFonts w:ascii="Arial" w:hAnsi="Arial" w:cs="Arial"/>
          <w:color w:val="000000"/>
          <w:szCs w:val="24"/>
        </w:rPr>
        <w:t xml:space="preserve"> ALAC </w:t>
      </w:r>
      <w:r>
        <w:rPr>
          <w:rFonts w:ascii="Arial" w:hAnsi="Arial" w:cs="Arial"/>
          <w:color w:val="000000"/>
          <w:szCs w:val="24"/>
        </w:rPr>
        <w:t xml:space="preserve">or </w:t>
      </w:r>
      <w:proofErr w:type="spellStart"/>
      <w:r>
        <w:rPr>
          <w:rFonts w:ascii="Arial" w:hAnsi="Arial" w:cs="Arial"/>
          <w:color w:val="000000"/>
          <w:szCs w:val="24"/>
        </w:rPr>
        <w:t>NomCom</w:t>
      </w:r>
      <w:proofErr w:type="spellEnd"/>
      <w:r>
        <w:rPr>
          <w:rFonts w:ascii="Arial" w:hAnsi="Arial" w:cs="Arial"/>
          <w:color w:val="000000"/>
          <w:szCs w:val="24"/>
        </w:rPr>
        <w:t xml:space="preserve"> member</w:t>
      </w:r>
      <w:r w:rsidR="00061E7B" w:rsidRPr="00DC1D03">
        <w:rPr>
          <w:rFonts w:ascii="Arial" w:hAnsi="Arial" w:cs="Arial"/>
          <w:color w:val="000000"/>
          <w:szCs w:val="24"/>
        </w:rPr>
        <w:t xml:space="preserve">, the Chair </w:t>
      </w:r>
      <w:r w:rsidR="00A261B8" w:rsidRPr="00DC1D03">
        <w:rPr>
          <w:rFonts w:ascii="Arial" w:hAnsi="Arial" w:cs="Arial"/>
          <w:color w:val="000000"/>
          <w:szCs w:val="24"/>
        </w:rPr>
        <w:t>shall</w:t>
      </w:r>
      <w:r w:rsidR="00061E7B" w:rsidRPr="00DC1D03">
        <w:rPr>
          <w:rFonts w:ascii="Arial" w:hAnsi="Arial" w:cs="Arial"/>
          <w:color w:val="000000"/>
          <w:szCs w:val="24"/>
        </w:rPr>
        <w:t xml:space="preserve"> cast </w:t>
      </w:r>
      <w:r w:rsidR="00A261B8" w:rsidRPr="00DC1D03">
        <w:rPr>
          <w:rFonts w:ascii="Arial" w:hAnsi="Arial" w:cs="Arial"/>
          <w:color w:val="000000"/>
          <w:szCs w:val="24"/>
        </w:rPr>
        <w:t>the tie-breaking</w:t>
      </w:r>
      <w:r w:rsidR="00061E7B" w:rsidRPr="00DC1D03">
        <w:rPr>
          <w:rFonts w:ascii="Arial" w:hAnsi="Arial" w:cs="Arial"/>
          <w:color w:val="000000"/>
          <w:szCs w:val="24"/>
        </w:rPr>
        <w:t xml:space="preserve"> vote.</w:t>
      </w:r>
    </w:p>
    <w:p w:rsidR="00FF288A" w:rsidRPr="00FF288A" w:rsidRDefault="00FF288A" w:rsidP="00FF288A">
      <w:pPr>
        <w:pStyle w:val="Legal2L2"/>
        <w:ind w:firstLine="720"/>
        <w:rPr>
          <w:rFonts w:ascii="Arial" w:hAnsi="Arial" w:cs="Arial"/>
          <w:szCs w:val="24"/>
        </w:rPr>
      </w:pPr>
      <w:r>
        <w:rPr>
          <w:rFonts w:ascii="Arial" w:hAnsi="Arial" w:cs="Arial"/>
          <w:color w:val="000000"/>
          <w:szCs w:val="24"/>
        </w:rPr>
        <w:t>6.2.2</w:t>
      </w:r>
      <w:r w:rsidR="0071738C">
        <w:rPr>
          <w:rFonts w:ascii="Arial" w:hAnsi="Arial" w:cs="Arial"/>
          <w:color w:val="000000"/>
          <w:szCs w:val="24"/>
        </w:rPr>
        <w:t xml:space="preserve"> </w:t>
      </w:r>
      <w:r>
        <w:rPr>
          <w:rFonts w:ascii="Arial" w:hAnsi="Arial" w:cs="Arial"/>
          <w:color w:val="000000"/>
          <w:szCs w:val="24"/>
        </w:rPr>
        <w:tab/>
        <w:t xml:space="preserve">In the event of a tie vote for the Chair or Secretariat position, </w:t>
      </w:r>
      <w:r w:rsidRPr="00DC1D03">
        <w:rPr>
          <w:rFonts w:ascii="Arial" w:hAnsi="Arial" w:cs="Arial"/>
          <w:szCs w:val="24"/>
        </w:rPr>
        <w:t>the determination of the winner shall be made by a secret ballot of three (3) NARALO individuals. The three individuals shall be selected from the current occupants of the</w:t>
      </w:r>
      <w:r>
        <w:rPr>
          <w:rFonts w:ascii="Arial" w:hAnsi="Arial" w:cs="Arial"/>
          <w:szCs w:val="24"/>
        </w:rPr>
        <w:t xml:space="preserve"> following positions, in order (</w:t>
      </w:r>
      <w:r w:rsidRPr="00DC1D03">
        <w:rPr>
          <w:rFonts w:ascii="Arial" w:hAnsi="Arial" w:cs="Arial"/>
          <w:szCs w:val="24"/>
        </w:rPr>
        <w:t xml:space="preserve">excluding the tied candidates): the </w:t>
      </w:r>
      <w:r>
        <w:rPr>
          <w:rFonts w:ascii="Arial" w:hAnsi="Arial" w:cs="Arial"/>
          <w:szCs w:val="24"/>
        </w:rPr>
        <w:t>two</w:t>
      </w:r>
      <w:r w:rsidRPr="00DC1D03">
        <w:rPr>
          <w:rFonts w:ascii="Arial" w:hAnsi="Arial" w:cs="Arial"/>
          <w:szCs w:val="24"/>
        </w:rPr>
        <w:t xml:space="preserve"> current ALAC members, the Chair, </w:t>
      </w:r>
      <w:r>
        <w:rPr>
          <w:rFonts w:ascii="Arial" w:hAnsi="Arial" w:cs="Arial"/>
          <w:szCs w:val="24"/>
        </w:rPr>
        <w:t xml:space="preserve">and </w:t>
      </w:r>
      <w:r w:rsidRPr="00DC1D03">
        <w:rPr>
          <w:rFonts w:ascii="Arial" w:hAnsi="Arial" w:cs="Arial"/>
          <w:szCs w:val="24"/>
        </w:rPr>
        <w:t>the Secret</w:t>
      </w:r>
      <w:r>
        <w:rPr>
          <w:rFonts w:ascii="Arial" w:hAnsi="Arial" w:cs="Arial"/>
          <w:szCs w:val="24"/>
        </w:rPr>
        <w:t xml:space="preserve">ariat. </w:t>
      </w:r>
      <w:r w:rsidRPr="00DC1D03">
        <w:rPr>
          <w:rFonts w:ascii="Arial" w:hAnsi="Arial" w:cs="Arial"/>
          <w:szCs w:val="24"/>
        </w:rPr>
        <w:t>To the extent that three (3) individuals</w:t>
      </w:r>
      <w:r>
        <w:rPr>
          <w:rFonts w:ascii="Arial" w:hAnsi="Arial" w:cs="Arial"/>
          <w:szCs w:val="24"/>
        </w:rPr>
        <w:t xml:space="preserve"> who meet</w:t>
      </w:r>
      <w:r w:rsidRPr="00DC1D03">
        <w:rPr>
          <w:rFonts w:ascii="Arial" w:hAnsi="Arial" w:cs="Arial"/>
          <w:szCs w:val="24"/>
        </w:rPr>
        <w:t xml:space="preserve"> these requirements</w:t>
      </w:r>
      <w:r>
        <w:rPr>
          <w:rFonts w:ascii="Arial" w:hAnsi="Arial" w:cs="Arial"/>
          <w:szCs w:val="24"/>
        </w:rPr>
        <w:t xml:space="preserve"> </w:t>
      </w:r>
      <w:r w:rsidRPr="00DC1D03">
        <w:rPr>
          <w:rFonts w:ascii="Arial" w:hAnsi="Arial" w:cs="Arial"/>
          <w:szCs w:val="24"/>
        </w:rPr>
        <w:t xml:space="preserve">are not available, </w:t>
      </w:r>
      <w:r>
        <w:rPr>
          <w:rFonts w:ascii="Arial" w:hAnsi="Arial" w:cs="Arial"/>
          <w:szCs w:val="24"/>
        </w:rPr>
        <w:t xml:space="preserve">the </w:t>
      </w:r>
      <w:r w:rsidRPr="00DC1D03">
        <w:rPr>
          <w:rFonts w:ascii="Arial" w:hAnsi="Arial" w:cs="Arial"/>
          <w:szCs w:val="24"/>
        </w:rPr>
        <w:t>At-Large Staff shall oversee a selection by random choice from among active members of the ALS Members and Unaffiliated Members.</w:t>
      </w:r>
    </w:p>
    <w:p w:rsidR="00E70B32" w:rsidRPr="00DC1D03" w:rsidRDefault="00FF288A" w:rsidP="00076FB4">
      <w:pPr>
        <w:pStyle w:val="Legal2L2"/>
        <w:ind w:firstLine="720"/>
        <w:rPr>
          <w:rFonts w:ascii="Arial" w:hAnsi="Arial" w:cs="Arial"/>
          <w:color w:val="000000"/>
          <w:szCs w:val="24"/>
        </w:rPr>
      </w:pPr>
      <w:r>
        <w:rPr>
          <w:rFonts w:ascii="Arial" w:hAnsi="Arial" w:cs="Arial"/>
          <w:color w:val="000000"/>
          <w:szCs w:val="24"/>
        </w:rPr>
        <w:t>6.2.3</w:t>
      </w:r>
      <w:r w:rsidR="00E70B32">
        <w:rPr>
          <w:rFonts w:ascii="Arial" w:hAnsi="Arial" w:cs="Arial"/>
          <w:color w:val="000000"/>
          <w:szCs w:val="24"/>
        </w:rPr>
        <w:tab/>
        <w:t xml:space="preserve">If there is only one candidate for a position, the Chair may ask for a </w:t>
      </w:r>
      <w:r w:rsidR="00AC5235">
        <w:rPr>
          <w:rFonts w:ascii="Arial" w:hAnsi="Arial" w:cs="Arial"/>
          <w:color w:val="000000"/>
          <w:szCs w:val="24"/>
        </w:rPr>
        <w:t xml:space="preserve">consensus </w:t>
      </w:r>
      <w:r w:rsidR="00E70B32">
        <w:rPr>
          <w:rFonts w:ascii="Arial" w:hAnsi="Arial" w:cs="Arial"/>
          <w:color w:val="000000"/>
          <w:szCs w:val="24"/>
        </w:rPr>
        <w:t>election by acclamation without a formal vote.</w:t>
      </w:r>
    </w:p>
    <w:p w:rsidR="00E012E9" w:rsidRPr="00DC1D03" w:rsidRDefault="00A261B8" w:rsidP="001C1E07">
      <w:pPr>
        <w:pStyle w:val="Legal2L2"/>
        <w:rPr>
          <w:rFonts w:ascii="Arial" w:hAnsi="Arial" w:cs="Arial"/>
          <w:szCs w:val="24"/>
        </w:rPr>
      </w:pPr>
      <w:r w:rsidRPr="00DC1D03">
        <w:rPr>
          <w:rFonts w:ascii="Arial" w:hAnsi="Arial" w:cs="Arial"/>
          <w:szCs w:val="24"/>
        </w:rPr>
        <w:t>6.3</w:t>
      </w:r>
      <w:r w:rsidR="001C1E07" w:rsidRPr="00DC1D03">
        <w:rPr>
          <w:rFonts w:ascii="Arial" w:hAnsi="Arial" w:cs="Arial"/>
          <w:szCs w:val="24"/>
        </w:rPr>
        <w:tab/>
      </w:r>
      <w:r w:rsidR="00AC5235">
        <w:rPr>
          <w:rFonts w:ascii="Arial" w:hAnsi="Arial" w:cs="Arial"/>
          <w:szCs w:val="24"/>
        </w:rPr>
        <w:t>W</w:t>
      </w:r>
      <w:r w:rsidR="00E012E9" w:rsidRPr="00DC1D03">
        <w:rPr>
          <w:rFonts w:ascii="Arial" w:hAnsi="Arial" w:cs="Arial"/>
          <w:szCs w:val="24"/>
        </w:rPr>
        <w:t>henever there is a vacancy</w:t>
      </w:r>
      <w:r w:rsidR="00AC5235">
        <w:rPr>
          <w:rFonts w:ascii="Arial" w:hAnsi="Arial" w:cs="Arial"/>
          <w:szCs w:val="24"/>
        </w:rPr>
        <w:t xml:space="preserve"> in any of the elected offices</w:t>
      </w:r>
      <w:r w:rsidRPr="00DC1D03">
        <w:rPr>
          <w:rFonts w:ascii="Arial" w:hAnsi="Arial" w:cs="Arial"/>
          <w:szCs w:val="24"/>
        </w:rPr>
        <w:t xml:space="preserve">, </w:t>
      </w:r>
      <w:r w:rsidR="00E012E9" w:rsidRPr="00DC1D03">
        <w:rPr>
          <w:rFonts w:ascii="Arial" w:hAnsi="Arial" w:cs="Arial"/>
          <w:szCs w:val="24"/>
        </w:rPr>
        <w:t xml:space="preserve">an election </w:t>
      </w:r>
      <w:r w:rsidR="00AC5235">
        <w:rPr>
          <w:rFonts w:ascii="Arial" w:hAnsi="Arial" w:cs="Arial"/>
          <w:szCs w:val="24"/>
        </w:rPr>
        <w:t xml:space="preserve">to fill the remaining term of the office </w:t>
      </w:r>
      <w:r w:rsidR="00E012E9" w:rsidRPr="00DC1D03">
        <w:rPr>
          <w:rFonts w:ascii="Arial" w:hAnsi="Arial" w:cs="Arial"/>
          <w:szCs w:val="24"/>
        </w:rPr>
        <w:t xml:space="preserve">shall be conducted </w:t>
      </w:r>
      <w:r w:rsidR="00AC5235">
        <w:rPr>
          <w:rFonts w:ascii="Arial" w:hAnsi="Arial" w:cs="Arial"/>
          <w:szCs w:val="24"/>
        </w:rPr>
        <w:t>in accordance with the proceeding provisions, except for the timing with the ICANN annual meeting</w:t>
      </w:r>
      <w:r w:rsidR="00E012E9" w:rsidRPr="00DC1D03">
        <w:rPr>
          <w:rFonts w:ascii="Arial" w:hAnsi="Arial" w:cs="Arial"/>
          <w:szCs w:val="24"/>
        </w:rPr>
        <w:t xml:space="preserve">. </w:t>
      </w:r>
    </w:p>
    <w:p w:rsidR="001B5FBF" w:rsidRPr="004C5D93" w:rsidRDefault="001C1E07" w:rsidP="001C1E07">
      <w:pPr>
        <w:pStyle w:val="Legal2L2"/>
        <w:rPr>
          <w:rFonts w:ascii="Arial" w:hAnsi="Arial" w:cs="Arial"/>
          <w:b/>
          <w:szCs w:val="24"/>
        </w:rPr>
      </w:pPr>
      <w:r w:rsidRPr="004C5D93">
        <w:rPr>
          <w:rFonts w:ascii="Arial" w:hAnsi="Arial" w:cs="Arial"/>
          <w:b/>
          <w:szCs w:val="24"/>
        </w:rPr>
        <w:t>7.</w:t>
      </w:r>
      <w:r w:rsidRPr="004C5D93">
        <w:rPr>
          <w:rFonts w:ascii="Arial" w:hAnsi="Arial" w:cs="Arial"/>
          <w:b/>
          <w:szCs w:val="24"/>
        </w:rPr>
        <w:tab/>
      </w:r>
      <w:r w:rsidR="00D25A75" w:rsidRPr="004C5D93">
        <w:rPr>
          <w:rFonts w:ascii="Arial" w:hAnsi="Arial" w:cs="Arial"/>
          <w:b/>
          <w:szCs w:val="24"/>
        </w:rPr>
        <w:t>STANDARDS FOR ACTIVE MEMBERSHIP</w:t>
      </w:r>
    </w:p>
    <w:p w:rsidR="001C1E07" w:rsidRPr="00DC1D03" w:rsidRDefault="001C1E07" w:rsidP="001C1E07">
      <w:pPr>
        <w:shd w:val="clear" w:color="auto" w:fill="FFFFFF"/>
        <w:spacing w:before="150"/>
        <w:rPr>
          <w:rFonts w:ascii="Arial" w:hAnsi="Arial" w:cs="Arial"/>
          <w:color w:val="333333"/>
          <w:szCs w:val="21"/>
        </w:rPr>
      </w:pPr>
      <w:r w:rsidRPr="00DC1D03">
        <w:rPr>
          <w:rFonts w:ascii="Arial" w:hAnsi="Arial" w:cs="Arial"/>
          <w:color w:val="000000"/>
          <w:szCs w:val="21"/>
        </w:rPr>
        <w:t>7.1</w:t>
      </w:r>
      <w:r w:rsidRPr="00DC1D03">
        <w:rPr>
          <w:rFonts w:ascii="Arial" w:hAnsi="Arial" w:cs="Arial"/>
          <w:color w:val="000000"/>
          <w:szCs w:val="21"/>
        </w:rPr>
        <w:tab/>
        <w:t xml:space="preserve">Participation </w:t>
      </w:r>
      <w:r w:rsidR="00D25A75" w:rsidRPr="00DC1D03">
        <w:rPr>
          <w:rFonts w:ascii="Arial" w:hAnsi="Arial" w:cs="Arial"/>
          <w:color w:val="000000"/>
          <w:szCs w:val="21"/>
        </w:rPr>
        <w:t>in the</w:t>
      </w:r>
      <w:r w:rsidRPr="00DC1D03">
        <w:rPr>
          <w:rFonts w:ascii="Arial" w:hAnsi="Arial" w:cs="Arial"/>
          <w:color w:val="000000"/>
          <w:szCs w:val="21"/>
        </w:rPr>
        <w:t xml:space="preserve"> NARALO</w:t>
      </w:r>
      <w:r w:rsidR="00D25A75" w:rsidRPr="00DC1D03">
        <w:rPr>
          <w:rFonts w:ascii="Arial" w:hAnsi="Arial" w:cs="Arial"/>
          <w:color w:val="000000"/>
          <w:szCs w:val="21"/>
        </w:rPr>
        <w:t>’s</w:t>
      </w:r>
      <w:r w:rsidRPr="00DC1D03">
        <w:rPr>
          <w:rFonts w:ascii="Arial" w:hAnsi="Arial" w:cs="Arial"/>
          <w:color w:val="000000"/>
          <w:szCs w:val="21"/>
        </w:rPr>
        <w:t xml:space="preserve"> </w:t>
      </w:r>
      <w:r w:rsidR="00D25A75" w:rsidRPr="00DC1D03">
        <w:rPr>
          <w:rFonts w:ascii="Arial" w:hAnsi="Arial" w:cs="Arial"/>
          <w:color w:val="000000"/>
          <w:szCs w:val="21"/>
        </w:rPr>
        <w:t xml:space="preserve">operations, communications, </w:t>
      </w:r>
      <w:r w:rsidRPr="00DC1D03">
        <w:rPr>
          <w:rFonts w:ascii="Arial" w:hAnsi="Arial" w:cs="Arial"/>
          <w:color w:val="000000"/>
          <w:szCs w:val="21"/>
        </w:rPr>
        <w:t>discussions</w:t>
      </w:r>
      <w:r w:rsidR="00601B7E" w:rsidRPr="00DC1D03">
        <w:rPr>
          <w:rFonts w:ascii="Arial" w:hAnsi="Arial" w:cs="Arial"/>
          <w:color w:val="000000"/>
          <w:szCs w:val="21"/>
        </w:rPr>
        <w:t>, and elections</w:t>
      </w:r>
      <w:r w:rsidRPr="00DC1D03">
        <w:rPr>
          <w:rFonts w:ascii="Arial" w:hAnsi="Arial" w:cs="Arial"/>
          <w:color w:val="000000"/>
          <w:szCs w:val="21"/>
        </w:rPr>
        <w:t xml:space="preserve"> implies </w:t>
      </w:r>
      <w:r w:rsidR="00D25A75" w:rsidRPr="00DC1D03">
        <w:rPr>
          <w:rFonts w:ascii="Arial" w:hAnsi="Arial" w:cs="Arial"/>
          <w:color w:val="000000"/>
          <w:szCs w:val="21"/>
        </w:rPr>
        <w:t>consent to comply with</w:t>
      </w:r>
      <w:r w:rsidRPr="00DC1D03">
        <w:rPr>
          <w:rFonts w:ascii="Arial" w:hAnsi="Arial" w:cs="Arial"/>
          <w:color w:val="000000"/>
          <w:szCs w:val="21"/>
        </w:rPr>
        <w:t xml:space="preserve"> the </w:t>
      </w:r>
      <w:r w:rsidR="00D25A75" w:rsidRPr="00DC1D03">
        <w:rPr>
          <w:rFonts w:ascii="Arial" w:hAnsi="Arial" w:cs="Arial"/>
          <w:color w:val="000000"/>
          <w:szCs w:val="21"/>
        </w:rPr>
        <w:t>ICANN</w:t>
      </w:r>
      <w:r w:rsidRPr="00DC1D03">
        <w:rPr>
          <w:rFonts w:ascii="Arial" w:hAnsi="Arial" w:cs="Arial"/>
          <w:color w:val="000000"/>
          <w:szCs w:val="21"/>
        </w:rPr>
        <w:t xml:space="preserve"> Code of </w:t>
      </w:r>
      <w:r w:rsidR="00DC1D03" w:rsidRPr="00DC1D03">
        <w:rPr>
          <w:rFonts w:ascii="Arial" w:hAnsi="Arial" w:cs="Arial"/>
          <w:color w:val="000000"/>
          <w:szCs w:val="21"/>
        </w:rPr>
        <w:t>Conduct</w:t>
      </w:r>
      <w:r w:rsidR="00DC1D03" w:rsidRPr="00DC1D03">
        <w:rPr>
          <w:rFonts w:ascii="Arial" w:hAnsi="Arial" w:cs="Arial"/>
          <w:color w:val="FF0000"/>
          <w:szCs w:val="21"/>
        </w:rPr>
        <w:t>. (ADD</w:t>
      </w:r>
      <w:r w:rsidRPr="00DC1D03">
        <w:rPr>
          <w:rFonts w:ascii="Arial" w:hAnsi="Arial" w:cs="Arial"/>
          <w:color w:val="FF0000"/>
          <w:szCs w:val="21"/>
        </w:rPr>
        <w:t xml:space="preserve"> LINK)</w:t>
      </w:r>
    </w:p>
    <w:p w:rsidR="001C1E07" w:rsidRPr="00DC1D03" w:rsidRDefault="001C1E07" w:rsidP="001C1E07">
      <w:pPr>
        <w:shd w:val="clear" w:color="auto" w:fill="FFFFFF"/>
        <w:spacing w:before="150"/>
        <w:rPr>
          <w:rFonts w:ascii="Arial" w:hAnsi="Arial" w:cs="Arial"/>
          <w:color w:val="333333"/>
          <w:szCs w:val="21"/>
        </w:rPr>
      </w:pPr>
      <w:r w:rsidRPr="00DC1D03">
        <w:rPr>
          <w:rFonts w:ascii="Arial" w:hAnsi="Arial" w:cs="Arial"/>
          <w:color w:val="333333"/>
          <w:szCs w:val="21"/>
        </w:rPr>
        <w:t>7.2</w:t>
      </w:r>
      <w:r w:rsidRPr="00DC1D03">
        <w:rPr>
          <w:rFonts w:ascii="Arial" w:hAnsi="Arial" w:cs="Arial"/>
          <w:color w:val="333333"/>
          <w:szCs w:val="21"/>
        </w:rPr>
        <w:tab/>
        <w:t>The ability of the NARALO to represent the interest</w:t>
      </w:r>
      <w:r w:rsidR="00D25A75" w:rsidRPr="00DC1D03">
        <w:rPr>
          <w:rFonts w:ascii="Arial" w:hAnsi="Arial" w:cs="Arial"/>
          <w:color w:val="333333"/>
          <w:szCs w:val="21"/>
        </w:rPr>
        <w:t>s</w:t>
      </w:r>
      <w:r w:rsidRPr="00DC1D03">
        <w:rPr>
          <w:rFonts w:ascii="Arial" w:hAnsi="Arial" w:cs="Arial"/>
          <w:color w:val="333333"/>
          <w:szCs w:val="21"/>
        </w:rPr>
        <w:t xml:space="preserve"> of </w:t>
      </w:r>
      <w:r w:rsidR="00D25A75" w:rsidRPr="00DC1D03">
        <w:rPr>
          <w:rFonts w:ascii="Arial" w:hAnsi="Arial" w:cs="Arial"/>
          <w:color w:val="333333"/>
          <w:szCs w:val="21"/>
        </w:rPr>
        <w:t xml:space="preserve">North American </w:t>
      </w:r>
      <w:r w:rsidRPr="00DC1D03">
        <w:rPr>
          <w:rFonts w:ascii="Arial" w:hAnsi="Arial" w:cs="Arial"/>
          <w:color w:val="333333"/>
          <w:szCs w:val="21"/>
        </w:rPr>
        <w:t xml:space="preserve">Internet users </w:t>
      </w:r>
      <w:r w:rsidR="00D25A75" w:rsidRPr="00DC1D03">
        <w:rPr>
          <w:rFonts w:ascii="Arial" w:hAnsi="Arial" w:cs="Arial"/>
          <w:color w:val="000000"/>
          <w:szCs w:val="24"/>
        </w:rPr>
        <w:t>in the ICANN policy development process and</w:t>
      </w:r>
      <w:r w:rsidR="00D25A75" w:rsidRPr="00DC1D03">
        <w:rPr>
          <w:rFonts w:ascii="Arial" w:hAnsi="Arial" w:cs="Arial"/>
          <w:szCs w:val="24"/>
        </w:rPr>
        <w:t xml:space="preserve"> to channel and facilitate policy advice and recommendations to ICANN </w:t>
      </w:r>
      <w:r w:rsidRPr="00DC1D03">
        <w:rPr>
          <w:rFonts w:ascii="Arial" w:hAnsi="Arial" w:cs="Arial"/>
          <w:color w:val="333333"/>
          <w:szCs w:val="21"/>
        </w:rPr>
        <w:t>depends on strong p</w:t>
      </w:r>
      <w:r w:rsidR="00BA5F70" w:rsidRPr="00DC1D03">
        <w:rPr>
          <w:rFonts w:ascii="Arial" w:hAnsi="Arial" w:cs="Arial"/>
          <w:color w:val="333333"/>
          <w:szCs w:val="21"/>
        </w:rPr>
        <w:t xml:space="preserve">articipation from all </w:t>
      </w:r>
      <w:r w:rsidR="00D25A75" w:rsidRPr="00DC1D03">
        <w:rPr>
          <w:rFonts w:ascii="Arial" w:hAnsi="Arial" w:cs="Arial"/>
          <w:color w:val="333333"/>
          <w:szCs w:val="21"/>
        </w:rPr>
        <w:t xml:space="preserve">NARALO </w:t>
      </w:r>
      <w:r w:rsidR="000A29C9" w:rsidRPr="00DC1D03">
        <w:rPr>
          <w:rFonts w:ascii="Arial" w:hAnsi="Arial" w:cs="Arial"/>
          <w:color w:val="333333"/>
          <w:szCs w:val="21"/>
        </w:rPr>
        <w:t>Members</w:t>
      </w:r>
      <w:r w:rsidR="00D25A75" w:rsidRPr="00DC1D03">
        <w:rPr>
          <w:rFonts w:ascii="Arial" w:hAnsi="Arial" w:cs="Arial"/>
          <w:color w:val="333333"/>
          <w:szCs w:val="21"/>
        </w:rPr>
        <w:t xml:space="preserve">.  </w:t>
      </w:r>
      <w:r w:rsidR="00BA5F70" w:rsidRPr="00DC1D03">
        <w:rPr>
          <w:rFonts w:ascii="Arial" w:hAnsi="Arial" w:cs="Arial"/>
          <w:color w:val="333333"/>
          <w:szCs w:val="21"/>
        </w:rPr>
        <w:t xml:space="preserve">All </w:t>
      </w:r>
      <w:r w:rsidRPr="00DC1D03">
        <w:rPr>
          <w:rFonts w:ascii="Arial" w:hAnsi="Arial" w:cs="Arial"/>
          <w:color w:val="333333"/>
          <w:szCs w:val="21"/>
        </w:rPr>
        <w:t>Members must make regular and significant contributions to the NARALO, At-Large</w:t>
      </w:r>
      <w:r w:rsidR="00007544" w:rsidRPr="00DC1D03">
        <w:rPr>
          <w:rFonts w:ascii="Arial" w:hAnsi="Arial" w:cs="Arial"/>
          <w:color w:val="333333"/>
          <w:szCs w:val="21"/>
        </w:rPr>
        <w:t>,</w:t>
      </w:r>
      <w:r w:rsidRPr="00DC1D03">
        <w:rPr>
          <w:rFonts w:ascii="Arial" w:hAnsi="Arial" w:cs="Arial"/>
          <w:color w:val="333333"/>
          <w:szCs w:val="21"/>
        </w:rPr>
        <w:t xml:space="preserve"> and ICANN. Contributions can include posting comments, </w:t>
      </w:r>
      <w:r w:rsidR="00BA5F70" w:rsidRPr="00DC1D03">
        <w:rPr>
          <w:rFonts w:ascii="Arial" w:hAnsi="Arial" w:cs="Arial"/>
          <w:color w:val="333333"/>
          <w:szCs w:val="21"/>
        </w:rPr>
        <w:t xml:space="preserve">making </w:t>
      </w:r>
      <w:r w:rsidRPr="00DC1D03">
        <w:rPr>
          <w:rFonts w:ascii="Arial" w:hAnsi="Arial" w:cs="Arial"/>
          <w:color w:val="333333"/>
          <w:szCs w:val="21"/>
        </w:rPr>
        <w:t>suggestions on</w:t>
      </w:r>
      <w:r w:rsidR="00BA5F70" w:rsidRPr="00DC1D03">
        <w:rPr>
          <w:rFonts w:ascii="Arial" w:hAnsi="Arial" w:cs="Arial"/>
          <w:color w:val="333333"/>
          <w:szCs w:val="21"/>
        </w:rPr>
        <w:t xml:space="preserve"> the mailing list, participating in At-Large working groups or Task F</w:t>
      </w:r>
      <w:r w:rsidRPr="00DC1D03">
        <w:rPr>
          <w:rFonts w:ascii="Arial" w:hAnsi="Arial" w:cs="Arial"/>
          <w:color w:val="333333"/>
          <w:szCs w:val="21"/>
        </w:rPr>
        <w:t xml:space="preserve">orces, </w:t>
      </w:r>
      <w:r w:rsidR="00BA5F70" w:rsidRPr="00DC1D03">
        <w:rPr>
          <w:rFonts w:ascii="Arial" w:hAnsi="Arial" w:cs="Arial"/>
          <w:color w:val="333333"/>
          <w:szCs w:val="21"/>
        </w:rPr>
        <w:t xml:space="preserve">and </w:t>
      </w:r>
      <w:r w:rsidRPr="00DC1D03">
        <w:rPr>
          <w:rFonts w:ascii="Arial" w:hAnsi="Arial" w:cs="Arial"/>
          <w:color w:val="333333"/>
          <w:szCs w:val="21"/>
        </w:rPr>
        <w:t>participating in RALO and ALAC meetings.</w:t>
      </w:r>
    </w:p>
    <w:p w:rsidR="001C1E07" w:rsidRPr="00DC1D03" w:rsidRDefault="00D25A75" w:rsidP="001C1E07">
      <w:pPr>
        <w:shd w:val="clear" w:color="auto" w:fill="FFFFFF"/>
        <w:spacing w:before="150"/>
        <w:rPr>
          <w:rFonts w:ascii="Arial" w:hAnsi="Arial" w:cs="Arial"/>
          <w:color w:val="333333"/>
          <w:szCs w:val="21"/>
        </w:rPr>
      </w:pPr>
      <w:r w:rsidRPr="00DC1D03">
        <w:rPr>
          <w:rFonts w:ascii="Arial" w:hAnsi="Arial" w:cs="Arial"/>
          <w:color w:val="333333"/>
          <w:szCs w:val="21"/>
        </w:rPr>
        <w:t>7.3</w:t>
      </w:r>
      <w:r w:rsidR="001C1E07" w:rsidRPr="00DC1D03">
        <w:rPr>
          <w:rFonts w:ascii="Arial" w:hAnsi="Arial" w:cs="Arial"/>
          <w:color w:val="333333"/>
          <w:szCs w:val="21"/>
        </w:rPr>
        <w:tab/>
      </w:r>
      <w:r w:rsidR="00ED4622" w:rsidRPr="00DC1D03">
        <w:rPr>
          <w:rFonts w:ascii="Arial" w:hAnsi="Arial" w:cs="Arial"/>
          <w:color w:val="333333"/>
          <w:szCs w:val="21"/>
        </w:rPr>
        <w:t xml:space="preserve">At-Large Staff shall maintain performance data for all Members </w:t>
      </w:r>
      <w:r w:rsidR="00BA5F70" w:rsidRPr="00DC1D03">
        <w:rPr>
          <w:rFonts w:ascii="Arial" w:hAnsi="Arial" w:cs="Arial"/>
          <w:color w:val="333333"/>
          <w:szCs w:val="21"/>
        </w:rPr>
        <w:t xml:space="preserve">to ensure that </w:t>
      </w:r>
      <w:r w:rsidR="000A29C9" w:rsidRPr="00DC1D03">
        <w:rPr>
          <w:rFonts w:ascii="Arial" w:hAnsi="Arial" w:cs="Arial"/>
          <w:color w:val="333333"/>
          <w:szCs w:val="21"/>
        </w:rPr>
        <w:t>Members</w:t>
      </w:r>
      <w:r w:rsidR="001C1E07" w:rsidRPr="00DC1D03">
        <w:rPr>
          <w:rFonts w:ascii="Arial" w:hAnsi="Arial" w:cs="Arial"/>
          <w:color w:val="333333"/>
          <w:szCs w:val="21"/>
        </w:rPr>
        <w:t xml:space="preserve"> are aware of </w:t>
      </w:r>
      <w:r w:rsidR="00ED4622" w:rsidRPr="00DC1D03">
        <w:rPr>
          <w:rFonts w:ascii="Arial" w:hAnsi="Arial" w:cs="Arial"/>
          <w:color w:val="333333"/>
          <w:szCs w:val="21"/>
        </w:rPr>
        <w:t>their</w:t>
      </w:r>
      <w:r w:rsidR="001C1E07" w:rsidRPr="00DC1D03">
        <w:rPr>
          <w:rFonts w:ascii="Arial" w:hAnsi="Arial" w:cs="Arial"/>
          <w:color w:val="333333"/>
          <w:szCs w:val="21"/>
        </w:rPr>
        <w:t xml:space="preserve"> performance</w:t>
      </w:r>
      <w:r w:rsidR="00ED4622" w:rsidRPr="00DC1D03">
        <w:rPr>
          <w:rFonts w:ascii="Arial" w:hAnsi="Arial" w:cs="Arial"/>
          <w:color w:val="333333"/>
          <w:szCs w:val="21"/>
        </w:rPr>
        <w:t xml:space="preserve"> </w:t>
      </w:r>
      <w:r w:rsidR="000A29C9" w:rsidRPr="00DC1D03">
        <w:rPr>
          <w:rFonts w:ascii="Arial" w:hAnsi="Arial" w:cs="Arial"/>
          <w:color w:val="333333"/>
          <w:szCs w:val="21"/>
        </w:rPr>
        <w:t>and status as Members</w:t>
      </w:r>
      <w:r w:rsidR="00ED4622" w:rsidRPr="00DC1D03">
        <w:rPr>
          <w:rFonts w:ascii="Arial" w:hAnsi="Arial" w:cs="Arial"/>
          <w:color w:val="333333"/>
          <w:szCs w:val="21"/>
        </w:rPr>
        <w:t xml:space="preserve"> in good standing</w:t>
      </w:r>
      <w:r w:rsidR="001C1E07" w:rsidRPr="00DC1D03">
        <w:rPr>
          <w:rFonts w:ascii="Arial" w:hAnsi="Arial" w:cs="Arial"/>
          <w:color w:val="333333"/>
          <w:szCs w:val="21"/>
        </w:rPr>
        <w:t xml:space="preserve">. </w:t>
      </w:r>
      <w:r w:rsidR="000A29C9" w:rsidRPr="00DC1D03">
        <w:rPr>
          <w:rFonts w:ascii="Arial" w:hAnsi="Arial" w:cs="Arial"/>
          <w:color w:val="333333"/>
          <w:szCs w:val="21"/>
        </w:rPr>
        <w:t xml:space="preserve">The Chair shall make use of such performance data in overseeing Members’ status. Subject to privacy and confidentiality requirements, the metrics for Members will be publicly available. </w:t>
      </w:r>
      <w:r w:rsidR="001C1E07" w:rsidRPr="00DC1D03">
        <w:rPr>
          <w:rFonts w:ascii="Arial" w:hAnsi="Arial" w:cs="Arial"/>
          <w:color w:val="333333"/>
          <w:szCs w:val="21"/>
        </w:rPr>
        <w:t>Such metrics will include, but are not limited to:</w:t>
      </w:r>
    </w:p>
    <w:p w:rsidR="001C1E07" w:rsidRPr="00DC1D03" w:rsidRDefault="00D25A75" w:rsidP="00BA5F70">
      <w:pPr>
        <w:shd w:val="clear" w:color="auto" w:fill="FFFFFF"/>
        <w:spacing w:before="150"/>
        <w:ind w:firstLine="720"/>
        <w:rPr>
          <w:rFonts w:ascii="Arial" w:hAnsi="Arial" w:cs="Arial"/>
          <w:color w:val="333333"/>
          <w:szCs w:val="21"/>
          <w:u w:val="single"/>
        </w:rPr>
      </w:pPr>
      <w:r w:rsidRPr="00DC1D03">
        <w:rPr>
          <w:rFonts w:ascii="Arial" w:hAnsi="Arial" w:cs="Arial"/>
          <w:color w:val="333333"/>
          <w:szCs w:val="21"/>
        </w:rPr>
        <w:t>7.3</w:t>
      </w:r>
      <w:r w:rsidR="00BA5F70" w:rsidRPr="00DC1D03">
        <w:rPr>
          <w:rFonts w:ascii="Arial" w:hAnsi="Arial" w:cs="Arial"/>
          <w:color w:val="333333"/>
          <w:szCs w:val="21"/>
        </w:rPr>
        <w:t>.1</w:t>
      </w:r>
      <w:r w:rsidR="001C1E07" w:rsidRPr="00DC1D03">
        <w:rPr>
          <w:rFonts w:ascii="Arial" w:hAnsi="Arial" w:cs="Arial"/>
          <w:color w:val="333333"/>
          <w:szCs w:val="21"/>
        </w:rPr>
        <w:tab/>
        <w:t>Meeting attendance, which includes sending prior notice</w:t>
      </w:r>
      <w:r w:rsidR="004C5D93">
        <w:rPr>
          <w:rFonts w:ascii="Arial" w:hAnsi="Arial" w:cs="Arial"/>
          <w:color w:val="333333"/>
          <w:szCs w:val="21"/>
        </w:rPr>
        <w:t>,</w:t>
      </w:r>
      <w:r w:rsidR="001C1E07" w:rsidRPr="00DC1D03">
        <w:rPr>
          <w:rFonts w:ascii="Arial" w:hAnsi="Arial" w:cs="Arial"/>
          <w:color w:val="333333"/>
          <w:szCs w:val="21"/>
        </w:rPr>
        <w:t xml:space="preserve"> if attendance is not possible. Attendance will be based on individual NARALO sessions for meetings held during an ICANN meeting and the monthly NARALO meetings held online.</w:t>
      </w:r>
      <w:r w:rsidR="00007544" w:rsidRPr="00DC1D03">
        <w:rPr>
          <w:rFonts w:ascii="Arial" w:hAnsi="Arial" w:cs="Arial"/>
          <w:color w:val="333333"/>
          <w:szCs w:val="21"/>
        </w:rPr>
        <w:t xml:space="preserve"> </w:t>
      </w:r>
      <w:r w:rsidR="00007544" w:rsidRPr="00DC1D03">
        <w:rPr>
          <w:rFonts w:ascii="Arial" w:hAnsi="Arial" w:cs="Arial"/>
          <w:color w:val="333333"/>
          <w:szCs w:val="21"/>
          <w:u w:val="single"/>
        </w:rPr>
        <w:t>Minimum requirement is participation in two (2) RALO or AL</w:t>
      </w:r>
      <w:r w:rsidR="001D27FA" w:rsidRPr="00DC1D03">
        <w:rPr>
          <w:rFonts w:ascii="Arial" w:hAnsi="Arial" w:cs="Arial"/>
          <w:color w:val="333333"/>
          <w:szCs w:val="21"/>
          <w:u w:val="single"/>
        </w:rPr>
        <w:t>AC calls</w:t>
      </w:r>
      <w:r w:rsidR="004C5D93">
        <w:rPr>
          <w:rFonts w:ascii="Arial" w:hAnsi="Arial" w:cs="Arial"/>
          <w:color w:val="333333"/>
          <w:szCs w:val="21"/>
          <w:u w:val="single"/>
        </w:rPr>
        <w:t>/meetings</w:t>
      </w:r>
      <w:r w:rsidR="001D27FA" w:rsidRPr="00DC1D03">
        <w:rPr>
          <w:rFonts w:ascii="Arial" w:hAnsi="Arial" w:cs="Arial"/>
          <w:color w:val="333333"/>
          <w:szCs w:val="21"/>
          <w:u w:val="single"/>
        </w:rPr>
        <w:t xml:space="preserve"> in a twelve (12) month</w:t>
      </w:r>
      <w:r w:rsidR="00007544" w:rsidRPr="00DC1D03">
        <w:rPr>
          <w:rFonts w:ascii="Arial" w:hAnsi="Arial" w:cs="Arial"/>
          <w:color w:val="333333"/>
          <w:szCs w:val="21"/>
          <w:u w:val="single"/>
        </w:rPr>
        <w:t xml:space="preserve"> period.</w:t>
      </w:r>
    </w:p>
    <w:p w:rsidR="001C1E07" w:rsidRPr="00DC1D03" w:rsidRDefault="00D25A75" w:rsidP="00BA5F70">
      <w:pPr>
        <w:shd w:val="clear" w:color="auto" w:fill="FFFFFF"/>
        <w:spacing w:before="150"/>
        <w:ind w:firstLine="720"/>
        <w:rPr>
          <w:rFonts w:ascii="Arial" w:hAnsi="Arial" w:cs="Arial"/>
          <w:color w:val="333333"/>
          <w:szCs w:val="21"/>
        </w:rPr>
      </w:pPr>
      <w:r w:rsidRPr="00DC1D03">
        <w:rPr>
          <w:rFonts w:ascii="Arial" w:hAnsi="Arial" w:cs="Arial"/>
          <w:color w:val="333333"/>
          <w:szCs w:val="21"/>
        </w:rPr>
        <w:t>7.3</w:t>
      </w:r>
      <w:r w:rsidR="00BA5F70" w:rsidRPr="00DC1D03">
        <w:rPr>
          <w:rFonts w:ascii="Arial" w:hAnsi="Arial" w:cs="Arial"/>
          <w:color w:val="333333"/>
          <w:szCs w:val="21"/>
        </w:rPr>
        <w:t>.2</w:t>
      </w:r>
      <w:r w:rsidR="001C1E07" w:rsidRPr="00DC1D03">
        <w:rPr>
          <w:rFonts w:ascii="Arial" w:hAnsi="Arial" w:cs="Arial"/>
          <w:color w:val="333333"/>
          <w:szCs w:val="21"/>
        </w:rPr>
        <w:tab/>
        <w:t>Participation in the decisions and votes of the NARALO</w:t>
      </w:r>
      <w:r w:rsidR="00007544" w:rsidRPr="00DC1D03">
        <w:rPr>
          <w:rFonts w:ascii="Arial" w:hAnsi="Arial" w:cs="Arial"/>
          <w:color w:val="333333"/>
          <w:szCs w:val="21"/>
        </w:rPr>
        <w:t xml:space="preserve">. </w:t>
      </w:r>
      <w:r w:rsidR="00007544" w:rsidRPr="00DC1D03">
        <w:rPr>
          <w:rFonts w:ascii="Arial" w:hAnsi="Arial" w:cs="Arial"/>
          <w:color w:val="333333"/>
          <w:szCs w:val="21"/>
          <w:u w:val="single"/>
        </w:rPr>
        <w:t>Minimum requirement is participation in three (3) consecutive NARALO elections.</w:t>
      </w:r>
    </w:p>
    <w:p w:rsidR="001C1E07" w:rsidRPr="00DC1D03" w:rsidRDefault="00D25A75" w:rsidP="00BA5F70">
      <w:pPr>
        <w:shd w:val="clear" w:color="auto" w:fill="FFFFFF"/>
        <w:spacing w:before="150"/>
        <w:ind w:firstLine="720"/>
        <w:rPr>
          <w:rFonts w:ascii="Arial" w:hAnsi="Arial" w:cs="Arial"/>
          <w:color w:val="333333"/>
          <w:szCs w:val="21"/>
        </w:rPr>
      </w:pPr>
      <w:r w:rsidRPr="00DC1D03">
        <w:rPr>
          <w:rFonts w:ascii="Arial" w:hAnsi="Arial" w:cs="Arial"/>
          <w:color w:val="333333"/>
          <w:szCs w:val="21"/>
        </w:rPr>
        <w:t>7.3</w:t>
      </w:r>
      <w:r w:rsidR="00BA5F70" w:rsidRPr="00DC1D03">
        <w:rPr>
          <w:rFonts w:ascii="Arial" w:hAnsi="Arial" w:cs="Arial"/>
          <w:color w:val="333333"/>
          <w:szCs w:val="21"/>
        </w:rPr>
        <w:t>.3</w:t>
      </w:r>
      <w:r w:rsidR="001C1E07" w:rsidRPr="00DC1D03">
        <w:rPr>
          <w:rFonts w:ascii="Arial" w:hAnsi="Arial" w:cs="Arial"/>
          <w:color w:val="333333"/>
          <w:szCs w:val="21"/>
        </w:rPr>
        <w:tab/>
        <w:t xml:space="preserve">Participation and </w:t>
      </w:r>
      <w:r w:rsidR="00BA5F70" w:rsidRPr="00DC1D03">
        <w:rPr>
          <w:rFonts w:ascii="Arial" w:hAnsi="Arial" w:cs="Arial"/>
          <w:color w:val="333333"/>
          <w:szCs w:val="21"/>
        </w:rPr>
        <w:t xml:space="preserve">the </w:t>
      </w:r>
      <w:r w:rsidR="001C1E07" w:rsidRPr="00DC1D03">
        <w:rPr>
          <w:rFonts w:ascii="Arial" w:hAnsi="Arial" w:cs="Arial"/>
          <w:color w:val="333333"/>
          <w:szCs w:val="21"/>
        </w:rPr>
        <w:t xml:space="preserve">roles played in </w:t>
      </w:r>
      <w:r w:rsidR="00ED4622" w:rsidRPr="00DC1D03">
        <w:rPr>
          <w:rFonts w:ascii="Arial" w:hAnsi="Arial" w:cs="Arial"/>
          <w:color w:val="333333"/>
          <w:szCs w:val="21"/>
        </w:rPr>
        <w:t xml:space="preserve">the </w:t>
      </w:r>
      <w:r w:rsidR="001C1E07" w:rsidRPr="00DC1D03">
        <w:rPr>
          <w:rFonts w:ascii="Arial" w:hAnsi="Arial" w:cs="Arial"/>
          <w:color w:val="333333"/>
          <w:szCs w:val="21"/>
        </w:rPr>
        <w:t xml:space="preserve">NARALO working groups </w:t>
      </w:r>
      <w:r w:rsidR="00ED4622" w:rsidRPr="00DC1D03">
        <w:rPr>
          <w:rFonts w:ascii="Arial" w:hAnsi="Arial" w:cs="Arial"/>
          <w:color w:val="333333"/>
          <w:szCs w:val="21"/>
        </w:rPr>
        <w:t xml:space="preserve">and Task Forces </w:t>
      </w:r>
      <w:r w:rsidR="001C1E07" w:rsidRPr="00DC1D03">
        <w:rPr>
          <w:rFonts w:ascii="Arial" w:hAnsi="Arial" w:cs="Arial"/>
          <w:color w:val="333333"/>
          <w:szCs w:val="21"/>
        </w:rPr>
        <w:t>as well as those of other bodies within ICANN.</w:t>
      </w:r>
    </w:p>
    <w:p w:rsidR="00BA41C9" w:rsidRPr="00DC1D03" w:rsidRDefault="00601B7E" w:rsidP="001C1E07">
      <w:pPr>
        <w:shd w:val="clear" w:color="auto" w:fill="FFFFFF"/>
        <w:spacing w:before="150"/>
        <w:rPr>
          <w:rFonts w:ascii="Arial" w:hAnsi="Arial" w:cs="Arial"/>
          <w:color w:val="333333"/>
          <w:szCs w:val="21"/>
        </w:rPr>
      </w:pPr>
      <w:r w:rsidRPr="00DC1D03">
        <w:rPr>
          <w:rFonts w:ascii="Arial" w:hAnsi="Arial" w:cs="Arial"/>
          <w:color w:val="333333"/>
          <w:szCs w:val="21"/>
        </w:rPr>
        <w:t>7.4</w:t>
      </w:r>
      <w:r w:rsidR="001C1E07" w:rsidRPr="00DC1D03">
        <w:rPr>
          <w:rFonts w:ascii="Arial" w:hAnsi="Arial" w:cs="Arial"/>
          <w:color w:val="333333"/>
          <w:szCs w:val="21"/>
        </w:rPr>
        <w:tab/>
      </w:r>
      <w:bookmarkStart w:id="14" w:name="OLE_LINK51"/>
      <w:r w:rsidR="001C1E07" w:rsidRPr="00DC1D03">
        <w:rPr>
          <w:rFonts w:ascii="Arial" w:hAnsi="Arial" w:cs="Arial"/>
          <w:color w:val="333333"/>
          <w:szCs w:val="21"/>
        </w:rPr>
        <w:t xml:space="preserve">The Chair </w:t>
      </w:r>
      <w:r w:rsidR="00BA41C9" w:rsidRPr="00DC1D03">
        <w:rPr>
          <w:rFonts w:ascii="Arial" w:hAnsi="Arial" w:cs="Arial"/>
          <w:color w:val="333333"/>
          <w:szCs w:val="21"/>
        </w:rPr>
        <w:t xml:space="preserve">shall keep </w:t>
      </w:r>
      <w:r w:rsidR="004C5D93">
        <w:rPr>
          <w:rFonts w:ascii="Arial" w:hAnsi="Arial" w:cs="Arial"/>
          <w:color w:val="333333"/>
          <w:szCs w:val="21"/>
        </w:rPr>
        <w:t xml:space="preserve">the </w:t>
      </w:r>
      <w:r w:rsidR="00BA41C9" w:rsidRPr="00DC1D03">
        <w:rPr>
          <w:rFonts w:ascii="Arial" w:eastAsia="Times New Roman" w:hAnsi="Arial" w:cs="Arial"/>
          <w:szCs w:val="24"/>
        </w:rPr>
        <w:t>ALSs fully informed on an ongoing basis concerning their performance, in particular whether they are in danger of having their good standing status changed and voting rights removed or risk of de</w:t>
      </w:r>
      <w:r w:rsidR="00CA19BD" w:rsidRPr="00DC1D03">
        <w:rPr>
          <w:rFonts w:ascii="Arial" w:eastAsia="Times New Roman" w:hAnsi="Arial" w:cs="Arial"/>
          <w:szCs w:val="24"/>
        </w:rPr>
        <w:t>c</w:t>
      </w:r>
      <w:r w:rsidR="00BA41C9" w:rsidRPr="00DC1D03">
        <w:rPr>
          <w:rFonts w:ascii="Arial" w:eastAsia="Times New Roman" w:hAnsi="Arial" w:cs="Arial"/>
          <w:szCs w:val="24"/>
        </w:rPr>
        <w:t>ertification</w:t>
      </w:r>
      <w:r w:rsidR="00CA19BD" w:rsidRPr="00DC1D03">
        <w:rPr>
          <w:rFonts w:ascii="Arial" w:eastAsia="Times New Roman" w:hAnsi="Arial" w:cs="Arial"/>
          <w:szCs w:val="24"/>
        </w:rPr>
        <w:t xml:space="preserve"> as an ALS</w:t>
      </w:r>
      <w:r w:rsidR="00BA41C9" w:rsidRPr="00DC1D03">
        <w:rPr>
          <w:rFonts w:ascii="Arial" w:eastAsia="Times New Roman" w:hAnsi="Arial" w:cs="Arial"/>
          <w:szCs w:val="24"/>
        </w:rPr>
        <w:t>.</w:t>
      </w:r>
    </w:p>
    <w:p w:rsidR="001C1E07" w:rsidRPr="00DC1D03" w:rsidRDefault="00BA41C9" w:rsidP="001C1E07">
      <w:pPr>
        <w:shd w:val="clear" w:color="auto" w:fill="FFFFFF"/>
        <w:spacing w:before="150"/>
        <w:rPr>
          <w:rFonts w:ascii="Arial" w:hAnsi="Arial" w:cs="Arial"/>
          <w:color w:val="333333"/>
          <w:szCs w:val="21"/>
        </w:rPr>
      </w:pPr>
      <w:r w:rsidRPr="00DC1D03">
        <w:rPr>
          <w:rFonts w:ascii="Arial" w:hAnsi="Arial" w:cs="Arial"/>
          <w:color w:val="333333"/>
          <w:szCs w:val="21"/>
        </w:rPr>
        <w:t>7.5</w:t>
      </w:r>
      <w:r w:rsidRPr="00DC1D03">
        <w:rPr>
          <w:rFonts w:ascii="Arial" w:hAnsi="Arial" w:cs="Arial"/>
          <w:color w:val="333333"/>
          <w:szCs w:val="21"/>
        </w:rPr>
        <w:tab/>
        <w:t xml:space="preserve">The Chair </w:t>
      </w:r>
      <w:r w:rsidR="001C1E07" w:rsidRPr="00DC1D03">
        <w:rPr>
          <w:rFonts w:ascii="Arial" w:hAnsi="Arial" w:cs="Arial"/>
          <w:color w:val="333333"/>
          <w:szCs w:val="21"/>
        </w:rPr>
        <w:t>is empow</w:t>
      </w:r>
      <w:r w:rsidR="0096357A" w:rsidRPr="00DC1D03">
        <w:rPr>
          <w:rFonts w:ascii="Arial" w:hAnsi="Arial" w:cs="Arial"/>
          <w:color w:val="333333"/>
          <w:szCs w:val="21"/>
        </w:rPr>
        <w:t>ered to initiate or take actions with regard to Member performance and status</w:t>
      </w:r>
      <w:r w:rsidR="001C1E07" w:rsidRPr="00DC1D03">
        <w:rPr>
          <w:rFonts w:ascii="Arial" w:hAnsi="Arial" w:cs="Arial"/>
          <w:color w:val="333333"/>
          <w:szCs w:val="21"/>
        </w:rPr>
        <w:t xml:space="preserve">. </w:t>
      </w:r>
      <w:bookmarkEnd w:id="14"/>
      <w:r w:rsidR="001C1E07" w:rsidRPr="00DC1D03">
        <w:rPr>
          <w:rFonts w:ascii="Arial" w:hAnsi="Arial" w:cs="Arial"/>
          <w:color w:val="333333"/>
          <w:szCs w:val="21"/>
        </w:rPr>
        <w:t xml:space="preserve">Such actions may include but </w:t>
      </w:r>
      <w:r w:rsidR="0096357A" w:rsidRPr="00DC1D03">
        <w:rPr>
          <w:rFonts w:ascii="Arial" w:hAnsi="Arial" w:cs="Arial"/>
          <w:color w:val="333333"/>
          <w:szCs w:val="21"/>
        </w:rPr>
        <w:t xml:space="preserve">are not </w:t>
      </w:r>
      <w:r w:rsidR="001C1E07" w:rsidRPr="00DC1D03">
        <w:rPr>
          <w:rFonts w:ascii="Arial" w:hAnsi="Arial" w:cs="Arial"/>
          <w:color w:val="333333"/>
          <w:szCs w:val="21"/>
        </w:rPr>
        <w:t>limited to:</w:t>
      </w:r>
    </w:p>
    <w:p w:rsidR="001C1E07" w:rsidRPr="00DC1D03" w:rsidRDefault="00BA41C9" w:rsidP="0096357A">
      <w:pPr>
        <w:shd w:val="clear" w:color="auto" w:fill="FFFFFF"/>
        <w:spacing w:before="150"/>
        <w:ind w:firstLine="720"/>
        <w:rPr>
          <w:rFonts w:ascii="Arial" w:hAnsi="Arial" w:cs="Arial"/>
          <w:color w:val="333333"/>
          <w:szCs w:val="21"/>
        </w:rPr>
      </w:pPr>
      <w:r w:rsidRPr="00DC1D03">
        <w:rPr>
          <w:rFonts w:ascii="Arial" w:hAnsi="Arial" w:cs="Arial"/>
          <w:color w:val="333333"/>
          <w:szCs w:val="21"/>
        </w:rPr>
        <w:t>7.4.1</w:t>
      </w:r>
      <w:r w:rsidR="001C1E07" w:rsidRPr="00DC1D03">
        <w:rPr>
          <w:rFonts w:ascii="Arial" w:hAnsi="Arial" w:cs="Arial"/>
          <w:color w:val="333333"/>
          <w:szCs w:val="21"/>
        </w:rPr>
        <w:tab/>
        <w:t>Discussion of issue wit</w:t>
      </w:r>
      <w:r w:rsidRPr="00DC1D03">
        <w:rPr>
          <w:rFonts w:ascii="Arial" w:hAnsi="Arial" w:cs="Arial"/>
          <w:color w:val="333333"/>
          <w:szCs w:val="21"/>
        </w:rPr>
        <w:t>h the Member</w:t>
      </w:r>
      <w:r w:rsidR="001C1E07" w:rsidRPr="00DC1D03">
        <w:rPr>
          <w:rFonts w:ascii="Arial" w:hAnsi="Arial" w:cs="Arial"/>
          <w:color w:val="333333"/>
          <w:szCs w:val="21"/>
        </w:rPr>
        <w:t>.</w:t>
      </w:r>
    </w:p>
    <w:p w:rsidR="001C1E07" w:rsidRPr="00DC1D03" w:rsidRDefault="00BA41C9" w:rsidP="00BA41C9">
      <w:pPr>
        <w:shd w:val="clear" w:color="auto" w:fill="FFFFFF"/>
        <w:spacing w:before="150"/>
        <w:ind w:firstLine="720"/>
        <w:rPr>
          <w:rFonts w:ascii="Arial" w:hAnsi="Arial" w:cs="Arial"/>
          <w:color w:val="333333"/>
          <w:szCs w:val="21"/>
        </w:rPr>
      </w:pPr>
      <w:r w:rsidRPr="00DC1D03">
        <w:rPr>
          <w:rFonts w:ascii="Arial" w:hAnsi="Arial" w:cs="Arial"/>
          <w:color w:val="333333"/>
          <w:szCs w:val="21"/>
        </w:rPr>
        <w:t>7.4.2</w:t>
      </w:r>
      <w:r w:rsidR="00B50930" w:rsidRPr="00DC1D03">
        <w:rPr>
          <w:rFonts w:ascii="Arial" w:hAnsi="Arial" w:cs="Arial"/>
          <w:color w:val="333333"/>
          <w:szCs w:val="21"/>
        </w:rPr>
        <w:tab/>
      </w:r>
      <w:r w:rsidR="001C1E07" w:rsidRPr="00DC1D03">
        <w:rPr>
          <w:rFonts w:ascii="Arial" w:hAnsi="Arial" w:cs="Arial"/>
          <w:color w:val="333333"/>
          <w:szCs w:val="21"/>
        </w:rPr>
        <w:t>Use of an impartial third-party for mediation.</w:t>
      </w:r>
    </w:p>
    <w:p w:rsidR="001C1E07" w:rsidRPr="00DC1D03" w:rsidRDefault="00BA41C9" w:rsidP="00BA41C9">
      <w:pPr>
        <w:shd w:val="clear" w:color="auto" w:fill="FFFFFF"/>
        <w:spacing w:before="150"/>
        <w:ind w:firstLine="720"/>
        <w:rPr>
          <w:rFonts w:ascii="Arial" w:hAnsi="Arial" w:cs="Arial"/>
          <w:color w:val="333333"/>
          <w:szCs w:val="21"/>
        </w:rPr>
      </w:pPr>
      <w:r w:rsidRPr="00DC1D03">
        <w:rPr>
          <w:rFonts w:ascii="Arial" w:hAnsi="Arial" w:cs="Arial"/>
          <w:color w:val="333333"/>
          <w:szCs w:val="21"/>
        </w:rPr>
        <w:t>7.4.3</w:t>
      </w:r>
      <w:r w:rsidR="00B50930" w:rsidRPr="00DC1D03">
        <w:rPr>
          <w:rFonts w:ascii="Arial" w:hAnsi="Arial" w:cs="Arial"/>
          <w:color w:val="333333"/>
          <w:szCs w:val="21"/>
        </w:rPr>
        <w:tab/>
      </w:r>
      <w:r w:rsidR="001C1E07" w:rsidRPr="00DC1D03">
        <w:rPr>
          <w:rFonts w:ascii="Arial" w:hAnsi="Arial" w:cs="Arial"/>
          <w:color w:val="333333"/>
          <w:szCs w:val="21"/>
        </w:rPr>
        <w:t>Discussion with the</w:t>
      </w:r>
      <w:r w:rsidRPr="00DC1D03">
        <w:rPr>
          <w:rFonts w:ascii="Arial" w:hAnsi="Arial" w:cs="Arial"/>
          <w:color w:val="333333"/>
          <w:szCs w:val="21"/>
        </w:rPr>
        <w:t xml:space="preserve"> ALAC leadership</w:t>
      </w:r>
      <w:r w:rsidR="004C5D93">
        <w:rPr>
          <w:rFonts w:ascii="Arial" w:hAnsi="Arial" w:cs="Arial"/>
          <w:color w:val="333333"/>
          <w:szCs w:val="21"/>
        </w:rPr>
        <w:t>,</w:t>
      </w:r>
      <w:r w:rsidRPr="00DC1D03">
        <w:rPr>
          <w:rFonts w:ascii="Arial" w:hAnsi="Arial" w:cs="Arial"/>
          <w:color w:val="333333"/>
          <w:szCs w:val="21"/>
        </w:rPr>
        <w:t xml:space="preserve"> if the </w:t>
      </w:r>
      <w:r w:rsidR="001C1E07" w:rsidRPr="00DC1D03">
        <w:rPr>
          <w:rFonts w:ascii="Arial" w:hAnsi="Arial" w:cs="Arial"/>
          <w:color w:val="333333"/>
          <w:szCs w:val="21"/>
        </w:rPr>
        <w:t>Member</w:t>
      </w:r>
      <w:r w:rsidR="004C5D93">
        <w:rPr>
          <w:rFonts w:ascii="Arial" w:hAnsi="Arial" w:cs="Arial"/>
          <w:color w:val="333333"/>
          <w:szCs w:val="21"/>
        </w:rPr>
        <w:t xml:space="preserve">’s representative or member </w:t>
      </w:r>
      <w:r w:rsidR="001C1E07" w:rsidRPr="00DC1D03">
        <w:rPr>
          <w:rFonts w:ascii="Arial" w:hAnsi="Arial" w:cs="Arial"/>
          <w:color w:val="333333"/>
          <w:szCs w:val="21"/>
        </w:rPr>
        <w:t>is an appointee to the ALAC.</w:t>
      </w:r>
    </w:p>
    <w:p w:rsidR="001C1E07" w:rsidRPr="00DC1D03" w:rsidRDefault="00BA41C9" w:rsidP="00BA41C9">
      <w:pPr>
        <w:shd w:val="clear" w:color="auto" w:fill="FFFFFF"/>
        <w:spacing w:before="150"/>
        <w:ind w:firstLine="720"/>
        <w:rPr>
          <w:rFonts w:ascii="Arial" w:hAnsi="Arial" w:cs="Arial"/>
          <w:color w:val="333333"/>
          <w:szCs w:val="21"/>
        </w:rPr>
      </w:pPr>
      <w:r w:rsidRPr="00DC1D03">
        <w:rPr>
          <w:rFonts w:ascii="Arial" w:hAnsi="Arial" w:cs="Arial"/>
          <w:color w:val="333333"/>
          <w:szCs w:val="21"/>
        </w:rPr>
        <w:t>7.4.4</w:t>
      </w:r>
      <w:r w:rsidR="00B50930" w:rsidRPr="00DC1D03">
        <w:rPr>
          <w:rFonts w:ascii="Arial" w:hAnsi="Arial" w:cs="Arial"/>
          <w:color w:val="333333"/>
          <w:szCs w:val="21"/>
        </w:rPr>
        <w:tab/>
      </w:r>
      <w:r w:rsidR="001C1E07" w:rsidRPr="00DC1D03">
        <w:rPr>
          <w:rFonts w:ascii="Arial" w:hAnsi="Arial" w:cs="Arial"/>
          <w:color w:val="333333"/>
          <w:szCs w:val="21"/>
        </w:rPr>
        <w:t>Recommend</w:t>
      </w:r>
      <w:r w:rsidRPr="00DC1D03">
        <w:rPr>
          <w:rFonts w:ascii="Arial" w:hAnsi="Arial" w:cs="Arial"/>
          <w:color w:val="333333"/>
          <w:szCs w:val="21"/>
        </w:rPr>
        <w:t>ation</w:t>
      </w:r>
      <w:r w:rsidR="001C1E07" w:rsidRPr="00DC1D03">
        <w:rPr>
          <w:rFonts w:ascii="Arial" w:hAnsi="Arial" w:cs="Arial"/>
          <w:color w:val="333333"/>
          <w:szCs w:val="21"/>
        </w:rPr>
        <w:t xml:space="preserve"> to ICANN </w:t>
      </w:r>
      <w:r w:rsidRPr="00DC1D03">
        <w:rPr>
          <w:rFonts w:ascii="Arial" w:hAnsi="Arial" w:cs="Arial"/>
          <w:color w:val="333333"/>
          <w:szCs w:val="21"/>
        </w:rPr>
        <w:t>for</w:t>
      </w:r>
      <w:r w:rsidR="001C1E07" w:rsidRPr="00DC1D03">
        <w:rPr>
          <w:rFonts w:ascii="Arial" w:hAnsi="Arial" w:cs="Arial"/>
          <w:color w:val="333333"/>
          <w:szCs w:val="21"/>
        </w:rPr>
        <w:t xml:space="preserve"> withdrawal of travel funding.</w:t>
      </w:r>
    </w:p>
    <w:p w:rsidR="001C1E07" w:rsidRPr="00DC1D03" w:rsidRDefault="00BA41C9" w:rsidP="001C1E07">
      <w:pPr>
        <w:shd w:val="clear" w:color="auto" w:fill="FFFFFF"/>
        <w:spacing w:before="150"/>
        <w:rPr>
          <w:rFonts w:ascii="Arial" w:hAnsi="Arial" w:cs="Arial"/>
          <w:color w:val="333333"/>
          <w:szCs w:val="21"/>
        </w:rPr>
      </w:pPr>
      <w:r w:rsidRPr="00DC1D03">
        <w:rPr>
          <w:rFonts w:ascii="Arial" w:hAnsi="Arial" w:cs="Arial"/>
          <w:color w:val="333333"/>
          <w:szCs w:val="21"/>
        </w:rPr>
        <w:t>7.5</w:t>
      </w:r>
      <w:r w:rsidR="00B50930" w:rsidRPr="00DC1D03">
        <w:rPr>
          <w:rFonts w:ascii="Arial" w:hAnsi="Arial" w:cs="Arial"/>
          <w:color w:val="333333"/>
          <w:szCs w:val="21"/>
        </w:rPr>
        <w:tab/>
      </w:r>
      <w:r w:rsidR="001C1E07" w:rsidRPr="00DC1D03">
        <w:rPr>
          <w:rFonts w:ascii="Arial" w:hAnsi="Arial" w:cs="Arial"/>
          <w:color w:val="333333"/>
          <w:szCs w:val="21"/>
        </w:rPr>
        <w:t xml:space="preserve">Although resignations are far preferable to the NARALO taking formal action, should the situation warrant it, the NARALO may vote to </w:t>
      </w:r>
      <w:r w:rsidR="00C9225A">
        <w:rPr>
          <w:rFonts w:ascii="Arial" w:hAnsi="Arial" w:cs="Arial"/>
          <w:color w:val="333333"/>
          <w:szCs w:val="21"/>
        </w:rPr>
        <w:t xml:space="preserve">decertify or revoke a </w:t>
      </w:r>
      <w:r w:rsidR="001C1E07" w:rsidRPr="00DC1D03">
        <w:rPr>
          <w:rFonts w:ascii="Arial" w:hAnsi="Arial" w:cs="Arial"/>
          <w:color w:val="333333"/>
          <w:szCs w:val="21"/>
        </w:rPr>
        <w:t xml:space="preserve">NARALO Member following the procedures </w:t>
      </w:r>
      <w:r w:rsidR="00C9225A">
        <w:rPr>
          <w:rFonts w:ascii="Arial" w:hAnsi="Arial" w:cs="Arial"/>
          <w:color w:val="333333"/>
          <w:szCs w:val="21"/>
        </w:rPr>
        <w:t>set forth</w:t>
      </w:r>
      <w:r w:rsidR="001C1E07" w:rsidRPr="00DC1D03">
        <w:rPr>
          <w:rFonts w:ascii="Arial" w:hAnsi="Arial" w:cs="Arial"/>
          <w:color w:val="333333"/>
          <w:szCs w:val="21"/>
        </w:rPr>
        <w:t xml:space="preserve"> in</w:t>
      </w:r>
      <w:r w:rsidR="001C1E07" w:rsidRPr="00DC1D03">
        <w:rPr>
          <w:rFonts w:ascii="Arial" w:hAnsi="Arial" w:cs="Arial"/>
          <w:color w:val="FF0000"/>
          <w:szCs w:val="21"/>
        </w:rPr>
        <w:t> </w:t>
      </w:r>
      <w:r w:rsidR="00C9225A">
        <w:rPr>
          <w:rFonts w:ascii="Arial" w:hAnsi="Arial" w:cs="Arial"/>
          <w:color w:val="000000"/>
          <w:szCs w:val="21"/>
        </w:rPr>
        <w:t>Rule</w:t>
      </w:r>
      <w:r w:rsidR="00007544" w:rsidRPr="00DC1D03">
        <w:rPr>
          <w:rFonts w:ascii="Arial" w:hAnsi="Arial" w:cs="Arial"/>
          <w:color w:val="000000"/>
          <w:szCs w:val="21"/>
        </w:rPr>
        <w:t xml:space="preserve"> 8</w:t>
      </w:r>
      <w:r w:rsidR="001C1E07" w:rsidRPr="00DC1D03">
        <w:rPr>
          <w:rFonts w:ascii="Arial" w:hAnsi="Arial" w:cs="Arial"/>
          <w:color w:val="000000"/>
          <w:szCs w:val="21"/>
        </w:rPr>
        <w:t>.</w:t>
      </w:r>
    </w:p>
    <w:p w:rsidR="00B50930" w:rsidRPr="00DC1D03" w:rsidRDefault="00BA41C9" w:rsidP="00BA41C9">
      <w:pPr>
        <w:shd w:val="clear" w:color="auto" w:fill="FFFFFF"/>
        <w:spacing w:before="150"/>
        <w:rPr>
          <w:rFonts w:ascii="Arial" w:hAnsi="Arial" w:cs="Arial"/>
          <w:color w:val="333333"/>
          <w:szCs w:val="21"/>
        </w:rPr>
      </w:pPr>
      <w:r w:rsidRPr="00DC1D03">
        <w:rPr>
          <w:rFonts w:ascii="Arial" w:hAnsi="Arial" w:cs="Arial"/>
          <w:color w:val="333333"/>
          <w:szCs w:val="21"/>
        </w:rPr>
        <w:t>7.6</w:t>
      </w:r>
      <w:r w:rsidR="00B50930" w:rsidRPr="00DC1D03">
        <w:rPr>
          <w:rFonts w:ascii="Arial" w:hAnsi="Arial" w:cs="Arial"/>
          <w:color w:val="333333"/>
          <w:szCs w:val="21"/>
        </w:rPr>
        <w:tab/>
      </w:r>
      <w:r w:rsidR="001C1E07" w:rsidRPr="00DC1D03">
        <w:rPr>
          <w:rFonts w:ascii="Arial" w:hAnsi="Arial" w:cs="Arial"/>
          <w:color w:val="333333"/>
          <w:szCs w:val="21"/>
        </w:rPr>
        <w:t>The ICANN Ombudsman provides an independent internal evaluation of complaints by members of the ICANN community who believe that the ICANN staff, Board or an ICANN constituent body</w:t>
      </w:r>
      <w:r w:rsidRPr="00DC1D03">
        <w:rPr>
          <w:rFonts w:ascii="Arial" w:hAnsi="Arial" w:cs="Arial"/>
          <w:color w:val="333333"/>
          <w:szCs w:val="21"/>
        </w:rPr>
        <w:t>, such as the NARALO,</w:t>
      </w:r>
      <w:r w:rsidR="001C1E07" w:rsidRPr="00DC1D03">
        <w:rPr>
          <w:rFonts w:ascii="Arial" w:hAnsi="Arial" w:cs="Arial"/>
          <w:color w:val="333333"/>
          <w:szCs w:val="21"/>
        </w:rPr>
        <w:t xml:space="preserve"> has treated them unfairly.</w:t>
      </w:r>
    </w:p>
    <w:p w:rsidR="00BA41C9" w:rsidRPr="00DC1D03" w:rsidRDefault="00BA41C9" w:rsidP="00BA41C9">
      <w:pPr>
        <w:shd w:val="clear" w:color="auto" w:fill="FFFFFF"/>
        <w:spacing w:before="150"/>
        <w:rPr>
          <w:rFonts w:ascii="Arial" w:hAnsi="Arial" w:cs="Arial"/>
          <w:color w:val="333333"/>
          <w:szCs w:val="21"/>
        </w:rPr>
      </w:pPr>
    </w:p>
    <w:p w:rsidR="00B50930" w:rsidRPr="001D4502" w:rsidRDefault="00B50930" w:rsidP="00B50930">
      <w:pPr>
        <w:pStyle w:val="Legal2L2"/>
        <w:rPr>
          <w:rFonts w:ascii="Arial" w:hAnsi="Arial" w:cs="Arial"/>
          <w:b/>
          <w:bCs/>
          <w:szCs w:val="24"/>
        </w:rPr>
      </w:pPr>
      <w:r w:rsidRPr="001D4502">
        <w:rPr>
          <w:rFonts w:ascii="Arial" w:hAnsi="Arial" w:cs="Arial"/>
          <w:b/>
          <w:szCs w:val="24"/>
        </w:rPr>
        <w:t>8.</w:t>
      </w:r>
      <w:r w:rsidRPr="001D4502">
        <w:rPr>
          <w:rFonts w:ascii="Arial" w:hAnsi="Arial" w:cs="Arial"/>
          <w:b/>
          <w:bCs/>
          <w:szCs w:val="24"/>
        </w:rPr>
        <w:tab/>
      </w:r>
      <w:r w:rsidR="00E11A0F" w:rsidRPr="001D4502">
        <w:rPr>
          <w:rFonts w:ascii="Arial" w:hAnsi="Arial" w:cs="Arial"/>
          <w:b/>
          <w:bCs/>
          <w:szCs w:val="24"/>
        </w:rPr>
        <w:t xml:space="preserve">PROCESS FOR </w:t>
      </w:r>
      <w:r w:rsidR="00BA41C9" w:rsidRPr="001D4502">
        <w:rPr>
          <w:rFonts w:ascii="Arial" w:hAnsi="Arial" w:cs="Arial"/>
          <w:b/>
          <w:bCs/>
          <w:szCs w:val="24"/>
        </w:rPr>
        <w:t xml:space="preserve">ALS </w:t>
      </w:r>
      <w:r w:rsidRPr="001D4502">
        <w:rPr>
          <w:rFonts w:ascii="Arial" w:hAnsi="Arial" w:cs="Arial"/>
          <w:b/>
          <w:bCs/>
          <w:szCs w:val="24"/>
        </w:rPr>
        <w:t>D</w:t>
      </w:r>
      <w:r w:rsidR="00E11A0F" w:rsidRPr="001D4502">
        <w:rPr>
          <w:rFonts w:ascii="Arial" w:hAnsi="Arial" w:cs="Arial"/>
          <w:b/>
          <w:bCs/>
          <w:szCs w:val="24"/>
        </w:rPr>
        <w:t>ECERTIFICATION AND LOSS OF UNAFFILIATED MEMBER STATUS</w:t>
      </w:r>
    </w:p>
    <w:p w:rsidR="00B50930" w:rsidRPr="00DC1D03" w:rsidRDefault="00BA41C9" w:rsidP="00B50930">
      <w:pPr>
        <w:pStyle w:val="Legal2L2"/>
        <w:rPr>
          <w:rFonts w:ascii="Arial" w:hAnsi="Arial" w:cs="Arial"/>
          <w:szCs w:val="24"/>
        </w:rPr>
      </w:pPr>
      <w:r w:rsidRPr="00DC1D03">
        <w:rPr>
          <w:rFonts w:ascii="Arial" w:hAnsi="Arial" w:cs="Arial"/>
          <w:szCs w:val="24"/>
        </w:rPr>
        <w:t>8</w:t>
      </w:r>
      <w:r w:rsidR="00B50930" w:rsidRPr="00DC1D03">
        <w:rPr>
          <w:rFonts w:ascii="Arial" w:hAnsi="Arial" w:cs="Arial"/>
          <w:szCs w:val="24"/>
        </w:rPr>
        <w:t xml:space="preserve">.1 </w:t>
      </w:r>
      <w:r w:rsidR="00CA19BD" w:rsidRPr="00DC1D03">
        <w:rPr>
          <w:rFonts w:ascii="Arial" w:hAnsi="Arial" w:cs="Arial"/>
          <w:szCs w:val="24"/>
        </w:rPr>
        <w:tab/>
      </w:r>
      <w:r w:rsidR="007A24D7" w:rsidRPr="00DC1D03">
        <w:rPr>
          <w:rFonts w:ascii="Arial" w:hAnsi="Arial" w:cs="Arial"/>
          <w:szCs w:val="24"/>
        </w:rPr>
        <w:t xml:space="preserve">In the case of an ALS’s failure to meet </w:t>
      </w:r>
      <w:r w:rsidR="00AC5235">
        <w:rPr>
          <w:rFonts w:ascii="Arial" w:hAnsi="Arial" w:cs="Arial"/>
          <w:szCs w:val="24"/>
        </w:rPr>
        <w:t xml:space="preserve">the minimum </w:t>
      </w:r>
      <w:r w:rsidR="007A24D7" w:rsidRPr="00DC1D03">
        <w:rPr>
          <w:rFonts w:ascii="Arial" w:hAnsi="Arial" w:cs="Arial"/>
          <w:szCs w:val="24"/>
        </w:rPr>
        <w:t>performance standards</w:t>
      </w:r>
      <w:r w:rsidR="00AC5235">
        <w:rPr>
          <w:rFonts w:ascii="Arial" w:hAnsi="Arial" w:cs="Arial"/>
          <w:szCs w:val="24"/>
        </w:rPr>
        <w:t xml:space="preserve"> set forth below</w:t>
      </w:r>
      <w:r w:rsidR="007A24D7" w:rsidRPr="00DC1D03">
        <w:rPr>
          <w:rFonts w:ascii="Arial" w:hAnsi="Arial" w:cs="Arial"/>
          <w:szCs w:val="24"/>
        </w:rPr>
        <w:t>, t</w:t>
      </w:r>
      <w:r w:rsidR="00CA19BD" w:rsidRPr="00DC1D03">
        <w:rPr>
          <w:rFonts w:ascii="Arial" w:hAnsi="Arial" w:cs="Arial"/>
          <w:szCs w:val="24"/>
        </w:rPr>
        <w:t xml:space="preserve">he Chair shall change the status of an ALS to </w:t>
      </w:r>
      <w:r w:rsidR="00E11A0F" w:rsidRPr="00DC1D03">
        <w:rPr>
          <w:rFonts w:ascii="Arial" w:hAnsi="Arial" w:cs="Arial"/>
          <w:szCs w:val="24"/>
        </w:rPr>
        <w:t>“Inactive</w:t>
      </w:r>
      <w:r w:rsidR="001D27FA" w:rsidRPr="00DC1D03">
        <w:rPr>
          <w:rFonts w:ascii="Arial" w:hAnsi="Arial" w:cs="Arial"/>
          <w:szCs w:val="24"/>
        </w:rPr>
        <w:t xml:space="preserve"> Status</w:t>
      </w:r>
      <w:r w:rsidR="00E11A0F" w:rsidRPr="00DC1D03">
        <w:rPr>
          <w:rFonts w:ascii="Arial" w:hAnsi="Arial" w:cs="Arial"/>
          <w:szCs w:val="24"/>
        </w:rPr>
        <w:t>”</w:t>
      </w:r>
      <w:r w:rsidR="00CA19BD" w:rsidRPr="00DC1D03">
        <w:rPr>
          <w:rFonts w:ascii="Arial" w:hAnsi="Arial" w:cs="Arial"/>
          <w:szCs w:val="24"/>
        </w:rPr>
        <w:t xml:space="preserve"> </w:t>
      </w:r>
      <w:r w:rsidR="00AC5235">
        <w:rPr>
          <w:rFonts w:ascii="Arial" w:hAnsi="Arial" w:cs="Arial"/>
          <w:szCs w:val="24"/>
        </w:rPr>
        <w:t>(</w:t>
      </w:r>
      <w:r w:rsidR="001D27FA" w:rsidRPr="00DC1D03">
        <w:rPr>
          <w:rFonts w:ascii="Arial" w:hAnsi="Arial" w:cs="Arial"/>
          <w:szCs w:val="24"/>
        </w:rPr>
        <w:t>without voting rights</w:t>
      </w:r>
      <w:r w:rsidR="00AC5235">
        <w:rPr>
          <w:rFonts w:ascii="Arial" w:hAnsi="Arial" w:cs="Arial"/>
          <w:szCs w:val="24"/>
        </w:rPr>
        <w:t xml:space="preserve"> or access to ALS benefits)</w:t>
      </w:r>
      <w:r w:rsidR="00CA19BD" w:rsidRPr="00DC1D03">
        <w:rPr>
          <w:rFonts w:ascii="Arial" w:hAnsi="Arial" w:cs="Arial"/>
          <w:szCs w:val="24"/>
        </w:rPr>
        <w:t xml:space="preserve">, after </w:t>
      </w:r>
      <w:r w:rsidR="001C6071" w:rsidRPr="00DC1D03">
        <w:rPr>
          <w:rFonts w:ascii="Arial" w:hAnsi="Arial" w:cs="Arial"/>
          <w:szCs w:val="24"/>
        </w:rPr>
        <w:t xml:space="preserve">thirty (30) days’ advance written </w:t>
      </w:r>
      <w:r w:rsidR="00CA19BD" w:rsidRPr="00DC1D03">
        <w:rPr>
          <w:rFonts w:ascii="Arial" w:hAnsi="Arial" w:cs="Arial"/>
          <w:szCs w:val="24"/>
        </w:rPr>
        <w:t xml:space="preserve">notice and an opportunity </w:t>
      </w:r>
      <w:r w:rsidR="00AC5235">
        <w:rPr>
          <w:rFonts w:ascii="Arial" w:hAnsi="Arial" w:cs="Arial"/>
          <w:szCs w:val="24"/>
        </w:rPr>
        <w:t>for appeal.</w:t>
      </w:r>
      <w:r w:rsidR="00E11A0F" w:rsidRPr="00DC1D03">
        <w:rPr>
          <w:rFonts w:ascii="Arial" w:hAnsi="Arial" w:cs="Arial"/>
          <w:szCs w:val="24"/>
        </w:rPr>
        <w:t xml:space="preserve"> </w:t>
      </w:r>
      <w:r w:rsidR="00AC5235">
        <w:rPr>
          <w:rFonts w:ascii="Arial" w:hAnsi="Arial" w:cs="Arial"/>
          <w:szCs w:val="24"/>
        </w:rPr>
        <w:t>The</w:t>
      </w:r>
      <w:r w:rsidR="00B50930" w:rsidRPr="00DC1D03">
        <w:rPr>
          <w:rFonts w:ascii="Arial" w:hAnsi="Arial" w:cs="Arial"/>
          <w:szCs w:val="24"/>
        </w:rPr>
        <w:t xml:space="preserve"> ALS</w:t>
      </w:r>
      <w:r w:rsidR="00AC5235">
        <w:rPr>
          <w:rFonts w:ascii="Arial" w:hAnsi="Arial" w:cs="Arial"/>
          <w:szCs w:val="24"/>
        </w:rPr>
        <w:t xml:space="preserve"> must </w:t>
      </w:r>
      <w:r w:rsidR="00CA19BD" w:rsidRPr="00DC1D03">
        <w:rPr>
          <w:rFonts w:ascii="Arial" w:hAnsi="Arial" w:cs="Arial"/>
          <w:szCs w:val="24"/>
        </w:rPr>
        <w:t>meet at least one (1) of the following performance standards</w:t>
      </w:r>
      <w:r w:rsidR="00E11A0F" w:rsidRPr="00DC1D03">
        <w:rPr>
          <w:rFonts w:ascii="Arial" w:hAnsi="Arial" w:cs="Arial"/>
          <w:szCs w:val="24"/>
        </w:rPr>
        <w:t xml:space="preserve"> during a twelve (12) </w:t>
      </w:r>
      <w:r w:rsidR="001D27FA" w:rsidRPr="00DC1D03">
        <w:rPr>
          <w:rFonts w:ascii="Arial" w:hAnsi="Arial" w:cs="Arial"/>
          <w:szCs w:val="24"/>
        </w:rPr>
        <w:t xml:space="preserve">consecutive </w:t>
      </w:r>
      <w:r w:rsidR="00E11A0F" w:rsidRPr="00DC1D03">
        <w:rPr>
          <w:rFonts w:ascii="Arial" w:hAnsi="Arial" w:cs="Arial"/>
          <w:szCs w:val="24"/>
        </w:rPr>
        <w:t>month period:</w:t>
      </w:r>
    </w:p>
    <w:p w:rsidR="00B50930" w:rsidRPr="00DC1D03" w:rsidRDefault="00E11A0F" w:rsidP="00B50930">
      <w:pPr>
        <w:pStyle w:val="Legal2L2"/>
        <w:numPr>
          <w:ilvl w:val="0"/>
          <w:numId w:val="23"/>
          <w:numberingChange w:id="15" w:author="Judith Hellerstein" w:date="2017-03-27T19:41:00Z" w:original=""/>
        </w:numPr>
        <w:rPr>
          <w:rFonts w:ascii="Arial" w:hAnsi="Arial" w:cs="Arial"/>
          <w:szCs w:val="24"/>
        </w:rPr>
      </w:pPr>
      <w:r w:rsidRPr="00DC1D03">
        <w:rPr>
          <w:rFonts w:ascii="Arial" w:hAnsi="Arial" w:cs="Arial"/>
          <w:szCs w:val="24"/>
        </w:rPr>
        <w:t>Participation in three (</w:t>
      </w:r>
      <w:r w:rsidR="00B50930" w:rsidRPr="00DC1D03">
        <w:rPr>
          <w:rFonts w:ascii="Arial" w:hAnsi="Arial" w:cs="Arial"/>
          <w:szCs w:val="24"/>
        </w:rPr>
        <w:t>3) consecutive NARALO elections</w:t>
      </w:r>
      <w:r w:rsidRPr="00DC1D03">
        <w:rPr>
          <w:rFonts w:ascii="Arial" w:hAnsi="Arial" w:cs="Arial"/>
          <w:szCs w:val="24"/>
        </w:rPr>
        <w:t>;</w:t>
      </w:r>
      <w:r w:rsidR="00B50930" w:rsidRPr="00DC1D03">
        <w:rPr>
          <w:rFonts w:ascii="Arial" w:hAnsi="Arial" w:cs="Arial"/>
          <w:szCs w:val="24"/>
        </w:rPr>
        <w:t xml:space="preserve"> or</w:t>
      </w:r>
    </w:p>
    <w:p w:rsidR="00B50930" w:rsidRPr="00DC1D03" w:rsidRDefault="00E11A0F" w:rsidP="00B50930">
      <w:pPr>
        <w:pStyle w:val="Legal2L2"/>
        <w:numPr>
          <w:ilvl w:val="0"/>
          <w:numId w:val="23"/>
          <w:numberingChange w:id="16" w:author="Judith Hellerstein" w:date="2017-03-27T19:41:00Z" w:original=""/>
        </w:numPr>
        <w:rPr>
          <w:rFonts w:ascii="Arial" w:hAnsi="Arial" w:cs="Arial"/>
          <w:szCs w:val="24"/>
        </w:rPr>
      </w:pPr>
      <w:r w:rsidRPr="00DC1D03">
        <w:rPr>
          <w:rFonts w:ascii="Arial" w:hAnsi="Arial" w:cs="Arial"/>
          <w:szCs w:val="24"/>
        </w:rPr>
        <w:t>Contribution of</w:t>
      </w:r>
      <w:r w:rsidR="00B50930" w:rsidRPr="00DC1D03">
        <w:rPr>
          <w:rFonts w:ascii="Arial" w:hAnsi="Arial" w:cs="Arial"/>
          <w:szCs w:val="24"/>
        </w:rPr>
        <w:t xml:space="preserve"> a comment on ICANN policy through collaboration o</w:t>
      </w:r>
      <w:r w:rsidRPr="00DC1D03">
        <w:rPr>
          <w:rFonts w:ascii="Arial" w:hAnsi="Arial" w:cs="Arial"/>
          <w:szCs w:val="24"/>
        </w:rPr>
        <w:t>n the At-Large discussion lists;</w:t>
      </w:r>
      <w:r w:rsidR="00B50930" w:rsidRPr="00DC1D03">
        <w:rPr>
          <w:rFonts w:ascii="Arial" w:hAnsi="Arial" w:cs="Arial"/>
          <w:szCs w:val="24"/>
        </w:rPr>
        <w:t xml:space="preserve"> or </w:t>
      </w:r>
    </w:p>
    <w:p w:rsidR="00E11A0F" w:rsidRPr="00DC1D03" w:rsidRDefault="00E11A0F" w:rsidP="007A24D7">
      <w:pPr>
        <w:pStyle w:val="Legal2L2"/>
        <w:numPr>
          <w:ilvl w:val="0"/>
          <w:numId w:val="23"/>
          <w:numberingChange w:id="17" w:author="Judith Hellerstein" w:date="2017-03-27T19:41:00Z" w:original=""/>
        </w:numPr>
        <w:rPr>
          <w:rFonts w:ascii="Arial" w:hAnsi="Arial" w:cs="Arial"/>
          <w:szCs w:val="24"/>
        </w:rPr>
      </w:pPr>
      <w:r w:rsidRPr="00DC1D03">
        <w:rPr>
          <w:rFonts w:ascii="Arial" w:hAnsi="Arial" w:cs="Arial"/>
          <w:szCs w:val="24"/>
        </w:rPr>
        <w:t> Participation</w:t>
      </w:r>
      <w:r w:rsidR="00B50930" w:rsidRPr="00DC1D03">
        <w:rPr>
          <w:rFonts w:ascii="Arial" w:hAnsi="Arial" w:cs="Arial"/>
          <w:szCs w:val="24"/>
        </w:rPr>
        <w:t xml:space="preserve"> in at least two </w:t>
      </w:r>
      <w:r w:rsidR="001D27FA" w:rsidRPr="00DC1D03">
        <w:rPr>
          <w:rFonts w:ascii="Arial" w:hAnsi="Arial" w:cs="Arial"/>
          <w:szCs w:val="24"/>
        </w:rPr>
        <w:t xml:space="preserve">(2) </w:t>
      </w:r>
      <w:r w:rsidR="00B50930" w:rsidRPr="00DC1D03">
        <w:rPr>
          <w:rFonts w:ascii="Arial" w:hAnsi="Arial" w:cs="Arial"/>
          <w:szCs w:val="24"/>
        </w:rPr>
        <w:t xml:space="preserve">RALO or ALAC </w:t>
      </w:r>
      <w:r w:rsidR="001D27FA" w:rsidRPr="00DC1D03">
        <w:rPr>
          <w:rFonts w:ascii="Arial" w:hAnsi="Arial" w:cs="Arial"/>
          <w:szCs w:val="24"/>
        </w:rPr>
        <w:t>calls</w:t>
      </w:r>
      <w:r w:rsidR="004C5D93">
        <w:rPr>
          <w:rFonts w:ascii="Arial" w:hAnsi="Arial" w:cs="Arial"/>
          <w:szCs w:val="24"/>
        </w:rPr>
        <w:t>/meetings</w:t>
      </w:r>
      <w:r w:rsidRPr="00DC1D03">
        <w:rPr>
          <w:rFonts w:ascii="Arial" w:hAnsi="Arial" w:cs="Arial"/>
          <w:szCs w:val="24"/>
        </w:rPr>
        <w:t>.</w:t>
      </w:r>
    </w:p>
    <w:p w:rsidR="001C6071" w:rsidRPr="00DC1D03" w:rsidRDefault="001C6071" w:rsidP="001C6071">
      <w:pPr>
        <w:pStyle w:val="Legal2L2"/>
        <w:rPr>
          <w:rFonts w:ascii="Arial" w:hAnsi="Arial" w:cs="Arial"/>
          <w:szCs w:val="24"/>
        </w:rPr>
      </w:pPr>
      <w:r w:rsidRPr="00DC1D03">
        <w:rPr>
          <w:rFonts w:ascii="Arial" w:hAnsi="Arial" w:cs="Arial"/>
          <w:szCs w:val="24"/>
        </w:rPr>
        <w:t>8.2</w:t>
      </w:r>
      <w:r w:rsidRPr="00DC1D03">
        <w:rPr>
          <w:rFonts w:ascii="Arial" w:hAnsi="Arial" w:cs="Arial"/>
          <w:szCs w:val="24"/>
        </w:rPr>
        <w:tab/>
        <w:t xml:space="preserve">Prior to a change of status to Inactive Status, </w:t>
      </w:r>
      <w:bookmarkStart w:id="18" w:name="OLE_LINK60"/>
      <w:bookmarkStart w:id="19" w:name="OLE_LINK61"/>
      <w:r w:rsidRPr="00DC1D03">
        <w:rPr>
          <w:rFonts w:ascii="Arial" w:hAnsi="Arial" w:cs="Arial"/>
          <w:szCs w:val="24"/>
        </w:rPr>
        <w:t xml:space="preserve">the ALS through its voting representative or authorized member shall have the opportunity to explain to the NARALO leadership why it should not be </w:t>
      </w:r>
      <w:bookmarkEnd w:id="18"/>
      <w:bookmarkEnd w:id="19"/>
      <w:r w:rsidRPr="00DC1D03">
        <w:rPr>
          <w:rFonts w:ascii="Arial" w:hAnsi="Arial" w:cs="Arial"/>
          <w:szCs w:val="24"/>
        </w:rPr>
        <w:t>placed on Inact</w:t>
      </w:r>
      <w:r w:rsidR="00AC5235">
        <w:rPr>
          <w:rFonts w:ascii="Arial" w:hAnsi="Arial" w:cs="Arial"/>
          <w:szCs w:val="24"/>
        </w:rPr>
        <w:t>ive Status</w:t>
      </w:r>
      <w:r w:rsidRPr="00DC1D03">
        <w:rPr>
          <w:rFonts w:ascii="Arial" w:hAnsi="Arial" w:cs="Arial"/>
          <w:szCs w:val="24"/>
        </w:rPr>
        <w:t xml:space="preserve">. The Chair shall make the final determination </w:t>
      </w:r>
      <w:r w:rsidR="00AC5235">
        <w:rPr>
          <w:rFonts w:ascii="Arial" w:hAnsi="Arial" w:cs="Arial"/>
          <w:szCs w:val="24"/>
        </w:rPr>
        <w:t xml:space="preserve">on a change in status </w:t>
      </w:r>
      <w:r w:rsidRPr="00DC1D03">
        <w:rPr>
          <w:rFonts w:ascii="Arial" w:hAnsi="Arial" w:cs="Arial"/>
          <w:szCs w:val="24"/>
        </w:rPr>
        <w:t>in consultation with the General Assembly members</w:t>
      </w:r>
      <w:r w:rsidR="00AC5235">
        <w:rPr>
          <w:rFonts w:ascii="Arial" w:hAnsi="Arial" w:cs="Arial"/>
          <w:szCs w:val="24"/>
        </w:rPr>
        <w:t>hip</w:t>
      </w:r>
      <w:r w:rsidRPr="00DC1D03">
        <w:rPr>
          <w:rFonts w:ascii="Arial" w:hAnsi="Arial" w:cs="Arial"/>
          <w:szCs w:val="24"/>
        </w:rPr>
        <w:t>.</w:t>
      </w:r>
    </w:p>
    <w:p w:rsidR="00E11A0F" w:rsidRPr="00DC1D03" w:rsidRDefault="00E11A0F" w:rsidP="00E11A0F">
      <w:pPr>
        <w:pStyle w:val="Legal2L2"/>
        <w:rPr>
          <w:rFonts w:ascii="Arial" w:hAnsi="Arial" w:cs="Arial"/>
          <w:szCs w:val="24"/>
        </w:rPr>
      </w:pPr>
      <w:r w:rsidRPr="00DC1D03">
        <w:rPr>
          <w:rFonts w:ascii="Arial" w:hAnsi="Arial" w:cs="Arial"/>
          <w:szCs w:val="24"/>
        </w:rPr>
        <w:t>8.2</w:t>
      </w:r>
      <w:r w:rsidRPr="00DC1D03">
        <w:rPr>
          <w:rFonts w:ascii="Arial" w:hAnsi="Arial" w:cs="Arial"/>
          <w:szCs w:val="24"/>
        </w:rPr>
        <w:tab/>
      </w:r>
      <w:r w:rsidR="00B50930" w:rsidRPr="00DC1D03">
        <w:rPr>
          <w:rFonts w:ascii="Arial" w:hAnsi="Arial" w:cs="Arial"/>
          <w:szCs w:val="24"/>
        </w:rPr>
        <w:t xml:space="preserve">The ALS may regain </w:t>
      </w:r>
      <w:r w:rsidRPr="00DC1D03">
        <w:rPr>
          <w:rFonts w:ascii="Arial" w:hAnsi="Arial" w:cs="Arial"/>
          <w:szCs w:val="24"/>
        </w:rPr>
        <w:t>its active status and its voting rights, as soon as wit</w:t>
      </w:r>
      <w:r w:rsidR="00FC0504">
        <w:rPr>
          <w:rFonts w:ascii="Arial" w:hAnsi="Arial" w:cs="Arial"/>
          <w:szCs w:val="24"/>
        </w:rPr>
        <w:t>hin</w:t>
      </w:r>
      <w:r w:rsidRPr="00DC1D03">
        <w:rPr>
          <w:rFonts w:ascii="Arial" w:hAnsi="Arial" w:cs="Arial"/>
          <w:szCs w:val="24"/>
        </w:rPr>
        <w:t xml:space="preserve"> the next twelve (12) month period, the ALS </w:t>
      </w:r>
      <w:r w:rsidR="00B50930" w:rsidRPr="00DC1D03">
        <w:rPr>
          <w:rFonts w:ascii="Arial" w:hAnsi="Arial" w:cs="Arial"/>
          <w:szCs w:val="24"/>
        </w:rPr>
        <w:t>par</w:t>
      </w:r>
      <w:r w:rsidRPr="00DC1D03">
        <w:rPr>
          <w:rFonts w:ascii="Arial" w:hAnsi="Arial" w:cs="Arial"/>
          <w:szCs w:val="24"/>
        </w:rPr>
        <w:t xml:space="preserve">ticipates in </w:t>
      </w:r>
      <w:r w:rsidR="001D27FA" w:rsidRPr="00DC1D03">
        <w:rPr>
          <w:rFonts w:ascii="Arial" w:hAnsi="Arial" w:cs="Arial"/>
          <w:szCs w:val="24"/>
        </w:rPr>
        <w:t>two (2) RALO or ALAC calls</w:t>
      </w:r>
      <w:r w:rsidR="004C5D93">
        <w:rPr>
          <w:rFonts w:ascii="Arial" w:hAnsi="Arial" w:cs="Arial"/>
          <w:szCs w:val="24"/>
        </w:rPr>
        <w:t>/meetings</w:t>
      </w:r>
      <w:r w:rsidRPr="00DC1D03">
        <w:rPr>
          <w:rFonts w:ascii="Arial" w:hAnsi="Arial" w:cs="Arial"/>
          <w:szCs w:val="24"/>
        </w:rPr>
        <w:t>.</w:t>
      </w:r>
    </w:p>
    <w:p w:rsidR="007A24D7" w:rsidRPr="00DC1D03" w:rsidRDefault="00E11A0F" w:rsidP="00E11A0F">
      <w:pPr>
        <w:pStyle w:val="Legal2L2"/>
        <w:rPr>
          <w:rFonts w:ascii="Arial" w:hAnsi="Arial" w:cs="Arial"/>
          <w:szCs w:val="24"/>
        </w:rPr>
      </w:pPr>
      <w:r w:rsidRPr="00DC1D03">
        <w:rPr>
          <w:rFonts w:ascii="Arial" w:hAnsi="Arial" w:cs="Arial"/>
          <w:szCs w:val="24"/>
        </w:rPr>
        <w:t>8.3</w:t>
      </w:r>
      <w:r w:rsidRPr="00DC1D03">
        <w:rPr>
          <w:rFonts w:ascii="Arial" w:hAnsi="Arial" w:cs="Arial"/>
          <w:szCs w:val="24"/>
        </w:rPr>
        <w:tab/>
        <w:t xml:space="preserve">If the ALS </w:t>
      </w:r>
      <w:r w:rsidR="001D27FA" w:rsidRPr="00DC1D03">
        <w:rPr>
          <w:rFonts w:ascii="Arial" w:hAnsi="Arial" w:cs="Arial"/>
          <w:szCs w:val="24"/>
        </w:rPr>
        <w:t xml:space="preserve">on Inactive Status </w:t>
      </w:r>
      <w:r w:rsidRPr="00DC1D03">
        <w:rPr>
          <w:rFonts w:ascii="Arial" w:hAnsi="Arial" w:cs="Arial"/>
          <w:szCs w:val="24"/>
        </w:rPr>
        <w:t xml:space="preserve">takes no </w:t>
      </w:r>
      <w:r w:rsidR="001D27FA" w:rsidRPr="00DC1D03">
        <w:rPr>
          <w:rFonts w:ascii="Arial" w:hAnsi="Arial" w:cs="Arial"/>
          <w:szCs w:val="24"/>
        </w:rPr>
        <w:t xml:space="preserve">steps to restore its status to active within the following twelve (12) month period, the Chair shall provide advance notice </w:t>
      </w:r>
      <w:r w:rsidR="001C6071" w:rsidRPr="00DC1D03">
        <w:rPr>
          <w:rFonts w:ascii="Arial" w:hAnsi="Arial" w:cs="Arial"/>
          <w:szCs w:val="24"/>
        </w:rPr>
        <w:t xml:space="preserve">of </w:t>
      </w:r>
      <w:r w:rsidR="00B50930" w:rsidRPr="00DC1D03">
        <w:rPr>
          <w:rFonts w:ascii="Arial" w:hAnsi="Arial" w:cs="Arial"/>
          <w:szCs w:val="24"/>
        </w:rPr>
        <w:t xml:space="preserve">the </w:t>
      </w:r>
      <w:r w:rsidR="001C6071" w:rsidRPr="00DC1D03">
        <w:rPr>
          <w:rFonts w:ascii="Arial" w:hAnsi="Arial" w:cs="Arial"/>
          <w:szCs w:val="24"/>
        </w:rPr>
        <w:t xml:space="preserve">proposed decertification </w:t>
      </w:r>
      <w:r w:rsidR="007A24D7" w:rsidRPr="00DC1D03">
        <w:rPr>
          <w:rFonts w:ascii="Arial" w:hAnsi="Arial" w:cs="Arial"/>
          <w:szCs w:val="24"/>
        </w:rPr>
        <w:t xml:space="preserve">request to the ALS.  The ALS through its voting representative or authorized member shall have the opportunity to explain to the NARALO leadership why it should not be decertified. The </w:t>
      </w:r>
      <w:r w:rsidR="00B50930" w:rsidRPr="00DC1D03">
        <w:rPr>
          <w:rFonts w:ascii="Arial" w:hAnsi="Arial" w:cs="Arial"/>
          <w:szCs w:val="24"/>
        </w:rPr>
        <w:t xml:space="preserve">Chair </w:t>
      </w:r>
      <w:r w:rsidR="007A24D7" w:rsidRPr="00DC1D03">
        <w:rPr>
          <w:rFonts w:ascii="Arial" w:hAnsi="Arial" w:cs="Arial"/>
          <w:szCs w:val="24"/>
        </w:rPr>
        <w:t xml:space="preserve">with the consensus of the General Assembly, </w:t>
      </w:r>
      <w:r w:rsidR="001D27FA" w:rsidRPr="00DC1D03">
        <w:rPr>
          <w:rFonts w:ascii="Arial" w:hAnsi="Arial" w:cs="Arial"/>
          <w:szCs w:val="24"/>
        </w:rPr>
        <w:t>shall</w:t>
      </w:r>
      <w:r w:rsidR="001C6071" w:rsidRPr="00DC1D03">
        <w:rPr>
          <w:rFonts w:ascii="Arial" w:hAnsi="Arial" w:cs="Arial"/>
          <w:szCs w:val="24"/>
        </w:rPr>
        <w:t xml:space="preserve"> submit to the ALAC a request, with supporting explanation, </w:t>
      </w:r>
      <w:r w:rsidR="00B50930" w:rsidRPr="00DC1D03">
        <w:rPr>
          <w:rFonts w:ascii="Arial" w:hAnsi="Arial" w:cs="Arial"/>
          <w:szCs w:val="24"/>
        </w:rPr>
        <w:t>for de-certification of that ALS.</w:t>
      </w:r>
    </w:p>
    <w:p w:rsidR="00B50930" w:rsidRPr="00DC1D03" w:rsidRDefault="007A24D7" w:rsidP="00E11A0F">
      <w:pPr>
        <w:pStyle w:val="Legal2L2"/>
        <w:rPr>
          <w:rFonts w:ascii="Arial" w:hAnsi="Arial" w:cs="Arial"/>
          <w:szCs w:val="24"/>
        </w:rPr>
      </w:pPr>
      <w:r w:rsidRPr="00DC1D03">
        <w:rPr>
          <w:rFonts w:ascii="Arial" w:hAnsi="Arial" w:cs="Arial"/>
          <w:szCs w:val="24"/>
        </w:rPr>
        <w:tab/>
        <w:t>8.3.1</w:t>
      </w:r>
      <w:r w:rsidRPr="00DC1D03">
        <w:rPr>
          <w:rFonts w:ascii="Arial" w:hAnsi="Arial" w:cs="Arial"/>
          <w:szCs w:val="24"/>
        </w:rPr>
        <w:tab/>
        <w:t xml:space="preserve">If the General Assembly has not reached a rough consensus concerning the proposed request for decertification to the ALAC, the General Assembly shall conduct a secret ballot of all eligible voting representatives, excluding the voting representative of the affected ALS. </w:t>
      </w:r>
      <w:r w:rsidR="001C6071" w:rsidRPr="00DC1D03">
        <w:rPr>
          <w:rFonts w:ascii="Arial" w:hAnsi="Arial" w:cs="Arial"/>
          <w:szCs w:val="24"/>
        </w:rPr>
        <w:t xml:space="preserve"> </w:t>
      </w:r>
    </w:p>
    <w:p w:rsidR="00B50930" w:rsidRPr="00DC1D03" w:rsidRDefault="001D27FA" w:rsidP="00B50930">
      <w:pPr>
        <w:pStyle w:val="Legal2L2"/>
        <w:rPr>
          <w:rFonts w:ascii="Arial" w:hAnsi="Arial" w:cs="Arial"/>
          <w:szCs w:val="24"/>
        </w:rPr>
      </w:pPr>
      <w:r w:rsidRPr="00DC1D03">
        <w:rPr>
          <w:rFonts w:ascii="Arial" w:hAnsi="Arial" w:cs="Arial"/>
          <w:szCs w:val="24"/>
        </w:rPr>
        <w:t>8.4</w:t>
      </w:r>
      <w:r w:rsidRPr="00DC1D03">
        <w:rPr>
          <w:rFonts w:ascii="Arial" w:hAnsi="Arial" w:cs="Arial"/>
          <w:szCs w:val="24"/>
        </w:rPr>
        <w:tab/>
      </w:r>
      <w:r w:rsidR="00B50930" w:rsidRPr="00DC1D03">
        <w:rPr>
          <w:rFonts w:ascii="Arial" w:hAnsi="Arial" w:cs="Arial"/>
          <w:szCs w:val="24"/>
        </w:rPr>
        <w:t xml:space="preserve">In the case of an apparently dormant or non-existent ALS, the Chair may </w:t>
      </w:r>
      <w:r w:rsidRPr="00DC1D03">
        <w:rPr>
          <w:rFonts w:ascii="Arial" w:hAnsi="Arial" w:cs="Arial"/>
          <w:szCs w:val="24"/>
        </w:rPr>
        <w:t xml:space="preserve">submit to </w:t>
      </w:r>
      <w:r w:rsidR="007A24D7" w:rsidRPr="00DC1D03">
        <w:rPr>
          <w:rFonts w:ascii="Arial" w:hAnsi="Arial" w:cs="Arial"/>
          <w:szCs w:val="24"/>
        </w:rPr>
        <w:t xml:space="preserve">the </w:t>
      </w:r>
      <w:r w:rsidRPr="00DC1D03">
        <w:rPr>
          <w:rFonts w:ascii="Arial" w:hAnsi="Arial" w:cs="Arial"/>
          <w:szCs w:val="24"/>
        </w:rPr>
        <w:t>ALAC</w:t>
      </w:r>
      <w:r w:rsidR="007A24D7" w:rsidRPr="00DC1D03">
        <w:rPr>
          <w:rFonts w:ascii="Arial" w:hAnsi="Arial" w:cs="Arial"/>
          <w:szCs w:val="24"/>
        </w:rPr>
        <w:t>, together with a notice to the General Assembly,</w:t>
      </w:r>
      <w:r w:rsidRPr="00DC1D03">
        <w:rPr>
          <w:rFonts w:ascii="Arial" w:hAnsi="Arial" w:cs="Arial"/>
          <w:szCs w:val="24"/>
        </w:rPr>
        <w:t xml:space="preserve"> a request </w:t>
      </w:r>
      <w:r w:rsidR="00B50930" w:rsidRPr="00DC1D03">
        <w:rPr>
          <w:rFonts w:ascii="Arial" w:hAnsi="Arial" w:cs="Arial"/>
          <w:szCs w:val="24"/>
        </w:rPr>
        <w:t>that the ALS be dec</w:t>
      </w:r>
      <w:r w:rsidR="00FC0504">
        <w:rPr>
          <w:rFonts w:ascii="Arial" w:hAnsi="Arial" w:cs="Arial"/>
          <w:szCs w:val="24"/>
        </w:rPr>
        <w:t xml:space="preserve">ertified, providing </w:t>
      </w:r>
      <w:r w:rsidR="004C5D93">
        <w:rPr>
          <w:rFonts w:ascii="Arial" w:hAnsi="Arial" w:cs="Arial"/>
          <w:szCs w:val="24"/>
        </w:rPr>
        <w:t>the basis for decertification</w:t>
      </w:r>
      <w:r w:rsidR="00B50930" w:rsidRPr="00DC1D03">
        <w:rPr>
          <w:rFonts w:ascii="Arial" w:hAnsi="Arial" w:cs="Arial"/>
          <w:szCs w:val="24"/>
        </w:rPr>
        <w:t>.</w:t>
      </w:r>
    </w:p>
    <w:p w:rsidR="00AD30B6" w:rsidRPr="00DC1D03" w:rsidRDefault="007A24D7" w:rsidP="00B50930">
      <w:pPr>
        <w:pStyle w:val="Legal2L2"/>
        <w:rPr>
          <w:rFonts w:ascii="Arial" w:hAnsi="Arial" w:cs="Arial"/>
          <w:szCs w:val="24"/>
        </w:rPr>
      </w:pPr>
      <w:r w:rsidRPr="00DC1D03">
        <w:rPr>
          <w:rFonts w:ascii="Arial" w:hAnsi="Arial" w:cs="Arial"/>
          <w:szCs w:val="24"/>
        </w:rPr>
        <w:t>8.5</w:t>
      </w:r>
      <w:r w:rsidRPr="00DC1D03">
        <w:rPr>
          <w:rFonts w:ascii="Arial" w:hAnsi="Arial" w:cs="Arial"/>
          <w:szCs w:val="24"/>
        </w:rPr>
        <w:tab/>
        <w:t>In the case of an Unaffiliated Member’s failure to meet performance standards, the Chair shall send a notice to the Unaffiliated Member</w:t>
      </w:r>
      <w:r w:rsidR="00AD30B6" w:rsidRPr="00DC1D03">
        <w:rPr>
          <w:rFonts w:ascii="Arial" w:hAnsi="Arial" w:cs="Arial"/>
          <w:szCs w:val="24"/>
        </w:rPr>
        <w:t xml:space="preserve"> requesting confirmation of the following:</w:t>
      </w:r>
    </w:p>
    <w:p w:rsidR="00AD30B6" w:rsidRPr="00DC1D03" w:rsidRDefault="00AD30B6" w:rsidP="00AD30B6">
      <w:pPr>
        <w:pStyle w:val="Legal2L2"/>
        <w:numPr>
          <w:ilvl w:val="0"/>
          <w:numId w:val="24"/>
          <w:numberingChange w:id="20" w:author="Judith Hellerstein" w:date="2017-03-27T19:41:00Z" w:original=""/>
        </w:numPr>
        <w:rPr>
          <w:rFonts w:ascii="Arial" w:hAnsi="Arial" w:cs="Arial"/>
          <w:szCs w:val="24"/>
        </w:rPr>
      </w:pPr>
      <w:r w:rsidRPr="00DC1D03">
        <w:rPr>
          <w:rFonts w:ascii="Arial" w:hAnsi="Arial" w:cs="Arial"/>
          <w:szCs w:val="24"/>
        </w:rPr>
        <w:t>subscription to and active participation in the NA-Discuss list,</w:t>
      </w:r>
    </w:p>
    <w:p w:rsidR="00AD30B6" w:rsidRPr="00DC1D03" w:rsidRDefault="00AD30B6" w:rsidP="00AD30B6">
      <w:pPr>
        <w:pStyle w:val="Legal2L2"/>
        <w:numPr>
          <w:ilvl w:val="0"/>
          <w:numId w:val="24"/>
          <w:numberingChange w:id="21" w:author="Judith Hellerstein" w:date="2017-03-27T19:41:00Z" w:original=""/>
        </w:numPr>
        <w:rPr>
          <w:rFonts w:ascii="Arial" w:hAnsi="Arial" w:cs="Arial"/>
          <w:szCs w:val="24"/>
        </w:rPr>
      </w:pPr>
      <w:r w:rsidRPr="00DC1D03">
        <w:rPr>
          <w:rFonts w:ascii="Arial" w:hAnsi="Arial" w:cs="Arial"/>
          <w:szCs w:val="24"/>
        </w:rPr>
        <w:t>permanent residency in one of the countries/territories in the North American region as defined by ICANN, and</w:t>
      </w:r>
    </w:p>
    <w:p w:rsidR="00AD30B6" w:rsidRPr="00DC1D03" w:rsidRDefault="00AD30B6" w:rsidP="00AD30B6">
      <w:pPr>
        <w:pStyle w:val="Legal2L2"/>
        <w:numPr>
          <w:ilvl w:val="0"/>
          <w:numId w:val="24"/>
          <w:numberingChange w:id="22" w:author="Judith Hellerstein" w:date="2017-03-27T19:41:00Z" w:original=""/>
        </w:numPr>
        <w:rPr>
          <w:rFonts w:ascii="Arial" w:hAnsi="Arial" w:cs="Arial"/>
          <w:szCs w:val="24"/>
        </w:rPr>
      </w:pPr>
      <w:r w:rsidRPr="00DC1D03">
        <w:rPr>
          <w:rFonts w:ascii="Arial" w:hAnsi="Arial" w:cs="Arial"/>
          <w:szCs w:val="24"/>
        </w:rPr>
        <w:t>non-</w:t>
      </w:r>
      <w:r w:rsidR="00E0115A" w:rsidRPr="00DC1D03">
        <w:rPr>
          <w:rFonts w:ascii="Arial" w:hAnsi="Arial" w:cs="Arial"/>
          <w:szCs w:val="24"/>
        </w:rPr>
        <w:t xml:space="preserve">membership </w:t>
      </w:r>
      <w:r w:rsidRPr="00DC1D03">
        <w:rPr>
          <w:rFonts w:ascii="Arial" w:hAnsi="Arial" w:cs="Arial"/>
          <w:szCs w:val="24"/>
        </w:rPr>
        <w:t>in any certified ALS.</w:t>
      </w:r>
    </w:p>
    <w:p w:rsidR="00E0115A" w:rsidRPr="00DC1D03" w:rsidRDefault="00E0115A" w:rsidP="00E0115A">
      <w:pPr>
        <w:pStyle w:val="Legal2L2"/>
        <w:rPr>
          <w:rFonts w:ascii="Arial" w:hAnsi="Arial" w:cs="Arial"/>
          <w:szCs w:val="24"/>
        </w:rPr>
      </w:pPr>
      <w:r w:rsidRPr="00DC1D03">
        <w:rPr>
          <w:rFonts w:ascii="Arial" w:hAnsi="Arial" w:cs="Arial"/>
          <w:szCs w:val="24"/>
        </w:rPr>
        <w:t>Failure to confirm all three (3) of the above requirements is a basis for termination of Unaffiliated Membership.</w:t>
      </w:r>
    </w:p>
    <w:p w:rsidR="00AD30B6" w:rsidRPr="00DC1D03" w:rsidRDefault="00AD30B6" w:rsidP="00B50930">
      <w:pPr>
        <w:pStyle w:val="Legal2L2"/>
        <w:rPr>
          <w:rFonts w:ascii="Arial" w:hAnsi="Arial" w:cs="Arial"/>
          <w:szCs w:val="24"/>
        </w:rPr>
      </w:pPr>
      <w:r w:rsidRPr="00DC1D03">
        <w:rPr>
          <w:rFonts w:ascii="Arial" w:hAnsi="Arial" w:cs="Arial"/>
          <w:szCs w:val="24"/>
        </w:rPr>
        <w:t>8.6</w:t>
      </w:r>
      <w:r w:rsidRPr="00DC1D03">
        <w:rPr>
          <w:rFonts w:ascii="Arial" w:hAnsi="Arial" w:cs="Arial"/>
          <w:szCs w:val="24"/>
        </w:rPr>
        <w:tab/>
        <w:t xml:space="preserve">The Unaffiliated Member shall have the right to explain why the Member’s membership in the NARALO should not be revoked and what remedial action the Unaffiliated Member proposes to take. If the Unaffiliated </w:t>
      </w:r>
      <w:r w:rsidR="00AC5235">
        <w:rPr>
          <w:rFonts w:ascii="Arial" w:hAnsi="Arial" w:cs="Arial"/>
          <w:szCs w:val="24"/>
        </w:rPr>
        <w:t xml:space="preserve">Member </w:t>
      </w:r>
      <w:r w:rsidRPr="00DC1D03">
        <w:rPr>
          <w:rFonts w:ascii="Arial" w:hAnsi="Arial" w:cs="Arial"/>
          <w:szCs w:val="24"/>
        </w:rPr>
        <w:t>cannot or, within the subsequent twelve (12) consecutive month period, does not take remedial action, revocation of Unaffiliated Membership shal</w:t>
      </w:r>
      <w:r w:rsidR="00DC1D03">
        <w:rPr>
          <w:rFonts w:ascii="Arial" w:hAnsi="Arial" w:cs="Arial"/>
          <w:szCs w:val="24"/>
        </w:rPr>
        <w:t>l be automatic.</w:t>
      </w:r>
    </w:p>
    <w:p w:rsidR="00B50930" w:rsidRPr="00DC1D03" w:rsidRDefault="00AD30B6" w:rsidP="00E0115A">
      <w:pPr>
        <w:pStyle w:val="Legal2L2"/>
        <w:rPr>
          <w:rFonts w:ascii="Arial" w:hAnsi="Arial" w:cs="Arial"/>
          <w:szCs w:val="24"/>
        </w:rPr>
      </w:pPr>
      <w:r w:rsidRPr="00DC1D03">
        <w:rPr>
          <w:rFonts w:ascii="Arial" w:hAnsi="Arial" w:cs="Arial"/>
          <w:szCs w:val="24"/>
        </w:rPr>
        <w:t>8.7</w:t>
      </w:r>
      <w:r w:rsidRPr="00DC1D03">
        <w:rPr>
          <w:rFonts w:ascii="Arial" w:hAnsi="Arial" w:cs="Arial"/>
          <w:szCs w:val="24"/>
        </w:rPr>
        <w:tab/>
        <w:t>In general, resignation of ALS Membership or Unaffiliated Membership should be the preferred option in the case of decertification or revocation, respectively.</w:t>
      </w:r>
    </w:p>
    <w:p w:rsidR="001B5FBF" w:rsidRPr="004C5D93" w:rsidRDefault="004C5D93">
      <w:pPr>
        <w:pStyle w:val="Legal2L1"/>
        <w:keepNext/>
        <w:rPr>
          <w:rFonts w:ascii="Arial" w:hAnsi="Arial" w:cs="Arial"/>
          <w:sz w:val="24"/>
          <w:szCs w:val="24"/>
        </w:rPr>
      </w:pPr>
      <w:r w:rsidRPr="004C5D93">
        <w:rPr>
          <w:rFonts w:ascii="Arial" w:hAnsi="Arial" w:cs="Arial"/>
          <w:sz w:val="24"/>
          <w:szCs w:val="24"/>
        </w:rPr>
        <w:t>9.</w:t>
      </w:r>
      <w:r w:rsidRPr="004C5D93">
        <w:rPr>
          <w:rFonts w:ascii="Arial" w:hAnsi="Arial" w:cs="Arial"/>
          <w:sz w:val="24"/>
          <w:szCs w:val="24"/>
        </w:rPr>
        <w:tab/>
      </w:r>
      <w:r w:rsidR="00BC70BF" w:rsidRPr="004C5D93">
        <w:rPr>
          <w:rFonts w:ascii="Arial" w:hAnsi="Arial" w:cs="Arial"/>
          <w:sz w:val="24"/>
          <w:szCs w:val="24"/>
        </w:rPr>
        <w:t>AMENDMENT</w:t>
      </w:r>
    </w:p>
    <w:p w:rsidR="00E76F1A" w:rsidDel="00C92671" w:rsidRDefault="00B23CBF" w:rsidP="00D90004">
      <w:pPr>
        <w:pStyle w:val="Legal2L1"/>
        <w:keepNext/>
        <w:rPr>
          <w:del w:id="23" w:author="Judith Hellerstein" w:date="2017-03-27T19:46:00Z"/>
          <w:rFonts w:ascii="Arial" w:hAnsi="Arial" w:cs="Arial"/>
          <w:b w:val="0"/>
          <w:sz w:val="24"/>
          <w:szCs w:val="24"/>
        </w:rPr>
      </w:pPr>
      <w:r w:rsidRPr="00DC1D03">
        <w:rPr>
          <w:rFonts w:ascii="Arial" w:hAnsi="Arial" w:cs="Arial"/>
          <w:b w:val="0"/>
          <w:sz w:val="24"/>
          <w:szCs w:val="24"/>
        </w:rPr>
        <w:t>These Operating Principles and Procedures will take effect when adopted by not less than seventy percent (70%) of eligible voting representatives of the General Assembly. These Operating Principles and Procedures may be amended at any time by an affirmative vote of not less than seventy percent (70%) of the eligible voting repres</w:t>
      </w:r>
      <w:r w:rsidR="00D90004" w:rsidRPr="00DC1D03">
        <w:rPr>
          <w:rFonts w:ascii="Arial" w:hAnsi="Arial" w:cs="Arial"/>
          <w:b w:val="0"/>
          <w:sz w:val="24"/>
          <w:szCs w:val="24"/>
        </w:rPr>
        <w:t xml:space="preserve">entatives of the General Assembly at the Annual Meeting or a special meeting called for that purpose by the Chair, upon </w:t>
      </w:r>
      <w:proofErr w:type="gramStart"/>
      <w:r w:rsidR="00D90004" w:rsidRPr="00DC1D03">
        <w:rPr>
          <w:rFonts w:ascii="Arial" w:hAnsi="Arial" w:cs="Arial"/>
          <w:b w:val="0"/>
          <w:sz w:val="24"/>
          <w:szCs w:val="24"/>
        </w:rPr>
        <w:t>thirty (30) days</w:t>
      </w:r>
      <w:proofErr w:type="gramEnd"/>
      <w:r w:rsidR="00D90004" w:rsidRPr="00DC1D03">
        <w:rPr>
          <w:rFonts w:ascii="Arial" w:hAnsi="Arial" w:cs="Arial"/>
          <w:b w:val="0"/>
          <w:sz w:val="24"/>
          <w:szCs w:val="24"/>
        </w:rPr>
        <w:t>’ advance notice in writing of the proposed amendment or amendments.</w:t>
      </w:r>
    </w:p>
    <w:p w:rsidR="004C5D93" w:rsidRDefault="004C5D93" w:rsidP="00D90004">
      <w:pPr>
        <w:pStyle w:val="Legal2L1"/>
        <w:keepNext/>
        <w:rPr>
          <w:rFonts w:ascii="Arial" w:hAnsi="Arial" w:cs="Arial"/>
          <w:b w:val="0"/>
          <w:sz w:val="24"/>
          <w:szCs w:val="24"/>
        </w:rPr>
      </w:pPr>
    </w:p>
    <w:p w:rsidR="004C5D93" w:rsidRPr="00EF16C2" w:rsidRDefault="004C5D93" w:rsidP="004C5D93">
      <w:pPr>
        <w:shd w:val="clear" w:color="auto" w:fill="FFFFFF"/>
        <w:spacing w:before="150"/>
        <w:rPr>
          <w:rFonts w:ascii="Arial" w:hAnsi="Arial" w:cs="Arial"/>
          <w:b/>
          <w:color w:val="333333"/>
          <w:sz w:val="21"/>
          <w:szCs w:val="21"/>
        </w:rPr>
      </w:pPr>
      <w:r w:rsidRPr="004C5D93">
        <w:rPr>
          <w:rFonts w:ascii="Arial" w:hAnsi="Arial" w:cs="Arial"/>
          <w:b/>
          <w:color w:val="000000"/>
          <w:sz w:val="21"/>
          <w:szCs w:val="21"/>
        </w:rPr>
        <w:t>DOCUMENT HISTORY</w:t>
      </w:r>
    </w:p>
    <w:p w:rsidR="004C5D93" w:rsidRPr="00EF16C2" w:rsidRDefault="004C5D93" w:rsidP="004C5D93">
      <w:pPr>
        <w:pStyle w:val="ListParagraph"/>
        <w:numPr>
          <w:ilvl w:val="0"/>
          <w:numId w:val="25"/>
          <w:numberingChange w:id="24" w:author="Judith Hellerstein" w:date="2017-03-27T19:41:00Z" w:original=""/>
        </w:numPr>
        <w:shd w:val="clear" w:color="auto" w:fill="FFFFFF"/>
        <w:spacing w:before="150"/>
        <w:rPr>
          <w:rFonts w:ascii="Arial" w:hAnsi="Arial" w:cs="Arial"/>
          <w:color w:val="333333"/>
          <w:sz w:val="21"/>
          <w:szCs w:val="21"/>
        </w:rPr>
      </w:pPr>
      <w:r>
        <w:rPr>
          <w:rFonts w:ascii="Arial" w:hAnsi="Arial" w:cs="Arial"/>
          <w:color w:val="000000"/>
          <w:sz w:val="21"/>
          <w:szCs w:val="21"/>
        </w:rPr>
        <w:t xml:space="preserve">2013-08-20 - </w:t>
      </w:r>
      <w:r w:rsidRPr="00EF16C2">
        <w:rPr>
          <w:rFonts w:ascii="Arial" w:hAnsi="Arial" w:cs="Arial"/>
          <w:color w:val="000000"/>
          <w:sz w:val="21"/>
          <w:szCs w:val="21"/>
        </w:rPr>
        <w:t>For NARALO Approval (Previous version: NA-2007-1-1 Revision 1)</w:t>
      </w:r>
    </w:p>
    <w:p w:rsidR="004C5D93" w:rsidRPr="00EF16C2" w:rsidRDefault="004C5D93" w:rsidP="004C5D93">
      <w:pPr>
        <w:pStyle w:val="ListParagraph"/>
        <w:numPr>
          <w:ilvl w:val="0"/>
          <w:numId w:val="25"/>
          <w:numberingChange w:id="25" w:author="Judith Hellerstein" w:date="2017-03-27T19:41:00Z" w:original=""/>
        </w:numPr>
        <w:shd w:val="clear" w:color="auto" w:fill="FFFFFF"/>
        <w:spacing w:before="150"/>
        <w:rPr>
          <w:rFonts w:ascii="Arial" w:hAnsi="Arial" w:cs="Arial"/>
          <w:color w:val="333333"/>
          <w:sz w:val="21"/>
          <w:szCs w:val="21"/>
        </w:rPr>
      </w:pPr>
      <w:r w:rsidRPr="00EF16C2">
        <w:rPr>
          <w:rFonts w:ascii="Arial" w:hAnsi="Arial" w:cs="Arial"/>
          <w:color w:val="000000"/>
          <w:sz w:val="21"/>
          <w:szCs w:val="21"/>
        </w:rPr>
        <w:t>2016-05-14</w:t>
      </w:r>
      <w:r>
        <w:rPr>
          <w:rFonts w:ascii="Arial" w:hAnsi="Arial" w:cs="Arial"/>
          <w:color w:val="000000"/>
          <w:sz w:val="21"/>
          <w:szCs w:val="21"/>
        </w:rPr>
        <w:t xml:space="preserve"> </w:t>
      </w:r>
      <w:r w:rsidRPr="00EF16C2">
        <w:rPr>
          <w:rFonts w:ascii="Arial" w:hAnsi="Arial" w:cs="Arial"/>
          <w:color w:val="000000"/>
          <w:sz w:val="21"/>
          <w:szCs w:val="21"/>
        </w:rPr>
        <w:t>- For NARALO Approval (</w:t>
      </w:r>
      <w:r w:rsidR="00FC0504" w:rsidRPr="00EF16C2">
        <w:rPr>
          <w:rFonts w:ascii="Arial" w:hAnsi="Arial" w:cs="Arial"/>
          <w:color w:val="000000"/>
          <w:sz w:val="21"/>
          <w:szCs w:val="21"/>
        </w:rPr>
        <w:t>Previous version</w:t>
      </w:r>
      <w:r w:rsidRPr="00EF16C2">
        <w:rPr>
          <w:rFonts w:ascii="Arial" w:hAnsi="Arial" w:cs="Arial"/>
          <w:color w:val="000000"/>
          <w:sz w:val="21"/>
          <w:szCs w:val="21"/>
        </w:rPr>
        <w:t>: N-2013-1-1-Revision 1)</w:t>
      </w:r>
    </w:p>
    <w:p w:rsidR="004C5D93" w:rsidRPr="00EF16C2" w:rsidRDefault="004C5D93" w:rsidP="004C5D93">
      <w:pPr>
        <w:pStyle w:val="ListParagraph"/>
        <w:numPr>
          <w:ilvl w:val="0"/>
          <w:numId w:val="25"/>
          <w:numberingChange w:id="26" w:author="Judith Hellerstein" w:date="2017-03-27T19:41:00Z" w:original=""/>
        </w:numPr>
        <w:shd w:val="clear" w:color="auto" w:fill="FFFFFF"/>
        <w:spacing w:before="150"/>
        <w:rPr>
          <w:rFonts w:ascii="Arial" w:hAnsi="Arial" w:cs="Arial"/>
          <w:color w:val="333333"/>
          <w:sz w:val="21"/>
          <w:szCs w:val="21"/>
        </w:rPr>
      </w:pPr>
      <w:r w:rsidRPr="00EF16C2">
        <w:rPr>
          <w:rFonts w:ascii="Arial" w:hAnsi="Arial" w:cs="Arial"/>
          <w:color w:val="000000"/>
          <w:sz w:val="21"/>
          <w:szCs w:val="21"/>
        </w:rPr>
        <w:t>2017-07-20</w:t>
      </w:r>
      <w:r>
        <w:rPr>
          <w:rFonts w:ascii="Arial" w:hAnsi="Arial" w:cs="Arial"/>
          <w:color w:val="000000"/>
          <w:sz w:val="21"/>
          <w:szCs w:val="21"/>
        </w:rPr>
        <w:t xml:space="preserve"> </w:t>
      </w:r>
      <w:r w:rsidRPr="00EF16C2">
        <w:rPr>
          <w:rFonts w:ascii="Arial" w:hAnsi="Arial" w:cs="Arial"/>
          <w:color w:val="000000"/>
          <w:sz w:val="21"/>
          <w:szCs w:val="21"/>
        </w:rPr>
        <w:t xml:space="preserve">- </w:t>
      </w:r>
      <w:r w:rsidR="00FC0504" w:rsidRPr="00EF16C2">
        <w:rPr>
          <w:rFonts w:ascii="Arial" w:hAnsi="Arial" w:cs="Arial"/>
          <w:color w:val="000000"/>
          <w:sz w:val="21"/>
          <w:szCs w:val="21"/>
        </w:rPr>
        <w:t>DRAFT _</w:t>
      </w:r>
      <w:r w:rsidRPr="00EF16C2">
        <w:rPr>
          <w:rFonts w:ascii="Arial" w:hAnsi="Arial" w:cs="Arial"/>
          <w:color w:val="000000"/>
          <w:sz w:val="21"/>
          <w:szCs w:val="21"/>
        </w:rPr>
        <w:t>_________________________________________</w:t>
      </w:r>
    </w:p>
    <w:p w:rsidR="004C5D93" w:rsidRPr="00EF16C2" w:rsidRDefault="004C5D93" w:rsidP="004C5D93">
      <w:pPr>
        <w:shd w:val="clear" w:color="auto" w:fill="FFFFFF"/>
        <w:spacing w:before="150"/>
        <w:rPr>
          <w:rFonts w:ascii="Arial" w:hAnsi="Arial" w:cs="Arial"/>
          <w:color w:val="333333"/>
          <w:sz w:val="21"/>
          <w:szCs w:val="21"/>
        </w:rPr>
      </w:pPr>
      <w:r w:rsidRPr="00EF16C2">
        <w:rPr>
          <w:rFonts w:ascii="Arial" w:hAnsi="Arial" w:cs="Arial"/>
          <w:color w:val="000000"/>
          <w:sz w:val="21"/>
          <w:szCs w:val="21"/>
        </w:rPr>
        <w:t>The Operating Principles of the North Am</w:t>
      </w:r>
      <w:r>
        <w:rPr>
          <w:rFonts w:ascii="Arial" w:hAnsi="Arial" w:cs="Arial"/>
          <w:color w:val="000000"/>
          <w:sz w:val="21"/>
          <w:szCs w:val="21"/>
        </w:rPr>
        <w:t>erican Regional At-Large Organiz</w:t>
      </w:r>
      <w:r w:rsidRPr="00EF16C2">
        <w:rPr>
          <w:rFonts w:ascii="Arial" w:hAnsi="Arial" w:cs="Arial"/>
          <w:color w:val="000000"/>
          <w:sz w:val="21"/>
          <w:szCs w:val="21"/>
        </w:rPr>
        <w:t>ation were certified as having been adopted on 12th June 2007 by the Interim Chair of the NARALO.</w:t>
      </w:r>
    </w:p>
    <w:p w:rsidR="004C5D93" w:rsidRPr="00EF16C2" w:rsidRDefault="004C5D93" w:rsidP="004C5D93">
      <w:pPr>
        <w:shd w:val="clear" w:color="auto" w:fill="FFFFFF"/>
        <w:spacing w:before="150"/>
        <w:rPr>
          <w:rFonts w:ascii="Arial" w:hAnsi="Arial" w:cs="Arial"/>
          <w:color w:val="333333"/>
          <w:sz w:val="21"/>
          <w:szCs w:val="21"/>
        </w:rPr>
      </w:pPr>
      <w:r w:rsidRPr="00EF16C2">
        <w:rPr>
          <w:rFonts w:ascii="Arial" w:hAnsi="Arial" w:cs="Arial"/>
          <w:color w:val="000000"/>
          <w:sz w:val="21"/>
          <w:szCs w:val="21"/>
        </w:rPr>
        <w:t>The first revision of the Operating Principles was </w:t>
      </w:r>
      <w:hyperlink r:id="rId8" w:history="1">
        <w:r w:rsidRPr="00EF16C2">
          <w:rPr>
            <w:rFonts w:ascii="Arial" w:hAnsi="Arial" w:cs="Arial"/>
            <w:color w:val="0000FF"/>
            <w:sz w:val="21"/>
            <w:szCs w:val="21"/>
            <w:u w:val="single"/>
          </w:rPr>
          <w:t>adopted on 3rd October 2010 </w:t>
        </w:r>
      </w:hyperlink>
      <w:r w:rsidRPr="00EF16C2">
        <w:rPr>
          <w:rFonts w:ascii="Arial" w:hAnsi="Arial" w:cs="Arial"/>
          <w:color w:val="000000"/>
          <w:sz w:val="21"/>
          <w:szCs w:val="21"/>
        </w:rPr>
        <w:t>by the NARALO ALS representatives.</w:t>
      </w:r>
    </w:p>
    <w:p w:rsidR="004C5D93" w:rsidRPr="00EF16C2" w:rsidDel="00C92671" w:rsidRDefault="004C5D93" w:rsidP="004C5D93">
      <w:pPr>
        <w:shd w:val="clear" w:color="auto" w:fill="FFFFFF"/>
        <w:spacing w:before="150"/>
        <w:rPr>
          <w:del w:id="27" w:author="Judith Hellerstein" w:date="2017-03-27T19:46:00Z"/>
          <w:rFonts w:ascii="Arial" w:hAnsi="Arial" w:cs="Arial"/>
          <w:color w:val="333333"/>
          <w:sz w:val="21"/>
          <w:szCs w:val="21"/>
        </w:rPr>
      </w:pPr>
      <w:r w:rsidRPr="00EF16C2">
        <w:rPr>
          <w:rFonts w:ascii="Arial" w:hAnsi="Arial" w:cs="Arial"/>
          <w:color w:val="000000"/>
          <w:sz w:val="21"/>
          <w:szCs w:val="21"/>
        </w:rPr>
        <w:t xml:space="preserve">The second revision </w:t>
      </w:r>
      <w:r w:rsidR="0080654E">
        <w:rPr>
          <w:rFonts w:ascii="Arial" w:hAnsi="Arial" w:cs="Arial"/>
          <w:color w:val="000000"/>
          <w:sz w:val="21"/>
          <w:szCs w:val="21"/>
        </w:rPr>
        <w:t xml:space="preserve">of the Operating Principles and Procedures was adopted </w:t>
      </w:r>
      <w:r w:rsidR="00FC0504" w:rsidRPr="00EF16C2">
        <w:rPr>
          <w:rFonts w:ascii="Arial" w:hAnsi="Arial" w:cs="Arial"/>
          <w:color w:val="000000"/>
          <w:sz w:val="21"/>
          <w:szCs w:val="21"/>
        </w:rPr>
        <w:t>on _</w:t>
      </w:r>
      <w:r w:rsidRPr="00EF16C2">
        <w:rPr>
          <w:rFonts w:ascii="Arial" w:hAnsi="Arial" w:cs="Arial"/>
          <w:color w:val="FF0000"/>
          <w:sz w:val="21"/>
          <w:szCs w:val="21"/>
          <w:u w:val="single"/>
        </w:rPr>
        <w:t>______________ </w:t>
      </w:r>
      <w:r w:rsidRPr="00EF16C2">
        <w:rPr>
          <w:rFonts w:ascii="Arial" w:hAnsi="Arial" w:cs="Arial"/>
          <w:color w:val="000000"/>
          <w:sz w:val="21"/>
          <w:szCs w:val="21"/>
          <w:u w:val="single"/>
        </w:rPr>
        <w:t> </w:t>
      </w:r>
      <w:r w:rsidRPr="00EF16C2">
        <w:rPr>
          <w:rFonts w:ascii="Arial" w:hAnsi="Arial" w:cs="Arial"/>
          <w:color w:val="000000"/>
          <w:sz w:val="21"/>
          <w:szCs w:val="21"/>
        </w:rPr>
        <w:t> </w:t>
      </w:r>
      <w:r w:rsidR="0080654E">
        <w:rPr>
          <w:rFonts w:ascii="Arial" w:hAnsi="Arial" w:cs="Arial"/>
          <w:color w:val="000000"/>
          <w:sz w:val="21"/>
          <w:szCs w:val="21"/>
        </w:rPr>
        <w:t>the NARALO General Assembly.</w:t>
      </w:r>
    </w:p>
    <w:p w:rsidR="004C5D93" w:rsidRPr="00EF16C2" w:rsidDel="00C92671" w:rsidRDefault="004C5D93" w:rsidP="004C5D93">
      <w:pPr>
        <w:shd w:val="clear" w:color="auto" w:fill="FFFFFF"/>
        <w:spacing w:before="150"/>
        <w:rPr>
          <w:del w:id="28" w:author="Judith Hellerstein" w:date="2017-03-27T19:46:00Z"/>
          <w:rFonts w:ascii="Arial" w:hAnsi="Arial" w:cs="Arial"/>
          <w:color w:val="333333"/>
          <w:sz w:val="21"/>
          <w:szCs w:val="21"/>
        </w:rPr>
      </w:pPr>
    </w:p>
    <w:p w:rsidR="004C5D93" w:rsidRPr="00DC1D03" w:rsidRDefault="004C5D93" w:rsidP="00C92671">
      <w:pPr>
        <w:shd w:val="clear" w:color="auto" w:fill="FFFFFF"/>
        <w:spacing w:before="150"/>
        <w:pPrChange w:id="29" w:author="Judith Hellerstein" w:date="2017-03-27T19:46:00Z">
          <w:pPr>
            <w:pStyle w:val="Legal2L1"/>
            <w:keepNext/>
          </w:pPr>
        </w:pPrChange>
      </w:pPr>
    </w:p>
    <w:sectPr w:rsidR="004C5D93" w:rsidRPr="00DC1D03" w:rsidSect="00D90004">
      <w:footerReference w:type="default" r:id="rId9"/>
      <w:footerReference w:type="first" r:id="rId10"/>
      <w:pgSz w:w="12240" w:h="15840" w:code="1"/>
      <w:pgMar w:top="1440" w:right="1440" w:bottom="1440" w:left="1440" w:gutter="0"/>
      <w:pgNumType w:start="1"/>
      <w:docGrid w:linePitch="360"/>
      <w:printerSettings r:id="rId11"/>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5397" w:rsidRDefault="00905397">
      <w:r>
        <w:separator/>
      </w:r>
    </w:p>
  </w:endnote>
  <w:endnote w:type="continuationSeparator" w:id="0">
    <w:p w:rsidR="00905397" w:rsidRDefault="00905397">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4D7" w:rsidRDefault="00D03EC1">
    <w:pPr>
      <w:pStyle w:val="Footer"/>
      <w:spacing w:after="240"/>
      <w:jc w:val="center"/>
    </w:pPr>
    <w:fldSimple w:instr=" PAGE   \* MERGEFORMAT ">
      <w:r w:rsidR="00C92671">
        <w:rPr>
          <w:noProof/>
        </w:rPr>
        <w:t>7</w:t>
      </w:r>
    </w:fldSimple>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4D7" w:rsidRDefault="00D03EC1">
    <w:pPr>
      <w:pStyle w:val="Footer"/>
    </w:pPr>
    <w:r>
      <w:rPr>
        <w:noProof/>
      </w:rPr>
      <w:pict>
        <v:shapetype id="_x0000_t202" coordsize="21600,21600" o:spt="202" path="m0,0l0,21600,21600,21600,21600,0xe">
          <v:stroke joinstyle="miter"/>
          <v:path gradientshapeok="t" o:connecttype="rect"/>
        </v:shapetype>
        <v:shape id="Text Box 1" o:spid="_x0000_s4096" type="#_x0000_t202" style="position:absolute;margin-left:-6pt;margin-top:-.25pt;width:201.6pt;height:20.1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" filled="f" stroked="f" strokeweight=".5pt">
          <v:path arrowok="t"/>
          <v:textbox inset="0,0,0,0">
            <w:txbxContent>
              <w:p w:rsidR="007A24D7" w:rsidRDefault="007A24D7">
                <w:pPr>
                  <w:pStyle w:val="MacPacTrailer"/>
                </w:pPr>
                <w:r>
                  <w:t>DB1/ 82292109.3</w:t>
                </w:r>
              </w:p>
              <w:p w:rsidR="007A24D7" w:rsidRDefault="007A24D7">
                <w:pPr>
                  <w:pStyle w:val="MacPacTrailer"/>
                </w:pPr>
              </w:p>
            </w:txbxContent>
          </v:textbox>
          <w10:wrap anchorx="margin"/>
        </v:shape>
      </w:pic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5397" w:rsidRDefault="00905397">
      <w:r>
        <w:separator/>
      </w:r>
    </w:p>
  </w:footnote>
  <w:footnote w:type="continuationSeparator" w:id="0">
    <w:p w:rsidR="00905397" w:rsidRDefault="00905397">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70ED116"/>
    <w:lvl w:ilvl="0">
      <w:start w:val="1"/>
      <w:numFmt w:val="decimal"/>
      <w:lvlText w:val="%1."/>
      <w:lvlJc w:val="left"/>
      <w:pPr>
        <w:tabs>
          <w:tab w:val="num" w:pos="1800"/>
        </w:tabs>
        <w:ind w:left="1800" w:hanging="360"/>
      </w:pPr>
    </w:lvl>
  </w:abstractNum>
  <w:abstractNum w:abstractNumId="1">
    <w:nsid w:val="FFFFFF7D"/>
    <w:multiLevelType w:val="singleLevel"/>
    <w:tmpl w:val="DA907864"/>
    <w:lvl w:ilvl="0">
      <w:start w:val="1"/>
      <w:numFmt w:val="decimal"/>
      <w:lvlText w:val="%1."/>
      <w:lvlJc w:val="left"/>
      <w:pPr>
        <w:tabs>
          <w:tab w:val="num" w:pos="1440"/>
        </w:tabs>
        <w:ind w:left="1440" w:hanging="360"/>
      </w:pPr>
    </w:lvl>
  </w:abstractNum>
  <w:abstractNum w:abstractNumId="2">
    <w:nsid w:val="FFFFFF7E"/>
    <w:multiLevelType w:val="singleLevel"/>
    <w:tmpl w:val="35FA3B2E"/>
    <w:lvl w:ilvl="0">
      <w:start w:val="1"/>
      <w:numFmt w:val="decimal"/>
      <w:lvlText w:val="%1."/>
      <w:lvlJc w:val="left"/>
      <w:pPr>
        <w:tabs>
          <w:tab w:val="num" w:pos="1080"/>
        </w:tabs>
        <w:ind w:left="1080" w:hanging="360"/>
      </w:pPr>
    </w:lvl>
  </w:abstractNum>
  <w:abstractNum w:abstractNumId="3">
    <w:nsid w:val="FFFFFF7F"/>
    <w:multiLevelType w:val="singleLevel"/>
    <w:tmpl w:val="011E5E4E"/>
    <w:lvl w:ilvl="0">
      <w:start w:val="1"/>
      <w:numFmt w:val="decimal"/>
      <w:lvlText w:val="%1."/>
      <w:lvlJc w:val="left"/>
      <w:pPr>
        <w:tabs>
          <w:tab w:val="num" w:pos="720"/>
        </w:tabs>
        <w:ind w:left="720" w:hanging="360"/>
      </w:pPr>
    </w:lvl>
  </w:abstractNum>
  <w:abstractNum w:abstractNumId="4">
    <w:nsid w:val="FFFFFF80"/>
    <w:multiLevelType w:val="singleLevel"/>
    <w:tmpl w:val="CEE25AB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810704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C08EF8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F52A2C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29E22BC"/>
    <w:lvl w:ilvl="0">
      <w:start w:val="1"/>
      <w:numFmt w:val="decimal"/>
      <w:lvlText w:val="%1."/>
      <w:lvlJc w:val="left"/>
      <w:pPr>
        <w:tabs>
          <w:tab w:val="num" w:pos="360"/>
        </w:tabs>
        <w:ind w:left="360" w:hanging="360"/>
      </w:pPr>
    </w:lvl>
  </w:abstractNum>
  <w:abstractNum w:abstractNumId="9">
    <w:nsid w:val="FFFFFF89"/>
    <w:multiLevelType w:val="singleLevel"/>
    <w:tmpl w:val="F4C27E02"/>
    <w:lvl w:ilvl="0">
      <w:start w:val="1"/>
      <w:numFmt w:val="bullet"/>
      <w:lvlText w:val=""/>
      <w:lvlJc w:val="left"/>
      <w:pPr>
        <w:tabs>
          <w:tab w:val="num" w:pos="360"/>
        </w:tabs>
        <w:ind w:left="360" w:hanging="360"/>
      </w:pPr>
      <w:rPr>
        <w:rFonts w:ascii="Symbol" w:hAnsi="Symbol" w:hint="default"/>
      </w:rPr>
    </w:lvl>
  </w:abstractNum>
  <w:abstractNum w:abstractNumId="10">
    <w:nsid w:val="0167732E"/>
    <w:multiLevelType w:val="multilevel"/>
    <w:tmpl w:val="0F56D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44E414C"/>
    <w:multiLevelType w:val="multilevel"/>
    <w:tmpl w:val="0409001F"/>
    <w:lvl w:ilvl="0">
      <w:start w:val="1"/>
      <w:numFmt w:val="decimal"/>
      <w:lvlText w:val="%1."/>
      <w:lvlJc w:val="left"/>
      <w:pPr>
        <w:ind w:left="360" w:hanging="360"/>
      </w:pPr>
      <w:rPr>
        <w:b/>
        <w:i w:val="0"/>
        <w:caps/>
        <w:smallCaps w:val="0"/>
        <w:sz w:val="28"/>
        <w:u w:val="none"/>
      </w:rPr>
    </w:lvl>
    <w:lvl w:ilvl="1">
      <w:start w:val="1"/>
      <w:numFmt w:val="decimal"/>
      <w:lvlText w:val="%1.%2."/>
      <w:lvlJc w:val="left"/>
      <w:pPr>
        <w:ind w:left="792" w:hanging="432"/>
      </w:pPr>
      <w:rPr>
        <w:b w:val="0"/>
        <w:i w:val="0"/>
        <w:caps w:val="0"/>
        <w:sz w:val="24"/>
        <w:u w:val="none"/>
      </w:rPr>
    </w:lvl>
    <w:lvl w:ilvl="2">
      <w:start w:val="1"/>
      <w:numFmt w:val="decimal"/>
      <w:lvlText w:val="%1.%2.%3."/>
      <w:lvlJc w:val="left"/>
      <w:pPr>
        <w:ind w:left="1224" w:hanging="504"/>
      </w:pPr>
      <w:rPr>
        <w:b w:val="0"/>
        <w:i w:val="0"/>
        <w:caps w:val="0"/>
        <w:sz w:val="24"/>
        <w:u w:val="none"/>
      </w:rPr>
    </w:lvl>
    <w:lvl w:ilvl="3">
      <w:start w:val="1"/>
      <w:numFmt w:val="decimal"/>
      <w:lvlText w:val="%1.%2.%3.%4."/>
      <w:lvlJc w:val="left"/>
      <w:pPr>
        <w:ind w:left="1728" w:hanging="648"/>
      </w:pPr>
      <w:rPr>
        <w:b w:val="0"/>
        <w:i w:val="0"/>
        <w:caps w:val="0"/>
        <w:sz w:val="24"/>
        <w:u w:val="none"/>
      </w:rPr>
    </w:lvl>
    <w:lvl w:ilvl="4">
      <w:start w:val="1"/>
      <w:numFmt w:val="decimal"/>
      <w:lvlText w:val="%1.%2.%3.%4.%5."/>
      <w:lvlJc w:val="left"/>
      <w:pPr>
        <w:ind w:left="2232" w:hanging="792"/>
      </w:pPr>
      <w:rPr>
        <w:b w:val="0"/>
        <w:i w:val="0"/>
        <w:caps w:val="0"/>
        <w:sz w:val="24"/>
        <w:u w:val="none"/>
      </w:rPr>
    </w:lvl>
    <w:lvl w:ilvl="5">
      <w:start w:val="1"/>
      <w:numFmt w:val="decimal"/>
      <w:lvlText w:val="%1.%2.%3.%4.%5.%6."/>
      <w:lvlJc w:val="left"/>
      <w:pPr>
        <w:ind w:left="2736" w:hanging="936"/>
      </w:pPr>
      <w:rPr>
        <w:b w:val="0"/>
        <w:i w:val="0"/>
        <w:caps w:val="0"/>
        <w:sz w:val="24"/>
        <w:u w:val="none"/>
      </w:rPr>
    </w:lvl>
    <w:lvl w:ilvl="6">
      <w:start w:val="1"/>
      <w:numFmt w:val="decimal"/>
      <w:lvlText w:val="%1.%2.%3.%4.%5.%6.%7."/>
      <w:lvlJc w:val="left"/>
      <w:pPr>
        <w:ind w:left="3240" w:hanging="1080"/>
      </w:pPr>
      <w:rPr>
        <w:b w:val="0"/>
        <w:i w:val="0"/>
        <w:caps w:val="0"/>
        <w:sz w:val="24"/>
        <w:u w:val="none"/>
      </w:rPr>
    </w:lvl>
    <w:lvl w:ilvl="7">
      <w:start w:val="1"/>
      <w:numFmt w:val="decimal"/>
      <w:lvlText w:val="%1.%2.%3.%4.%5.%6.%7.%8."/>
      <w:lvlJc w:val="left"/>
      <w:pPr>
        <w:ind w:left="3744" w:hanging="1224"/>
      </w:pPr>
      <w:rPr>
        <w:b w:val="0"/>
        <w:i w:val="0"/>
        <w:caps w:val="0"/>
        <w:color w:val="auto"/>
        <w:sz w:val="24"/>
        <w:u w:val="none"/>
      </w:rPr>
    </w:lvl>
    <w:lvl w:ilvl="8">
      <w:start w:val="1"/>
      <w:numFmt w:val="decimal"/>
      <w:lvlText w:val="%1.%2.%3.%4.%5.%6.%7.%8.%9."/>
      <w:lvlJc w:val="left"/>
      <w:pPr>
        <w:ind w:left="4320" w:hanging="1440"/>
      </w:pPr>
      <w:rPr>
        <w:b w:val="0"/>
        <w:i w:val="0"/>
        <w:caps w:val="0"/>
        <w:color w:val="auto"/>
        <w:sz w:val="24"/>
        <w:u w:val="none"/>
      </w:rPr>
    </w:lvl>
  </w:abstractNum>
  <w:abstractNum w:abstractNumId="12">
    <w:nsid w:val="320A7146"/>
    <w:multiLevelType w:val="multilevel"/>
    <w:tmpl w:val="D3700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5BA10473"/>
    <w:multiLevelType w:val="multilevel"/>
    <w:tmpl w:val="A646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63DD63F1"/>
    <w:multiLevelType w:val="multilevel"/>
    <w:tmpl w:val="AAAE8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77AF50C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11"/>
  </w:num>
  <w:num w:numId="3">
    <w:abstractNumId w:val="11"/>
  </w:num>
  <w:num w:numId="4">
    <w:abstractNumId w:val="11"/>
  </w:num>
  <w:num w:numId="5">
    <w:abstractNumId w:val="11"/>
  </w:num>
  <w:num w:numId="6">
    <w:abstractNumId w:val="11"/>
  </w:num>
  <w:num w:numId="7">
    <w:abstractNumId w:val="11"/>
  </w:num>
  <w:num w:numId="8">
    <w:abstractNumId w:val="11"/>
  </w:num>
  <w:num w:numId="9">
    <w:abstractNumId w:val="11"/>
  </w:num>
  <w:num w:numId="10">
    <w:abstractNumId w:val="11"/>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2"/>
  </w:num>
  <w:num w:numId="22">
    <w:abstractNumId w:val="15"/>
  </w:num>
  <w:num w:numId="23">
    <w:abstractNumId w:val="13"/>
  </w:num>
  <w:num w:numId="24">
    <w:abstractNumId w:val="14"/>
  </w:num>
  <w:num w:numId="2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attachedTemplate r:id="rId1"/>
  <w:trackRevisions/>
  <w:doNotTrackMoves/>
  <w:defaultTabStop w:val="720"/>
  <w:drawingGridHorizontalSpacing w:val="120"/>
  <w:displayHorizontalDrawingGridEvery w:val="2"/>
  <w:displayVerticalDrawingGridEvery w:val="2"/>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rsids>
    <w:rsidRoot w:val="001B5FBF"/>
    <w:rsid w:val="00007544"/>
    <w:rsid w:val="000268B2"/>
    <w:rsid w:val="00027B96"/>
    <w:rsid w:val="00042205"/>
    <w:rsid w:val="00055ECE"/>
    <w:rsid w:val="00061893"/>
    <w:rsid w:val="00061E7B"/>
    <w:rsid w:val="00074CA3"/>
    <w:rsid w:val="00076FB4"/>
    <w:rsid w:val="000A1339"/>
    <w:rsid w:val="000A29C9"/>
    <w:rsid w:val="000A7FA5"/>
    <w:rsid w:val="000B4B20"/>
    <w:rsid w:val="000B69B7"/>
    <w:rsid w:val="000D3CE9"/>
    <w:rsid w:val="000F2D23"/>
    <w:rsid w:val="00154AAC"/>
    <w:rsid w:val="0016739B"/>
    <w:rsid w:val="001952F0"/>
    <w:rsid w:val="001B5FBF"/>
    <w:rsid w:val="001C1E07"/>
    <w:rsid w:val="001C6071"/>
    <w:rsid w:val="001D27FA"/>
    <w:rsid w:val="001D4502"/>
    <w:rsid w:val="00375DB6"/>
    <w:rsid w:val="00442A0A"/>
    <w:rsid w:val="00456E1F"/>
    <w:rsid w:val="004C5D93"/>
    <w:rsid w:val="004E2934"/>
    <w:rsid w:val="004E65CD"/>
    <w:rsid w:val="005051FC"/>
    <w:rsid w:val="0054252D"/>
    <w:rsid w:val="005E0DF1"/>
    <w:rsid w:val="005F648B"/>
    <w:rsid w:val="00601B7E"/>
    <w:rsid w:val="00634435"/>
    <w:rsid w:val="00645685"/>
    <w:rsid w:val="00651AE0"/>
    <w:rsid w:val="00666D37"/>
    <w:rsid w:val="00681D2E"/>
    <w:rsid w:val="006A2E3F"/>
    <w:rsid w:val="006D0611"/>
    <w:rsid w:val="006D7B4B"/>
    <w:rsid w:val="007067E9"/>
    <w:rsid w:val="00710AD9"/>
    <w:rsid w:val="00713176"/>
    <w:rsid w:val="0071738C"/>
    <w:rsid w:val="00767D59"/>
    <w:rsid w:val="00785442"/>
    <w:rsid w:val="007908FB"/>
    <w:rsid w:val="00791705"/>
    <w:rsid w:val="0079660F"/>
    <w:rsid w:val="007A24D7"/>
    <w:rsid w:val="008050AC"/>
    <w:rsid w:val="0080654E"/>
    <w:rsid w:val="0082476D"/>
    <w:rsid w:val="00833D53"/>
    <w:rsid w:val="00860E13"/>
    <w:rsid w:val="00881E6B"/>
    <w:rsid w:val="008B7BFA"/>
    <w:rsid w:val="008D4C1B"/>
    <w:rsid w:val="00903E10"/>
    <w:rsid w:val="00905397"/>
    <w:rsid w:val="0096357A"/>
    <w:rsid w:val="009D0642"/>
    <w:rsid w:val="00A00A38"/>
    <w:rsid w:val="00A261B8"/>
    <w:rsid w:val="00A41285"/>
    <w:rsid w:val="00A57911"/>
    <w:rsid w:val="00A60925"/>
    <w:rsid w:val="00A72459"/>
    <w:rsid w:val="00A96B04"/>
    <w:rsid w:val="00AC5235"/>
    <w:rsid w:val="00AD30B6"/>
    <w:rsid w:val="00B23CBF"/>
    <w:rsid w:val="00B33950"/>
    <w:rsid w:val="00B50930"/>
    <w:rsid w:val="00B518AC"/>
    <w:rsid w:val="00B7734C"/>
    <w:rsid w:val="00BA41C9"/>
    <w:rsid w:val="00BA5280"/>
    <w:rsid w:val="00BA5F70"/>
    <w:rsid w:val="00BB7DC2"/>
    <w:rsid w:val="00BC70BF"/>
    <w:rsid w:val="00BE1F7F"/>
    <w:rsid w:val="00C5669E"/>
    <w:rsid w:val="00C9225A"/>
    <w:rsid w:val="00C92671"/>
    <w:rsid w:val="00CA19BD"/>
    <w:rsid w:val="00CA509F"/>
    <w:rsid w:val="00CF67F9"/>
    <w:rsid w:val="00D03EC1"/>
    <w:rsid w:val="00D10850"/>
    <w:rsid w:val="00D12CD7"/>
    <w:rsid w:val="00D25A75"/>
    <w:rsid w:val="00D85FAB"/>
    <w:rsid w:val="00D87ECE"/>
    <w:rsid w:val="00D90004"/>
    <w:rsid w:val="00DA276D"/>
    <w:rsid w:val="00DB1B19"/>
    <w:rsid w:val="00DC12FB"/>
    <w:rsid w:val="00DC1D03"/>
    <w:rsid w:val="00DC27BA"/>
    <w:rsid w:val="00DE38E2"/>
    <w:rsid w:val="00E0115A"/>
    <w:rsid w:val="00E012E9"/>
    <w:rsid w:val="00E013DE"/>
    <w:rsid w:val="00E11A0F"/>
    <w:rsid w:val="00E25B7A"/>
    <w:rsid w:val="00E27BDC"/>
    <w:rsid w:val="00E46577"/>
    <w:rsid w:val="00E55AE1"/>
    <w:rsid w:val="00E61631"/>
    <w:rsid w:val="00E70B32"/>
    <w:rsid w:val="00E76F1A"/>
    <w:rsid w:val="00ED4622"/>
    <w:rsid w:val="00F12B6B"/>
    <w:rsid w:val="00F143A3"/>
    <w:rsid w:val="00F547AC"/>
    <w:rsid w:val="00F75923"/>
    <w:rsid w:val="00F90720"/>
    <w:rsid w:val="00F93638"/>
    <w:rsid w:val="00FC0504"/>
    <w:rsid w:val="00FE3293"/>
    <w:rsid w:val="00FF288A"/>
  </w:rsids>
  <m:mathPr>
    <m:mathFont m:val="Wingdings 2"/>
    <m:brkBin m:val="before"/>
    <m:brkBinSub m:val="--"/>
    <m:smallFrac/>
    <m:dispDef/>
    <m:lMargin m:val="0"/>
    <m:rMargin m:val="0"/>
    <m:defJc m:val="centerGroup"/>
    <m:wrapIndent m:val="1440"/>
    <m:intLim m:val="subSup"/>
    <m:naryLim m:val="undOvr"/>
  </m:mathPr>
  <w:attachedSchema w:val="urn-legalmacpac-data/10"/>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10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Table Grid" w:semiHidden="0" w:unhideWhenUsed="0"/>
    <w:lsdException w:name="Note Level 8" w:semiHidden="0" w:unhideWhenUsed="0"/>
    <w:lsdException w:name="Note Level 9"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semiHidden="0" w:unhideWhenUsed="0"/>
    <w:lsdException w:name="TOC Heading" w:qFormat="1"/>
  </w:latentStyles>
  <w:style w:type="paragraph" w:default="1" w:styleId="Normal">
    <w:name w:val="Normal"/>
    <w:qFormat/>
    <w:rsid w:val="00D03EC1"/>
    <w:rPr>
      <w:rFonts w:ascii="Times New Roman" w:hAnsi="Times New Roman"/>
      <w:sz w:val="24"/>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rsid w:val="00D03EC1"/>
    <w:pPr>
      <w:tabs>
        <w:tab w:val="center" w:pos="4680"/>
        <w:tab w:val="right" w:pos="9360"/>
      </w:tabs>
    </w:pPr>
  </w:style>
  <w:style w:type="character" w:customStyle="1" w:styleId="HeaderChar">
    <w:name w:val="Header Char"/>
    <w:basedOn w:val="DefaultParagraphFont"/>
    <w:link w:val="Header"/>
    <w:rsid w:val="00D03EC1"/>
  </w:style>
  <w:style w:type="paragraph" w:styleId="Footer">
    <w:name w:val="footer"/>
    <w:basedOn w:val="Normal"/>
    <w:link w:val="FooterChar"/>
    <w:rsid w:val="00D03EC1"/>
    <w:pPr>
      <w:tabs>
        <w:tab w:val="center" w:pos="4680"/>
        <w:tab w:val="right" w:pos="9360"/>
      </w:tabs>
    </w:pPr>
  </w:style>
  <w:style w:type="character" w:customStyle="1" w:styleId="FooterChar">
    <w:name w:val="Footer Char"/>
    <w:basedOn w:val="DefaultParagraphFont"/>
    <w:link w:val="Footer"/>
    <w:rsid w:val="00D03EC1"/>
  </w:style>
  <w:style w:type="paragraph" w:customStyle="1" w:styleId="FirmDouble">
    <w:name w:val="Firm Double"/>
    <w:basedOn w:val="Normal"/>
    <w:rsid w:val="00D03EC1"/>
    <w:pPr>
      <w:spacing w:line="480" w:lineRule="auto"/>
    </w:pPr>
    <w:rPr>
      <w:rFonts w:eastAsia="Times New Roman"/>
      <w:szCs w:val="24"/>
    </w:rPr>
  </w:style>
  <w:style w:type="paragraph" w:customStyle="1" w:styleId="FirmDouble05">
    <w:name w:val="Firm Double 05"/>
    <w:basedOn w:val="Normal"/>
    <w:rsid w:val="00D03EC1"/>
    <w:pPr>
      <w:spacing w:line="480" w:lineRule="auto"/>
      <w:ind w:firstLine="720"/>
    </w:pPr>
    <w:rPr>
      <w:rFonts w:eastAsia="Times New Roman"/>
      <w:szCs w:val="24"/>
    </w:rPr>
  </w:style>
  <w:style w:type="paragraph" w:customStyle="1" w:styleId="FirmDouble1">
    <w:name w:val="Firm Double 1"/>
    <w:basedOn w:val="Normal"/>
    <w:rsid w:val="00D03EC1"/>
    <w:pPr>
      <w:spacing w:line="480" w:lineRule="auto"/>
      <w:ind w:firstLine="1440"/>
    </w:pPr>
    <w:rPr>
      <w:rFonts w:eastAsia="Times New Roman"/>
      <w:szCs w:val="24"/>
    </w:rPr>
  </w:style>
  <w:style w:type="paragraph" w:customStyle="1" w:styleId="FirmDoubleFullJustify">
    <w:name w:val="Firm Double Full Justify"/>
    <w:basedOn w:val="Normal"/>
    <w:rsid w:val="00D03EC1"/>
    <w:pPr>
      <w:spacing w:line="480" w:lineRule="auto"/>
      <w:jc w:val="both"/>
    </w:pPr>
    <w:rPr>
      <w:rFonts w:eastAsia="Times New Roman"/>
      <w:szCs w:val="24"/>
    </w:rPr>
  </w:style>
  <w:style w:type="paragraph" w:customStyle="1" w:styleId="FirmPlain">
    <w:name w:val="Firm Plain"/>
    <w:basedOn w:val="Normal"/>
    <w:rsid w:val="00D03EC1"/>
    <w:rPr>
      <w:rFonts w:eastAsia="Times New Roman"/>
      <w:szCs w:val="24"/>
    </w:rPr>
  </w:style>
  <w:style w:type="paragraph" w:customStyle="1" w:styleId="FirmQuote">
    <w:name w:val="Firm Quote"/>
    <w:basedOn w:val="Normal"/>
    <w:rsid w:val="00D03EC1"/>
    <w:pPr>
      <w:spacing w:before="240" w:after="240"/>
      <w:ind w:left="1440" w:right="1440"/>
    </w:pPr>
    <w:rPr>
      <w:rFonts w:eastAsia="Times New Roman"/>
      <w:szCs w:val="24"/>
    </w:rPr>
  </w:style>
  <w:style w:type="paragraph" w:customStyle="1" w:styleId="FirmSingle">
    <w:name w:val="Firm Single"/>
    <w:basedOn w:val="Normal"/>
    <w:rsid w:val="00D03EC1"/>
    <w:pPr>
      <w:spacing w:after="240"/>
    </w:pPr>
    <w:rPr>
      <w:rFonts w:eastAsia="Times New Roman"/>
      <w:szCs w:val="24"/>
    </w:rPr>
  </w:style>
  <w:style w:type="paragraph" w:customStyle="1" w:styleId="FirmSingle05">
    <w:name w:val="Firm Single 05"/>
    <w:basedOn w:val="Normal"/>
    <w:rsid w:val="00D03EC1"/>
    <w:pPr>
      <w:spacing w:after="240"/>
      <w:ind w:firstLine="720"/>
    </w:pPr>
    <w:rPr>
      <w:rFonts w:eastAsia="Times New Roman"/>
      <w:szCs w:val="24"/>
    </w:rPr>
  </w:style>
  <w:style w:type="paragraph" w:customStyle="1" w:styleId="FirmSingle1">
    <w:name w:val="Firm Single 1"/>
    <w:basedOn w:val="Normal"/>
    <w:rsid w:val="00D03EC1"/>
    <w:pPr>
      <w:spacing w:after="240"/>
      <w:ind w:firstLine="1440"/>
    </w:pPr>
    <w:rPr>
      <w:rFonts w:eastAsia="Times New Roman"/>
      <w:szCs w:val="24"/>
    </w:rPr>
  </w:style>
  <w:style w:type="paragraph" w:customStyle="1" w:styleId="FirmSingleFullJustify">
    <w:name w:val="Firm Single Full Justify"/>
    <w:basedOn w:val="Normal"/>
    <w:rsid w:val="00D03EC1"/>
    <w:pPr>
      <w:spacing w:after="240"/>
      <w:jc w:val="both"/>
    </w:pPr>
    <w:rPr>
      <w:rFonts w:eastAsia="Times New Roman"/>
      <w:szCs w:val="24"/>
    </w:rPr>
  </w:style>
  <w:style w:type="paragraph" w:customStyle="1" w:styleId="FirmTable">
    <w:name w:val="Firm Table"/>
    <w:basedOn w:val="Normal"/>
    <w:rsid w:val="00D03EC1"/>
    <w:rPr>
      <w:rFonts w:eastAsia="Times New Roman"/>
      <w:szCs w:val="24"/>
    </w:rPr>
  </w:style>
  <w:style w:type="paragraph" w:customStyle="1" w:styleId="FirmTitleCB">
    <w:name w:val="Firm Title CB"/>
    <w:basedOn w:val="Normal"/>
    <w:rsid w:val="00D03EC1"/>
    <w:pPr>
      <w:keepNext/>
      <w:keepLines/>
      <w:spacing w:after="240"/>
      <w:jc w:val="center"/>
      <w:outlineLvl w:val="0"/>
    </w:pPr>
    <w:rPr>
      <w:rFonts w:eastAsia="Times New Roman"/>
      <w:b/>
      <w:szCs w:val="24"/>
    </w:rPr>
  </w:style>
  <w:style w:type="paragraph" w:customStyle="1" w:styleId="FirmTitleCBU">
    <w:name w:val="Firm Title CBU"/>
    <w:basedOn w:val="Normal"/>
    <w:rsid w:val="00D03EC1"/>
    <w:pPr>
      <w:keepNext/>
      <w:keepLines/>
      <w:spacing w:after="240"/>
      <w:jc w:val="center"/>
      <w:outlineLvl w:val="0"/>
    </w:pPr>
    <w:rPr>
      <w:rFonts w:eastAsia="Times New Roman"/>
      <w:b/>
      <w:szCs w:val="24"/>
      <w:u w:val="single"/>
    </w:rPr>
  </w:style>
  <w:style w:type="paragraph" w:customStyle="1" w:styleId="FirmTitleCU">
    <w:name w:val="Firm Title CU"/>
    <w:basedOn w:val="Normal"/>
    <w:rsid w:val="00D03EC1"/>
    <w:pPr>
      <w:keepNext/>
      <w:keepLines/>
      <w:spacing w:after="240"/>
      <w:jc w:val="center"/>
      <w:outlineLvl w:val="0"/>
    </w:pPr>
    <w:rPr>
      <w:rFonts w:eastAsia="Times New Roman"/>
      <w:szCs w:val="24"/>
      <w:u w:val="single"/>
    </w:rPr>
  </w:style>
  <w:style w:type="paragraph" w:customStyle="1" w:styleId="FirmTitleLB">
    <w:name w:val="Firm Title LB"/>
    <w:basedOn w:val="Normal"/>
    <w:rsid w:val="00D03EC1"/>
    <w:pPr>
      <w:keepNext/>
      <w:keepLines/>
      <w:spacing w:after="240"/>
      <w:outlineLvl w:val="0"/>
    </w:pPr>
    <w:rPr>
      <w:rFonts w:eastAsia="Times New Roman"/>
      <w:b/>
      <w:szCs w:val="24"/>
    </w:rPr>
  </w:style>
  <w:style w:type="paragraph" w:customStyle="1" w:styleId="FirmTitleLBU">
    <w:name w:val="Firm Title LBU"/>
    <w:basedOn w:val="Normal"/>
    <w:rsid w:val="00D03EC1"/>
    <w:pPr>
      <w:keepNext/>
      <w:keepLines/>
      <w:spacing w:after="240"/>
      <w:outlineLvl w:val="0"/>
    </w:pPr>
    <w:rPr>
      <w:rFonts w:eastAsia="Times New Roman"/>
      <w:b/>
      <w:szCs w:val="24"/>
      <w:u w:val="single"/>
    </w:rPr>
  </w:style>
  <w:style w:type="paragraph" w:customStyle="1" w:styleId="FirmTitleLU">
    <w:name w:val="Firm Title LU"/>
    <w:basedOn w:val="Normal"/>
    <w:rsid w:val="00D03EC1"/>
    <w:pPr>
      <w:keepNext/>
      <w:keepLines/>
      <w:spacing w:after="240"/>
      <w:outlineLvl w:val="0"/>
    </w:pPr>
    <w:rPr>
      <w:rFonts w:eastAsia="Times New Roman"/>
      <w:szCs w:val="24"/>
      <w:u w:val="single"/>
    </w:rPr>
  </w:style>
  <w:style w:type="paragraph" w:customStyle="1" w:styleId="FirmSingle05E">
    <w:name w:val="Firm Single 05 (E)"/>
    <w:basedOn w:val="Normal"/>
    <w:rsid w:val="00D03EC1"/>
    <w:pPr>
      <w:spacing w:after="240"/>
      <w:ind w:left="720"/>
      <w:jc w:val="both"/>
    </w:pPr>
    <w:rPr>
      <w:rFonts w:eastAsia="Times New Roman"/>
      <w:szCs w:val="24"/>
    </w:rPr>
  </w:style>
  <w:style w:type="paragraph" w:customStyle="1" w:styleId="FirmSingle1E">
    <w:name w:val="Firm Single 1 (E)"/>
    <w:basedOn w:val="Normal"/>
    <w:rsid w:val="00D03EC1"/>
    <w:pPr>
      <w:spacing w:after="240"/>
      <w:ind w:left="1440"/>
      <w:jc w:val="both"/>
    </w:pPr>
    <w:rPr>
      <w:rFonts w:eastAsia="Times New Roman"/>
      <w:szCs w:val="24"/>
    </w:rPr>
  </w:style>
  <w:style w:type="paragraph" w:customStyle="1" w:styleId="FirmSingle15E">
    <w:name w:val="Firm Single 1.5 (E)"/>
    <w:basedOn w:val="Normal"/>
    <w:rsid w:val="00D03EC1"/>
    <w:pPr>
      <w:spacing w:after="240"/>
      <w:ind w:left="2160"/>
      <w:jc w:val="both"/>
    </w:pPr>
    <w:rPr>
      <w:rFonts w:eastAsia="Times New Roman"/>
      <w:szCs w:val="24"/>
    </w:rPr>
  </w:style>
  <w:style w:type="paragraph" w:customStyle="1" w:styleId="FirmTitleLB05E">
    <w:name w:val="Firm Title LB 05 (E)"/>
    <w:basedOn w:val="Normal"/>
    <w:rsid w:val="00D03EC1"/>
    <w:pPr>
      <w:keepNext/>
      <w:keepLines/>
      <w:spacing w:after="240"/>
      <w:ind w:left="720"/>
      <w:outlineLvl w:val="0"/>
    </w:pPr>
    <w:rPr>
      <w:rFonts w:eastAsia="Times New Roman"/>
      <w:b/>
      <w:szCs w:val="24"/>
    </w:rPr>
  </w:style>
  <w:style w:type="paragraph" w:customStyle="1" w:styleId="FirmTitleLB1E">
    <w:name w:val="Firm Title LB 1 (E)"/>
    <w:basedOn w:val="BodyText"/>
    <w:rsid w:val="00D03EC1"/>
    <w:pPr>
      <w:keepNext/>
      <w:keepLines/>
      <w:spacing w:after="240"/>
      <w:ind w:left="1440"/>
      <w:outlineLvl w:val="0"/>
    </w:pPr>
    <w:rPr>
      <w:rFonts w:eastAsia="Times New Roman"/>
      <w:b/>
      <w:szCs w:val="24"/>
    </w:rPr>
  </w:style>
  <w:style w:type="paragraph" w:styleId="BodyText">
    <w:name w:val="Body Text"/>
    <w:basedOn w:val="Normal"/>
    <w:link w:val="BodyTextChar"/>
    <w:rsid w:val="00D03EC1"/>
    <w:pPr>
      <w:spacing w:after="120"/>
    </w:pPr>
  </w:style>
  <w:style w:type="character" w:customStyle="1" w:styleId="BodyTextChar">
    <w:name w:val="Body Text Char"/>
    <w:basedOn w:val="DefaultParagraphFont"/>
    <w:link w:val="BodyText"/>
    <w:rsid w:val="00D03EC1"/>
    <w:rPr>
      <w:rFonts w:ascii="Times New Roman" w:hAnsi="Times New Roman"/>
      <w:sz w:val="24"/>
    </w:rPr>
  </w:style>
  <w:style w:type="paragraph" w:customStyle="1" w:styleId="FirmTitleLB15E">
    <w:name w:val="Firm Title LB 1.5 (E)"/>
    <w:basedOn w:val="BodyText"/>
    <w:rsid w:val="00D03EC1"/>
    <w:pPr>
      <w:keepNext/>
      <w:keepLines/>
      <w:spacing w:after="240"/>
      <w:ind w:left="2160"/>
      <w:outlineLvl w:val="0"/>
    </w:pPr>
    <w:rPr>
      <w:rFonts w:eastAsia="Times New Roman"/>
      <w:b/>
      <w:szCs w:val="24"/>
    </w:rPr>
  </w:style>
  <w:style w:type="paragraph" w:customStyle="1" w:styleId="FirmTitleLBU05E">
    <w:name w:val="Firm Title LBU 05 (E)"/>
    <w:basedOn w:val="Normal"/>
    <w:rsid w:val="00D03EC1"/>
    <w:pPr>
      <w:keepNext/>
      <w:keepLines/>
      <w:spacing w:after="240"/>
      <w:ind w:left="720"/>
      <w:outlineLvl w:val="0"/>
    </w:pPr>
    <w:rPr>
      <w:rFonts w:eastAsia="Times New Roman"/>
      <w:b/>
      <w:szCs w:val="24"/>
      <w:u w:val="single"/>
    </w:rPr>
  </w:style>
  <w:style w:type="paragraph" w:customStyle="1" w:styleId="FirmTitleLBU1E">
    <w:name w:val="Firm Title LBU 1 (E)"/>
    <w:basedOn w:val="BodyText"/>
    <w:rsid w:val="00D03EC1"/>
    <w:pPr>
      <w:keepNext/>
      <w:keepLines/>
      <w:spacing w:after="240"/>
      <w:ind w:left="1440"/>
      <w:outlineLvl w:val="0"/>
    </w:pPr>
    <w:rPr>
      <w:rFonts w:eastAsia="Times New Roman"/>
      <w:b/>
      <w:szCs w:val="24"/>
      <w:u w:val="single"/>
    </w:rPr>
  </w:style>
  <w:style w:type="paragraph" w:customStyle="1" w:styleId="FirmTitleLBU15E">
    <w:name w:val="Firm Title LBU 1.5 (E)"/>
    <w:basedOn w:val="BodyText"/>
    <w:rsid w:val="00D03EC1"/>
    <w:pPr>
      <w:keepNext/>
      <w:keepLines/>
      <w:spacing w:after="240"/>
      <w:ind w:left="2160"/>
      <w:outlineLvl w:val="0"/>
    </w:pPr>
    <w:rPr>
      <w:rFonts w:eastAsia="Times New Roman"/>
      <w:b/>
      <w:szCs w:val="24"/>
      <w:u w:val="single"/>
    </w:rPr>
  </w:style>
  <w:style w:type="paragraph" w:customStyle="1" w:styleId="FirmTitleLU05E">
    <w:name w:val="Firm Title LU 05 (E)"/>
    <w:basedOn w:val="Normal"/>
    <w:rsid w:val="00D03EC1"/>
    <w:pPr>
      <w:keepNext/>
      <w:keepLines/>
      <w:spacing w:after="240"/>
      <w:ind w:left="720"/>
      <w:outlineLvl w:val="0"/>
    </w:pPr>
    <w:rPr>
      <w:rFonts w:eastAsia="Times New Roman"/>
      <w:szCs w:val="24"/>
      <w:u w:val="single"/>
    </w:rPr>
  </w:style>
  <w:style w:type="paragraph" w:customStyle="1" w:styleId="FirmTitleLU1E">
    <w:name w:val="Firm Title LU 1 (E)"/>
    <w:basedOn w:val="BodyText"/>
    <w:rsid w:val="00D03EC1"/>
    <w:pPr>
      <w:keepNext/>
      <w:keepLines/>
      <w:spacing w:after="240"/>
      <w:ind w:left="1440"/>
      <w:outlineLvl w:val="0"/>
    </w:pPr>
    <w:rPr>
      <w:rFonts w:eastAsia="Times New Roman"/>
      <w:szCs w:val="24"/>
      <w:u w:val="single"/>
    </w:rPr>
  </w:style>
  <w:style w:type="paragraph" w:customStyle="1" w:styleId="FirmTitleLU15E">
    <w:name w:val="Firm Title LU 1.5 (E)"/>
    <w:basedOn w:val="BodyText"/>
    <w:rsid w:val="00D03EC1"/>
    <w:pPr>
      <w:keepNext/>
      <w:keepLines/>
      <w:spacing w:after="240"/>
      <w:ind w:left="2160"/>
      <w:outlineLvl w:val="0"/>
    </w:pPr>
    <w:rPr>
      <w:rFonts w:eastAsia="Times New Roman"/>
      <w:szCs w:val="24"/>
      <w:u w:val="single"/>
    </w:rPr>
  </w:style>
  <w:style w:type="paragraph" w:styleId="FootnoteText">
    <w:name w:val="footnote text"/>
    <w:rsid w:val="00D03EC1"/>
  </w:style>
  <w:style w:type="paragraph" w:customStyle="1" w:styleId="Legal2Cont1">
    <w:name w:val="Legal2 Cont 1"/>
    <w:basedOn w:val="Normal"/>
    <w:link w:val="Legal2Cont1Char"/>
    <w:rsid w:val="00D03EC1"/>
    <w:pPr>
      <w:keepNext/>
      <w:spacing w:after="240"/>
    </w:pPr>
    <w:rPr>
      <w:rFonts w:eastAsia="Times New Roman"/>
      <w:szCs w:val="20"/>
    </w:rPr>
  </w:style>
  <w:style w:type="character" w:customStyle="1" w:styleId="Legal2Cont1Char">
    <w:name w:val="Legal2 Cont 1 Char"/>
    <w:basedOn w:val="DefaultParagraphFont"/>
    <w:link w:val="Legal2Cont1"/>
    <w:rsid w:val="00D03EC1"/>
    <w:rPr>
      <w:rFonts w:ascii="Times New Roman" w:eastAsia="Times New Roman" w:hAnsi="Times New Roman"/>
      <w:sz w:val="24"/>
    </w:rPr>
  </w:style>
  <w:style w:type="paragraph" w:customStyle="1" w:styleId="Legal2Cont2">
    <w:name w:val="Legal2 Cont 2"/>
    <w:basedOn w:val="Legal2Cont1"/>
    <w:link w:val="Legal2Cont2Char"/>
    <w:rsid w:val="00D03EC1"/>
    <w:pPr>
      <w:keepNext w:val="0"/>
    </w:pPr>
  </w:style>
  <w:style w:type="character" w:customStyle="1" w:styleId="Legal2Cont2Char">
    <w:name w:val="Legal2 Cont 2 Char"/>
    <w:basedOn w:val="DefaultParagraphFont"/>
    <w:link w:val="Legal2Cont2"/>
    <w:rsid w:val="00D03EC1"/>
    <w:rPr>
      <w:rFonts w:ascii="Times New Roman" w:eastAsia="Times New Roman" w:hAnsi="Times New Roman"/>
      <w:sz w:val="24"/>
    </w:rPr>
  </w:style>
  <w:style w:type="paragraph" w:customStyle="1" w:styleId="Legal2Cont3">
    <w:name w:val="Legal2 Cont 3"/>
    <w:basedOn w:val="Legal2Cont2"/>
    <w:link w:val="Legal2Cont3Char"/>
    <w:rsid w:val="00D03EC1"/>
  </w:style>
  <w:style w:type="character" w:customStyle="1" w:styleId="Legal2Cont3Char">
    <w:name w:val="Legal2 Cont 3 Char"/>
    <w:basedOn w:val="DefaultParagraphFont"/>
    <w:link w:val="Legal2Cont3"/>
    <w:rsid w:val="00D03EC1"/>
    <w:rPr>
      <w:rFonts w:ascii="Times New Roman" w:eastAsia="Times New Roman" w:hAnsi="Times New Roman"/>
      <w:sz w:val="24"/>
    </w:rPr>
  </w:style>
  <w:style w:type="paragraph" w:customStyle="1" w:styleId="Legal2Cont4">
    <w:name w:val="Legal2 Cont 4"/>
    <w:basedOn w:val="Legal2Cont3"/>
    <w:link w:val="Legal2Cont4Char"/>
    <w:rsid w:val="00D03EC1"/>
  </w:style>
  <w:style w:type="character" w:customStyle="1" w:styleId="Legal2Cont4Char">
    <w:name w:val="Legal2 Cont 4 Char"/>
    <w:basedOn w:val="DefaultParagraphFont"/>
    <w:link w:val="Legal2Cont4"/>
    <w:rsid w:val="00D03EC1"/>
    <w:rPr>
      <w:rFonts w:ascii="Times New Roman" w:eastAsia="Times New Roman" w:hAnsi="Times New Roman"/>
      <w:sz w:val="24"/>
    </w:rPr>
  </w:style>
  <w:style w:type="paragraph" w:customStyle="1" w:styleId="Legal2Cont5">
    <w:name w:val="Legal2 Cont 5"/>
    <w:basedOn w:val="Legal2Cont4"/>
    <w:link w:val="Legal2Cont5Char"/>
    <w:rsid w:val="00D03EC1"/>
  </w:style>
  <w:style w:type="character" w:customStyle="1" w:styleId="Legal2Cont5Char">
    <w:name w:val="Legal2 Cont 5 Char"/>
    <w:basedOn w:val="DefaultParagraphFont"/>
    <w:link w:val="Legal2Cont5"/>
    <w:rsid w:val="00D03EC1"/>
    <w:rPr>
      <w:rFonts w:ascii="Times New Roman" w:eastAsia="Times New Roman" w:hAnsi="Times New Roman"/>
      <w:sz w:val="24"/>
    </w:rPr>
  </w:style>
  <w:style w:type="paragraph" w:customStyle="1" w:styleId="Legal2Cont6">
    <w:name w:val="Legal2 Cont 6"/>
    <w:basedOn w:val="Legal2Cont5"/>
    <w:link w:val="Legal2Cont6Char"/>
    <w:rsid w:val="00D03EC1"/>
  </w:style>
  <w:style w:type="character" w:customStyle="1" w:styleId="Legal2Cont6Char">
    <w:name w:val="Legal2 Cont 6 Char"/>
    <w:basedOn w:val="DefaultParagraphFont"/>
    <w:link w:val="Legal2Cont6"/>
    <w:rsid w:val="00D03EC1"/>
    <w:rPr>
      <w:rFonts w:ascii="Times New Roman" w:eastAsia="Times New Roman" w:hAnsi="Times New Roman"/>
      <w:sz w:val="24"/>
    </w:rPr>
  </w:style>
  <w:style w:type="paragraph" w:customStyle="1" w:styleId="Legal2Cont7">
    <w:name w:val="Legal2 Cont 7"/>
    <w:basedOn w:val="Legal2Cont6"/>
    <w:link w:val="Legal2Cont7Char"/>
    <w:rsid w:val="00D03EC1"/>
  </w:style>
  <w:style w:type="character" w:customStyle="1" w:styleId="Legal2Cont7Char">
    <w:name w:val="Legal2 Cont 7 Char"/>
    <w:basedOn w:val="DefaultParagraphFont"/>
    <w:link w:val="Legal2Cont7"/>
    <w:rsid w:val="00D03EC1"/>
    <w:rPr>
      <w:rFonts w:ascii="Times New Roman" w:eastAsia="Times New Roman" w:hAnsi="Times New Roman"/>
      <w:sz w:val="24"/>
    </w:rPr>
  </w:style>
  <w:style w:type="paragraph" w:customStyle="1" w:styleId="Legal2Cont8">
    <w:name w:val="Legal2 Cont 8"/>
    <w:basedOn w:val="Legal2Cont7"/>
    <w:link w:val="Legal2Cont8Char"/>
    <w:rsid w:val="00D03EC1"/>
  </w:style>
  <w:style w:type="character" w:customStyle="1" w:styleId="Legal2Cont8Char">
    <w:name w:val="Legal2 Cont 8 Char"/>
    <w:basedOn w:val="DefaultParagraphFont"/>
    <w:link w:val="Legal2Cont8"/>
    <w:rsid w:val="00D03EC1"/>
    <w:rPr>
      <w:rFonts w:ascii="Times New Roman" w:eastAsia="Times New Roman" w:hAnsi="Times New Roman"/>
      <w:sz w:val="24"/>
    </w:rPr>
  </w:style>
  <w:style w:type="paragraph" w:customStyle="1" w:styleId="Legal2Cont9">
    <w:name w:val="Legal2 Cont 9"/>
    <w:basedOn w:val="Legal2Cont8"/>
    <w:link w:val="Legal2Cont9Char"/>
    <w:rsid w:val="00D03EC1"/>
  </w:style>
  <w:style w:type="character" w:customStyle="1" w:styleId="Legal2Cont9Char">
    <w:name w:val="Legal2 Cont 9 Char"/>
    <w:basedOn w:val="DefaultParagraphFont"/>
    <w:link w:val="Legal2Cont9"/>
    <w:rsid w:val="00D03EC1"/>
    <w:rPr>
      <w:rFonts w:ascii="Times New Roman" w:eastAsia="Times New Roman" w:hAnsi="Times New Roman"/>
      <w:sz w:val="24"/>
    </w:rPr>
  </w:style>
  <w:style w:type="paragraph" w:customStyle="1" w:styleId="Legal2L1">
    <w:name w:val="Legal2_L1"/>
    <w:basedOn w:val="Normal"/>
    <w:link w:val="Legal2L1Char"/>
    <w:rsid w:val="00D03EC1"/>
    <w:pPr>
      <w:spacing w:after="240"/>
      <w:outlineLvl w:val="0"/>
    </w:pPr>
    <w:rPr>
      <w:rFonts w:eastAsia="Times New Roman"/>
      <w:b/>
      <w:sz w:val="28"/>
      <w:szCs w:val="20"/>
    </w:rPr>
  </w:style>
  <w:style w:type="character" w:customStyle="1" w:styleId="Legal2L1Char">
    <w:name w:val="Legal2_L1 Char"/>
    <w:basedOn w:val="DefaultParagraphFont"/>
    <w:link w:val="Legal2L1"/>
    <w:rsid w:val="00D03EC1"/>
    <w:rPr>
      <w:rFonts w:ascii="Times New Roman" w:eastAsia="Times New Roman" w:hAnsi="Times New Roman"/>
      <w:b/>
      <w:sz w:val="28"/>
    </w:rPr>
  </w:style>
  <w:style w:type="paragraph" w:customStyle="1" w:styleId="Legal2L2">
    <w:name w:val="Legal2_L2"/>
    <w:basedOn w:val="Legal2L1"/>
    <w:link w:val="Legal2L2Char"/>
    <w:rsid w:val="00D03EC1"/>
    <w:pPr>
      <w:outlineLvl w:val="1"/>
    </w:pPr>
    <w:rPr>
      <w:b w:val="0"/>
      <w:sz w:val="24"/>
    </w:rPr>
  </w:style>
  <w:style w:type="character" w:customStyle="1" w:styleId="Legal2L2Char">
    <w:name w:val="Legal2_L2 Char"/>
    <w:basedOn w:val="DefaultParagraphFont"/>
    <w:link w:val="Legal2L2"/>
    <w:rsid w:val="00D03EC1"/>
    <w:rPr>
      <w:rFonts w:ascii="Times New Roman" w:eastAsia="Times New Roman" w:hAnsi="Times New Roman"/>
      <w:sz w:val="24"/>
    </w:rPr>
  </w:style>
  <w:style w:type="paragraph" w:customStyle="1" w:styleId="Legal2L3">
    <w:name w:val="Legal2_L3"/>
    <w:basedOn w:val="Legal2L2"/>
    <w:link w:val="Legal2L3Char"/>
    <w:rsid w:val="00D03EC1"/>
    <w:pPr>
      <w:outlineLvl w:val="2"/>
    </w:pPr>
  </w:style>
  <w:style w:type="character" w:customStyle="1" w:styleId="Legal2L3Char">
    <w:name w:val="Legal2_L3 Char"/>
    <w:basedOn w:val="DefaultParagraphFont"/>
    <w:link w:val="Legal2L3"/>
    <w:rsid w:val="00D03EC1"/>
    <w:rPr>
      <w:rFonts w:ascii="Times New Roman" w:eastAsia="Times New Roman" w:hAnsi="Times New Roman"/>
      <w:sz w:val="24"/>
    </w:rPr>
  </w:style>
  <w:style w:type="paragraph" w:customStyle="1" w:styleId="Legal2L4">
    <w:name w:val="Legal2_L4"/>
    <w:basedOn w:val="Legal2L3"/>
    <w:link w:val="Legal2L4Char"/>
    <w:rsid w:val="00D03EC1"/>
    <w:pPr>
      <w:outlineLvl w:val="3"/>
    </w:pPr>
  </w:style>
  <w:style w:type="character" w:customStyle="1" w:styleId="Legal2L4Char">
    <w:name w:val="Legal2_L4 Char"/>
    <w:basedOn w:val="DefaultParagraphFont"/>
    <w:link w:val="Legal2L4"/>
    <w:rsid w:val="00D03EC1"/>
    <w:rPr>
      <w:rFonts w:ascii="Times New Roman" w:eastAsia="Times New Roman" w:hAnsi="Times New Roman"/>
      <w:sz w:val="24"/>
    </w:rPr>
  </w:style>
  <w:style w:type="paragraph" w:customStyle="1" w:styleId="Legal2L5">
    <w:name w:val="Legal2_L5"/>
    <w:basedOn w:val="Legal2L4"/>
    <w:link w:val="Legal2L5Char"/>
    <w:rsid w:val="00D03EC1"/>
    <w:pPr>
      <w:outlineLvl w:val="4"/>
    </w:pPr>
  </w:style>
  <w:style w:type="character" w:customStyle="1" w:styleId="Legal2L5Char">
    <w:name w:val="Legal2_L5 Char"/>
    <w:basedOn w:val="DefaultParagraphFont"/>
    <w:link w:val="Legal2L5"/>
    <w:rsid w:val="00D03EC1"/>
    <w:rPr>
      <w:rFonts w:ascii="Times New Roman" w:eastAsia="Times New Roman" w:hAnsi="Times New Roman"/>
      <w:sz w:val="24"/>
    </w:rPr>
  </w:style>
  <w:style w:type="paragraph" w:customStyle="1" w:styleId="Legal2L6">
    <w:name w:val="Legal2_L6"/>
    <w:basedOn w:val="Legal2L5"/>
    <w:link w:val="Legal2L6Char"/>
    <w:rsid w:val="00D03EC1"/>
    <w:pPr>
      <w:outlineLvl w:val="5"/>
    </w:pPr>
  </w:style>
  <w:style w:type="character" w:customStyle="1" w:styleId="Legal2L6Char">
    <w:name w:val="Legal2_L6 Char"/>
    <w:basedOn w:val="DefaultParagraphFont"/>
    <w:link w:val="Legal2L6"/>
    <w:rsid w:val="00D03EC1"/>
    <w:rPr>
      <w:rFonts w:ascii="Times New Roman" w:eastAsia="Times New Roman" w:hAnsi="Times New Roman"/>
      <w:sz w:val="24"/>
    </w:rPr>
  </w:style>
  <w:style w:type="paragraph" w:customStyle="1" w:styleId="Legal2L7">
    <w:name w:val="Legal2_L7"/>
    <w:basedOn w:val="Legal2L6"/>
    <w:link w:val="Legal2L7Char"/>
    <w:rsid w:val="00D03EC1"/>
    <w:pPr>
      <w:outlineLvl w:val="6"/>
    </w:pPr>
  </w:style>
  <w:style w:type="character" w:customStyle="1" w:styleId="Legal2L7Char">
    <w:name w:val="Legal2_L7 Char"/>
    <w:basedOn w:val="DefaultParagraphFont"/>
    <w:link w:val="Legal2L7"/>
    <w:rsid w:val="00D03EC1"/>
    <w:rPr>
      <w:rFonts w:ascii="Times New Roman" w:eastAsia="Times New Roman" w:hAnsi="Times New Roman"/>
      <w:sz w:val="24"/>
    </w:rPr>
  </w:style>
  <w:style w:type="paragraph" w:customStyle="1" w:styleId="Legal2L8">
    <w:name w:val="Legal2_L8"/>
    <w:basedOn w:val="Legal2L7"/>
    <w:link w:val="Legal2L8Char"/>
    <w:rsid w:val="00D03EC1"/>
    <w:pPr>
      <w:outlineLvl w:val="7"/>
    </w:pPr>
  </w:style>
  <w:style w:type="character" w:customStyle="1" w:styleId="Legal2L8Char">
    <w:name w:val="Legal2_L8 Char"/>
    <w:basedOn w:val="DefaultParagraphFont"/>
    <w:link w:val="Legal2L8"/>
    <w:rsid w:val="00D03EC1"/>
    <w:rPr>
      <w:rFonts w:ascii="Times New Roman" w:eastAsia="Times New Roman" w:hAnsi="Times New Roman"/>
      <w:sz w:val="24"/>
    </w:rPr>
  </w:style>
  <w:style w:type="paragraph" w:customStyle="1" w:styleId="Legal2L9">
    <w:name w:val="Legal2_L9"/>
    <w:basedOn w:val="Legal2L8"/>
    <w:link w:val="Legal2L9Char"/>
    <w:rsid w:val="00D03EC1"/>
    <w:pPr>
      <w:outlineLvl w:val="8"/>
    </w:pPr>
  </w:style>
  <w:style w:type="character" w:customStyle="1" w:styleId="Legal2L9Char">
    <w:name w:val="Legal2_L9 Char"/>
    <w:basedOn w:val="DefaultParagraphFont"/>
    <w:link w:val="Legal2L9"/>
    <w:rsid w:val="00D03EC1"/>
    <w:rPr>
      <w:rFonts w:ascii="Times New Roman" w:eastAsia="Times New Roman" w:hAnsi="Times New Roman"/>
      <w:sz w:val="24"/>
    </w:rPr>
  </w:style>
  <w:style w:type="paragraph" w:customStyle="1" w:styleId="MacPacTrailer">
    <w:name w:val="MacPac Trailer"/>
    <w:rsid w:val="00D03EC1"/>
    <w:pPr>
      <w:widowControl w:val="0"/>
      <w:spacing w:line="200" w:lineRule="exact"/>
    </w:pPr>
    <w:rPr>
      <w:rFonts w:ascii="Times New Roman" w:eastAsia="Times New Roman" w:hAnsi="Times New Roman"/>
      <w:sz w:val="16"/>
      <w:szCs w:val="22"/>
    </w:rPr>
  </w:style>
  <w:style w:type="paragraph" w:styleId="BalloonText">
    <w:name w:val="Balloon Text"/>
    <w:basedOn w:val="Normal"/>
    <w:link w:val="BalloonTextChar"/>
    <w:rsid w:val="00D03EC1"/>
    <w:rPr>
      <w:rFonts w:ascii="Tahoma" w:hAnsi="Tahoma" w:cs="Tahoma"/>
      <w:sz w:val="16"/>
      <w:szCs w:val="16"/>
    </w:rPr>
  </w:style>
  <w:style w:type="character" w:customStyle="1" w:styleId="BalloonTextChar">
    <w:name w:val="Balloon Text Char"/>
    <w:basedOn w:val="DefaultParagraphFont"/>
    <w:link w:val="BalloonText"/>
    <w:rsid w:val="00D03EC1"/>
    <w:rPr>
      <w:rFonts w:ascii="Tahoma" w:hAnsi="Tahoma" w:cs="Tahoma"/>
      <w:sz w:val="16"/>
      <w:szCs w:val="16"/>
    </w:rPr>
  </w:style>
  <w:style w:type="character" w:styleId="PlaceholderText">
    <w:name w:val="Placeholder Text"/>
    <w:basedOn w:val="DefaultParagraphFont"/>
    <w:rsid w:val="00D03EC1"/>
    <w:rPr>
      <w:color w:val="808080"/>
    </w:rPr>
  </w:style>
  <w:style w:type="character" w:styleId="CommentReference">
    <w:name w:val="annotation reference"/>
    <w:basedOn w:val="DefaultParagraphFont"/>
    <w:rsid w:val="00DB1B19"/>
    <w:rPr>
      <w:sz w:val="18"/>
      <w:szCs w:val="18"/>
    </w:rPr>
  </w:style>
  <w:style w:type="paragraph" w:styleId="CommentText">
    <w:name w:val="annotation text"/>
    <w:basedOn w:val="Normal"/>
    <w:link w:val="CommentTextChar"/>
    <w:rsid w:val="00DB1B19"/>
    <w:rPr>
      <w:szCs w:val="24"/>
    </w:rPr>
  </w:style>
  <w:style w:type="character" w:customStyle="1" w:styleId="CommentTextChar">
    <w:name w:val="Comment Text Char"/>
    <w:basedOn w:val="DefaultParagraphFont"/>
    <w:link w:val="CommentText"/>
    <w:rsid w:val="00DB1B19"/>
    <w:rPr>
      <w:rFonts w:ascii="Times New Roman" w:hAnsi="Times New Roman"/>
      <w:sz w:val="24"/>
      <w:szCs w:val="24"/>
    </w:rPr>
  </w:style>
  <w:style w:type="paragraph" w:styleId="CommentSubject">
    <w:name w:val="annotation subject"/>
    <w:basedOn w:val="CommentText"/>
    <w:next w:val="CommentText"/>
    <w:link w:val="CommentSubjectChar"/>
    <w:rsid w:val="00DB1B19"/>
    <w:rPr>
      <w:b/>
      <w:bCs/>
      <w:sz w:val="20"/>
      <w:szCs w:val="20"/>
    </w:rPr>
  </w:style>
  <w:style w:type="character" w:customStyle="1" w:styleId="CommentSubjectChar">
    <w:name w:val="Comment Subject Char"/>
    <w:basedOn w:val="CommentTextChar"/>
    <w:link w:val="CommentSubject"/>
    <w:rsid w:val="00DB1B19"/>
    <w:rPr>
      <w:rFonts w:ascii="Times New Roman" w:hAnsi="Times New Roman"/>
      <w:b/>
      <w:bCs/>
      <w:sz w:val="24"/>
      <w:szCs w:val="24"/>
    </w:rPr>
  </w:style>
  <w:style w:type="paragraph" w:styleId="ListParagraph">
    <w:name w:val="List Paragraph"/>
    <w:basedOn w:val="Normal"/>
    <w:uiPriority w:val="34"/>
    <w:qFormat/>
    <w:rsid w:val="004C5D93"/>
    <w:pPr>
      <w:ind w:left="720"/>
      <w:contextualSpacing/>
    </w:pPr>
    <w:rPr>
      <w:rFonts w:asciiTheme="minorHAnsi" w:eastAsiaTheme="minorHAnsi" w:hAnsiTheme="minorHAnsi" w:cstheme="minorBidi"/>
      <w:szCs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printerSettings" Target="printerSettings/printerSettings1.bin"/><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ietf.org/rfc/rfc2418.txt" TargetMode="External"/><Relationship Id="rId8" Type="http://schemas.openxmlformats.org/officeDocument/2006/relationships/hyperlink" Target="https://www.bigpulse.com/pollresults?code=13397rzzDz5wIhc5uFISixHr" TargetMode="External"/><Relationship Id="rId9" Type="http://schemas.openxmlformats.org/officeDocument/2006/relationships/footer" Target="footer1.xml"/><Relationship Id="rId10"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The%20Sackett%20Group\MacPac\templates\MacPacNorm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\Program Files (x86)\The Sackett Group\MacPac\templates\MacPacNormal.dotx</Template>
  <TotalTime>7</TotalTime>
  <Pages>7</Pages>
  <Words>2585</Words>
  <Characters>14736</Characters>
  <Application>Microsoft Macintosh Word</Application>
  <DocSecurity>0</DocSecurity>
  <Lines>122</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18096</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Judith Hellerstein</cp:lastModifiedBy>
  <cp:revision>6</cp:revision>
  <dcterms:created xsi:type="dcterms:W3CDTF">2017-03-27T23:35:00Z</dcterms:created>
  <dcterms:modified xsi:type="dcterms:W3CDTF">2017-03-27T23:46:00Z</dcterms:modified>
</cp:coreProperties>
</file>