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0660B4" w14:textId="5FA0DCEC" w:rsidR="009C31F5" w:rsidRDefault="00457834" w:rsidP="00846B65">
      <w:pPr>
        <w:widowControl w:val="0"/>
        <w:autoSpaceDE w:val="0"/>
        <w:autoSpaceDN w:val="0"/>
        <w:adjustRightInd w:val="0"/>
        <w:jc w:val="center"/>
        <w:rPr>
          <w:rFonts w:ascii="Calibri" w:hAnsi="Calibri" w:cs="Calibri"/>
          <w:b/>
          <w:sz w:val="26"/>
          <w:szCs w:val="26"/>
        </w:rPr>
      </w:pPr>
      <w:r w:rsidRPr="00457834">
        <w:rPr>
          <w:rFonts w:ascii="Calibri" w:hAnsi="Calibri" w:cs="Calibri"/>
          <w:b/>
          <w:sz w:val="26"/>
          <w:szCs w:val="26"/>
        </w:rPr>
        <w:t>AT-LARGE COMMUNITY POLICY ISSUES</w:t>
      </w:r>
      <w:r>
        <w:rPr>
          <w:rFonts w:ascii="Calibri" w:hAnsi="Calibri" w:cs="Calibri"/>
          <w:b/>
          <w:sz w:val="26"/>
          <w:szCs w:val="26"/>
        </w:rPr>
        <w:t xml:space="preserve"> </w:t>
      </w:r>
      <w:r w:rsidR="00846B65">
        <w:rPr>
          <w:rFonts w:ascii="Calibri" w:hAnsi="Calibri" w:cs="Calibri"/>
          <w:b/>
          <w:sz w:val="26"/>
          <w:szCs w:val="26"/>
        </w:rPr>
        <w:t xml:space="preserve">– </w:t>
      </w:r>
      <w:r w:rsidR="009C31F5">
        <w:rPr>
          <w:rFonts w:ascii="Calibri" w:hAnsi="Calibri" w:cs="Calibri"/>
          <w:b/>
          <w:sz w:val="26"/>
          <w:szCs w:val="26"/>
        </w:rPr>
        <w:t>WHY END USERS SHOULD CARE</w:t>
      </w:r>
    </w:p>
    <w:p w14:paraId="62E6220C" w14:textId="77777777" w:rsidR="00CA432A" w:rsidDel="001868CA" w:rsidRDefault="00CA432A" w:rsidP="00846B65">
      <w:pPr>
        <w:widowControl w:val="0"/>
        <w:autoSpaceDE w:val="0"/>
        <w:autoSpaceDN w:val="0"/>
        <w:adjustRightInd w:val="0"/>
        <w:jc w:val="center"/>
        <w:rPr>
          <w:del w:id="0" w:author="Microsoft Office User" w:date="2016-08-30T16:31:00Z"/>
          <w:rFonts w:ascii="Calibri" w:hAnsi="Calibri" w:cs="Calibri"/>
          <w:b/>
          <w:sz w:val="26"/>
          <w:szCs w:val="26"/>
        </w:rPr>
      </w:pPr>
    </w:p>
    <w:p w14:paraId="282B9CCC" w14:textId="77777777" w:rsidR="00F759FD" w:rsidRPr="00F759FD" w:rsidRDefault="00F759FD" w:rsidP="00F759FD">
      <w:pPr>
        <w:widowControl w:val="0"/>
        <w:tabs>
          <w:tab w:val="left" w:pos="3090"/>
        </w:tabs>
        <w:autoSpaceDE w:val="0"/>
        <w:autoSpaceDN w:val="0"/>
        <w:adjustRightInd w:val="0"/>
      </w:pPr>
    </w:p>
    <w:p w14:paraId="7831796D" w14:textId="6FF27473" w:rsidR="00F759FD" w:rsidRDefault="00F759FD" w:rsidP="006A61E0">
      <w:pPr>
        <w:widowControl w:val="0"/>
        <w:tabs>
          <w:tab w:val="left" w:pos="3090"/>
        </w:tabs>
        <w:autoSpaceDE w:val="0"/>
        <w:autoSpaceDN w:val="0"/>
        <w:adjustRightInd w:val="0"/>
      </w:pPr>
      <w:r>
        <w:t xml:space="preserve">The At-Large community is a </w:t>
      </w:r>
      <w:r w:rsidRPr="00F759FD">
        <w:t xml:space="preserve">growing global community of over 200 At-Large Structures (ALSes) and </w:t>
      </w:r>
      <w:ins w:id="1" w:author="Microsoft Office User" w:date="2016-08-30T16:31:00Z">
        <w:r w:rsidR="001868CA">
          <w:t xml:space="preserve">individual </w:t>
        </w:r>
      </w:ins>
      <w:del w:id="2" w:author="Microsoft Office User" w:date="2016-08-30T16:31:00Z">
        <w:r w:rsidRPr="00F759FD" w:rsidDel="001868CA">
          <w:delText xml:space="preserve">independent </w:delText>
        </w:r>
      </w:del>
      <w:r w:rsidRPr="00F759FD">
        <w:t>members.</w:t>
      </w:r>
      <w:r>
        <w:t xml:space="preserve"> Its </w:t>
      </w:r>
      <w:r w:rsidRPr="00F759FD">
        <w:t xml:space="preserve">membership is diverse, ranging from Internet-related consumer rights groups, academic organizations, computer clubs, technical communities, to civil society and capacity-building organizations. </w:t>
      </w:r>
      <w:r>
        <w:t xml:space="preserve">Members of the At-Large community </w:t>
      </w:r>
      <w:r w:rsidRPr="00F759FD">
        <w:t xml:space="preserve">share a passion for furthering the development of ICTs and contributing to policies that influence the technical coordination of the Domain Name System to better serve end users. </w:t>
      </w:r>
    </w:p>
    <w:p w14:paraId="588477FA" w14:textId="77777777" w:rsidR="00F759FD" w:rsidRDefault="00F759FD" w:rsidP="006A61E0">
      <w:pPr>
        <w:widowControl w:val="0"/>
        <w:tabs>
          <w:tab w:val="left" w:pos="3090"/>
        </w:tabs>
        <w:autoSpaceDE w:val="0"/>
        <w:autoSpaceDN w:val="0"/>
        <w:adjustRightInd w:val="0"/>
      </w:pPr>
    </w:p>
    <w:p w14:paraId="31B516E7" w14:textId="59637924" w:rsidR="00CA432A" w:rsidRDefault="005D4097" w:rsidP="006A61E0">
      <w:pPr>
        <w:widowControl w:val="0"/>
        <w:tabs>
          <w:tab w:val="left" w:pos="3090"/>
        </w:tabs>
        <w:autoSpaceDE w:val="0"/>
        <w:autoSpaceDN w:val="0"/>
        <w:adjustRightInd w:val="0"/>
      </w:pPr>
      <w:r>
        <w:t xml:space="preserve">Within the At-Large Community's bottom-up, tiered structure, the At-Large Advisory Committee (ALAC) is the primary organizational home for the voice and concerns of the individual Internet user. Representing the At-Large Community, the 15-member ALAC consists of two members selected by each of the five RALOs and five members appointed by ICANN's Nominating Committee. </w:t>
      </w:r>
      <w:del w:id="3" w:author="Microsoft Office User" w:date="2016-08-30T16:32:00Z">
        <w:r w:rsidDel="001868CA">
          <w:delText>Advo</w:delText>
        </w:r>
        <w:r w:rsidR="00F759FD" w:rsidDel="001868CA">
          <w:delText xml:space="preserve">cating for </w:delText>
        </w:r>
      </w:del>
      <w:ins w:id="4" w:author="Microsoft Office User" w:date="2016-08-30T16:32:00Z">
        <w:r w:rsidR="001868CA">
          <w:t xml:space="preserve">Acting on </w:t>
        </w:r>
      </w:ins>
      <w:r w:rsidR="00F759FD">
        <w:t xml:space="preserve">the interests of end </w:t>
      </w:r>
      <w:r>
        <w:t xml:space="preserve">users, the ALAC advises on the activities of ICANN, including </w:t>
      </w:r>
      <w:del w:id="5" w:author="Microsoft Office User" w:date="2016-08-30T16:33:00Z">
        <w:r w:rsidDel="001868CA">
          <w:delText xml:space="preserve">Internet </w:delText>
        </w:r>
      </w:del>
      <w:ins w:id="6" w:author="Microsoft Office User" w:date="2016-08-30T16:33:00Z">
        <w:r w:rsidR="001868CA">
          <w:t xml:space="preserve">DNS </w:t>
        </w:r>
      </w:ins>
      <w:r>
        <w:t>policies developed by ICANN's Supporting Organizations; it also participates in ICANN's outreach and engagement programs</w:t>
      </w:r>
      <w:r w:rsidR="00F759FD">
        <w:t xml:space="preserve">. </w:t>
      </w:r>
    </w:p>
    <w:p w14:paraId="6CFB9FD0" w14:textId="77777777" w:rsidR="00F759FD" w:rsidRDefault="00F759FD" w:rsidP="006A61E0">
      <w:pPr>
        <w:widowControl w:val="0"/>
        <w:tabs>
          <w:tab w:val="left" w:pos="3090"/>
        </w:tabs>
        <w:autoSpaceDE w:val="0"/>
        <w:autoSpaceDN w:val="0"/>
        <w:adjustRightInd w:val="0"/>
      </w:pPr>
    </w:p>
    <w:p w14:paraId="7D853E3A" w14:textId="25C5BBE9" w:rsidR="00F759FD" w:rsidRDefault="00F759FD" w:rsidP="006A61E0">
      <w:pPr>
        <w:widowControl w:val="0"/>
        <w:tabs>
          <w:tab w:val="left" w:pos="3090"/>
        </w:tabs>
        <w:autoSpaceDE w:val="0"/>
        <w:autoSpaceDN w:val="0"/>
        <w:adjustRightInd w:val="0"/>
      </w:pPr>
      <w:r>
        <w:t xml:space="preserve">The purpose of this document is twofold. Firstly, it outlines the key policy issues of the At-Large community. Secondly, it sets out why end users should care about the specific policy issues. </w:t>
      </w:r>
    </w:p>
    <w:p w14:paraId="14982840" w14:textId="68A08CF0" w:rsidR="00F759FD" w:rsidRDefault="00F759FD" w:rsidP="006A61E0">
      <w:pPr>
        <w:widowControl w:val="0"/>
        <w:tabs>
          <w:tab w:val="left" w:pos="3090"/>
        </w:tabs>
        <w:autoSpaceDE w:val="0"/>
        <w:autoSpaceDN w:val="0"/>
        <w:adjustRightInd w:val="0"/>
      </w:pPr>
      <w:r>
        <w:t xml:space="preserve">This document has been approved by the ALAC Leadership Team. </w:t>
      </w:r>
    </w:p>
    <w:p w14:paraId="1E873157" w14:textId="77777777" w:rsidR="009C31F5" w:rsidRPr="006A61E0" w:rsidRDefault="009C31F5" w:rsidP="009C31F5">
      <w:pPr>
        <w:widowControl w:val="0"/>
        <w:autoSpaceDE w:val="0"/>
        <w:autoSpaceDN w:val="0"/>
        <w:adjustRightInd w:val="0"/>
        <w:rPr>
          <w:rFonts w:cs="Calibri"/>
          <w:b/>
        </w:rPr>
      </w:pPr>
    </w:p>
    <w:p w14:paraId="418995F1" w14:textId="70245584" w:rsidR="009C31F5" w:rsidRDefault="00616D6C" w:rsidP="009C31F5">
      <w:pPr>
        <w:rPr>
          <w:b/>
        </w:rPr>
      </w:pPr>
      <w:hyperlink r:id="rId7" w:history="1">
        <w:r w:rsidR="009C31F5" w:rsidRPr="006A61E0">
          <w:rPr>
            <w:rStyle w:val="Hyperlink"/>
            <w:b/>
          </w:rPr>
          <w:t>Accountability &amp; Transparency of ICANN</w:t>
        </w:r>
      </w:hyperlink>
      <w:r w:rsidR="009C31F5" w:rsidRPr="006A61E0">
        <w:rPr>
          <w:b/>
        </w:rPr>
        <w:t xml:space="preserve"> </w:t>
      </w:r>
    </w:p>
    <w:p w14:paraId="126157C4" w14:textId="6D6AEFA1" w:rsidR="00A25924" w:rsidRPr="006A61E0" w:rsidRDefault="00A25924" w:rsidP="009C31F5">
      <w:pPr>
        <w:rPr>
          <w:u w:val="single"/>
        </w:rPr>
      </w:pPr>
      <w:r w:rsidRPr="006A61E0">
        <w:rPr>
          <w:u w:val="single"/>
        </w:rPr>
        <w:t>Summary</w:t>
      </w:r>
    </w:p>
    <w:p w14:paraId="062875DF" w14:textId="56534C03" w:rsidR="00846B65" w:rsidRPr="006A61E0" w:rsidRDefault="009C31F5" w:rsidP="00A87E97">
      <w:pPr>
        <w:pStyle w:val="ListParagraph"/>
        <w:numPr>
          <w:ilvl w:val="0"/>
          <w:numId w:val="2"/>
        </w:numPr>
        <w:ind w:left="360"/>
      </w:pPr>
      <w:r w:rsidRPr="006A61E0">
        <w:t xml:space="preserve">End users are an integral part of ICANN’s </w:t>
      </w:r>
      <w:r w:rsidR="00517654" w:rsidRPr="006A61E0">
        <w:t>multistakeholder community. T</w:t>
      </w:r>
      <w:r w:rsidR="00846B65" w:rsidRPr="006A61E0">
        <w:t xml:space="preserve">hrough </w:t>
      </w:r>
      <w:r w:rsidRPr="006A61E0">
        <w:t>At-Large Community, they play an important role in holding ICANN accountable.</w:t>
      </w:r>
    </w:p>
    <w:p w14:paraId="17ACAD45" w14:textId="0D3927C4" w:rsidR="001868CA" w:rsidRDefault="00846B65" w:rsidP="001868CA">
      <w:pPr>
        <w:pStyle w:val="ListParagraph"/>
        <w:numPr>
          <w:ilvl w:val="0"/>
          <w:numId w:val="2"/>
        </w:numPr>
        <w:ind w:left="360"/>
      </w:pPr>
      <w:r w:rsidRPr="006A61E0">
        <w:t xml:space="preserve">Their </w:t>
      </w:r>
      <w:r w:rsidR="009C31F5" w:rsidRPr="006A61E0">
        <w:t xml:space="preserve">contributions are essential, </w:t>
      </w:r>
      <w:r w:rsidR="00A25924">
        <w:rPr>
          <w:noProof/>
        </w:rPr>
        <w:t xml:space="preserve">especially since they are the primary affected party in matters of public interest. </w:t>
      </w:r>
      <w:del w:id="7" w:author="Microsoft Office User" w:date="2016-08-30T16:35:00Z">
        <w:r w:rsidR="009C31F5" w:rsidRPr="006A61E0" w:rsidDel="001868CA">
          <w:delText xml:space="preserve"> </w:delText>
        </w:r>
      </w:del>
      <w:r w:rsidR="00A25924">
        <w:t xml:space="preserve">Working within ICANN and other Internet Governance fora, they are frequently able to propose </w:t>
      </w:r>
      <w:r w:rsidR="009C31F5" w:rsidRPr="006A61E0">
        <w:t xml:space="preserve">innovative solutions. </w:t>
      </w:r>
    </w:p>
    <w:p w14:paraId="2F5ED4A7" w14:textId="4B9FDBB4" w:rsidR="00A25924" w:rsidRPr="006A61E0" w:rsidRDefault="00A25924" w:rsidP="006A61E0">
      <w:pPr>
        <w:rPr>
          <w:u w:val="single"/>
        </w:rPr>
      </w:pPr>
      <w:r>
        <w:rPr>
          <w:u w:val="single"/>
        </w:rPr>
        <w:t>Why s</w:t>
      </w:r>
      <w:r w:rsidRPr="006A61E0">
        <w:rPr>
          <w:u w:val="single"/>
        </w:rPr>
        <w:t>hould end users care?</w:t>
      </w:r>
    </w:p>
    <w:p w14:paraId="3399B5B9" w14:textId="5822F5AE" w:rsidR="002D33E6" w:rsidRDefault="00EB78A0" w:rsidP="00517654">
      <w:pPr>
        <w:pStyle w:val="ListParagraph"/>
        <w:numPr>
          <w:ilvl w:val="0"/>
          <w:numId w:val="2"/>
        </w:numPr>
        <w:ind w:left="360"/>
        <w:rPr>
          <w:ins w:id="8" w:author="Microsoft Office User" w:date="2016-08-30T16:42:00Z"/>
        </w:rPr>
      </w:pPr>
      <w:ins w:id="9" w:author="Microsoft Office User" w:date="2016-08-30T16:50:00Z">
        <w:r>
          <w:t xml:space="preserve">In the Internet Governance ecosystem, </w:t>
        </w:r>
      </w:ins>
      <w:ins w:id="10" w:author="Microsoft Office User" w:date="2016-08-30T16:43:00Z">
        <w:r w:rsidR="002D33E6">
          <w:t>ICANN is the only</w:t>
        </w:r>
      </w:ins>
      <w:ins w:id="11" w:author="Microsoft Office User" w:date="2016-08-30T16:50:00Z">
        <w:r>
          <w:t xml:space="preserve"> organization</w:t>
        </w:r>
      </w:ins>
      <w:ins w:id="12" w:author="Microsoft Office User" w:date="2016-08-30T16:43:00Z">
        <w:r w:rsidR="00537A40">
          <w:t xml:space="preserve"> where end users form</w:t>
        </w:r>
        <w:r w:rsidR="002D33E6">
          <w:t xml:space="preserve"> a critical part within </w:t>
        </w:r>
        <w:r>
          <w:t>its structure</w:t>
        </w:r>
      </w:ins>
      <w:ins w:id="13" w:author="Microsoft Office User" w:date="2016-08-30T16:49:00Z">
        <w:r>
          <w:t xml:space="preserve"> and have an </w:t>
        </w:r>
      </w:ins>
      <w:ins w:id="14" w:author="Microsoft Office User" w:date="2016-08-30T16:50:00Z">
        <w:r>
          <w:t>influential</w:t>
        </w:r>
      </w:ins>
      <w:ins w:id="15" w:author="Microsoft Office User" w:date="2016-08-30T16:49:00Z">
        <w:r>
          <w:t xml:space="preserve"> voice</w:t>
        </w:r>
      </w:ins>
      <w:ins w:id="16" w:author="Microsoft Office User" w:date="2016-08-30T16:46:00Z">
        <w:r>
          <w:t xml:space="preserve">. End users cannot </w:t>
        </w:r>
      </w:ins>
      <w:ins w:id="17" w:author="Microsoft Office User" w:date="2016-08-30T16:50:00Z">
        <w:r>
          <w:t xml:space="preserve">effectively </w:t>
        </w:r>
      </w:ins>
      <w:ins w:id="18" w:author="Microsoft Office User" w:date="2016-08-30T16:46:00Z">
        <w:r>
          <w:t xml:space="preserve">impact the evolution of the Internet if ICANN </w:t>
        </w:r>
      </w:ins>
      <w:ins w:id="19" w:author="Microsoft Office User" w:date="2016-08-30T16:51:00Z">
        <w:r>
          <w:t xml:space="preserve">loses credibility and </w:t>
        </w:r>
      </w:ins>
      <w:ins w:id="20" w:author="Microsoft Office User" w:date="2016-08-30T16:49:00Z">
        <w:r>
          <w:t xml:space="preserve">ceases to exist. </w:t>
        </w:r>
      </w:ins>
    </w:p>
    <w:p w14:paraId="5245262E" w14:textId="28866732" w:rsidR="009C31F5" w:rsidRDefault="00DE3CC6" w:rsidP="00517654">
      <w:pPr>
        <w:pStyle w:val="ListParagraph"/>
        <w:numPr>
          <w:ilvl w:val="0"/>
          <w:numId w:val="2"/>
        </w:numPr>
        <w:ind w:left="360"/>
        <w:rPr>
          <w:ins w:id="21" w:author="Microsoft Office User" w:date="2016-08-30T16:39:00Z"/>
        </w:rPr>
      </w:pPr>
      <w:r w:rsidRPr="006A61E0">
        <w:t>E</w:t>
      </w:r>
      <w:r w:rsidR="00846B65" w:rsidRPr="006A61E0">
        <w:t xml:space="preserve">nd users’ participation </w:t>
      </w:r>
      <w:r w:rsidR="009C31F5" w:rsidRPr="006A61E0">
        <w:t xml:space="preserve">will ensure the legitimacy in </w:t>
      </w:r>
      <w:r w:rsidR="00846B65" w:rsidRPr="006A61E0">
        <w:t>the process of</w:t>
      </w:r>
      <w:r w:rsidRPr="006A61E0">
        <w:t xml:space="preserve"> enhancing ICANN accountability. </w:t>
      </w:r>
      <w:r w:rsidR="00542270" w:rsidRPr="006A61E0">
        <w:t xml:space="preserve">Their participation </w:t>
      </w:r>
      <w:r w:rsidRPr="006A61E0">
        <w:t xml:space="preserve">will also </w:t>
      </w:r>
      <w:r w:rsidR="009C31F5" w:rsidRPr="006A61E0">
        <w:t>strengthen an</w:t>
      </w:r>
      <w:r w:rsidR="00846B65" w:rsidRPr="006A61E0">
        <w:t xml:space="preserve"> inclusive, transparent, global, and </w:t>
      </w:r>
      <w:r w:rsidR="009C31F5" w:rsidRPr="006A61E0">
        <w:t xml:space="preserve">collaborative model of governance fit for our present and future. </w:t>
      </w:r>
    </w:p>
    <w:p w14:paraId="606A7BCD" w14:textId="6FAE4476" w:rsidR="002D33E6" w:rsidRPr="006A61E0" w:rsidDel="00EB78A0" w:rsidRDefault="002D33E6" w:rsidP="00517654">
      <w:pPr>
        <w:pStyle w:val="ListParagraph"/>
        <w:numPr>
          <w:ilvl w:val="0"/>
          <w:numId w:val="2"/>
        </w:numPr>
        <w:ind w:left="360"/>
        <w:rPr>
          <w:del w:id="22" w:author="Microsoft Office User" w:date="2016-08-30T16:49:00Z"/>
        </w:rPr>
      </w:pPr>
    </w:p>
    <w:p w14:paraId="3F5F9485" w14:textId="77777777" w:rsidR="00DD4DF3" w:rsidRPr="006A61E0" w:rsidRDefault="00DD4DF3" w:rsidP="00517654">
      <w:pPr>
        <w:ind w:left="360"/>
      </w:pPr>
    </w:p>
    <w:p w14:paraId="57FA848A" w14:textId="534238F2" w:rsidR="009C31F5" w:rsidRDefault="00616D6C" w:rsidP="008B7226">
      <w:pPr>
        <w:jc w:val="both"/>
        <w:rPr>
          <w:b/>
        </w:rPr>
      </w:pPr>
      <w:hyperlink r:id="rId8" w:history="1">
        <w:r w:rsidR="009C31F5" w:rsidRPr="006A61E0">
          <w:rPr>
            <w:rStyle w:val="Hyperlink"/>
            <w:b/>
          </w:rPr>
          <w:t>Contracted Party Agreements</w:t>
        </w:r>
      </w:hyperlink>
      <w:r w:rsidR="009C31F5" w:rsidRPr="006A61E0">
        <w:rPr>
          <w:b/>
        </w:rPr>
        <w:t xml:space="preserve"> (</w:t>
      </w:r>
      <w:r w:rsidR="001814FB" w:rsidRPr="006A61E0">
        <w:rPr>
          <w:b/>
        </w:rPr>
        <w:t>i.e. Registry Agreement, Registrar Accreditation Agreement</w:t>
      </w:r>
      <w:r w:rsidR="009C31F5" w:rsidRPr="006A61E0">
        <w:rPr>
          <w:b/>
        </w:rPr>
        <w:t>)</w:t>
      </w:r>
    </w:p>
    <w:p w14:paraId="4EBC5CC2" w14:textId="2B3F6C8C" w:rsidR="00A25924" w:rsidRPr="006A61E0" w:rsidRDefault="00A25924" w:rsidP="008B7226">
      <w:pPr>
        <w:jc w:val="both"/>
        <w:rPr>
          <w:u w:val="single"/>
        </w:rPr>
      </w:pPr>
      <w:r w:rsidRPr="006A61E0">
        <w:rPr>
          <w:u w:val="single"/>
        </w:rPr>
        <w:t>Summary</w:t>
      </w:r>
    </w:p>
    <w:p w14:paraId="45DDDF8B" w14:textId="77777777" w:rsidR="00EB78A0" w:rsidRPr="00EB78A0" w:rsidRDefault="00EB78A0" w:rsidP="00517654">
      <w:pPr>
        <w:pStyle w:val="ListParagraph"/>
        <w:numPr>
          <w:ilvl w:val="0"/>
          <w:numId w:val="3"/>
        </w:numPr>
        <w:ind w:left="360"/>
        <w:rPr>
          <w:ins w:id="23" w:author="Microsoft Office User" w:date="2016-08-30T16:56:00Z"/>
          <w:b/>
          <w:rPrChange w:id="24" w:author="Microsoft Office User" w:date="2016-08-30T16:56:00Z">
            <w:rPr>
              <w:ins w:id="25" w:author="Microsoft Office User" w:date="2016-08-30T16:56:00Z"/>
            </w:rPr>
          </w:rPrChange>
        </w:rPr>
      </w:pPr>
      <w:ins w:id="26" w:author="Microsoft Office User" w:date="2016-08-30T16:55:00Z">
        <w:r>
          <w:t xml:space="preserve">A registry operator of a top-level domain (TLD) must enter a contract (i.e. Registry Agreement - RA) with ICANN in order to operate and maintain a generic TLD (gTLD). </w:t>
        </w:r>
      </w:ins>
    </w:p>
    <w:p w14:paraId="005FDDA7" w14:textId="77777777" w:rsidR="00EB78A0" w:rsidRPr="00EB78A0" w:rsidRDefault="00EB78A0" w:rsidP="00517654">
      <w:pPr>
        <w:pStyle w:val="ListParagraph"/>
        <w:numPr>
          <w:ilvl w:val="0"/>
          <w:numId w:val="3"/>
        </w:numPr>
        <w:ind w:left="360"/>
        <w:rPr>
          <w:ins w:id="27" w:author="Microsoft Office User" w:date="2016-08-30T16:56:00Z"/>
          <w:b/>
          <w:rPrChange w:id="28" w:author="Microsoft Office User" w:date="2016-08-30T16:56:00Z">
            <w:rPr>
              <w:ins w:id="29" w:author="Microsoft Office User" w:date="2016-08-30T16:56:00Z"/>
            </w:rPr>
          </w:rPrChange>
        </w:rPr>
      </w:pPr>
      <w:ins w:id="30" w:author="Microsoft Office User" w:date="2016-08-30T16:55:00Z">
        <w:r>
          <w:t xml:space="preserve">Registrars that offer domain name registration services with a direct access to TLD registries are also required to obtain accreditation from ICANN (i.e. Registrar Accreditation Agreement - RAA). </w:t>
        </w:r>
      </w:ins>
    </w:p>
    <w:p w14:paraId="02A018D9" w14:textId="77777777" w:rsidR="00EB78A0" w:rsidRPr="00EB78A0" w:rsidRDefault="00EB78A0" w:rsidP="00517654">
      <w:pPr>
        <w:pStyle w:val="ListParagraph"/>
        <w:numPr>
          <w:ilvl w:val="0"/>
          <w:numId w:val="3"/>
        </w:numPr>
        <w:ind w:left="360"/>
        <w:rPr>
          <w:ins w:id="31" w:author="Microsoft Office User" w:date="2016-08-30T16:56:00Z"/>
          <w:b/>
          <w:rPrChange w:id="32" w:author="Microsoft Office User" w:date="2016-08-30T16:56:00Z">
            <w:rPr>
              <w:ins w:id="33" w:author="Microsoft Office User" w:date="2016-08-30T16:56:00Z"/>
            </w:rPr>
          </w:rPrChange>
        </w:rPr>
      </w:pPr>
      <w:ins w:id="34" w:author="Microsoft Office User" w:date="2016-08-30T16:55:00Z">
        <w:r>
          <w:lastRenderedPageBreak/>
          <w:t>ICANN’s C</w:t>
        </w:r>
        <w:r w:rsidRPr="00F96549">
          <w:t>ont</w:t>
        </w:r>
        <w:r>
          <w:t xml:space="preserve">ractual Compliance department ensures registries and registrars are in </w:t>
        </w:r>
        <w:r w:rsidRPr="00F96549">
          <w:t>compliance with those agreements.</w:t>
        </w:r>
        <w:r>
          <w:t xml:space="preserve"> </w:t>
        </w:r>
      </w:ins>
    </w:p>
    <w:p w14:paraId="00C57880" w14:textId="1857CECB" w:rsidR="009C31F5" w:rsidRPr="006A61E0" w:rsidDel="00EB78A0" w:rsidRDefault="00EB78A0" w:rsidP="00517654">
      <w:pPr>
        <w:pStyle w:val="ListParagraph"/>
        <w:numPr>
          <w:ilvl w:val="0"/>
          <w:numId w:val="3"/>
        </w:numPr>
        <w:ind w:left="360"/>
        <w:rPr>
          <w:del w:id="35" w:author="Microsoft Office User" w:date="2016-08-30T16:56:00Z"/>
          <w:b/>
        </w:rPr>
      </w:pPr>
      <w:ins w:id="36" w:author="Microsoft Office User" w:date="2016-08-30T16:55:00Z">
        <w:r>
          <w:t xml:space="preserve">RA and RAA are also subject to </w:t>
        </w:r>
        <w:r w:rsidRPr="00F96549">
          <w:t>changes by consensus policy developed through the GNS</w:t>
        </w:r>
        <w:r>
          <w:t>O's bottom-up, consensus-based Policy Development P</w:t>
        </w:r>
        <w:r w:rsidRPr="00F96549">
          <w:t>rocess (PDP</w:t>
        </w:r>
      </w:ins>
      <w:ins w:id="37" w:author="Microsoft Office User" w:date="2016-08-30T16:56:00Z">
        <w:r>
          <w:t>)</w:t>
        </w:r>
      </w:ins>
      <w:ins w:id="38" w:author="Microsoft Office User" w:date="2016-08-30T16:55:00Z">
        <w:r w:rsidRPr="00F96549">
          <w:t>.</w:t>
        </w:r>
      </w:ins>
      <w:del w:id="39" w:author="Microsoft Office User" w:date="2016-08-30T16:53:00Z">
        <w:r w:rsidR="009C31F5" w:rsidRPr="006A61E0" w:rsidDel="00EB78A0">
          <w:delText xml:space="preserve">Contracted party agreements empower </w:delText>
        </w:r>
        <w:r w:rsidR="001814FB" w:rsidRPr="006A61E0" w:rsidDel="00EB78A0">
          <w:delText xml:space="preserve">individual </w:delText>
        </w:r>
        <w:r w:rsidR="009C31F5" w:rsidRPr="006A61E0" w:rsidDel="00EB78A0">
          <w:delText>registrants</w:delText>
        </w:r>
        <w:r w:rsidR="001814FB" w:rsidRPr="006A61E0" w:rsidDel="00EB78A0">
          <w:delText xml:space="preserve"> to submit complain</w:delText>
        </w:r>
        <w:r w:rsidR="00BB6428" w:rsidRPr="006A61E0" w:rsidDel="00EB78A0">
          <w:delText>t</w:delText>
        </w:r>
        <w:r w:rsidR="001814FB" w:rsidRPr="006A61E0" w:rsidDel="00EB78A0">
          <w:delText xml:space="preserve">s to ICANN, </w:delText>
        </w:r>
        <w:r w:rsidR="009C31F5" w:rsidRPr="006A61E0" w:rsidDel="00EB78A0">
          <w:delText xml:space="preserve">if they believe </w:delText>
        </w:r>
        <w:r w:rsidR="00B91A39" w:rsidRPr="006A61E0" w:rsidDel="00EB78A0">
          <w:delText xml:space="preserve">certain contracted parties </w:delText>
        </w:r>
        <w:r w:rsidR="009C31F5" w:rsidRPr="006A61E0" w:rsidDel="00EB78A0">
          <w:delText xml:space="preserve">are in </w:delText>
        </w:r>
        <w:r w:rsidR="00B91A39" w:rsidRPr="006A61E0" w:rsidDel="00EB78A0">
          <w:delText>violation of</w:delText>
        </w:r>
        <w:r w:rsidR="009C31F5" w:rsidRPr="006A61E0" w:rsidDel="00EB78A0">
          <w:delText xml:space="preserve"> agreements and treat them unfairly. </w:delText>
        </w:r>
      </w:del>
    </w:p>
    <w:p w14:paraId="54A0C8FB" w14:textId="20BB2F70" w:rsidR="009C31F5" w:rsidRPr="00EB78A0" w:rsidDel="002D33E6" w:rsidRDefault="009C31F5">
      <w:pPr>
        <w:pStyle w:val="ListParagraph"/>
        <w:numPr>
          <w:ilvl w:val="0"/>
          <w:numId w:val="3"/>
        </w:numPr>
        <w:ind w:left="360"/>
        <w:rPr>
          <w:del w:id="40" w:author="Microsoft Office User" w:date="2016-08-30T16:37:00Z"/>
          <w:b/>
        </w:rPr>
      </w:pPr>
      <w:moveFromRangeStart w:id="41" w:author="Microsoft Office User" w:date="2016-08-30T16:55:00Z" w:name="move460339468"/>
      <w:moveFrom w:id="42" w:author="Microsoft Office User" w:date="2016-08-30T16:55:00Z">
        <w:r w:rsidRPr="006A61E0" w:rsidDel="00EB78A0">
          <w:t xml:space="preserve">Policy changes to </w:t>
        </w:r>
        <w:r w:rsidR="00A25924" w:rsidDel="00EB78A0">
          <w:t>the Registry Agreement (</w:t>
        </w:r>
        <w:r w:rsidR="001814FB" w:rsidRPr="006A61E0" w:rsidDel="00EB78A0">
          <w:t>RA</w:t>
        </w:r>
        <w:r w:rsidR="00A25924" w:rsidDel="00EB78A0">
          <w:t>)</w:t>
        </w:r>
        <w:r w:rsidR="001814FB" w:rsidRPr="006A61E0" w:rsidDel="00EB78A0">
          <w:t xml:space="preserve"> and </w:t>
        </w:r>
        <w:r w:rsidR="00A25924" w:rsidDel="00EB78A0">
          <w:t>Registry Accreditation Agreement (</w:t>
        </w:r>
        <w:r w:rsidR="001814FB" w:rsidRPr="006A61E0" w:rsidDel="00EB78A0">
          <w:t>RAA</w:t>
        </w:r>
        <w:r w:rsidR="00A25924" w:rsidDel="00EB78A0">
          <w:t>)</w:t>
        </w:r>
        <w:r w:rsidR="001814FB" w:rsidRPr="006A61E0" w:rsidDel="00EB78A0">
          <w:t xml:space="preserve"> </w:t>
        </w:r>
        <w:r w:rsidRPr="006A61E0" w:rsidDel="00EB78A0">
          <w:t xml:space="preserve">directly affect </w:t>
        </w:r>
        <w:r w:rsidR="001814FB" w:rsidRPr="006A61E0" w:rsidDel="00EB78A0">
          <w:t xml:space="preserve">individual </w:t>
        </w:r>
        <w:r w:rsidRPr="006A61E0" w:rsidDel="00EB78A0">
          <w:t xml:space="preserve">registrants’ rights, obligations, and overall experiences using the domain name registration services. </w:t>
        </w:r>
      </w:moveFrom>
      <w:moveFromRangeEnd w:id="41"/>
    </w:p>
    <w:p w14:paraId="34B45B81" w14:textId="77777777" w:rsidR="006A61E0" w:rsidRPr="002D33E6" w:rsidDel="002D33E6" w:rsidRDefault="006A61E0">
      <w:pPr>
        <w:pStyle w:val="ListParagraph"/>
        <w:rPr>
          <w:del w:id="43" w:author="Microsoft Office User" w:date="2016-08-30T16:37:00Z"/>
          <w:u w:val="single"/>
          <w:rPrChange w:id="44" w:author="Microsoft Office User" w:date="2016-08-30T16:37:00Z">
            <w:rPr>
              <w:del w:id="45" w:author="Microsoft Office User" w:date="2016-08-30T16:37:00Z"/>
            </w:rPr>
          </w:rPrChange>
        </w:rPr>
        <w:pPrChange w:id="46" w:author="Microsoft Office User" w:date="2016-08-30T16:56:00Z">
          <w:pPr/>
        </w:pPrChange>
      </w:pPr>
    </w:p>
    <w:p w14:paraId="0627238E" w14:textId="77777777" w:rsidR="006A61E0" w:rsidRDefault="006A61E0">
      <w:pPr>
        <w:pStyle w:val="ListParagraph"/>
        <w:numPr>
          <w:ilvl w:val="0"/>
          <w:numId w:val="3"/>
        </w:numPr>
        <w:ind w:left="360"/>
        <w:pPrChange w:id="47" w:author="Microsoft Office User" w:date="2016-08-30T16:56:00Z">
          <w:pPr/>
        </w:pPrChange>
      </w:pPr>
    </w:p>
    <w:p w14:paraId="1DACCDB9" w14:textId="77777777" w:rsidR="00A25924" w:rsidRPr="006A61E0" w:rsidRDefault="00A25924" w:rsidP="006A61E0">
      <w:pPr>
        <w:rPr>
          <w:u w:val="single"/>
        </w:rPr>
      </w:pPr>
      <w:r w:rsidRPr="006A61E0">
        <w:rPr>
          <w:u w:val="single"/>
        </w:rPr>
        <w:t>Why should end users care?</w:t>
      </w:r>
    </w:p>
    <w:p w14:paraId="481799A7" w14:textId="4C6E7DD3" w:rsidR="00EB78A0" w:rsidRPr="00EB78A0" w:rsidRDefault="00EB78A0" w:rsidP="00517654">
      <w:pPr>
        <w:pStyle w:val="ListParagraph"/>
        <w:numPr>
          <w:ilvl w:val="0"/>
          <w:numId w:val="3"/>
        </w:numPr>
        <w:ind w:left="360"/>
        <w:rPr>
          <w:ins w:id="48" w:author="Microsoft Office User" w:date="2016-08-30T16:55:00Z"/>
          <w:b/>
          <w:rPrChange w:id="49" w:author="Microsoft Office User" w:date="2016-08-30T16:55:00Z">
            <w:rPr>
              <w:ins w:id="50" w:author="Microsoft Office User" w:date="2016-08-30T16:55:00Z"/>
            </w:rPr>
          </w:rPrChange>
        </w:rPr>
      </w:pPr>
      <w:moveToRangeStart w:id="51" w:author="Microsoft Office User" w:date="2016-08-30T16:55:00Z" w:name="move460339468"/>
      <w:moveTo w:id="52" w:author="Microsoft Office User" w:date="2016-08-30T16:55:00Z">
        <w:r w:rsidRPr="006A61E0">
          <w:t xml:space="preserve">Policy changes to </w:t>
        </w:r>
        <w:r>
          <w:t>the Registry Agreement (</w:t>
        </w:r>
        <w:r w:rsidRPr="006A61E0">
          <w:t>RA</w:t>
        </w:r>
        <w:r>
          <w:t>)</w:t>
        </w:r>
        <w:r w:rsidRPr="006A61E0">
          <w:t xml:space="preserve"> and </w:t>
        </w:r>
        <w:r>
          <w:t>Registry Accreditation Agreement (</w:t>
        </w:r>
        <w:r w:rsidRPr="006A61E0">
          <w:t>RAA</w:t>
        </w:r>
        <w:r>
          <w:t>)</w:t>
        </w:r>
        <w:r w:rsidRPr="006A61E0">
          <w:t xml:space="preserve"> directly affect individual registrants’ rights, obligations, and overall experiences using the domain name registration services.</w:t>
        </w:r>
      </w:moveTo>
      <w:moveToRangeEnd w:id="51"/>
    </w:p>
    <w:p w14:paraId="374B1E46" w14:textId="4731BFC8" w:rsidR="009C31F5" w:rsidRPr="006A61E0" w:rsidRDefault="001814FB" w:rsidP="00517654">
      <w:pPr>
        <w:pStyle w:val="ListParagraph"/>
        <w:numPr>
          <w:ilvl w:val="0"/>
          <w:numId w:val="3"/>
        </w:numPr>
        <w:ind w:left="360"/>
        <w:rPr>
          <w:b/>
        </w:rPr>
      </w:pPr>
      <w:r w:rsidRPr="006A61E0">
        <w:t xml:space="preserve">As contracted party agreements </w:t>
      </w:r>
      <w:r w:rsidR="00DE3CC6" w:rsidRPr="006A61E0">
        <w:t xml:space="preserve">are critical to the </w:t>
      </w:r>
      <w:r w:rsidR="009C31F5" w:rsidRPr="006A61E0">
        <w:t xml:space="preserve">security and stability of the domain name system and have </w:t>
      </w:r>
      <w:r w:rsidRPr="006A61E0">
        <w:t xml:space="preserve">implications to the public interest, they also affect end users who do not have domain registrations. </w:t>
      </w:r>
    </w:p>
    <w:p w14:paraId="28274E95" w14:textId="1D5CC013" w:rsidR="001814FB" w:rsidRPr="006A61E0" w:rsidRDefault="001814FB" w:rsidP="008275E3">
      <w:pPr>
        <w:pStyle w:val="ListParagraph"/>
        <w:numPr>
          <w:ilvl w:val="0"/>
          <w:numId w:val="3"/>
        </w:numPr>
        <w:ind w:left="360"/>
        <w:rPr>
          <w:b/>
        </w:rPr>
      </w:pPr>
      <w:r w:rsidRPr="006A61E0">
        <w:t xml:space="preserve">Individual registrants and end users can </w:t>
      </w:r>
      <w:r w:rsidR="00A25924">
        <w:t xml:space="preserve">contribute to </w:t>
      </w:r>
      <w:r w:rsidR="009C31F5" w:rsidRPr="006A61E0">
        <w:t>shap</w:t>
      </w:r>
      <w:r w:rsidR="00A25924">
        <w:t xml:space="preserve">ing </w:t>
      </w:r>
      <w:r w:rsidR="009C31F5" w:rsidRPr="006A61E0">
        <w:t>contracted party agreement</w:t>
      </w:r>
      <w:r w:rsidR="00A50254" w:rsidRPr="006A61E0">
        <w:t>s</w:t>
      </w:r>
      <w:r w:rsidR="00794649">
        <w:t>, specifically the RAA,</w:t>
      </w:r>
      <w:r w:rsidR="00A50254" w:rsidRPr="006A61E0">
        <w:t xml:space="preserve"> through GNSO processes</w:t>
      </w:r>
      <w:r w:rsidRPr="006A61E0">
        <w:t xml:space="preserve">. </w:t>
      </w:r>
    </w:p>
    <w:p w14:paraId="70BA18A9" w14:textId="77777777" w:rsidR="001814FB" w:rsidRPr="006A61E0" w:rsidRDefault="001814FB" w:rsidP="001814FB">
      <w:pPr>
        <w:pStyle w:val="ListParagraph"/>
        <w:ind w:left="360"/>
        <w:rPr>
          <w:b/>
        </w:rPr>
      </w:pPr>
    </w:p>
    <w:p w14:paraId="311C276A" w14:textId="0056B213" w:rsidR="009C31F5" w:rsidRDefault="00616D6C" w:rsidP="00517654">
      <w:pPr>
        <w:rPr>
          <w:b/>
        </w:rPr>
      </w:pPr>
      <w:hyperlink r:id="rId9" w:history="1">
        <w:r w:rsidR="009C31F5" w:rsidRPr="006A61E0">
          <w:rPr>
            <w:rStyle w:val="Hyperlink"/>
            <w:b/>
          </w:rPr>
          <w:t>Engagement &amp; Outreach</w:t>
        </w:r>
      </w:hyperlink>
      <w:r w:rsidR="009C31F5" w:rsidRPr="006A61E0">
        <w:rPr>
          <w:b/>
        </w:rPr>
        <w:t xml:space="preserve"> </w:t>
      </w:r>
    </w:p>
    <w:p w14:paraId="6A6DFACE" w14:textId="183BB277" w:rsidR="00CD485A" w:rsidRPr="006A61E0" w:rsidRDefault="00CD485A" w:rsidP="00517654">
      <w:pPr>
        <w:rPr>
          <w:u w:val="single"/>
        </w:rPr>
      </w:pPr>
      <w:r w:rsidRPr="006A61E0">
        <w:rPr>
          <w:u w:val="single"/>
        </w:rPr>
        <w:t>Summary</w:t>
      </w:r>
    </w:p>
    <w:p w14:paraId="7F6252C4" w14:textId="77777777" w:rsidR="000D2534" w:rsidRPr="006A61E0" w:rsidRDefault="000D2534" w:rsidP="000D2534">
      <w:pPr>
        <w:pStyle w:val="ListParagraph"/>
        <w:numPr>
          <w:ilvl w:val="0"/>
          <w:numId w:val="4"/>
        </w:numPr>
        <w:rPr>
          <w:b/>
        </w:rPr>
      </w:pPr>
      <w:r w:rsidRPr="006A61E0">
        <w:t>E</w:t>
      </w:r>
      <w:r w:rsidR="00A50254" w:rsidRPr="006A61E0">
        <w:t>ngagement and outreach efforts are</w:t>
      </w:r>
      <w:r w:rsidRPr="006A61E0">
        <w:t xml:space="preserve"> a focus of the At-Large Community. </w:t>
      </w:r>
    </w:p>
    <w:p w14:paraId="30A0DAD5" w14:textId="208B5767" w:rsidR="00005127" w:rsidRPr="006A61E0" w:rsidRDefault="00387DE0" w:rsidP="00517654">
      <w:pPr>
        <w:pStyle w:val="ListParagraph"/>
        <w:numPr>
          <w:ilvl w:val="0"/>
          <w:numId w:val="4"/>
        </w:numPr>
        <w:rPr>
          <w:b/>
        </w:rPr>
      </w:pPr>
      <w:r w:rsidRPr="006A61E0">
        <w:t xml:space="preserve">At-Large </w:t>
      </w:r>
      <w:r w:rsidR="00005127" w:rsidRPr="006A61E0">
        <w:t xml:space="preserve">has been </w:t>
      </w:r>
      <w:r w:rsidR="009C31F5" w:rsidRPr="006A61E0">
        <w:t>collabo</w:t>
      </w:r>
      <w:r w:rsidR="00005127" w:rsidRPr="006A61E0">
        <w:t xml:space="preserve">rating </w:t>
      </w:r>
      <w:r w:rsidR="000D2534" w:rsidRPr="006A61E0">
        <w:t xml:space="preserve">closely </w:t>
      </w:r>
      <w:r w:rsidR="00005127" w:rsidRPr="006A61E0">
        <w:t>with ICANN Staff departments on the development and implementation of</w:t>
      </w:r>
      <w:r w:rsidR="009C31F5" w:rsidRPr="006A61E0">
        <w:t xml:space="preserve"> </w:t>
      </w:r>
      <w:r w:rsidRPr="006A61E0">
        <w:t xml:space="preserve">a variety of programs and events, which aim to get end users involved in ICANN. </w:t>
      </w:r>
    </w:p>
    <w:p w14:paraId="56DB555D" w14:textId="69F319A2" w:rsidR="009C31F5" w:rsidRPr="006A61E0" w:rsidRDefault="00387DE0" w:rsidP="00517654">
      <w:pPr>
        <w:pStyle w:val="ListParagraph"/>
        <w:numPr>
          <w:ilvl w:val="0"/>
          <w:numId w:val="4"/>
        </w:numPr>
        <w:rPr>
          <w:b/>
        </w:rPr>
      </w:pPr>
      <w:r w:rsidRPr="006A61E0">
        <w:t xml:space="preserve">Promoting diversity and inclusion, </w:t>
      </w:r>
      <w:r w:rsidR="009C31F5" w:rsidRPr="006A61E0">
        <w:t xml:space="preserve">At-Large </w:t>
      </w:r>
      <w:r w:rsidRPr="006A61E0">
        <w:t>leads initiatives that target</w:t>
      </w:r>
      <w:r w:rsidR="009C31F5" w:rsidRPr="006A61E0">
        <w:t xml:space="preserve"> underserved communities (e.g. Appl</w:t>
      </w:r>
      <w:r w:rsidR="00DB6789" w:rsidRPr="006A61E0">
        <w:t>icant Support Program for New gTLDs applications, Captioning P</w:t>
      </w:r>
      <w:r w:rsidR="009C31F5" w:rsidRPr="006A61E0">
        <w:t>ilot,</w:t>
      </w:r>
      <w:r w:rsidR="00DB6789" w:rsidRPr="006A61E0">
        <w:t xml:space="preserve"> Tribal A</w:t>
      </w:r>
      <w:r w:rsidR="000C3824" w:rsidRPr="006A61E0">
        <w:t>mbassador</w:t>
      </w:r>
      <w:r w:rsidR="00DB6789" w:rsidRPr="006A61E0">
        <w:t xml:space="preserve"> Fellowship,</w:t>
      </w:r>
      <w:r w:rsidR="000C3824" w:rsidRPr="006A61E0">
        <w:t xml:space="preserve"> </w:t>
      </w:r>
      <w:r w:rsidR="009C31F5" w:rsidRPr="006A61E0">
        <w:t xml:space="preserve">etc.). </w:t>
      </w:r>
    </w:p>
    <w:p w14:paraId="4834127E" w14:textId="77777777" w:rsidR="00A25924" w:rsidRDefault="00A25924" w:rsidP="006A61E0">
      <w:pPr>
        <w:rPr>
          <w:u w:val="single"/>
        </w:rPr>
      </w:pPr>
      <w:r w:rsidRPr="006A61E0">
        <w:rPr>
          <w:u w:val="single"/>
        </w:rPr>
        <w:t>Why should end users care?</w:t>
      </w:r>
    </w:p>
    <w:p w14:paraId="0B474177" w14:textId="09FE8D54" w:rsidR="00A25924" w:rsidRPr="00C3735D" w:rsidRDefault="00A25924" w:rsidP="00A25924">
      <w:pPr>
        <w:pStyle w:val="ListParagraph"/>
        <w:numPr>
          <w:ilvl w:val="0"/>
          <w:numId w:val="4"/>
        </w:numPr>
        <w:rPr>
          <w:b/>
        </w:rPr>
      </w:pPr>
      <w:r>
        <w:t xml:space="preserve">Outreach and engagement efforts are </w:t>
      </w:r>
      <w:r w:rsidRPr="00C3735D">
        <w:t xml:space="preserve">critical for maintaining a sustainable flow of end user volunteers from diverse regions, ensuring that they are versed in ICANN policy issues and can effectively </w:t>
      </w:r>
      <w:ins w:id="53" w:author="Microsoft Office User" w:date="2016-08-30T16:59:00Z">
        <w:r w:rsidR="002A600C">
          <w:rPr>
            <w:noProof/>
          </w:rPr>
          <w:t>engage</w:t>
        </w:r>
      </w:ins>
      <w:del w:id="54" w:author="Microsoft Office User" w:date="2016-08-30T16:59:00Z">
        <w:r w:rsidR="00D52BA9" w:rsidDel="002A600C">
          <w:rPr>
            <w:noProof/>
          </w:rPr>
          <w:delText>collaborate</w:delText>
        </w:r>
      </w:del>
      <w:r w:rsidR="00D52BA9">
        <w:rPr>
          <w:noProof/>
        </w:rPr>
        <w:t xml:space="preserve"> with other stakeholder groups</w:t>
      </w:r>
      <w:r w:rsidRPr="00C3735D">
        <w:t xml:space="preserve">. </w:t>
      </w:r>
    </w:p>
    <w:p w14:paraId="430731B8" w14:textId="77777777" w:rsidR="00005127" w:rsidRPr="006A61E0" w:rsidRDefault="00005127" w:rsidP="00517654">
      <w:pPr>
        <w:ind w:left="360"/>
        <w:rPr>
          <w:b/>
        </w:rPr>
      </w:pPr>
    </w:p>
    <w:p w14:paraId="13E482E6" w14:textId="77777777" w:rsidR="009E56B8" w:rsidRDefault="009E56B8" w:rsidP="009E56B8">
      <w:pPr>
        <w:rPr>
          <w:ins w:id="55" w:author="Microsoft Office User" w:date="2016-08-30T17:09:00Z"/>
          <w:rFonts w:eastAsia="Times New Roman"/>
          <w:b/>
          <w:bCs/>
          <w:u w:val="single"/>
        </w:rPr>
      </w:pPr>
      <w:ins w:id="56" w:author="Microsoft Office User" w:date="2016-08-30T17:09:00Z">
        <w:r>
          <w:rPr>
            <w:rFonts w:eastAsia="Times New Roman"/>
            <w:b/>
            <w:bCs/>
            <w:u w:val="single"/>
          </w:rPr>
          <w:fldChar w:fldCharType="begin"/>
        </w:r>
        <w:r>
          <w:rPr>
            <w:rFonts w:eastAsia="Times New Roman"/>
            <w:b/>
            <w:bCs/>
            <w:u w:val="single"/>
          </w:rPr>
          <w:instrText xml:space="preserve"> HYPERLINK "https://atlarge.icann.org/topics/iana" </w:instrText>
        </w:r>
        <w:r>
          <w:rPr>
            <w:rFonts w:eastAsia="Times New Roman"/>
            <w:b/>
            <w:bCs/>
            <w:u w:val="single"/>
          </w:rPr>
          <w:fldChar w:fldCharType="separate"/>
        </w:r>
        <w:r w:rsidRPr="001868CA">
          <w:rPr>
            <w:rStyle w:val="Hyperlink"/>
            <w:rFonts w:eastAsia="Times New Roman"/>
            <w:b/>
            <w:bCs/>
          </w:rPr>
          <w:t>IANA Functions &amp; Stewardship Transition</w:t>
        </w:r>
        <w:r>
          <w:rPr>
            <w:rFonts w:eastAsia="Times New Roman"/>
            <w:b/>
            <w:bCs/>
            <w:u w:val="single"/>
          </w:rPr>
          <w:fldChar w:fldCharType="end"/>
        </w:r>
      </w:ins>
    </w:p>
    <w:p w14:paraId="407E5E5D" w14:textId="77777777" w:rsidR="009E56B8" w:rsidRDefault="009E56B8" w:rsidP="009E56B8">
      <w:pPr>
        <w:rPr>
          <w:ins w:id="57" w:author="Microsoft Office User" w:date="2016-08-30T17:09:00Z"/>
          <w:rFonts w:eastAsia="Times New Roman"/>
          <w:bCs/>
          <w:u w:val="single"/>
        </w:rPr>
      </w:pPr>
      <w:ins w:id="58" w:author="Microsoft Office User" w:date="2016-08-30T17:09:00Z">
        <w:r w:rsidRPr="006A61E0">
          <w:rPr>
            <w:rFonts w:eastAsia="Times New Roman"/>
            <w:bCs/>
            <w:u w:val="single"/>
          </w:rPr>
          <w:t>Summary</w:t>
        </w:r>
      </w:ins>
    </w:p>
    <w:p w14:paraId="06DC29EC" w14:textId="7C1D3246" w:rsidR="009E56B8" w:rsidRDefault="009E56B8" w:rsidP="009E56B8">
      <w:pPr>
        <w:pStyle w:val="ListParagraph"/>
        <w:numPr>
          <w:ilvl w:val="0"/>
          <w:numId w:val="17"/>
        </w:numPr>
        <w:rPr>
          <w:ins w:id="59" w:author="Microsoft Office User" w:date="2016-08-30T17:11:00Z"/>
          <w:rFonts w:eastAsia="Times New Roman"/>
        </w:rPr>
      </w:pPr>
      <w:ins w:id="60" w:author="Microsoft Office User" w:date="2016-08-30T17:11:00Z">
        <w:r w:rsidRPr="00354FA9">
          <w:t>The IANA functions</w:t>
        </w:r>
      </w:ins>
      <w:ins w:id="61" w:author="Microsoft Office User" w:date="2016-08-30T18:00:00Z">
        <w:r w:rsidR="00E166FA">
          <w:t xml:space="preserve"> </w:t>
        </w:r>
      </w:ins>
      <w:ins w:id="62" w:author="Microsoft Office User" w:date="2016-08-30T18:01:00Z">
        <w:r w:rsidR="00E166FA">
          <w:t xml:space="preserve">are comprised of </w:t>
        </w:r>
      </w:ins>
      <w:ins w:id="63" w:author="Microsoft Office User" w:date="2016-08-30T17:11:00Z">
        <w:r w:rsidRPr="00354FA9">
          <w:t>domain names, IP addresses, and a standard set of protocol parameters.</w:t>
        </w:r>
        <w:r>
          <w:t xml:space="preserve"> </w:t>
        </w:r>
        <w:r w:rsidRPr="00354FA9">
          <w:t xml:space="preserve">They work together </w:t>
        </w:r>
        <w:r>
          <w:t xml:space="preserve">to </w:t>
        </w:r>
        <w:r w:rsidRPr="00E95E23">
          <w:t xml:space="preserve">enable your computer to reliable find and connect to other devices, things, or information sources on the Internet no matter where you are </w:t>
        </w:r>
        <w:r>
          <w:t>physically located in the world</w:t>
        </w:r>
        <w:r w:rsidRPr="00354FA9">
          <w:t>.</w:t>
        </w:r>
      </w:ins>
    </w:p>
    <w:p w14:paraId="3B9ACE83" w14:textId="289EC170" w:rsidR="009E56B8" w:rsidRPr="009F5E71" w:rsidRDefault="009E56B8" w:rsidP="009F5E71">
      <w:pPr>
        <w:pStyle w:val="ListParagraph"/>
        <w:numPr>
          <w:ilvl w:val="0"/>
          <w:numId w:val="17"/>
        </w:numPr>
        <w:rPr>
          <w:ins w:id="64" w:author="Microsoft Office User" w:date="2016-08-30T17:13:00Z"/>
          <w:rPrChange w:id="65" w:author="Microsoft Office User" w:date="2016-08-30T17:22:00Z">
            <w:rPr>
              <w:ins w:id="66" w:author="Microsoft Office User" w:date="2016-08-30T17:13:00Z"/>
              <w:rFonts w:eastAsia="Times New Roman"/>
            </w:rPr>
          </w:rPrChange>
        </w:rPr>
      </w:pPr>
      <w:ins w:id="67" w:author="Microsoft Office User" w:date="2016-08-30T17:13:00Z">
        <w:r>
          <w:t>ICANN has been performing</w:t>
        </w:r>
        <w:r w:rsidRPr="00E61285">
          <w:t xml:space="preserve"> the </w:t>
        </w:r>
        <w:r>
          <w:t xml:space="preserve">domain names </w:t>
        </w:r>
        <w:r w:rsidRPr="00E61285">
          <w:t>related IANA functions under a contract with the US government</w:t>
        </w:r>
        <w:r>
          <w:t xml:space="preserve"> (specifically, NTIA)</w:t>
        </w:r>
        <w:r w:rsidRPr="00E61285">
          <w:t xml:space="preserve">, along with IETF for </w:t>
        </w:r>
        <w:r>
          <w:t>IP addresses and IAB for protocol parameters.</w:t>
        </w:r>
      </w:ins>
      <w:ins w:id="68" w:author="Microsoft Office User" w:date="2016-08-30T17:14:00Z">
        <w:r>
          <w:t xml:space="preserve"> In March 2014, the US government announced its intent to end the contract with ICANN and transition its stewardship role to the global Internet community. </w:t>
        </w:r>
      </w:ins>
    </w:p>
    <w:p w14:paraId="62F0E2E8" w14:textId="191DD988" w:rsidR="009E56B8" w:rsidRDefault="009F5E71" w:rsidP="009E56B8">
      <w:pPr>
        <w:pStyle w:val="ListParagraph"/>
        <w:numPr>
          <w:ilvl w:val="0"/>
          <w:numId w:val="17"/>
        </w:numPr>
        <w:rPr>
          <w:ins w:id="69" w:author="Microsoft Office User" w:date="2016-08-30T17:17:00Z"/>
          <w:rFonts w:eastAsia="Times New Roman"/>
        </w:rPr>
      </w:pPr>
      <w:ins w:id="70" w:author="Microsoft Office User" w:date="2016-08-30T17:09:00Z">
        <w:r>
          <w:rPr>
            <w:rFonts w:eastAsia="Times New Roman"/>
          </w:rPr>
          <w:t>V</w:t>
        </w:r>
        <w:r w:rsidR="009E56B8" w:rsidRPr="006A61E0">
          <w:rPr>
            <w:rFonts w:eastAsia="Times New Roman"/>
          </w:rPr>
          <w:t xml:space="preserve">arious groups </w:t>
        </w:r>
      </w:ins>
      <w:ins w:id="71" w:author="Microsoft Office User" w:date="2016-08-30T17:22:00Z">
        <w:r>
          <w:rPr>
            <w:rFonts w:eastAsia="Times New Roman"/>
          </w:rPr>
          <w:t xml:space="preserve">were </w:t>
        </w:r>
      </w:ins>
      <w:ins w:id="72" w:author="Microsoft Office User" w:date="2016-08-30T17:09:00Z">
        <w:r w:rsidR="009E56B8" w:rsidRPr="006A61E0">
          <w:rPr>
            <w:rFonts w:eastAsia="Times New Roman"/>
          </w:rPr>
          <w:t xml:space="preserve">set-up for the design of the transition plans. </w:t>
        </w:r>
      </w:ins>
      <w:ins w:id="73" w:author="Microsoft Office User" w:date="2016-08-30T17:22:00Z">
        <w:r>
          <w:rPr>
            <w:rFonts w:eastAsia="Times New Roman"/>
          </w:rPr>
          <w:t>A</w:t>
        </w:r>
        <w:r w:rsidRPr="006A61E0">
          <w:rPr>
            <w:rFonts w:eastAsia="Times New Roman"/>
          </w:rPr>
          <w:t xml:space="preserve">t-Large community </w:t>
        </w:r>
        <w:r>
          <w:rPr>
            <w:rFonts w:eastAsia="Times New Roman"/>
          </w:rPr>
          <w:t xml:space="preserve">appointees in each of the groups </w:t>
        </w:r>
      </w:ins>
      <w:ins w:id="74" w:author="Microsoft Office User" w:date="2016-08-30T17:17:00Z">
        <w:r>
          <w:rPr>
            <w:rFonts w:eastAsia="Times New Roman"/>
          </w:rPr>
          <w:t xml:space="preserve">not only actively participate, but also often held Chair or Vice Chair positions in leading </w:t>
        </w:r>
      </w:ins>
      <w:ins w:id="75" w:author="Microsoft Office User" w:date="2016-08-30T17:19:00Z">
        <w:r>
          <w:rPr>
            <w:rFonts w:eastAsia="Times New Roman"/>
          </w:rPr>
          <w:t xml:space="preserve">the work and shepherding the processes. </w:t>
        </w:r>
      </w:ins>
    </w:p>
    <w:p w14:paraId="7C25F7E2" w14:textId="4E3DD066" w:rsidR="009E56B8" w:rsidRDefault="009E56B8" w:rsidP="009E56B8">
      <w:pPr>
        <w:pStyle w:val="ListParagraph"/>
        <w:numPr>
          <w:ilvl w:val="0"/>
          <w:numId w:val="17"/>
        </w:numPr>
        <w:rPr>
          <w:ins w:id="76" w:author="Microsoft Office User" w:date="2016-08-30T17:20:00Z"/>
          <w:rFonts w:eastAsia="Times New Roman"/>
        </w:rPr>
      </w:pPr>
      <w:ins w:id="77" w:author="Microsoft Office User" w:date="2016-08-30T17:09:00Z">
        <w:r w:rsidRPr="006A61E0">
          <w:rPr>
            <w:rFonts w:eastAsia="Times New Roman"/>
          </w:rPr>
          <w:t>The ALAC coordinated the action of its appointees through its own working group on IANA Stewardship and ICANN Accountability by holding weekly calls with its stakeholder community.</w:t>
        </w:r>
      </w:ins>
    </w:p>
    <w:p w14:paraId="2E257D7C" w14:textId="37FE8BD0" w:rsidR="009F5E71" w:rsidRPr="006A61E0" w:rsidRDefault="009F5E71" w:rsidP="009E56B8">
      <w:pPr>
        <w:pStyle w:val="ListParagraph"/>
        <w:numPr>
          <w:ilvl w:val="0"/>
          <w:numId w:val="17"/>
        </w:numPr>
        <w:rPr>
          <w:ins w:id="78" w:author="Microsoft Office User" w:date="2016-08-30T17:09:00Z"/>
          <w:rFonts w:eastAsia="Times New Roman"/>
        </w:rPr>
      </w:pPr>
      <w:ins w:id="79" w:author="Microsoft Office User" w:date="2016-08-30T17:24:00Z">
        <w:r>
          <w:lastRenderedPageBreak/>
          <w:t xml:space="preserve">The </w:t>
        </w:r>
      </w:ins>
      <w:ins w:id="80" w:author="Microsoft Office User" w:date="2016-08-30T17:20:00Z">
        <w:r>
          <w:t xml:space="preserve">transition proposal has been approved by the ICANN community and NTIA, and the post transition implementation is </w:t>
        </w:r>
      </w:ins>
      <w:ins w:id="81" w:author="Microsoft Office User" w:date="2016-08-30T17:21:00Z">
        <w:r>
          <w:t xml:space="preserve">currently </w:t>
        </w:r>
      </w:ins>
      <w:ins w:id="82" w:author="Microsoft Office User" w:date="2016-08-30T17:20:00Z">
        <w:r>
          <w:t>underway.</w:t>
        </w:r>
      </w:ins>
    </w:p>
    <w:p w14:paraId="39402277" w14:textId="7660B2A3" w:rsidR="009E56B8" w:rsidRDefault="009E56B8" w:rsidP="009E56B8">
      <w:pPr>
        <w:pStyle w:val="ListParagraph"/>
        <w:numPr>
          <w:ilvl w:val="0"/>
          <w:numId w:val="17"/>
        </w:numPr>
        <w:rPr>
          <w:ins w:id="83" w:author="Microsoft Office User" w:date="2016-08-30T17:09:00Z"/>
          <w:rFonts w:eastAsia="Times New Roman"/>
        </w:rPr>
      </w:pPr>
      <w:ins w:id="84" w:author="Microsoft Office User" w:date="2016-08-30T17:09:00Z">
        <w:r w:rsidRPr="006A61E0">
          <w:rPr>
            <w:rFonts w:eastAsia="Times New Roman"/>
          </w:rPr>
          <w:t>In the proposed transition plan, an ALAC Liaison is involved in the operational oversight, pr</w:t>
        </w:r>
        <w:r w:rsidR="009F5E71">
          <w:rPr>
            <w:rFonts w:eastAsia="Times New Roman"/>
          </w:rPr>
          <w:t xml:space="preserve">eviously performed by the NTIA and </w:t>
        </w:r>
      </w:ins>
      <w:ins w:id="85" w:author="Microsoft Office User" w:date="2016-08-30T17:24:00Z">
        <w:r w:rsidR="009F5E71">
          <w:rPr>
            <w:rFonts w:eastAsia="Times New Roman"/>
          </w:rPr>
          <w:t xml:space="preserve">will then </w:t>
        </w:r>
      </w:ins>
      <w:ins w:id="86" w:author="Microsoft Office User" w:date="2016-08-30T17:09:00Z">
        <w:r w:rsidRPr="006A61E0">
          <w:rPr>
            <w:rFonts w:eastAsia="Times New Roman"/>
          </w:rPr>
          <w:t>performed by a Customer Standing Committee, as it relates to the monitoring of ICANN’s performance of the IANA naming</w:t>
        </w:r>
      </w:ins>
      <w:ins w:id="87" w:author="Microsoft Office User" w:date="2016-08-30T17:25:00Z">
        <w:r w:rsidR="009F5E71">
          <w:rPr>
            <w:rFonts w:eastAsia="Times New Roman"/>
          </w:rPr>
          <w:t xml:space="preserve"> functions</w:t>
        </w:r>
      </w:ins>
      <w:ins w:id="88" w:author="Microsoft Office User" w:date="2016-08-30T17:09:00Z">
        <w:r w:rsidRPr="006A61E0">
          <w:rPr>
            <w:rFonts w:eastAsia="Times New Roman"/>
          </w:rPr>
          <w:t>.</w:t>
        </w:r>
      </w:ins>
    </w:p>
    <w:p w14:paraId="6C76FA9B" w14:textId="79BB7201" w:rsidR="009E56B8" w:rsidRPr="006A61E0" w:rsidRDefault="009E56B8" w:rsidP="009E56B8">
      <w:pPr>
        <w:pStyle w:val="ListParagraph"/>
        <w:numPr>
          <w:ilvl w:val="0"/>
          <w:numId w:val="17"/>
        </w:numPr>
        <w:rPr>
          <w:ins w:id="89" w:author="Microsoft Office User" w:date="2016-08-30T17:09:00Z"/>
          <w:rFonts w:eastAsia="Times New Roman"/>
        </w:rPr>
      </w:pPr>
      <w:ins w:id="90" w:author="Microsoft Office User" w:date="2016-08-30T17:09:00Z">
        <w:r>
          <w:rPr>
            <w:rFonts w:eastAsia="Times New Roman"/>
          </w:rPr>
          <w:t>Th</w:t>
        </w:r>
        <w:r w:rsidRPr="006A61E0">
          <w:rPr>
            <w:rFonts w:eastAsia="Times New Roman"/>
          </w:rPr>
          <w:t xml:space="preserve">e ALAC will also appoint representatives to the IANA Functions Review Process as per </w:t>
        </w:r>
      </w:ins>
      <w:ins w:id="91" w:author="Microsoft Office User" w:date="2016-08-30T17:25:00Z">
        <w:r w:rsidR="009F5E71">
          <w:rPr>
            <w:rFonts w:eastAsia="Times New Roman"/>
          </w:rPr>
          <w:t xml:space="preserve">proposal’s </w:t>
        </w:r>
      </w:ins>
      <w:ins w:id="92" w:author="Microsoft Office User" w:date="2016-08-30T17:09:00Z">
        <w:r w:rsidRPr="006A61E0">
          <w:rPr>
            <w:rFonts w:eastAsia="Times New Roman"/>
          </w:rPr>
          <w:t>requirements.</w:t>
        </w:r>
      </w:ins>
    </w:p>
    <w:p w14:paraId="5496E4D9" w14:textId="77777777" w:rsidR="009F5E71" w:rsidRDefault="009E56B8">
      <w:pPr>
        <w:rPr>
          <w:ins w:id="93" w:author="Microsoft Office User" w:date="2016-08-30T17:20:00Z"/>
          <w:rFonts w:eastAsia="Times New Roman"/>
          <w:u w:val="single"/>
        </w:rPr>
        <w:pPrChange w:id="94" w:author="Microsoft Office User" w:date="2016-08-30T17:20:00Z">
          <w:pPr>
            <w:pStyle w:val="ListParagraph"/>
            <w:ind w:left="360" w:hanging="360"/>
          </w:pPr>
        </w:pPrChange>
      </w:pPr>
      <w:ins w:id="95" w:author="Microsoft Office User" w:date="2016-08-30T17:09:00Z">
        <w:r w:rsidRPr="006A61E0">
          <w:rPr>
            <w:rFonts w:eastAsia="Times New Roman"/>
            <w:u w:val="single"/>
          </w:rPr>
          <w:t>Why should end users care?</w:t>
        </w:r>
      </w:ins>
    </w:p>
    <w:p w14:paraId="60906DF1" w14:textId="6803DAA5" w:rsidR="009F5E71" w:rsidRPr="00D60A60" w:rsidRDefault="009E56B8">
      <w:pPr>
        <w:pStyle w:val="ListParagraph"/>
        <w:numPr>
          <w:ilvl w:val="0"/>
          <w:numId w:val="18"/>
        </w:numPr>
        <w:ind w:left="450"/>
        <w:rPr>
          <w:ins w:id="96" w:author="Microsoft Office User" w:date="2016-08-30T17:53:00Z"/>
          <w:rFonts w:eastAsia="Times New Roman"/>
          <w:rPrChange w:id="97" w:author="Microsoft Office User" w:date="2016-08-30T17:53:00Z">
            <w:rPr>
              <w:ins w:id="98" w:author="Microsoft Office User" w:date="2016-08-30T17:53:00Z"/>
            </w:rPr>
          </w:rPrChange>
        </w:rPr>
        <w:pPrChange w:id="99" w:author="Microsoft Office User" w:date="2016-08-30T17:25:00Z">
          <w:pPr/>
        </w:pPrChange>
      </w:pPr>
      <w:ins w:id="100" w:author="Microsoft Office User" w:date="2016-08-30T17:09:00Z">
        <w:r>
          <w:t>Although the IANA functions are operational functions, they do require global governance and stewardship, in which end users pla</w:t>
        </w:r>
        <w:r w:rsidR="00D60A60">
          <w:t>y an important role</w:t>
        </w:r>
        <w:r>
          <w:t>.</w:t>
        </w:r>
      </w:ins>
    </w:p>
    <w:p w14:paraId="77BE15A6" w14:textId="3A3A0346" w:rsidR="00D60A60" w:rsidRPr="00D60A60" w:rsidRDefault="00D60A60">
      <w:pPr>
        <w:pStyle w:val="ListParagraph"/>
        <w:numPr>
          <w:ilvl w:val="0"/>
          <w:numId w:val="18"/>
        </w:numPr>
        <w:ind w:left="450"/>
        <w:rPr>
          <w:ins w:id="101" w:author="Microsoft Office User" w:date="2016-08-30T17:54:00Z"/>
          <w:rFonts w:eastAsia="Times New Roman"/>
          <w:rPrChange w:id="102" w:author="Microsoft Office User" w:date="2016-08-30T17:54:00Z">
            <w:rPr>
              <w:ins w:id="103" w:author="Microsoft Office User" w:date="2016-08-30T17:54:00Z"/>
            </w:rPr>
          </w:rPrChange>
        </w:rPr>
        <w:pPrChange w:id="104" w:author="Microsoft Office User" w:date="2016-08-30T17:25:00Z">
          <w:pPr/>
        </w:pPrChange>
      </w:pPr>
      <w:ins w:id="105" w:author="Microsoft Office User" w:date="2016-08-30T17:54:00Z">
        <w:r>
          <w:t>Within the ICANN’s multistakeholder environment, end users don’t have any vested commercial interests or political agendas</w:t>
        </w:r>
      </w:ins>
      <w:ins w:id="106" w:author="Microsoft Office User" w:date="2016-08-30T17:56:00Z">
        <w:r>
          <w:t xml:space="preserve"> in</w:t>
        </w:r>
      </w:ins>
      <w:ins w:id="107" w:author="Microsoft Office User" w:date="2016-08-30T17:57:00Z">
        <w:r>
          <w:t xml:space="preserve"> the IANA transition</w:t>
        </w:r>
      </w:ins>
      <w:ins w:id="108" w:author="Microsoft Office User" w:date="2016-08-30T17:54:00Z">
        <w:r>
          <w:t>, but simply</w:t>
        </w:r>
      </w:ins>
      <w:ins w:id="109" w:author="Microsoft Office User" w:date="2016-08-30T17:55:00Z">
        <w:r>
          <w:t xml:space="preserve"> want the</w:t>
        </w:r>
      </w:ins>
      <w:ins w:id="110" w:author="Microsoft Office User" w:date="2016-08-30T17:56:00Z">
        <w:r>
          <w:t xml:space="preserve"> </w:t>
        </w:r>
      </w:ins>
      <w:ins w:id="111" w:author="Microsoft Office User" w:date="2016-08-30T17:55:00Z">
        <w:r>
          <w:t xml:space="preserve">DNS </w:t>
        </w:r>
      </w:ins>
      <w:ins w:id="112" w:author="Microsoft Office User" w:date="2016-08-30T17:56:00Z">
        <w:r>
          <w:t xml:space="preserve">to </w:t>
        </w:r>
      </w:ins>
      <w:ins w:id="113" w:author="Microsoft Office User" w:date="2016-08-30T17:55:00Z">
        <w:r>
          <w:t xml:space="preserve">remain secure, resilient, </w:t>
        </w:r>
      </w:ins>
      <w:ins w:id="114" w:author="Microsoft Office User" w:date="2016-08-30T17:56:00Z">
        <w:r>
          <w:t>and interoperable</w:t>
        </w:r>
      </w:ins>
      <w:ins w:id="115" w:author="Microsoft Office User" w:date="2016-08-30T17:55:00Z">
        <w:r>
          <w:t xml:space="preserve">. </w:t>
        </w:r>
      </w:ins>
      <w:ins w:id="116" w:author="Microsoft Office User" w:date="2016-08-30T17:54:00Z">
        <w:r>
          <w:t xml:space="preserve">End users are a stabilizing influence in the </w:t>
        </w:r>
      </w:ins>
      <w:ins w:id="117" w:author="Microsoft Office User" w:date="2016-08-30T17:56:00Z">
        <w:r>
          <w:t xml:space="preserve">transition </w:t>
        </w:r>
      </w:ins>
      <w:ins w:id="118" w:author="Microsoft Office User" w:date="2016-08-30T17:54:00Z">
        <w:r>
          <w:t>process</w:t>
        </w:r>
      </w:ins>
      <w:ins w:id="119" w:author="Microsoft Office User" w:date="2016-08-30T17:56:00Z">
        <w:r>
          <w:t xml:space="preserve">. </w:t>
        </w:r>
      </w:ins>
    </w:p>
    <w:p w14:paraId="3196ECB8" w14:textId="42CD021F" w:rsidR="00FE142A" w:rsidRPr="00D60A60" w:rsidRDefault="009E56B8">
      <w:pPr>
        <w:pStyle w:val="ListParagraph"/>
        <w:numPr>
          <w:ilvl w:val="0"/>
          <w:numId w:val="18"/>
        </w:numPr>
        <w:ind w:left="450"/>
        <w:rPr>
          <w:ins w:id="120" w:author="Microsoft Office User" w:date="2016-08-30T17:09:00Z"/>
          <w:rFonts w:eastAsia="Times New Roman"/>
          <w:rPrChange w:id="121" w:author="Microsoft Office User" w:date="2016-08-30T17:58:00Z">
            <w:rPr>
              <w:ins w:id="122" w:author="Microsoft Office User" w:date="2016-08-30T17:09:00Z"/>
            </w:rPr>
          </w:rPrChange>
        </w:rPr>
        <w:pPrChange w:id="123" w:author="Microsoft Office User" w:date="2016-08-30T17:58:00Z">
          <w:pPr/>
        </w:pPrChange>
      </w:pPr>
      <w:ins w:id="124" w:author="Microsoft Office User" w:date="2016-08-30T17:09:00Z">
        <w:r>
          <w:t>Ultimately, the Stewardship Transition matters to every end user, as its success will allow for the continued expansion, diversity, and innovation of one open, unified, and interoperable global Internet.</w:t>
        </w:r>
      </w:ins>
    </w:p>
    <w:p w14:paraId="1CB6CC8A" w14:textId="0964B508" w:rsidR="00005127" w:rsidDel="00891978" w:rsidRDefault="00DB588D">
      <w:pPr>
        <w:rPr>
          <w:del w:id="125" w:author="Microsoft Office User" w:date="2016-08-30T17:29:00Z"/>
          <w:rStyle w:val="Hyperlink"/>
          <w:b/>
        </w:rPr>
      </w:pPr>
      <w:del w:id="126" w:author="Microsoft Office User" w:date="2016-08-30T17:29:00Z">
        <w:r w:rsidDel="00891978">
          <w:fldChar w:fldCharType="begin"/>
        </w:r>
        <w:r w:rsidDel="00891978">
          <w:delInstrText xml:space="preserve"> HYPERLINK "https://atlarge.icann.org/topics/iana" </w:delInstrText>
        </w:r>
        <w:r w:rsidDel="00891978">
          <w:fldChar w:fldCharType="separate"/>
        </w:r>
        <w:r w:rsidR="002663F8" w:rsidRPr="006A61E0" w:rsidDel="00891978">
          <w:rPr>
            <w:rStyle w:val="Hyperlink"/>
            <w:b/>
          </w:rPr>
          <w:delText>IANA Functions &amp; S</w:delText>
        </w:r>
        <w:r w:rsidR="00DA473D" w:rsidRPr="006A61E0" w:rsidDel="00891978">
          <w:rPr>
            <w:rStyle w:val="Hyperlink"/>
            <w:b/>
          </w:rPr>
          <w:delText>tewardship T</w:delText>
        </w:r>
        <w:r w:rsidR="002663F8" w:rsidRPr="006A61E0" w:rsidDel="00891978">
          <w:rPr>
            <w:rStyle w:val="Hyperlink"/>
            <w:b/>
          </w:rPr>
          <w:delText>ransition</w:delText>
        </w:r>
        <w:r w:rsidDel="00891978">
          <w:rPr>
            <w:rStyle w:val="Hyperlink"/>
            <w:b/>
          </w:rPr>
          <w:fldChar w:fldCharType="end"/>
        </w:r>
      </w:del>
    </w:p>
    <w:p w14:paraId="1CC9AF2A" w14:textId="424FFFAC" w:rsidR="00D52BA9" w:rsidDel="00891978" w:rsidRDefault="00D52BA9" w:rsidP="00517654">
      <w:pPr>
        <w:rPr>
          <w:del w:id="127" w:author="Microsoft Office User" w:date="2016-08-30T17:29:00Z"/>
          <w:rStyle w:val="Hyperlink"/>
          <w:color w:val="auto"/>
        </w:rPr>
      </w:pPr>
      <w:del w:id="128" w:author="Microsoft Office User" w:date="2016-08-30T17:29:00Z">
        <w:r w:rsidRPr="006A61E0" w:rsidDel="00891978">
          <w:rPr>
            <w:rStyle w:val="Hyperlink"/>
            <w:color w:val="auto"/>
          </w:rPr>
          <w:delText>Summary</w:delText>
        </w:r>
      </w:del>
    </w:p>
    <w:p w14:paraId="017EE9CA" w14:textId="12104739" w:rsidR="00D52BA9" w:rsidRPr="006A61E0" w:rsidDel="00891978" w:rsidRDefault="00D52BA9" w:rsidP="006A61E0">
      <w:pPr>
        <w:pStyle w:val="ListParagraph"/>
        <w:numPr>
          <w:ilvl w:val="0"/>
          <w:numId w:val="4"/>
        </w:numPr>
        <w:rPr>
          <w:del w:id="129" w:author="Microsoft Office User" w:date="2016-08-30T17:29:00Z"/>
          <w:b/>
        </w:rPr>
      </w:pPr>
      <w:del w:id="130" w:author="Microsoft Office User" w:date="2016-08-30T17:06:00Z">
        <w:r w:rsidRPr="006A61E0" w:rsidDel="005C5090">
          <w:rPr>
            <w:b/>
          </w:rPr>
          <w:delText>See comment.</w:delText>
        </w:r>
      </w:del>
    </w:p>
    <w:p w14:paraId="71023F50" w14:textId="120AD40F" w:rsidR="002663F8" w:rsidRPr="006A61E0" w:rsidDel="00891978" w:rsidRDefault="002663F8" w:rsidP="00517654">
      <w:pPr>
        <w:pStyle w:val="ListParagraph"/>
        <w:numPr>
          <w:ilvl w:val="0"/>
          <w:numId w:val="5"/>
        </w:numPr>
        <w:ind w:left="360"/>
        <w:rPr>
          <w:del w:id="131" w:author="Microsoft Office User" w:date="2016-08-30T17:29:00Z"/>
        </w:rPr>
      </w:pPr>
      <w:del w:id="132" w:author="Microsoft Office User" w:date="2016-08-30T17:29:00Z">
        <w:r w:rsidRPr="006A61E0" w:rsidDel="00891978">
          <w:delText>Although the IANA functions are operational functions, they do require global governance and stewardship, in which end users</w:delText>
        </w:r>
        <w:r w:rsidR="000D2534" w:rsidRPr="006A61E0" w:rsidDel="00891978">
          <w:delText xml:space="preserve"> play an important role</w:delText>
        </w:r>
        <w:r w:rsidRPr="006A61E0" w:rsidDel="00891978">
          <w:delText xml:space="preserve">. </w:delText>
        </w:r>
      </w:del>
    </w:p>
    <w:p w14:paraId="527CD6F9" w14:textId="43431E0F" w:rsidR="00D52BA9" w:rsidDel="00891978" w:rsidRDefault="0049571B" w:rsidP="00517654">
      <w:pPr>
        <w:pStyle w:val="ListParagraph"/>
        <w:numPr>
          <w:ilvl w:val="0"/>
          <w:numId w:val="5"/>
        </w:numPr>
        <w:ind w:left="360"/>
        <w:rPr>
          <w:del w:id="133" w:author="Microsoft Office User" w:date="2016-08-30T17:29:00Z"/>
        </w:rPr>
      </w:pPr>
      <w:del w:id="134" w:author="Microsoft Office User" w:date="2016-08-30T17:29:00Z">
        <w:r w:rsidRPr="006A61E0" w:rsidDel="00891978">
          <w:delText xml:space="preserve">Specifically, an ALAC </w:delText>
        </w:r>
        <w:r w:rsidR="00816273" w:rsidRPr="006A61E0" w:rsidDel="00891978">
          <w:delText>L</w:delText>
        </w:r>
        <w:r w:rsidR="002663F8" w:rsidRPr="006A61E0" w:rsidDel="00891978">
          <w:delText>iaison</w:delText>
        </w:r>
        <w:r w:rsidRPr="006A61E0" w:rsidDel="00891978">
          <w:delText xml:space="preserve"> is</w:delText>
        </w:r>
        <w:r w:rsidR="002663F8" w:rsidRPr="006A61E0" w:rsidDel="00891978">
          <w:delText xml:space="preserve"> involved in the operational oversight</w:delText>
        </w:r>
        <w:r w:rsidR="00816273" w:rsidRPr="006A61E0" w:rsidDel="00891978">
          <w:delText xml:space="preserve">, </w:delText>
        </w:r>
        <w:r w:rsidR="002663F8" w:rsidRPr="006A61E0" w:rsidDel="00891978">
          <w:delText xml:space="preserve">previously performed by </w:delText>
        </w:r>
        <w:r w:rsidR="00816273" w:rsidRPr="006A61E0" w:rsidDel="00891978">
          <w:delText xml:space="preserve">the NTIA, </w:delText>
        </w:r>
        <w:r w:rsidR="002663F8" w:rsidRPr="006A61E0" w:rsidDel="00891978">
          <w:delText>as it relates to the monitoring of</w:delText>
        </w:r>
        <w:r w:rsidR="00816273" w:rsidRPr="006A61E0" w:rsidDel="00891978">
          <w:delText xml:space="preserve"> ICANN’s performance of the</w:delText>
        </w:r>
        <w:r w:rsidR="002663F8" w:rsidRPr="006A61E0" w:rsidDel="00891978">
          <w:delText xml:space="preserve"> </w:delText>
        </w:r>
        <w:r w:rsidR="00816273" w:rsidRPr="006A61E0" w:rsidDel="00891978">
          <w:delText xml:space="preserve">IANA </w:delText>
        </w:r>
        <w:r w:rsidR="002663F8" w:rsidRPr="006A61E0" w:rsidDel="00891978">
          <w:delText>naming functions.</w:delText>
        </w:r>
      </w:del>
    </w:p>
    <w:p w14:paraId="0ABD9C86" w14:textId="472AF613" w:rsidR="002663F8" w:rsidRPr="006A61E0" w:rsidDel="00891978" w:rsidRDefault="00D52BA9" w:rsidP="006A61E0">
      <w:pPr>
        <w:rPr>
          <w:del w:id="135" w:author="Microsoft Office User" w:date="2016-08-30T17:29:00Z"/>
        </w:rPr>
      </w:pPr>
      <w:del w:id="136" w:author="Microsoft Office User" w:date="2016-08-30T17:29:00Z">
        <w:r w:rsidRPr="006A61E0" w:rsidDel="00891978">
          <w:rPr>
            <w:u w:val="single"/>
          </w:rPr>
          <w:delText>Why should end users care?</w:delText>
        </w:r>
      </w:del>
    </w:p>
    <w:p w14:paraId="379BD9E0" w14:textId="65B2BD8B" w:rsidR="002663F8" w:rsidRPr="006A61E0" w:rsidDel="00891978" w:rsidRDefault="00816273" w:rsidP="00517654">
      <w:pPr>
        <w:pStyle w:val="ListParagraph"/>
        <w:numPr>
          <w:ilvl w:val="0"/>
          <w:numId w:val="5"/>
        </w:numPr>
        <w:ind w:left="360"/>
        <w:rPr>
          <w:del w:id="137" w:author="Microsoft Office User" w:date="2016-08-30T17:29:00Z"/>
        </w:rPr>
      </w:pPr>
      <w:del w:id="138" w:author="Microsoft Office User" w:date="2016-08-30T17:29:00Z">
        <w:r w:rsidRPr="006A61E0" w:rsidDel="00891978">
          <w:delText xml:space="preserve">Ultimately, the </w:delText>
        </w:r>
        <w:r w:rsidR="00D52BA9" w:rsidDel="00891978">
          <w:delText>Stewardship T</w:delText>
        </w:r>
        <w:r w:rsidR="002663F8" w:rsidRPr="006A61E0" w:rsidDel="00891978">
          <w:delText>ransition matters to every</w:delText>
        </w:r>
        <w:r w:rsidR="0049571B" w:rsidRPr="006A61E0" w:rsidDel="00891978">
          <w:delText xml:space="preserve"> end user</w:delText>
        </w:r>
        <w:r w:rsidR="002663F8" w:rsidRPr="006A61E0" w:rsidDel="00891978">
          <w:delText xml:space="preserve">, as its success will allow for the continued expansion, diversity, and innovation of one open, unified, and interoperable global Internet. </w:delText>
        </w:r>
      </w:del>
    </w:p>
    <w:p w14:paraId="226677D4" w14:textId="77777777" w:rsidR="002663F8" w:rsidRPr="006A61E0" w:rsidRDefault="002663F8" w:rsidP="00517654">
      <w:pPr>
        <w:ind w:left="360"/>
      </w:pPr>
    </w:p>
    <w:p w14:paraId="08C4D8CA" w14:textId="47103C84" w:rsidR="002663F8" w:rsidRDefault="00616D6C" w:rsidP="00517654">
      <w:pPr>
        <w:rPr>
          <w:rStyle w:val="Hyperlink"/>
          <w:b/>
        </w:rPr>
      </w:pPr>
      <w:hyperlink r:id="rId10" w:history="1">
        <w:r w:rsidR="002663F8" w:rsidRPr="006A61E0">
          <w:rPr>
            <w:rStyle w:val="Hyperlink"/>
            <w:b/>
          </w:rPr>
          <w:t>ICANN Operations / Finances</w:t>
        </w:r>
      </w:hyperlink>
    </w:p>
    <w:p w14:paraId="7EDA75F9" w14:textId="1DECBB09" w:rsidR="00D52BA9" w:rsidRPr="006A61E0" w:rsidRDefault="00D52BA9" w:rsidP="00517654">
      <w:r w:rsidRPr="006A61E0">
        <w:rPr>
          <w:rStyle w:val="Hyperlink"/>
          <w:color w:val="auto"/>
        </w:rPr>
        <w:t>Summary</w:t>
      </w:r>
    </w:p>
    <w:p w14:paraId="624E3643" w14:textId="7660081C" w:rsidR="002663F8" w:rsidRPr="006A61E0" w:rsidRDefault="00816273" w:rsidP="00517654">
      <w:pPr>
        <w:pStyle w:val="ListParagraph"/>
        <w:numPr>
          <w:ilvl w:val="0"/>
          <w:numId w:val="6"/>
        </w:numPr>
        <w:ind w:left="360"/>
        <w:rPr>
          <w:b/>
        </w:rPr>
      </w:pPr>
      <w:r w:rsidRPr="006A61E0">
        <w:t xml:space="preserve">End users </w:t>
      </w:r>
      <w:r w:rsidR="00D52BA9">
        <w:t xml:space="preserve">are able to review and provide comments on </w:t>
      </w:r>
      <w:r w:rsidRPr="006A61E0">
        <w:t xml:space="preserve">ICANN </w:t>
      </w:r>
      <w:ins w:id="139" w:author="Microsoft Office User" w:date="2016-08-30T17:58:00Z">
        <w:r w:rsidR="00841B78">
          <w:t xml:space="preserve">strategic plans and </w:t>
        </w:r>
      </w:ins>
      <w:del w:id="140" w:author="Microsoft Office User" w:date="2016-08-30T17:58:00Z">
        <w:r w:rsidRPr="006A61E0" w:rsidDel="00841B78">
          <w:delText xml:space="preserve">operations and </w:delText>
        </w:r>
      </w:del>
      <w:ins w:id="141" w:author="Microsoft Office User" w:date="2016-08-30T17:58:00Z">
        <w:r w:rsidR="00841B78">
          <w:t>operational</w:t>
        </w:r>
      </w:ins>
      <w:del w:id="142" w:author="Microsoft Office User" w:date="2016-08-30T17:58:00Z">
        <w:r w:rsidR="00D52BA9" w:rsidDel="00841B78">
          <w:delText>annual</w:delText>
        </w:r>
      </w:del>
      <w:r w:rsidR="00D52BA9">
        <w:t xml:space="preserve"> budget</w:t>
      </w:r>
      <w:ins w:id="143" w:author="Microsoft Office User" w:date="2016-08-30T17:58:00Z">
        <w:r w:rsidR="00841B78">
          <w:t>,</w:t>
        </w:r>
      </w:ins>
      <w:r w:rsidR="00D52BA9">
        <w:t xml:space="preserve"> as well as </w:t>
      </w:r>
      <w:r w:rsidRPr="006A61E0">
        <w:t xml:space="preserve">monitor and </w:t>
      </w:r>
      <w:ins w:id="144" w:author="Microsoft Office User" w:date="2016-08-30T17:59:00Z">
        <w:r w:rsidR="009D01D5">
          <w:t xml:space="preserve">voice </w:t>
        </w:r>
      </w:ins>
      <w:del w:id="145" w:author="Microsoft Office User" w:date="2016-08-30T17:59:00Z">
        <w:r w:rsidRPr="006A61E0" w:rsidDel="009D01D5">
          <w:delText>comment on</w:delText>
        </w:r>
        <w:r w:rsidR="002663F8" w:rsidRPr="006A61E0" w:rsidDel="009D01D5">
          <w:delText xml:space="preserve"> </w:delText>
        </w:r>
      </w:del>
      <w:r w:rsidR="002663F8" w:rsidRPr="006A61E0">
        <w:t>issues</w:t>
      </w:r>
      <w:r w:rsidR="000D2534" w:rsidRPr="006A61E0">
        <w:t xml:space="preserve"> of concern</w:t>
      </w:r>
      <w:r w:rsidR="002663F8" w:rsidRPr="006A61E0">
        <w:t>.</w:t>
      </w:r>
    </w:p>
    <w:p w14:paraId="0CF02FBC" w14:textId="3D345D20" w:rsidR="002663F8" w:rsidRPr="006A61E0" w:rsidRDefault="002B2732" w:rsidP="00517654">
      <w:pPr>
        <w:pStyle w:val="ListParagraph"/>
        <w:numPr>
          <w:ilvl w:val="0"/>
          <w:numId w:val="6"/>
        </w:numPr>
        <w:ind w:left="360"/>
        <w:rPr>
          <w:b/>
        </w:rPr>
      </w:pPr>
      <w:r w:rsidRPr="006A61E0">
        <w:t>T</w:t>
      </w:r>
      <w:r w:rsidR="000D2534" w:rsidRPr="006A61E0">
        <w:t>he At-Large Community</w:t>
      </w:r>
      <w:r w:rsidR="002663F8" w:rsidRPr="006A61E0">
        <w:t xml:space="preserve"> </w:t>
      </w:r>
      <w:r w:rsidR="000D2534" w:rsidRPr="006A61E0">
        <w:t>can request additional funding</w:t>
      </w:r>
      <w:r w:rsidRPr="006A61E0">
        <w:t xml:space="preserve"> through ICANN’s special budget request process</w:t>
      </w:r>
      <w:r w:rsidR="000D2534" w:rsidRPr="006A61E0">
        <w:t>. O</w:t>
      </w:r>
      <w:r w:rsidR="000C43CB" w:rsidRPr="006A61E0">
        <w:t xml:space="preserve">nce approved, </w:t>
      </w:r>
      <w:r w:rsidRPr="006A61E0">
        <w:t xml:space="preserve">the At-Large Community </w:t>
      </w:r>
      <w:r w:rsidR="000D2534" w:rsidRPr="006A61E0">
        <w:t>can apply</w:t>
      </w:r>
      <w:r w:rsidR="002663F8" w:rsidRPr="006A61E0">
        <w:t xml:space="preserve"> the resources </w:t>
      </w:r>
      <w:r w:rsidR="000D2534" w:rsidRPr="006A61E0">
        <w:t>to advance</w:t>
      </w:r>
      <w:r w:rsidR="000C43CB" w:rsidRPr="006A61E0">
        <w:t xml:space="preserve"> end user interests</w:t>
      </w:r>
      <w:r w:rsidR="002663F8" w:rsidRPr="006A61E0">
        <w:t>.</w:t>
      </w:r>
    </w:p>
    <w:p w14:paraId="78B76DBF" w14:textId="77777777" w:rsidR="00D52BA9" w:rsidRPr="00C3735D" w:rsidDel="00FE142A" w:rsidRDefault="00D52BA9" w:rsidP="006A61E0">
      <w:pPr>
        <w:rPr>
          <w:del w:id="146" w:author="Microsoft Office User" w:date="2016-08-30T17:31:00Z"/>
        </w:rPr>
      </w:pPr>
      <w:r w:rsidRPr="006A61E0">
        <w:rPr>
          <w:u w:val="single"/>
        </w:rPr>
        <w:t>Why should end users care?</w:t>
      </w:r>
    </w:p>
    <w:p w14:paraId="07EA63CF" w14:textId="77777777" w:rsidR="00D52BA9" w:rsidRPr="00FE142A" w:rsidRDefault="00D52BA9">
      <w:pPr>
        <w:rPr>
          <w:b/>
          <w:rPrChange w:id="147" w:author="Microsoft Office User" w:date="2016-08-30T17:31:00Z">
            <w:rPr/>
          </w:rPrChange>
        </w:rPr>
        <w:pPrChange w:id="148" w:author="Microsoft Office User" w:date="2016-08-30T17:31:00Z">
          <w:pPr>
            <w:pStyle w:val="ListParagraph"/>
            <w:ind w:left="360"/>
          </w:pPr>
        </w:pPrChange>
      </w:pPr>
    </w:p>
    <w:p w14:paraId="21B77401" w14:textId="77777777" w:rsidR="00D52BA9" w:rsidRPr="00C3735D" w:rsidRDefault="00D52BA9" w:rsidP="00D52BA9">
      <w:pPr>
        <w:pStyle w:val="ListParagraph"/>
        <w:numPr>
          <w:ilvl w:val="0"/>
          <w:numId w:val="6"/>
        </w:numPr>
        <w:ind w:left="360"/>
        <w:rPr>
          <w:b/>
        </w:rPr>
      </w:pPr>
      <w:r w:rsidRPr="00C3735D">
        <w:t>Since ICANN is the organization that manages the Domain Name System, end users should care about its operational excellence and financial wellbeing and responsibilities.</w:t>
      </w:r>
    </w:p>
    <w:p w14:paraId="16B5E3FC" w14:textId="77777777" w:rsidR="002663F8" w:rsidRPr="006A61E0" w:rsidRDefault="002663F8" w:rsidP="00517654">
      <w:pPr>
        <w:ind w:left="360"/>
        <w:rPr>
          <w:b/>
        </w:rPr>
      </w:pPr>
    </w:p>
    <w:p w14:paraId="20D80B33" w14:textId="431E7AB3" w:rsidR="002663F8" w:rsidRDefault="00616D6C" w:rsidP="00517654">
      <w:pPr>
        <w:rPr>
          <w:rStyle w:val="Hyperlink"/>
          <w:b/>
        </w:rPr>
      </w:pPr>
      <w:hyperlink r:id="rId11" w:history="1">
        <w:r w:rsidR="002663F8" w:rsidRPr="006A61E0">
          <w:rPr>
            <w:rStyle w:val="Hyperlink"/>
            <w:b/>
          </w:rPr>
          <w:t>ICANN Policy Processes</w:t>
        </w:r>
      </w:hyperlink>
    </w:p>
    <w:p w14:paraId="3CE9DBA9" w14:textId="729CABD2" w:rsidR="00D52BA9" w:rsidRPr="006A61E0" w:rsidRDefault="00D52BA9" w:rsidP="00517654">
      <w:r w:rsidRPr="006A61E0">
        <w:rPr>
          <w:rStyle w:val="Hyperlink"/>
          <w:color w:val="auto"/>
        </w:rPr>
        <w:t>Summary</w:t>
      </w:r>
    </w:p>
    <w:p w14:paraId="25075B82" w14:textId="21E39FD1" w:rsidR="002663F8" w:rsidRPr="006A61E0" w:rsidRDefault="002663F8" w:rsidP="00517654">
      <w:pPr>
        <w:pStyle w:val="ListParagraph"/>
        <w:numPr>
          <w:ilvl w:val="0"/>
          <w:numId w:val="7"/>
        </w:numPr>
        <w:ind w:left="360"/>
      </w:pPr>
      <w:r w:rsidRPr="006A61E0">
        <w:t xml:space="preserve">As an ICANN Advisory Committee, the ALAC publicizes, analyzes, and provides advice on </w:t>
      </w:r>
      <w:r w:rsidR="00B15357" w:rsidRPr="006A61E0">
        <w:t xml:space="preserve">ICANN policy proposals </w:t>
      </w:r>
      <w:r w:rsidRPr="006A61E0">
        <w:t xml:space="preserve">and decisions that reflect the views and needs of individual Internet users at regional and global levels. </w:t>
      </w:r>
    </w:p>
    <w:p w14:paraId="272AAB9D" w14:textId="72153501" w:rsidR="004D2414" w:rsidRPr="006A61E0" w:rsidRDefault="00B15357" w:rsidP="004D2414">
      <w:pPr>
        <w:pStyle w:val="ListParagraph"/>
        <w:numPr>
          <w:ilvl w:val="0"/>
          <w:numId w:val="7"/>
        </w:numPr>
        <w:ind w:left="360"/>
      </w:pPr>
      <w:r w:rsidRPr="006A61E0">
        <w:t>The ALAC acts</w:t>
      </w:r>
      <w:r w:rsidR="00D52BA9">
        <w:t xml:space="preserve"> in the best </w:t>
      </w:r>
      <w:r w:rsidRPr="006A61E0">
        <w:t xml:space="preserve">interests of </w:t>
      </w:r>
      <w:r w:rsidR="004D2414" w:rsidRPr="006A61E0">
        <w:t xml:space="preserve">individual Internet users. They include registrants, consumers, and </w:t>
      </w:r>
      <w:r w:rsidR="002B2732" w:rsidRPr="006A61E0">
        <w:t xml:space="preserve">Internet </w:t>
      </w:r>
      <w:r w:rsidR="004D2414" w:rsidRPr="006A61E0">
        <w:t>users.</w:t>
      </w:r>
    </w:p>
    <w:p w14:paraId="5601C2B5" w14:textId="275DC28C" w:rsidR="00D52BA9" w:rsidRDefault="00B15357" w:rsidP="00517654">
      <w:pPr>
        <w:pStyle w:val="ListParagraph"/>
        <w:numPr>
          <w:ilvl w:val="0"/>
          <w:numId w:val="7"/>
        </w:numPr>
        <w:ind w:left="360"/>
      </w:pPr>
      <w:r w:rsidRPr="006A61E0">
        <w:t>Th</w:t>
      </w:r>
      <w:r w:rsidR="002663F8" w:rsidRPr="006A61E0">
        <w:t>e ALAC</w:t>
      </w:r>
      <w:r w:rsidRPr="006A61E0">
        <w:t xml:space="preserve"> not only advises on the DNS policies developed through </w:t>
      </w:r>
      <w:r w:rsidR="00D52BA9">
        <w:t xml:space="preserve">ICANN’s Supporting Organizations. </w:t>
      </w:r>
      <w:r w:rsidRPr="006A61E0">
        <w:t>It also</w:t>
      </w:r>
      <w:r w:rsidR="002663F8" w:rsidRPr="006A61E0">
        <w:t xml:space="preserve"> </w:t>
      </w:r>
      <w:r w:rsidRPr="006A61E0">
        <w:t xml:space="preserve">advises </w:t>
      </w:r>
      <w:r w:rsidR="002663F8" w:rsidRPr="006A61E0">
        <w:t>on the work deliverables from ICAN</w:t>
      </w:r>
      <w:r w:rsidRPr="006A61E0">
        <w:t>N Community, Board, and Staff on</w:t>
      </w:r>
      <w:r w:rsidR="002663F8" w:rsidRPr="006A61E0">
        <w:t xml:space="preserve"> a wid</w:t>
      </w:r>
      <w:r w:rsidRPr="006A61E0">
        <w:t>e range of topics.</w:t>
      </w:r>
    </w:p>
    <w:p w14:paraId="27A3FA63" w14:textId="52FD37FF" w:rsidR="002663F8" w:rsidRPr="006A61E0" w:rsidRDefault="00D52BA9" w:rsidP="006A61E0">
      <w:r w:rsidRPr="006A61E0">
        <w:rPr>
          <w:u w:val="single"/>
        </w:rPr>
        <w:t>Why should end users care?</w:t>
      </w:r>
    </w:p>
    <w:p w14:paraId="40FCA5EF" w14:textId="077D26ED" w:rsidR="00E00D2E" w:rsidDel="0061347C" w:rsidRDefault="00E00D2E" w:rsidP="00517654">
      <w:pPr>
        <w:pStyle w:val="ListParagraph"/>
        <w:numPr>
          <w:ilvl w:val="0"/>
          <w:numId w:val="7"/>
        </w:numPr>
        <w:ind w:left="360"/>
        <w:rPr>
          <w:del w:id="149" w:author="Microsoft Office User" w:date="2016-08-30T18:06:00Z"/>
        </w:rPr>
      </w:pPr>
      <w:del w:id="150" w:author="Microsoft Office User" w:date="2016-08-30T18:06:00Z">
        <w:r w:rsidDel="0061347C">
          <w:delText>ICANN follows a multistakeholder model in which individuals, non-commercial stakeholder groups, industry, and governments play important roles in its community-based, consensus-driven, policy-making approach.</w:delText>
        </w:r>
      </w:del>
    </w:p>
    <w:p w14:paraId="15903C9A" w14:textId="77777777" w:rsidR="0061347C" w:rsidRDefault="00E00D2E" w:rsidP="0061347C">
      <w:pPr>
        <w:pStyle w:val="ListParagraph"/>
        <w:numPr>
          <w:ilvl w:val="0"/>
          <w:numId w:val="7"/>
        </w:numPr>
        <w:ind w:left="360"/>
        <w:rPr>
          <w:ins w:id="151" w:author="Microsoft Office User" w:date="2016-08-30T18:05:00Z"/>
        </w:rPr>
      </w:pPr>
      <w:r>
        <w:t>The multistakeholder model of ICANN</w:t>
      </w:r>
      <w:r w:rsidR="007C131D">
        <w:t xml:space="preserve"> allows</w:t>
      </w:r>
      <w:r w:rsidR="002663F8" w:rsidRPr="006A61E0">
        <w:t xml:space="preserve"> </w:t>
      </w:r>
      <w:r w:rsidR="004D2414" w:rsidRPr="006A61E0">
        <w:t>individual Internet</w:t>
      </w:r>
      <w:r w:rsidR="002663F8" w:rsidRPr="006A61E0">
        <w:t xml:space="preserve"> users </w:t>
      </w:r>
      <w:r w:rsidR="007C131D">
        <w:t xml:space="preserve">to </w:t>
      </w:r>
      <w:r w:rsidR="002663F8" w:rsidRPr="006A61E0">
        <w:t>influence the evolution of the critical logistical infrastructure layer of the Internet</w:t>
      </w:r>
      <w:ins w:id="152" w:author="Microsoft Office User" w:date="2016-08-30T18:04:00Z">
        <w:r w:rsidR="00472E2C">
          <w:t xml:space="preserve">. They can do so by </w:t>
        </w:r>
      </w:ins>
      <w:del w:id="153" w:author="Microsoft Office User" w:date="2016-08-30T18:04:00Z">
        <w:r w:rsidR="007C131D" w:rsidDel="00472E2C">
          <w:lastRenderedPageBreak/>
          <w:delText xml:space="preserve"> through </w:delText>
        </w:r>
      </w:del>
      <w:r w:rsidR="007C131D">
        <w:t xml:space="preserve">engaging in both the policy development process within the GNSO and </w:t>
      </w:r>
      <w:ins w:id="154" w:author="Microsoft Office User" w:date="2016-08-30T18:05:00Z">
        <w:r w:rsidR="00472E2C">
          <w:t>C</w:t>
        </w:r>
      </w:ins>
      <w:del w:id="155" w:author="Microsoft Office User" w:date="2016-08-30T18:05:00Z">
        <w:r w:rsidR="007C131D" w:rsidDel="00472E2C">
          <w:delText>c</w:delText>
        </w:r>
      </w:del>
      <w:r w:rsidR="007C131D">
        <w:t>ross-</w:t>
      </w:r>
      <w:ins w:id="156" w:author="Microsoft Office User" w:date="2016-08-30T18:05:00Z">
        <w:r w:rsidR="00472E2C">
          <w:t>C</w:t>
        </w:r>
      </w:ins>
      <w:del w:id="157" w:author="Microsoft Office User" w:date="2016-08-30T18:05:00Z">
        <w:r w:rsidR="007C131D" w:rsidDel="00472E2C">
          <w:delText>c</w:delText>
        </w:r>
      </w:del>
      <w:r w:rsidR="007C131D">
        <w:t>ommunity Working Groups</w:t>
      </w:r>
      <w:ins w:id="158" w:author="Microsoft Office User" w:date="2016-08-30T18:05:00Z">
        <w:r w:rsidR="0061347C">
          <w:t xml:space="preserve">, </w:t>
        </w:r>
      </w:ins>
      <w:del w:id="159" w:author="Microsoft Office User" w:date="2016-08-30T18:05:00Z">
        <w:r w:rsidR="007C131D" w:rsidDel="0061347C">
          <w:delText xml:space="preserve"> </w:delText>
        </w:r>
      </w:del>
      <w:r w:rsidR="007C131D">
        <w:t>as well as the</w:t>
      </w:r>
      <w:ins w:id="160" w:author="Microsoft Office User" w:date="2016-08-30T18:05:00Z">
        <w:r w:rsidR="0061347C">
          <w:t xml:space="preserve"> </w:t>
        </w:r>
      </w:ins>
      <w:del w:id="161" w:author="Microsoft Office User" w:date="2016-08-30T18:05:00Z">
        <w:r w:rsidR="007C131D" w:rsidDel="0061347C">
          <w:delText xml:space="preserve"> policy </w:delText>
        </w:r>
      </w:del>
      <w:r w:rsidR="007C131D">
        <w:t xml:space="preserve">advice development </w:t>
      </w:r>
      <w:ins w:id="162" w:author="Microsoft Office User" w:date="2016-08-30T18:05:00Z">
        <w:r w:rsidR="0061347C">
          <w:t xml:space="preserve">activities </w:t>
        </w:r>
      </w:ins>
      <w:del w:id="163" w:author="Microsoft Office User" w:date="2016-08-30T18:05:00Z">
        <w:r w:rsidR="007C131D" w:rsidDel="0061347C">
          <w:delText xml:space="preserve">process </w:delText>
        </w:r>
      </w:del>
      <w:r w:rsidR="007C131D">
        <w:t>within At-Large</w:t>
      </w:r>
      <w:r w:rsidR="002663F8" w:rsidRPr="006A61E0">
        <w:t xml:space="preserve">. </w:t>
      </w:r>
    </w:p>
    <w:p w14:paraId="1BE6D2D9" w14:textId="75C12170" w:rsidR="002663F8" w:rsidRPr="006A61E0" w:rsidRDefault="007C131D" w:rsidP="00517654">
      <w:pPr>
        <w:pStyle w:val="ListParagraph"/>
        <w:numPr>
          <w:ilvl w:val="0"/>
          <w:numId w:val="7"/>
        </w:numPr>
        <w:ind w:left="360"/>
      </w:pPr>
      <w:r>
        <w:t>The direct involvement of all stakeholders</w:t>
      </w:r>
      <w:ins w:id="164" w:author="Microsoft Office User" w:date="2016-08-30T18:05:00Z">
        <w:r w:rsidR="0061347C">
          <w:t>, especially end users,</w:t>
        </w:r>
      </w:ins>
      <w:r>
        <w:t xml:space="preserve"> in the development of ICANN policy is unique in the field of Internet governance. </w:t>
      </w:r>
    </w:p>
    <w:p w14:paraId="0F9BD4EC" w14:textId="77777777" w:rsidR="002663F8" w:rsidRPr="006A61E0" w:rsidRDefault="002663F8" w:rsidP="00517654">
      <w:pPr>
        <w:ind w:left="360"/>
      </w:pPr>
    </w:p>
    <w:p w14:paraId="5CAE05DE" w14:textId="2F50BFE1" w:rsidR="002663F8" w:rsidRDefault="00616D6C" w:rsidP="00517654">
      <w:pPr>
        <w:rPr>
          <w:rStyle w:val="Hyperlink"/>
          <w:b/>
        </w:rPr>
      </w:pPr>
      <w:hyperlink r:id="rId12" w:history="1">
        <w:r w:rsidR="002663F8" w:rsidRPr="006A61E0">
          <w:rPr>
            <w:rStyle w:val="Hyperlink"/>
            <w:b/>
          </w:rPr>
          <w:t>Internationalized Domain Names (IDNs)</w:t>
        </w:r>
      </w:hyperlink>
    </w:p>
    <w:p w14:paraId="2239958D" w14:textId="162AFA59" w:rsidR="007C131D" w:rsidRPr="006A61E0" w:rsidRDefault="007C131D" w:rsidP="00517654">
      <w:r w:rsidRPr="006A61E0">
        <w:rPr>
          <w:rStyle w:val="Hyperlink"/>
          <w:color w:val="auto"/>
        </w:rPr>
        <w:t>Summary</w:t>
      </w:r>
    </w:p>
    <w:p w14:paraId="799D0C48" w14:textId="7623CEF6" w:rsidR="002663F8" w:rsidRPr="006A61E0" w:rsidRDefault="002663F8" w:rsidP="000712AF">
      <w:pPr>
        <w:pStyle w:val="ListParagraph"/>
        <w:numPr>
          <w:ilvl w:val="0"/>
          <w:numId w:val="8"/>
        </w:numPr>
        <w:ind w:left="360"/>
      </w:pPr>
      <w:r w:rsidRPr="006A61E0">
        <w:t xml:space="preserve">IDNs give users around the world the </w:t>
      </w:r>
      <w:r w:rsidR="002B2732" w:rsidRPr="006A61E0">
        <w:t xml:space="preserve">ability </w:t>
      </w:r>
      <w:r w:rsidRPr="006A61E0">
        <w:t xml:space="preserve">to access the web in their native tongue, making it easier </w:t>
      </w:r>
      <w:r w:rsidR="00715866" w:rsidRPr="006A61E0">
        <w:t xml:space="preserve">for them to </w:t>
      </w:r>
      <w:r w:rsidR="000712AF" w:rsidRPr="006A61E0">
        <w:t>discover/remember websites and promote</w:t>
      </w:r>
      <w:r w:rsidRPr="006A61E0">
        <w:t xml:space="preserve"> local content via service providers likely in their own countries. </w:t>
      </w:r>
    </w:p>
    <w:p w14:paraId="5AEB7FEE" w14:textId="0377B317" w:rsidR="002663F8" w:rsidRPr="006A61E0" w:rsidRDefault="000712AF" w:rsidP="00517654">
      <w:pPr>
        <w:pStyle w:val="ListParagraph"/>
        <w:numPr>
          <w:ilvl w:val="0"/>
          <w:numId w:val="8"/>
        </w:numPr>
        <w:ind w:left="360"/>
      </w:pPr>
      <w:r w:rsidRPr="006A61E0">
        <w:t xml:space="preserve">It is </w:t>
      </w:r>
      <w:r w:rsidR="002663F8" w:rsidRPr="006A61E0">
        <w:t xml:space="preserve">expected that IDNs will increase the Internet penetration in emerging economies of Asia Pacific, Africa, and Latin America where English is not the primary language. </w:t>
      </w:r>
    </w:p>
    <w:p w14:paraId="6B04D3A8" w14:textId="77777777" w:rsidR="007C131D" w:rsidRDefault="002663F8" w:rsidP="00517654">
      <w:pPr>
        <w:pStyle w:val="ListParagraph"/>
        <w:numPr>
          <w:ilvl w:val="0"/>
          <w:numId w:val="8"/>
        </w:numPr>
        <w:ind w:left="360"/>
      </w:pPr>
      <w:r w:rsidRPr="006A61E0">
        <w:t>Due to the lack of universal acceptance, using IDN</w:t>
      </w:r>
      <w:r w:rsidR="000712AF" w:rsidRPr="006A61E0">
        <w:t>s</w:t>
      </w:r>
      <w:r w:rsidRPr="006A61E0">
        <w:t xml:space="preserve"> can be challenging across browsers, emails</w:t>
      </w:r>
      <w:r w:rsidR="00C42E85" w:rsidRPr="006A61E0">
        <w:t>,</w:t>
      </w:r>
      <w:r w:rsidRPr="006A61E0">
        <w:t xml:space="preserve"> and mobile apps. </w:t>
      </w:r>
    </w:p>
    <w:p w14:paraId="4C2CDA7B" w14:textId="77777777" w:rsidR="007C131D" w:rsidRPr="00C3735D" w:rsidRDefault="007C131D" w:rsidP="006A61E0">
      <w:r w:rsidRPr="006A61E0">
        <w:rPr>
          <w:u w:val="single"/>
        </w:rPr>
        <w:t>Why should end users care?</w:t>
      </w:r>
    </w:p>
    <w:p w14:paraId="709AB19F" w14:textId="476843F8" w:rsidR="002663F8" w:rsidRPr="006A61E0" w:rsidRDefault="002663F8" w:rsidP="00517654">
      <w:pPr>
        <w:pStyle w:val="ListParagraph"/>
        <w:numPr>
          <w:ilvl w:val="0"/>
          <w:numId w:val="8"/>
        </w:numPr>
        <w:ind w:left="360"/>
      </w:pPr>
      <w:r w:rsidRPr="006A61E0">
        <w:t>ICANN’s work on the universal acceptance</w:t>
      </w:r>
      <w:ins w:id="165" w:author="Microsoft Office User" w:date="2016-08-30T18:07:00Z">
        <w:r w:rsidR="0060272B">
          <w:t xml:space="preserve">, Label Generation Rules, and other key IDN issues </w:t>
        </w:r>
      </w:ins>
      <w:del w:id="166" w:author="Microsoft Office User" w:date="2016-08-30T18:07:00Z">
        <w:r w:rsidRPr="006A61E0" w:rsidDel="0060272B">
          <w:delText xml:space="preserve"> </w:delText>
        </w:r>
      </w:del>
      <w:r w:rsidRPr="006A61E0">
        <w:t xml:space="preserve">will ultimately improve user experience, increasing the IDN uptake and </w:t>
      </w:r>
      <w:r w:rsidR="00C42E85" w:rsidRPr="006A61E0">
        <w:t xml:space="preserve">making the </w:t>
      </w:r>
      <w:r w:rsidRPr="006A61E0">
        <w:t>Internet</w:t>
      </w:r>
      <w:r w:rsidR="00C42E85" w:rsidRPr="006A61E0">
        <w:t xml:space="preserve"> truly multilingual</w:t>
      </w:r>
      <w:r w:rsidRPr="006A61E0">
        <w:t>.</w:t>
      </w:r>
    </w:p>
    <w:p w14:paraId="5E8B7483" w14:textId="77777777" w:rsidR="002663F8" w:rsidRPr="006A61E0" w:rsidRDefault="002663F8" w:rsidP="00517654">
      <w:pPr>
        <w:ind w:left="360"/>
      </w:pPr>
    </w:p>
    <w:p w14:paraId="56684C39" w14:textId="495F99BD" w:rsidR="002663F8" w:rsidRDefault="00616D6C" w:rsidP="00517654">
      <w:pPr>
        <w:rPr>
          <w:b/>
        </w:rPr>
      </w:pPr>
      <w:hyperlink r:id="rId13" w:history="1">
        <w:r w:rsidR="002663F8" w:rsidRPr="006A61E0">
          <w:rPr>
            <w:rStyle w:val="Hyperlink"/>
            <w:b/>
          </w:rPr>
          <w:t>Internet Governance</w:t>
        </w:r>
      </w:hyperlink>
      <w:r w:rsidR="002663F8" w:rsidRPr="006A61E0">
        <w:rPr>
          <w:b/>
        </w:rPr>
        <w:t xml:space="preserve"> </w:t>
      </w:r>
    </w:p>
    <w:p w14:paraId="7C3C391B" w14:textId="2D67CE0D" w:rsidR="00ED720B" w:rsidRPr="006A61E0" w:rsidRDefault="00ED720B" w:rsidP="00517654">
      <w:pPr>
        <w:rPr>
          <w:u w:val="single"/>
        </w:rPr>
      </w:pPr>
      <w:r w:rsidRPr="006A61E0">
        <w:rPr>
          <w:u w:val="single"/>
        </w:rPr>
        <w:t>Summary</w:t>
      </w:r>
    </w:p>
    <w:p w14:paraId="576B7EDF" w14:textId="18FCD3A5" w:rsidR="006A61E0" w:rsidRPr="00D60A60" w:rsidDel="00D60A60" w:rsidRDefault="00A87E97">
      <w:pPr>
        <w:pStyle w:val="ListParagraph"/>
        <w:numPr>
          <w:ilvl w:val="0"/>
          <w:numId w:val="9"/>
        </w:numPr>
        <w:ind w:left="360"/>
        <w:rPr>
          <w:del w:id="167" w:author="Microsoft Office User" w:date="2016-08-30T17:08:00Z"/>
          <w:u w:val="single"/>
          <w:rPrChange w:id="168" w:author="Microsoft Office User" w:date="2016-08-30T17:51:00Z">
            <w:rPr>
              <w:del w:id="169" w:author="Microsoft Office User" w:date="2016-08-30T17:08:00Z"/>
            </w:rPr>
          </w:rPrChange>
        </w:rPr>
        <w:pPrChange w:id="170" w:author="Microsoft Office User" w:date="2016-08-30T17:08:00Z">
          <w:pPr/>
        </w:pPrChange>
      </w:pPr>
      <w:r w:rsidRPr="006A61E0">
        <w:t xml:space="preserve">Underrepresentation of any </w:t>
      </w:r>
      <w:r w:rsidR="007C131D">
        <w:t xml:space="preserve">stakeholder </w:t>
      </w:r>
      <w:r w:rsidR="002D54DF" w:rsidRPr="006A61E0">
        <w:t>in Internet G</w:t>
      </w:r>
      <w:r w:rsidRPr="006A61E0">
        <w:t xml:space="preserve">overnance </w:t>
      </w:r>
      <w:r w:rsidR="007C131D">
        <w:t xml:space="preserve">will </w:t>
      </w:r>
      <w:r w:rsidRPr="006A61E0">
        <w:t xml:space="preserve">adversely affect the Internet's smooth operation. </w:t>
      </w:r>
      <w:r w:rsidR="007C131D">
        <w:t>End u</w:t>
      </w:r>
      <w:r w:rsidR="0032407F" w:rsidRPr="006A61E0">
        <w:t xml:space="preserve">sers' freedom to innovate is at the core of the </w:t>
      </w:r>
      <w:r w:rsidR="00610745" w:rsidRPr="006A61E0">
        <w:t xml:space="preserve">Internet’s </w:t>
      </w:r>
      <w:r w:rsidR="0032407F" w:rsidRPr="006A61E0">
        <w:t xml:space="preserve">success. </w:t>
      </w:r>
    </w:p>
    <w:p w14:paraId="45FE767C" w14:textId="77777777" w:rsidR="00D60A60" w:rsidRPr="006A61E0" w:rsidRDefault="00D60A60" w:rsidP="00D371B6">
      <w:pPr>
        <w:pStyle w:val="ListParagraph"/>
        <w:numPr>
          <w:ilvl w:val="0"/>
          <w:numId w:val="9"/>
        </w:numPr>
        <w:ind w:left="360"/>
        <w:rPr>
          <w:ins w:id="171" w:author="Microsoft Office User" w:date="2016-08-30T17:51:00Z"/>
          <w:u w:val="single"/>
        </w:rPr>
      </w:pPr>
    </w:p>
    <w:p w14:paraId="365030D1" w14:textId="74B399A8" w:rsidR="006A61E0" w:rsidRPr="009E56B8" w:rsidDel="009E56B8" w:rsidRDefault="00D60A60">
      <w:pPr>
        <w:pStyle w:val="ListParagraph"/>
        <w:numPr>
          <w:ilvl w:val="0"/>
          <w:numId w:val="9"/>
        </w:numPr>
        <w:ind w:left="360"/>
        <w:rPr>
          <w:del w:id="172" w:author="Microsoft Office User" w:date="2016-08-30T17:08:00Z"/>
          <w:u w:val="single"/>
          <w:rPrChange w:id="173" w:author="Microsoft Office User" w:date="2016-08-30T17:08:00Z">
            <w:rPr>
              <w:del w:id="174" w:author="Microsoft Office User" w:date="2016-08-30T17:08:00Z"/>
            </w:rPr>
          </w:rPrChange>
        </w:rPr>
        <w:pPrChange w:id="175" w:author="Microsoft Office User" w:date="2016-08-30T17:08:00Z">
          <w:pPr/>
        </w:pPrChange>
      </w:pPr>
      <w:ins w:id="176" w:author="Microsoft Office User" w:date="2016-08-30T17:52:00Z">
        <w:r>
          <w:rPr>
            <w:u w:val="single"/>
          </w:rPr>
          <w:t>At-Large</w:t>
        </w:r>
        <w:r w:rsidR="00FD37AD">
          <w:rPr>
            <w:u w:val="single"/>
          </w:rPr>
          <w:t xml:space="preserve"> Community members are very</w:t>
        </w:r>
        <w:bookmarkStart w:id="177" w:name="_GoBack"/>
        <w:bookmarkEnd w:id="177"/>
        <w:r>
          <w:rPr>
            <w:u w:val="single"/>
          </w:rPr>
          <w:t xml:space="preserve"> actively in </w:t>
        </w:r>
      </w:ins>
      <w:ins w:id="178" w:author="Microsoft Office User" w:date="2016-08-30T18:11:00Z">
        <w:r w:rsidR="0042222B">
          <w:rPr>
            <w:u w:val="single"/>
          </w:rPr>
          <w:t xml:space="preserve">various </w:t>
        </w:r>
      </w:ins>
      <w:ins w:id="179" w:author="Microsoft Office User" w:date="2016-08-30T17:52:00Z">
        <w:r>
          <w:rPr>
            <w:u w:val="single"/>
          </w:rPr>
          <w:t>Internet Governance fora</w:t>
        </w:r>
      </w:ins>
      <w:ins w:id="180" w:author="Microsoft Office User" w:date="2016-08-30T18:11:00Z">
        <w:r w:rsidR="002D2C72">
          <w:rPr>
            <w:u w:val="single"/>
          </w:rPr>
          <w:t xml:space="preserve"> at national, regional, and global levels. </w:t>
        </w:r>
      </w:ins>
    </w:p>
    <w:p w14:paraId="3D6D8D87" w14:textId="77777777" w:rsidR="006A61E0" w:rsidRDefault="006A61E0">
      <w:pPr>
        <w:pStyle w:val="ListParagraph"/>
        <w:numPr>
          <w:ilvl w:val="0"/>
          <w:numId w:val="9"/>
        </w:numPr>
        <w:ind w:left="360"/>
        <w:pPrChange w:id="181" w:author="Microsoft Office User" w:date="2016-08-30T17:08:00Z">
          <w:pPr/>
        </w:pPrChange>
      </w:pPr>
    </w:p>
    <w:p w14:paraId="5A208A8B" w14:textId="77777777" w:rsidR="00ED720B" w:rsidRPr="00C3735D" w:rsidRDefault="00ED720B" w:rsidP="006A61E0">
      <w:r w:rsidRPr="006A61E0">
        <w:rPr>
          <w:u w:val="single"/>
        </w:rPr>
        <w:t>Why should end users care?</w:t>
      </w:r>
    </w:p>
    <w:p w14:paraId="4BB2966F" w14:textId="3276DEBB" w:rsidR="0032407F" w:rsidRPr="006A61E0" w:rsidRDefault="00A87E97" w:rsidP="000712AF">
      <w:pPr>
        <w:pStyle w:val="ListParagraph"/>
        <w:numPr>
          <w:ilvl w:val="0"/>
          <w:numId w:val="9"/>
        </w:numPr>
        <w:ind w:left="360"/>
      </w:pPr>
      <w:r w:rsidRPr="006A61E0">
        <w:t xml:space="preserve">End users’ </w:t>
      </w:r>
      <w:r w:rsidR="0032407F" w:rsidRPr="006A61E0">
        <w:t xml:space="preserve">participation </w:t>
      </w:r>
      <w:r w:rsidRPr="006A61E0">
        <w:t>ensures that the Internet Governance</w:t>
      </w:r>
      <w:r w:rsidR="00CC20C0" w:rsidRPr="006A61E0">
        <w:t xml:space="preserve"> ecosystem is not</w:t>
      </w:r>
      <w:r w:rsidR="0032407F" w:rsidRPr="006A61E0">
        <w:t xml:space="preserve"> </w:t>
      </w:r>
      <w:r w:rsidR="007C131D">
        <w:t xml:space="preserve">dominated </w:t>
      </w:r>
      <w:del w:id="182" w:author="Microsoft Office User" w:date="2016-08-30T18:11:00Z">
        <w:r w:rsidR="0032407F" w:rsidRPr="006A61E0" w:rsidDel="00AB5E62">
          <w:delText xml:space="preserve">stifled </w:delText>
        </w:r>
      </w:del>
      <w:r w:rsidR="0032407F" w:rsidRPr="006A61E0">
        <w:t xml:space="preserve">by </w:t>
      </w:r>
      <w:r w:rsidR="002B2732" w:rsidRPr="006A61E0">
        <w:t xml:space="preserve">vested </w:t>
      </w:r>
      <w:r w:rsidR="0032407F" w:rsidRPr="006A61E0">
        <w:t>interes</w:t>
      </w:r>
      <w:r w:rsidR="000712AF" w:rsidRPr="006A61E0">
        <w:t>ts.</w:t>
      </w:r>
      <w:r w:rsidRPr="006A61E0">
        <w:t xml:space="preserve"> </w:t>
      </w:r>
      <w:r w:rsidR="007C131D">
        <w:t xml:space="preserve">Within ICANN, members of the At-Large community </w:t>
      </w:r>
      <w:r w:rsidR="0032407F" w:rsidRPr="006A61E0">
        <w:t xml:space="preserve">advocate for </w:t>
      </w:r>
      <w:r w:rsidR="00ED720B">
        <w:t xml:space="preserve">the best interests of end users. </w:t>
      </w:r>
    </w:p>
    <w:p w14:paraId="0A03EDF5" w14:textId="3BD285B7" w:rsidR="0032407F" w:rsidRPr="006A61E0" w:rsidRDefault="00ED720B" w:rsidP="00517654">
      <w:pPr>
        <w:pStyle w:val="ListParagraph"/>
        <w:numPr>
          <w:ilvl w:val="0"/>
          <w:numId w:val="9"/>
        </w:numPr>
        <w:ind w:left="360"/>
      </w:pPr>
      <w:r>
        <w:t xml:space="preserve">End </w:t>
      </w:r>
      <w:r w:rsidR="0032407F" w:rsidRPr="006A61E0">
        <w:t>user involvement contribute</w:t>
      </w:r>
      <w:r>
        <w:t>s</w:t>
      </w:r>
      <w:r w:rsidR="0032407F" w:rsidRPr="006A61E0">
        <w:t xml:space="preserve"> important skills and expertise to the </w:t>
      </w:r>
      <w:r w:rsidR="000712AF" w:rsidRPr="006A61E0">
        <w:t>Internet policy making process</w:t>
      </w:r>
      <w:r w:rsidR="0032407F" w:rsidRPr="006A61E0">
        <w:t>, as well as establish</w:t>
      </w:r>
      <w:r>
        <w:t>es</w:t>
      </w:r>
      <w:r w:rsidR="0032407F" w:rsidRPr="006A61E0">
        <w:t xml:space="preserve"> a </w:t>
      </w:r>
      <w:r>
        <w:t xml:space="preserve">means to rapidly analyze the implementation of Internet governance policy and the impact on end users. </w:t>
      </w:r>
      <w:r w:rsidR="0032407F" w:rsidRPr="006A61E0">
        <w:t xml:space="preserve"> </w:t>
      </w:r>
    </w:p>
    <w:p w14:paraId="6589D220" w14:textId="69D6CDBF" w:rsidR="0032407F" w:rsidRPr="006A61E0" w:rsidRDefault="00ED720B" w:rsidP="00517654">
      <w:pPr>
        <w:pStyle w:val="ListParagraph"/>
        <w:numPr>
          <w:ilvl w:val="0"/>
          <w:numId w:val="9"/>
        </w:numPr>
        <w:ind w:left="360"/>
      </w:pPr>
      <w:r>
        <w:t xml:space="preserve">Given the geographical diversity of the At-Large community, the diverse interests among users worldwide are represented in ALAC policy advice. </w:t>
      </w:r>
      <w:r w:rsidR="0032407F" w:rsidRPr="006A61E0">
        <w:t xml:space="preserve"> </w:t>
      </w:r>
    </w:p>
    <w:p w14:paraId="652AD683" w14:textId="77777777" w:rsidR="00F055BC" w:rsidRPr="006A61E0" w:rsidDel="001868CA" w:rsidRDefault="00F055BC" w:rsidP="00D91993">
      <w:pPr>
        <w:rPr>
          <w:del w:id="183" w:author="Microsoft Office User" w:date="2016-08-30T16:30:00Z"/>
        </w:rPr>
      </w:pPr>
    </w:p>
    <w:p w14:paraId="5FE3BA22" w14:textId="39B54DEB" w:rsidR="00ED720B" w:rsidDel="001868CA" w:rsidRDefault="00DB588D" w:rsidP="00517654">
      <w:pPr>
        <w:rPr>
          <w:del w:id="184" w:author="Microsoft Office User" w:date="2016-08-30T16:30:00Z"/>
          <w:rStyle w:val="Hyperlink"/>
          <w:b/>
        </w:rPr>
      </w:pPr>
      <w:del w:id="185" w:author="Microsoft Office User" w:date="2016-08-30T16:30:00Z">
        <w:r w:rsidDel="001868CA">
          <w:fldChar w:fldCharType="begin"/>
        </w:r>
        <w:r w:rsidDel="001868CA">
          <w:delInstrText xml:space="preserve"> HYPERLINK "https://atlarge.icann.org/topics/new-gtlds" </w:delInstrText>
        </w:r>
        <w:r w:rsidDel="001868CA">
          <w:fldChar w:fldCharType="separate"/>
        </w:r>
        <w:r w:rsidR="000A5C26" w:rsidRPr="006A61E0" w:rsidDel="001868CA">
          <w:rPr>
            <w:rStyle w:val="Hyperlink"/>
            <w:b/>
          </w:rPr>
          <w:delText>New Generic Top-Level Domains (gTLDs)</w:delText>
        </w:r>
        <w:r w:rsidDel="001868CA">
          <w:rPr>
            <w:rStyle w:val="Hyperlink"/>
            <w:b/>
          </w:rPr>
          <w:fldChar w:fldCharType="end"/>
        </w:r>
      </w:del>
    </w:p>
    <w:p w14:paraId="6257B12A" w14:textId="5B2E6A7E" w:rsidR="001868CA" w:rsidRPr="00BF2E88" w:rsidDel="001868CA" w:rsidRDefault="001868CA" w:rsidP="001868CA">
      <w:pPr>
        <w:pStyle w:val="ListParagraph"/>
        <w:numPr>
          <w:ilvl w:val="0"/>
          <w:numId w:val="10"/>
        </w:numPr>
        <w:ind w:left="360"/>
        <w:rPr>
          <w:del w:id="186" w:author="Microsoft Office User" w:date="2016-08-30T16:30:00Z"/>
          <w:rFonts w:ascii="Calibri" w:hAnsi="Calibri"/>
          <w:sz w:val="23"/>
          <w:szCs w:val="23"/>
        </w:rPr>
      </w:pPr>
    </w:p>
    <w:p w14:paraId="3791281B" w14:textId="77777777" w:rsidR="001868CA" w:rsidDel="001868CA" w:rsidRDefault="001868CA" w:rsidP="00517654">
      <w:pPr>
        <w:rPr>
          <w:del w:id="187" w:author="Microsoft Office User" w:date="2016-08-30T16:30:00Z"/>
          <w:rStyle w:val="Hyperlink"/>
          <w:b/>
        </w:rPr>
      </w:pPr>
    </w:p>
    <w:p w14:paraId="443EC826" w14:textId="77777777" w:rsidR="001868CA" w:rsidDel="009E56B8" w:rsidRDefault="001868CA" w:rsidP="006A61E0">
      <w:pPr>
        <w:rPr>
          <w:del w:id="188" w:author="Microsoft Office User" w:date="2016-08-30T17:08:00Z"/>
          <w:rFonts w:eastAsia="Times New Roman"/>
          <w:b/>
          <w:bCs/>
          <w:u w:val="single"/>
        </w:rPr>
      </w:pPr>
    </w:p>
    <w:p w14:paraId="1565D5E1" w14:textId="0DED05E8" w:rsidR="006A61E0" w:rsidRPr="009E56B8" w:rsidDel="009E56B8" w:rsidRDefault="006A61E0">
      <w:pPr>
        <w:rPr>
          <w:del w:id="189" w:author="Microsoft Office User" w:date="2016-08-30T17:08:00Z"/>
          <w:rFonts w:eastAsia="Times New Roman"/>
          <w:b/>
          <w:bCs/>
          <w:u w:val="single"/>
          <w:rPrChange w:id="190" w:author="Microsoft Office User" w:date="2016-08-30T17:08:00Z">
            <w:rPr>
              <w:del w:id="191" w:author="Microsoft Office User" w:date="2016-08-30T17:08:00Z"/>
            </w:rPr>
          </w:rPrChange>
        </w:rPr>
      </w:pPr>
    </w:p>
    <w:p w14:paraId="4A67449C" w14:textId="2DB6ADD5" w:rsidR="006A61E0" w:rsidDel="009E56B8" w:rsidRDefault="006A61E0">
      <w:pPr>
        <w:rPr>
          <w:del w:id="192" w:author="Microsoft Office User" w:date="2016-08-30T17:08:00Z"/>
        </w:rPr>
      </w:pPr>
      <w:del w:id="193" w:author="Microsoft Office User" w:date="2016-08-30T17:08:00Z">
        <w:r w:rsidRPr="006A61E0" w:rsidDel="009E56B8">
          <w:delText>Summary</w:delText>
        </w:r>
      </w:del>
    </w:p>
    <w:p w14:paraId="7C3C6458" w14:textId="682062F8" w:rsidR="006A61E0" w:rsidDel="009E56B8" w:rsidRDefault="006A61E0">
      <w:pPr>
        <w:rPr>
          <w:del w:id="194" w:author="Microsoft Office User" w:date="2016-08-30T17:08:00Z"/>
        </w:rPr>
        <w:pPrChange w:id="195" w:author="Microsoft Office User" w:date="2016-08-30T17:08:00Z">
          <w:pPr>
            <w:pStyle w:val="ListParagraph"/>
            <w:numPr>
              <w:numId w:val="17"/>
            </w:numPr>
            <w:ind w:left="450" w:hanging="360"/>
          </w:pPr>
        </w:pPrChange>
      </w:pPr>
      <w:del w:id="196" w:author="Microsoft Office User" w:date="2016-08-30T17:08:00Z">
        <w:r w:rsidRPr="006A61E0" w:rsidDel="009E56B8">
          <w:delText>The Internet Assigned Numbers Authority (IANA) coordinates the DNS Root Zone and the databases of number resources (IP and AS numbers) and protocol assignments. ICANN currently performs these administrative tasks on behalf of the global Internet community under a contract from the United States' Department of Commerce. On 14 March 2014, the National Telecommunications &amp; Information Administration, an agency of the Department of Commerce, announced its intent to transition key Internet domain name functions to the global multistakeholder community.</w:delText>
        </w:r>
      </w:del>
    </w:p>
    <w:p w14:paraId="0943FF54" w14:textId="3497A82A" w:rsidR="006A61E0" w:rsidRPr="006A61E0" w:rsidDel="009E56B8" w:rsidRDefault="006A61E0">
      <w:pPr>
        <w:rPr>
          <w:del w:id="197" w:author="Microsoft Office User" w:date="2016-08-30T17:08:00Z"/>
        </w:rPr>
        <w:pPrChange w:id="198" w:author="Microsoft Office User" w:date="2016-08-30T17:08:00Z">
          <w:pPr>
            <w:pStyle w:val="ListParagraph"/>
            <w:numPr>
              <w:numId w:val="17"/>
            </w:numPr>
            <w:ind w:left="450" w:hanging="360"/>
          </w:pPr>
        </w:pPrChange>
      </w:pPr>
      <w:del w:id="199" w:author="Microsoft Office User" w:date="2016-08-30T17:08:00Z">
        <w:r w:rsidDel="009E56B8">
          <w:delText>A</w:delText>
        </w:r>
        <w:r w:rsidRPr="006A61E0" w:rsidDel="009E56B8">
          <w:delText>t-Large community members were appointed to each of the various groups set-up for the design of the transition plans. The ALAC coordinated the action of its appointees through its own working group on IANA Stewardship and ICANN Accountability by holding weekly calls with its stakeholder community.</w:delText>
        </w:r>
      </w:del>
    </w:p>
    <w:p w14:paraId="603E5E79" w14:textId="00E7ECE0" w:rsidR="006A61E0" w:rsidDel="009E56B8" w:rsidRDefault="006A61E0">
      <w:pPr>
        <w:rPr>
          <w:del w:id="200" w:author="Microsoft Office User" w:date="2016-08-30T17:08:00Z"/>
        </w:rPr>
        <w:pPrChange w:id="201" w:author="Microsoft Office User" w:date="2016-08-30T17:08:00Z">
          <w:pPr>
            <w:pStyle w:val="ListParagraph"/>
            <w:numPr>
              <w:numId w:val="17"/>
            </w:numPr>
            <w:ind w:left="450" w:hanging="360"/>
          </w:pPr>
        </w:pPrChange>
      </w:pPr>
      <w:del w:id="202" w:author="Microsoft Office User" w:date="2016-08-30T17:08:00Z">
        <w:r w:rsidRPr="006A61E0" w:rsidDel="009E56B8">
          <w:delText>ALAC appointed members of these working groups remained active in the cross community working groups, often holding Chair or Vice Chair positions of responsibility in sub-teams and processes.</w:delText>
        </w:r>
      </w:del>
    </w:p>
    <w:p w14:paraId="7461ED71" w14:textId="2D853455" w:rsidR="006A61E0" w:rsidDel="009E56B8" w:rsidRDefault="006A61E0">
      <w:pPr>
        <w:rPr>
          <w:del w:id="203" w:author="Microsoft Office User" w:date="2016-08-30T17:08:00Z"/>
        </w:rPr>
        <w:pPrChange w:id="204" w:author="Microsoft Office User" w:date="2016-08-30T17:08:00Z">
          <w:pPr>
            <w:pStyle w:val="ListParagraph"/>
            <w:numPr>
              <w:numId w:val="17"/>
            </w:numPr>
            <w:ind w:left="450" w:hanging="360"/>
          </w:pPr>
        </w:pPrChange>
      </w:pPr>
      <w:del w:id="205" w:author="Microsoft Office User" w:date="2016-08-30T17:08:00Z">
        <w:r w:rsidRPr="006A61E0" w:rsidDel="009E56B8">
          <w:delText>In the proposed transition plan, an ALAC Liaison is involved in the operational oversight, previously performed by the NTIA, performed in the future by a Customer Standing Committee, as it relates to the monitoring of ICANN’s performance of the IANA naming.</w:delText>
        </w:r>
      </w:del>
    </w:p>
    <w:p w14:paraId="79431F1B" w14:textId="76855A22" w:rsidR="006A61E0" w:rsidRPr="006A61E0" w:rsidDel="009E56B8" w:rsidRDefault="006A61E0">
      <w:pPr>
        <w:rPr>
          <w:del w:id="206" w:author="Microsoft Office User" w:date="2016-08-30T17:08:00Z"/>
        </w:rPr>
        <w:pPrChange w:id="207" w:author="Microsoft Office User" w:date="2016-08-30T17:08:00Z">
          <w:pPr>
            <w:pStyle w:val="ListParagraph"/>
            <w:numPr>
              <w:numId w:val="17"/>
            </w:numPr>
            <w:ind w:left="450" w:hanging="360"/>
          </w:pPr>
        </w:pPrChange>
      </w:pPr>
      <w:del w:id="208" w:author="Microsoft Office User" w:date="2016-08-30T17:08:00Z">
        <w:r w:rsidDel="009E56B8">
          <w:delText>Th</w:delText>
        </w:r>
        <w:r w:rsidRPr="006A61E0" w:rsidDel="009E56B8">
          <w:delText>e ALAC will also appoint representatives to the IANA Functions Review Process as per requirements.</w:delText>
        </w:r>
      </w:del>
    </w:p>
    <w:p w14:paraId="6666A3EE" w14:textId="45DB18D2" w:rsidR="006A61E0" w:rsidRPr="006A61E0" w:rsidDel="009E56B8" w:rsidRDefault="006A61E0">
      <w:pPr>
        <w:rPr>
          <w:del w:id="209" w:author="Microsoft Office User" w:date="2016-08-30T17:08:00Z"/>
        </w:rPr>
      </w:pPr>
      <w:del w:id="210" w:author="Microsoft Office User" w:date="2016-08-30T17:08:00Z">
        <w:r w:rsidRPr="006A61E0" w:rsidDel="009E56B8">
          <w:delText>Why should end users care?</w:delText>
        </w:r>
      </w:del>
    </w:p>
    <w:p w14:paraId="0AABCC3D" w14:textId="004C6353" w:rsidR="006A61E0" w:rsidDel="009E56B8" w:rsidRDefault="006A61E0">
      <w:pPr>
        <w:rPr>
          <w:del w:id="211" w:author="Microsoft Office User" w:date="2016-08-30T17:08:00Z"/>
          <w:rFonts w:eastAsiaTheme="minorHAnsi"/>
        </w:rPr>
        <w:pPrChange w:id="212" w:author="Microsoft Office User" w:date="2016-08-30T17:08:00Z">
          <w:pPr>
            <w:pStyle w:val="ListParagraph"/>
            <w:ind w:left="360" w:hanging="360"/>
          </w:pPr>
        </w:pPrChange>
      </w:pPr>
      <w:del w:id="213" w:author="Microsoft Office User" w:date="2016-08-30T17:08:00Z">
        <w:r w:rsidDel="009E56B8">
          <w:delText>o</w:delText>
        </w:r>
        <w:r w:rsidDel="009E56B8">
          <w:rPr>
            <w:sz w:val="14"/>
            <w:szCs w:val="14"/>
          </w:rPr>
          <w:delText xml:space="preserve">   </w:delText>
        </w:r>
        <w:r w:rsidDel="009E56B8">
          <w:delText>Although the IANA functions are operational functions, they do require global governance and stewardship, in which end users play an important role. End users require a secure, stable, and resilient Internet DNS.</w:delText>
        </w:r>
      </w:del>
    </w:p>
    <w:p w14:paraId="1EB8549E" w14:textId="4C841850" w:rsidR="001868CA" w:rsidRDefault="006A61E0">
      <w:pPr>
        <w:rPr>
          <w:ins w:id="214" w:author="Microsoft Office User" w:date="2016-08-30T16:31:00Z"/>
        </w:rPr>
        <w:pPrChange w:id="215" w:author="Microsoft Office User" w:date="2016-08-30T16:30:00Z">
          <w:pPr>
            <w:pStyle w:val="ListParagraph"/>
            <w:numPr>
              <w:numId w:val="16"/>
            </w:numPr>
            <w:ind w:left="360" w:hanging="360"/>
          </w:pPr>
        </w:pPrChange>
      </w:pPr>
      <w:del w:id="216" w:author="Microsoft Office User" w:date="2016-08-30T17:08:00Z">
        <w:r w:rsidDel="009E56B8">
          <w:delText>Ultimately, the Stewardship Transition matters to every end user, as its success will allow for the continued expansion, diversity, and innovation of one open, unified, and interoperable global Internet.</w:delText>
        </w:r>
      </w:del>
      <w:r>
        <w:t xml:space="preserve"> </w:t>
      </w:r>
    </w:p>
    <w:p w14:paraId="0DE9F877" w14:textId="77777777" w:rsidR="001868CA" w:rsidRDefault="001868CA" w:rsidP="001868CA">
      <w:pPr>
        <w:rPr>
          <w:ins w:id="217" w:author="Microsoft Office User" w:date="2016-08-30T16:31:00Z"/>
          <w:rStyle w:val="Hyperlink"/>
          <w:b/>
        </w:rPr>
      </w:pPr>
      <w:ins w:id="218" w:author="Microsoft Office User" w:date="2016-08-30T16:31:00Z">
        <w:r>
          <w:fldChar w:fldCharType="begin"/>
        </w:r>
        <w:r>
          <w:instrText xml:space="preserve"> HYPERLINK "https://atlarge.icann.org/topics/new-gtlds" </w:instrText>
        </w:r>
        <w:r>
          <w:fldChar w:fldCharType="separate"/>
        </w:r>
        <w:r w:rsidRPr="006A61E0">
          <w:rPr>
            <w:rStyle w:val="Hyperlink"/>
            <w:b/>
          </w:rPr>
          <w:t>New Generic Top-Level Domains (gTLDs)</w:t>
        </w:r>
        <w:r>
          <w:rPr>
            <w:rStyle w:val="Hyperlink"/>
            <w:b/>
          </w:rPr>
          <w:fldChar w:fldCharType="end"/>
        </w:r>
      </w:ins>
    </w:p>
    <w:p w14:paraId="63EDA8CC" w14:textId="77777777" w:rsidR="001868CA" w:rsidRPr="001868CA" w:rsidRDefault="001868CA" w:rsidP="001868CA">
      <w:pPr>
        <w:rPr>
          <w:ins w:id="219" w:author="Microsoft Office User" w:date="2016-08-30T16:31:00Z"/>
          <w:rStyle w:val="Hyperlink"/>
        </w:rPr>
      </w:pPr>
      <w:ins w:id="220" w:author="Microsoft Office User" w:date="2016-08-30T16:31:00Z">
        <w:r w:rsidRPr="001868CA">
          <w:rPr>
            <w:rStyle w:val="Hyperlink"/>
            <w:color w:val="000000" w:themeColor="text1"/>
          </w:rPr>
          <w:t>Summary</w:t>
        </w:r>
      </w:ins>
    </w:p>
    <w:p w14:paraId="2F718376" w14:textId="77777777" w:rsidR="001868CA" w:rsidRPr="001868CA" w:rsidRDefault="001868CA" w:rsidP="001868CA">
      <w:pPr>
        <w:pStyle w:val="ListParagraph"/>
        <w:numPr>
          <w:ilvl w:val="0"/>
          <w:numId w:val="10"/>
        </w:numPr>
        <w:ind w:left="360"/>
        <w:rPr>
          <w:ins w:id="221" w:author="Microsoft Office User" w:date="2016-08-30T16:31:00Z"/>
          <w:rFonts w:ascii="Calibri" w:hAnsi="Calibri"/>
          <w:sz w:val="23"/>
          <w:szCs w:val="23"/>
        </w:rPr>
      </w:pPr>
      <w:ins w:id="222" w:author="Microsoft Office User" w:date="2016-08-30T16:31:00Z">
        <w:r w:rsidRPr="00BA1049">
          <w:t xml:space="preserve">A </w:t>
        </w:r>
        <w:r>
          <w:t xml:space="preserve">TLD </w:t>
        </w:r>
        <w:r w:rsidRPr="00BA1049">
          <w:t xml:space="preserve">is </w:t>
        </w:r>
        <w:r>
          <w:t>the rightmost label starting from the last dot in a web address (e.g. .com, .net, .biz). The domain namespace originally had eight TLDs. In 2000, seven new TLDs were introduced, and in 2004, eight more were made available. In 2012, ICANN launched the New gTLD Program which resulted in the massive expansion of the domain namespace. As of today, more than 1,000 new gTLDs have been delegated to the root zone.</w:t>
        </w:r>
      </w:ins>
    </w:p>
    <w:p w14:paraId="30CD082E" w14:textId="77777777" w:rsidR="001868CA" w:rsidRPr="001868CA" w:rsidRDefault="001868CA" w:rsidP="001868CA">
      <w:pPr>
        <w:rPr>
          <w:ins w:id="223" w:author="Microsoft Office User" w:date="2016-08-30T16:31:00Z"/>
          <w:rFonts w:ascii="Calibri" w:hAnsi="Calibri"/>
          <w:sz w:val="23"/>
          <w:szCs w:val="23"/>
          <w:u w:val="single"/>
        </w:rPr>
      </w:pPr>
      <w:ins w:id="224" w:author="Microsoft Office User" w:date="2016-08-30T16:31:00Z">
        <w:r w:rsidRPr="001868CA">
          <w:rPr>
            <w:rFonts w:ascii="Calibri" w:hAnsi="Calibri"/>
            <w:sz w:val="23"/>
            <w:szCs w:val="23"/>
            <w:u w:val="single"/>
          </w:rPr>
          <w:t xml:space="preserve">Why should end users care? </w:t>
        </w:r>
      </w:ins>
    </w:p>
    <w:p w14:paraId="44BF9D09" w14:textId="16053D8E" w:rsidR="001868CA" w:rsidRPr="00BF2E88" w:rsidRDefault="001868CA" w:rsidP="001868CA">
      <w:pPr>
        <w:pStyle w:val="ListParagraph"/>
        <w:numPr>
          <w:ilvl w:val="0"/>
          <w:numId w:val="10"/>
        </w:numPr>
        <w:ind w:left="360"/>
        <w:rPr>
          <w:ins w:id="225" w:author="Microsoft Office User" w:date="2016-08-30T16:31:00Z"/>
          <w:rFonts w:ascii="Calibri" w:hAnsi="Calibri"/>
          <w:sz w:val="23"/>
          <w:szCs w:val="23"/>
        </w:rPr>
      </w:pPr>
      <w:ins w:id="226" w:author="Microsoft Office User" w:date="2016-08-30T16:31:00Z">
        <w:r w:rsidRPr="00BF2E88">
          <w:rPr>
            <w:rFonts w:ascii="Calibri" w:hAnsi="Calibri"/>
            <w:sz w:val="23"/>
            <w:szCs w:val="23"/>
          </w:rPr>
          <w:lastRenderedPageBreak/>
          <w:t xml:space="preserve">New gTLDs offer greater flexibility for individual registrants to create memorable, innovative names for their websites. </w:t>
        </w:r>
        <w:r>
          <w:rPr>
            <w:rFonts w:ascii="Calibri" w:hAnsi="Calibri"/>
            <w:sz w:val="23"/>
            <w:szCs w:val="23"/>
          </w:rPr>
          <w:t>They also ease the overcro</w:t>
        </w:r>
        <w:r w:rsidR="00E73504">
          <w:rPr>
            <w:rFonts w:ascii="Calibri" w:hAnsi="Calibri"/>
            <w:sz w:val="23"/>
            <w:szCs w:val="23"/>
          </w:rPr>
          <w:t>wding in the legacy gTLD domain name market</w:t>
        </w:r>
        <w:r>
          <w:rPr>
            <w:rFonts w:ascii="Calibri" w:hAnsi="Calibri"/>
            <w:sz w:val="23"/>
            <w:szCs w:val="23"/>
          </w:rPr>
          <w:t xml:space="preserve">. </w:t>
        </w:r>
      </w:ins>
    </w:p>
    <w:p w14:paraId="05F83153" w14:textId="77777777" w:rsidR="001868CA" w:rsidRPr="00BF2E88" w:rsidRDefault="001868CA" w:rsidP="001868CA">
      <w:pPr>
        <w:pStyle w:val="ListParagraph"/>
        <w:numPr>
          <w:ilvl w:val="0"/>
          <w:numId w:val="10"/>
        </w:numPr>
        <w:ind w:left="360"/>
        <w:rPr>
          <w:ins w:id="227" w:author="Microsoft Office User" w:date="2016-08-30T16:31:00Z"/>
          <w:rFonts w:ascii="Calibri" w:hAnsi="Calibri"/>
          <w:sz w:val="23"/>
          <w:szCs w:val="23"/>
        </w:rPr>
      </w:pPr>
      <w:ins w:id="228" w:author="Microsoft Office User" w:date="2016-08-30T16:31:00Z">
        <w:r w:rsidRPr="00BF2E88">
          <w:rPr>
            <w:rFonts w:ascii="Calibri" w:hAnsi="Calibri"/>
            <w:sz w:val="23"/>
            <w:szCs w:val="23"/>
          </w:rPr>
          <w:t xml:space="preserve">As New gTLDs open up opportunities for new registries and registrars to enter the domain name industry, individual registrants have more choices when purchasing services. </w:t>
        </w:r>
      </w:ins>
    </w:p>
    <w:p w14:paraId="1D88E278" w14:textId="77777777" w:rsidR="001868CA" w:rsidRPr="00BF2E88" w:rsidRDefault="001868CA" w:rsidP="001868CA">
      <w:pPr>
        <w:pStyle w:val="ListParagraph"/>
        <w:numPr>
          <w:ilvl w:val="0"/>
          <w:numId w:val="10"/>
        </w:numPr>
        <w:ind w:left="360"/>
        <w:rPr>
          <w:ins w:id="229" w:author="Microsoft Office User" w:date="2016-08-30T16:31:00Z"/>
          <w:rFonts w:ascii="Calibri" w:hAnsi="Calibri"/>
          <w:sz w:val="23"/>
          <w:szCs w:val="23"/>
        </w:rPr>
      </w:pPr>
      <w:ins w:id="230" w:author="Microsoft Office User" w:date="2016-08-30T16:31:00Z">
        <w:r w:rsidRPr="00BF2E88">
          <w:rPr>
            <w:rFonts w:ascii="Calibri" w:hAnsi="Calibri"/>
            <w:sz w:val="23"/>
            <w:szCs w:val="23"/>
          </w:rPr>
          <w:t xml:space="preserve">New gTLDs also could cause widespread confusion, as users may have to learn the new addresses of websites that they are using. </w:t>
        </w:r>
      </w:ins>
    </w:p>
    <w:p w14:paraId="1659CBBE" w14:textId="0286F116" w:rsidR="001868CA" w:rsidRPr="001868CA" w:rsidRDefault="001868CA">
      <w:pPr>
        <w:pStyle w:val="ListParagraph"/>
        <w:numPr>
          <w:ilvl w:val="0"/>
          <w:numId w:val="10"/>
        </w:numPr>
        <w:ind w:left="360"/>
        <w:rPr>
          <w:rFonts w:ascii="Calibri" w:hAnsi="Calibri"/>
          <w:sz w:val="23"/>
          <w:szCs w:val="23"/>
          <w:rPrChange w:id="231" w:author="Microsoft Office User" w:date="2016-08-30T16:31:00Z">
            <w:rPr/>
          </w:rPrChange>
        </w:rPr>
        <w:pPrChange w:id="232" w:author="Microsoft Office User" w:date="2016-08-30T16:30:00Z">
          <w:pPr>
            <w:pStyle w:val="ListParagraph"/>
            <w:numPr>
              <w:numId w:val="16"/>
            </w:numPr>
            <w:ind w:left="360" w:hanging="360"/>
          </w:pPr>
        </w:pPrChange>
      </w:pPr>
      <w:ins w:id="233" w:author="Microsoft Office User" w:date="2016-08-30T16:31:00Z">
        <w:r w:rsidRPr="00BF2E88">
          <w:rPr>
            <w:rFonts w:ascii="Calibri" w:hAnsi="Calibri"/>
            <w:sz w:val="23"/>
            <w:szCs w:val="23"/>
          </w:rPr>
          <w:t>In addition, users may be exposed to fraud, counterfeiting, and identity theft when criminals take advantage of this confusion to create hostile sites with new gTLDs.</w:t>
        </w:r>
      </w:ins>
    </w:p>
    <w:p w14:paraId="57BE8804" w14:textId="19E943D2" w:rsidR="000A5C26" w:rsidRDefault="000A5C26" w:rsidP="006A61E0">
      <w:pPr>
        <w:pStyle w:val="ListParagraph"/>
        <w:ind w:left="360"/>
      </w:pPr>
    </w:p>
    <w:p w14:paraId="476D3FB4" w14:textId="69EB4778" w:rsidR="000A5C26" w:rsidRDefault="00616D6C" w:rsidP="00517654">
      <w:pPr>
        <w:rPr>
          <w:rStyle w:val="Hyperlink"/>
          <w:b/>
        </w:rPr>
      </w:pPr>
      <w:hyperlink r:id="rId14" w:history="1">
        <w:r w:rsidR="000A5C26" w:rsidRPr="006A61E0">
          <w:rPr>
            <w:rStyle w:val="Hyperlink"/>
            <w:b/>
          </w:rPr>
          <w:t>Public Interest</w:t>
        </w:r>
      </w:hyperlink>
    </w:p>
    <w:p w14:paraId="122C6611" w14:textId="4C544F86" w:rsidR="0072494E" w:rsidRPr="006A61E0" w:rsidRDefault="0072494E" w:rsidP="00517654">
      <w:r w:rsidRPr="006A61E0">
        <w:rPr>
          <w:rStyle w:val="Hyperlink"/>
          <w:color w:val="auto"/>
        </w:rPr>
        <w:t>Summary</w:t>
      </w:r>
    </w:p>
    <w:p w14:paraId="24449A2A" w14:textId="5D617E76" w:rsidR="004C22F9" w:rsidRPr="006A61E0" w:rsidDel="00E54AA2" w:rsidRDefault="00753DFF" w:rsidP="00517654">
      <w:pPr>
        <w:pStyle w:val="ListParagraph"/>
        <w:numPr>
          <w:ilvl w:val="0"/>
          <w:numId w:val="11"/>
        </w:numPr>
        <w:ind w:left="360"/>
        <w:rPr>
          <w:del w:id="234" w:author="Microsoft Office User" w:date="2016-08-30T18:26:00Z"/>
        </w:rPr>
      </w:pPr>
      <w:r w:rsidRPr="006A61E0">
        <w:rPr>
          <w:rFonts w:cs="Calibri"/>
        </w:rPr>
        <w:t>D</w:t>
      </w:r>
      <w:r w:rsidR="006E4D78" w:rsidRPr="006A61E0">
        <w:rPr>
          <w:rFonts w:cs="Calibri"/>
        </w:rPr>
        <w:t>iscussions on the topic of</w:t>
      </w:r>
      <w:r w:rsidR="004C22F9" w:rsidRPr="006A61E0">
        <w:rPr>
          <w:rFonts w:cs="Calibri"/>
        </w:rPr>
        <w:t xml:space="preserve"> “public interest within ICANN’s remit” </w:t>
      </w:r>
      <w:ins w:id="235" w:author="Microsoft Office User" w:date="2016-08-30T18:25:00Z">
        <w:r w:rsidR="00E54AA2">
          <w:rPr>
            <w:rFonts w:cs="Calibri"/>
          </w:rPr>
          <w:t xml:space="preserve">has been ongoing for years </w:t>
        </w:r>
      </w:ins>
      <w:del w:id="236" w:author="Microsoft Office User" w:date="2016-08-30T18:25:00Z">
        <w:r w:rsidR="0072494E" w:rsidDel="00E54AA2">
          <w:rPr>
            <w:rFonts w:cs="Calibri"/>
          </w:rPr>
          <w:delText xml:space="preserve">are a source of continuing discussion </w:delText>
        </w:r>
      </w:del>
      <w:r w:rsidR="0072494E">
        <w:rPr>
          <w:rFonts w:cs="Calibri"/>
        </w:rPr>
        <w:t>within the ICANN Community</w:t>
      </w:r>
      <w:r w:rsidR="00F56EC5" w:rsidRPr="006A61E0">
        <w:rPr>
          <w:rFonts w:cs="Calibri"/>
        </w:rPr>
        <w:t xml:space="preserve">. </w:t>
      </w:r>
    </w:p>
    <w:p w14:paraId="7F63D8F9" w14:textId="7F36A2D4" w:rsidR="00517654" w:rsidRPr="006A61E0" w:rsidRDefault="004C22F9" w:rsidP="00E54AA2">
      <w:pPr>
        <w:pStyle w:val="ListParagraph"/>
        <w:numPr>
          <w:ilvl w:val="0"/>
          <w:numId w:val="11"/>
        </w:numPr>
        <w:ind w:left="360"/>
      </w:pPr>
      <w:del w:id="237" w:author="Microsoft Office User" w:date="2016-08-30T18:26:00Z">
        <w:r w:rsidRPr="00E54AA2" w:rsidDel="00E54AA2">
          <w:rPr>
            <w:rFonts w:cs="Calibri"/>
          </w:rPr>
          <w:delText>Within ICANN</w:delText>
        </w:r>
        <w:r w:rsidR="00DA473D" w:rsidRPr="00E54AA2" w:rsidDel="00E54AA2">
          <w:rPr>
            <w:rFonts w:cs="Calibri"/>
          </w:rPr>
          <w:delText xml:space="preserve">, </w:delText>
        </w:r>
      </w:del>
      <w:ins w:id="238" w:author="Microsoft Office User" w:date="2016-08-30T18:26:00Z">
        <w:r w:rsidR="00E54AA2">
          <w:rPr>
            <w:rFonts w:cs="Calibri"/>
          </w:rPr>
          <w:t>S</w:t>
        </w:r>
      </w:ins>
      <w:del w:id="239" w:author="Microsoft Office User" w:date="2016-08-30T18:26:00Z">
        <w:r w:rsidR="0072494E" w:rsidRPr="00E54AA2" w:rsidDel="00E54AA2">
          <w:rPr>
            <w:rFonts w:cs="Calibri"/>
          </w:rPr>
          <w:delText>s</w:delText>
        </w:r>
      </w:del>
      <w:r w:rsidR="0072494E" w:rsidRPr="00E54AA2">
        <w:rPr>
          <w:rFonts w:cs="Calibri"/>
        </w:rPr>
        <w:t xml:space="preserve">ome community members are advocating to </w:t>
      </w:r>
      <w:r w:rsidR="00DA473D" w:rsidRPr="00E54AA2">
        <w:rPr>
          <w:rFonts w:cs="Calibri"/>
        </w:rPr>
        <w:t xml:space="preserve">devise mechanisms </w:t>
      </w:r>
      <w:r w:rsidR="009C6D26" w:rsidRPr="00E54AA2">
        <w:rPr>
          <w:rFonts w:cs="Calibri"/>
        </w:rPr>
        <w:t>that will more</w:t>
      </w:r>
      <w:r w:rsidR="00DA473D" w:rsidRPr="006F1CDD">
        <w:rPr>
          <w:rFonts w:cs="Calibri"/>
        </w:rPr>
        <w:t xml:space="preserve"> effectively address the public interest</w:t>
      </w:r>
      <w:r w:rsidR="009C6D26" w:rsidRPr="006F1CDD">
        <w:rPr>
          <w:rFonts w:cs="Calibri"/>
        </w:rPr>
        <w:t xml:space="preserve">. </w:t>
      </w:r>
      <w:r w:rsidR="00517654" w:rsidRPr="006A61E0">
        <w:t xml:space="preserve"> </w:t>
      </w:r>
    </w:p>
    <w:p w14:paraId="34CC73EE" w14:textId="33C1734E" w:rsidR="00517654" w:rsidRPr="006A61E0" w:rsidRDefault="001873B4" w:rsidP="00517654">
      <w:pPr>
        <w:pStyle w:val="ListParagraph"/>
        <w:numPr>
          <w:ilvl w:val="0"/>
          <w:numId w:val="11"/>
        </w:numPr>
        <w:ind w:left="360"/>
      </w:pPr>
      <w:r w:rsidRPr="006A61E0">
        <w:t xml:space="preserve">The </w:t>
      </w:r>
      <w:r w:rsidR="0027079C" w:rsidRPr="006A61E0">
        <w:t>Public Interest is a key top</w:t>
      </w:r>
      <w:r w:rsidR="006E4D78" w:rsidRPr="006A61E0">
        <w:t>ic</w:t>
      </w:r>
      <w:r w:rsidR="0027079C" w:rsidRPr="006A61E0">
        <w:t xml:space="preserve"> of the At-Large Community.</w:t>
      </w:r>
      <w:r w:rsidR="009C6D26">
        <w:t xml:space="preserve"> It has </w:t>
      </w:r>
      <w:ins w:id="240" w:author="Microsoft Office User" w:date="2016-08-30T18:27:00Z">
        <w:r w:rsidR="00E54AA2">
          <w:t>established a</w:t>
        </w:r>
      </w:ins>
      <w:del w:id="241" w:author="Microsoft Office User" w:date="2016-08-30T18:27:00Z">
        <w:r w:rsidR="009C6D26" w:rsidDel="00E54AA2">
          <w:delText>a</w:delText>
        </w:r>
      </w:del>
      <w:r w:rsidR="009C6D26">
        <w:t xml:space="preserve"> </w:t>
      </w:r>
      <w:hyperlink r:id="rId15" w:history="1">
        <w:r w:rsidR="009C6D26" w:rsidRPr="00E00D2E">
          <w:rPr>
            <w:rStyle w:val="Hyperlink"/>
          </w:rPr>
          <w:t>Public Interest Working Group</w:t>
        </w:r>
      </w:hyperlink>
      <w:del w:id="242" w:author="Microsoft Office User" w:date="2016-08-30T18:27:00Z">
        <w:r w:rsidR="009C6D26" w:rsidDel="00E54AA2">
          <w:delText xml:space="preserve"> with members from across At-Large</w:delText>
        </w:r>
      </w:del>
      <w:r w:rsidR="009C6D26">
        <w:t>. In particular,</w:t>
      </w:r>
      <w:r w:rsidR="00517654" w:rsidRPr="006A61E0">
        <w:t xml:space="preserve"> EURALO has advocated for related principles such as Open Access, Free Software, and Creative Commons</w:t>
      </w:r>
      <w:r w:rsidR="0027079C" w:rsidRPr="006A61E0">
        <w:t xml:space="preserve"> since its inception</w:t>
      </w:r>
      <w:r w:rsidR="00517654" w:rsidRPr="006A61E0">
        <w:t xml:space="preserve">. </w:t>
      </w:r>
    </w:p>
    <w:p w14:paraId="3EFC8681" w14:textId="2FEF8271" w:rsidR="004C22F9" w:rsidRDefault="00517654" w:rsidP="00517654">
      <w:pPr>
        <w:pStyle w:val="ListParagraph"/>
        <w:widowControl w:val="0"/>
        <w:numPr>
          <w:ilvl w:val="0"/>
          <w:numId w:val="11"/>
        </w:numPr>
        <w:autoSpaceDE w:val="0"/>
        <w:autoSpaceDN w:val="0"/>
        <w:adjustRightInd w:val="0"/>
        <w:ind w:left="360"/>
        <w:rPr>
          <w:rFonts w:cs="Calibri"/>
        </w:rPr>
      </w:pPr>
      <w:r w:rsidRPr="006A61E0">
        <w:rPr>
          <w:rFonts w:cs="Calibri"/>
        </w:rPr>
        <w:t xml:space="preserve">One sub-topic </w:t>
      </w:r>
      <w:r w:rsidR="0027079C" w:rsidRPr="006A61E0">
        <w:rPr>
          <w:rFonts w:cs="Calibri"/>
        </w:rPr>
        <w:t xml:space="preserve">that At-Large cares deeply about </w:t>
      </w:r>
      <w:r w:rsidRPr="006A61E0">
        <w:rPr>
          <w:rFonts w:cs="Calibri"/>
        </w:rPr>
        <w:t>is the Public Interest Commitments (PICs), especially pertaining to the Category 1</w:t>
      </w:r>
      <w:r w:rsidR="0027079C" w:rsidRPr="006A61E0">
        <w:rPr>
          <w:rFonts w:cs="Calibri"/>
        </w:rPr>
        <w:t xml:space="preserve"> TLDs </w:t>
      </w:r>
      <w:r w:rsidR="009C6D26">
        <w:rPr>
          <w:rFonts w:cs="Calibri"/>
        </w:rPr>
        <w:t xml:space="preserve">related to sensitive strings as </w:t>
      </w:r>
      <w:r w:rsidR="0027079C" w:rsidRPr="006A61E0">
        <w:rPr>
          <w:rFonts w:cs="Calibri"/>
        </w:rPr>
        <w:t>defined by the GAC</w:t>
      </w:r>
      <w:r w:rsidR="00FC6533" w:rsidRPr="006A61E0">
        <w:rPr>
          <w:rFonts w:cs="Calibri"/>
        </w:rPr>
        <w:t xml:space="preserve">, </w:t>
      </w:r>
      <w:r w:rsidR="004C22F9" w:rsidRPr="006A61E0">
        <w:rPr>
          <w:rFonts w:cs="Calibri"/>
        </w:rPr>
        <w:t xml:space="preserve">such </w:t>
      </w:r>
      <w:r w:rsidR="00C12E8F" w:rsidRPr="006A61E0">
        <w:rPr>
          <w:rFonts w:cs="Calibri"/>
        </w:rPr>
        <w:t xml:space="preserve">as .doctor </w:t>
      </w:r>
      <w:r w:rsidR="00FC6533" w:rsidRPr="006A61E0">
        <w:rPr>
          <w:rFonts w:cs="Calibri"/>
        </w:rPr>
        <w:t xml:space="preserve">and .bank. </w:t>
      </w:r>
    </w:p>
    <w:p w14:paraId="4EBABB8F" w14:textId="77777777" w:rsidR="009C6D26" w:rsidRPr="00C3735D" w:rsidRDefault="009C6D26" w:rsidP="006A61E0">
      <w:r w:rsidRPr="006A61E0">
        <w:rPr>
          <w:u w:val="single"/>
        </w:rPr>
        <w:t>Why should end users care?</w:t>
      </w:r>
    </w:p>
    <w:p w14:paraId="624C949C" w14:textId="77777777" w:rsidR="009C6D26" w:rsidRPr="00C3735D" w:rsidRDefault="009C6D26" w:rsidP="009C6D26">
      <w:pPr>
        <w:pStyle w:val="ListParagraph"/>
        <w:widowControl w:val="0"/>
        <w:numPr>
          <w:ilvl w:val="0"/>
          <w:numId w:val="11"/>
        </w:numPr>
        <w:autoSpaceDE w:val="0"/>
        <w:autoSpaceDN w:val="0"/>
        <w:adjustRightInd w:val="0"/>
        <w:ind w:left="360"/>
        <w:rPr>
          <w:rFonts w:cs="Calibri"/>
        </w:rPr>
      </w:pPr>
      <w:r w:rsidRPr="00C3735D">
        <w:rPr>
          <w:rFonts w:cs="Calibri"/>
        </w:rPr>
        <w:t xml:space="preserve">The Internet has become a critical part of the global public sphere. As the influence of commercial interests and state powers has been increasing, stakeholders need to work together and form a comprehensive vision on the Internet that addresses the protection of civil liberties, such as free speech and privacy. </w:t>
      </w:r>
    </w:p>
    <w:p w14:paraId="4097C50D" w14:textId="77777777" w:rsidR="009C6D26" w:rsidRDefault="009C6D26" w:rsidP="006A61E0">
      <w:pPr>
        <w:widowControl w:val="0"/>
        <w:autoSpaceDE w:val="0"/>
        <w:autoSpaceDN w:val="0"/>
        <w:adjustRightInd w:val="0"/>
        <w:rPr>
          <w:rFonts w:cs="Calibri"/>
        </w:rPr>
      </w:pPr>
    </w:p>
    <w:p w14:paraId="37A6726B" w14:textId="411788D9" w:rsidR="004C22F9" w:rsidRDefault="00616D6C" w:rsidP="00517654">
      <w:pPr>
        <w:rPr>
          <w:b/>
        </w:rPr>
      </w:pPr>
      <w:hyperlink r:id="rId16" w:history="1">
        <w:r w:rsidR="00135E6A" w:rsidRPr="006A61E0">
          <w:rPr>
            <w:rStyle w:val="Hyperlink"/>
            <w:b/>
          </w:rPr>
          <w:t>Reviews at ICANN</w:t>
        </w:r>
      </w:hyperlink>
      <w:r w:rsidR="00135E6A" w:rsidRPr="006A61E0">
        <w:rPr>
          <w:b/>
        </w:rPr>
        <w:t xml:space="preserve"> (Organizational Reviews &amp; AoC Reviews) </w:t>
      </w:r>
    </w:p>
    <w:p w14:paraId="7F91533F" w14:textId="05339911" w:rsidR="00E00D2E" w:rsidRDefault="00E00D2E" w:rsidP="00517654">
      <w:pPr>
        <w:rPr>
          <w:u w:val="single"/>
        </w:rPr>
      </w:pPr>
      <w:r w:rsidRPr="006A61E0">
        <w:rPr>
          <w:u w:val="single"/>
        </w:rPr>
        <w:t>Summary</w:t>
      </w:r>
    </w:p>
    <w:p w14:paraId="2783DA59" w14:textId="24E6E204" w:rsidR="00E00D2E" w:rsidRPr="006A61E0" w:rsidRDefault="00E00D2E" w:rsidP="006A61E0">
      <w:pPr>
        <w:pStyle w:val="ListParagraph"/>
        <w:numPr>
          <w:ilvl w:val="0"/>
          <w:numId w:val="11"/>
        </w:numPr>
        <w:rPr>
          <w:u w:val="single"/>
        </w:rPr>
      </w:pPr>
      <w:r>
        <w:t xml:space="preserve">ICANN’s ongoing commitment to its own evolution and improvement has been incorporated into its Bylaws. In particular, the </w:t>
      </w:r>
      <w:hyperlink r:id="rId17" w:anchor="IV" w:history="1">
        <w:r>
          <w:rPr>
            <w:rStyle w:val="Hyperlink"/>
          </w:rPr>
          <w:t>Article IV, Section 4 of the Bylaws</w:t>
        </w:r>
      </w:hyperlink>
      <w:r>
        <w:t xml:space="preserve"> require the periodic review of relevant ICANN organizations and committees including each of the Supporting Organizations (SOs), each of the Advisory Committees (ACs), and the Nominating Committee.</w:t>
      </w:r>
    </w:p>
    <w:p w14:paraId="35D95E38" w14:textId="175935ED" w:rsidR="00E00D2E" w:rsidRPr="00C3735D" w:rsidRDefault="00E00D2E">
      <w:pPr>
        <w:pStyle w:val="ListParagraph"/>
        <w:numPr>
          <w:ilvl w:val="0"/>
          <w:numId w:val="11"/>
        </w:numPr>
      </w:pPr>
      <w:del w:id="243" w:author="Microsoft Office User" w:date="2016-08-30T18:31:00Z">
        <w:r w:rsidRPr="00E00D2E" w:rsidDel="0056601D">
          <w:rPr>
            <w:color w:val="000000" w:themeColor="text1"/>
          </w:rPr>
          <w:delText xml:space="preserve">Currently, there is </w:delText>
        </w:r>
      </w:del>
      <w:ins w:id="244" w:author="Microsoft Office User" w:date="2016-08-30T18:31:00Z">
        <w:r w:rsidR="0056601D">
          <w:rPr>
            <w:color w:val="000000" w:themeColor="text1"/>
          </w:rPr>
          <w:t>A</w:t>
        </w:r>
      </w:ins>
      <w:del w:id="245" w:author="Microsoft Office User" w:date="2016-08-30T18:31:00Z">
        <w:r w:rsidRPr="00E00D2E" w:rsidDel="0056601D">
          <w:rPr>
            <w:color w:val="000000" w:themeColor="text1"/>
          </w:rPr>
          <w:delText>a</w:delText>
        </w:r>
      </w:del>
      <w:r w:rsidRPr="00E00D2E">
        <w:rPr>
          <w:color w:val="000000" w:themeColor="text1"/>
        </w:rPr>
        <w:t xml:space="preserve"> review of At-Large</w:t>
      </w:r>
      <w:ins w:id="246" w:author="Microsoft Office User" w:date="2016-08-30T18:31:00Z">
        <w:r w:rsidR="0056601D">
          <w:rPr>
            <w:color w:val="000000" w:themeColor="text1"/>
          </w:rPr>
          <w:t xml:space="preserve">, </w:t>
        </w:r>
      </w:ins>
      <w:del w:id="247" w:author="Microsoft Office User" w:date="2016-08-30T18:31:00Z">
        <w:r w:rsidRPr="00E00D2E" w:rsidDel="0056601D">
          <w:rPr>
            <w:color w:val="000000" w:themeColor="text1"/>
          </w:rPr>
          <w:delText xml:space="preserve"> </w:delText>
        </w:r>
      </w:del>
      <w:r w:rsidRPr="00E00D2E">
        <w:rPr>
          <w:color w:val="000000" w:themeColor="text1"/>
        </w:rPr>
        <w:t>focusing on the Regional At-Large Organizations and the At-Large Structures</w:t>
      </w:r>
      <w:ins w:id="248" w:author="Microsoft Office User" w:date="2016-08-30T18:31:00Z">
        <w:r w:rsidR="0056601D">
          <w:rPr>
            <w:color w:val="000000" w:themeColor="text1"/>
          </w:rPr>
          <w:t>, is currently</w:t>
        </w:r>
      </w:ins>
      <w:r w:rsidRPr="00E00D2E">
        <w:rPr>
          <w:color w:val="000000" w:themeColor="text1"/>
        </w:rPr>
        <w:t xml:space="preserve"> underway. This Review </w:t>
      </w:r>
      <w:del w:id="249" w:author="Microsoft Office User" w:date="2016-08-30T18:31:00Z">
        <w:r w:rsidRPr="00E00D2E" w:rsidDel="00931784">
          <w:rPr>
            <w:color w:val="000000" w:themeColor="text1"/>
          </w:rPr>
          <w:delText xml:space="preserve">will </w:delText>
        </w:r>
      </w:del>
      <w:r w:rsidRPr="00E00D2E">
        <w:rPr>
          <w:color w:val="000000" w:themeColor="text1"/>
        </w:rPr>
        <w:t>evaluate</w:t>
      </w:r>
      <w:ins w:id="250" w:author="Microsoft Office User" w:date="2016-08-30T18:31:00Z">
        <w:r w:rsidR="00931784">
          <w:rPr>
            <w:color w:val="000000" w:themeColor="text1"/>
          </w:rPr>
          <w:t>s</w:t>
        </w:r>
      </w:ins>
      <w:r w:rsidRPr="00E00D2E">
        <w:rPr>
          <w:color w:val="000000" w:themeColor="text1"/>
        </w:rPr>
        <w:t xml:space="preserve"> the </w:t>
      </w:r>
      <w:del w:id="251" w:author="Microsoft Office User" w:date="2016-08-30T18:31:00Z">
        <w:r w:rsidRPr="00E00D2E" w:rsidDel="00931784">
          <w:rPr>
            <w:color w:val="000000" w:themeColor="text1"/>
          </w:rPr>
          <w:delText xml:space="preserve">effectiveness of At-Large Structures and, more broadly, the At-Large Community’s </w:delText>
        </w:r>
      </w:del>
      <w:r w:rsidRPr="00E00D2E">
        <w:rPr>
          <w:color w:val="000000" w:themeColor="text1"/>
        </w:rPr>
        <w:t xml:space="preserve">organizational effectiveness </w:t>
      </w:r>
      <w:ins w:id="252" w:author="Microsoft Office User" w:date="2016-08-30T18:31:00Z">
        <w:r w:rsidR="00931784">
          <w:rPr>
            <w:color w:val="000000" w:themeColor="text1"/>
          </w:rPr>
          <w:t xml:space="preserve">of the At-Large Community </w:t>
        </w:r>
      </w:ins>
      <w:r w:rsidRPr="00E00D2E">
        <w:rPr>
          <w:color w:val="000000" w:themeColor="text1"/>
        </w:rPr>
        <w:t xml:space="preserve">and how well it has fulfilled its mission of acting for the interests of end users worldwide within ICANN. Inputs from end users are essential. </w:t>
      </w:r>
    </w:p>
    <w:p w14:paraId="2E2FAA46" w14:textId="77777777" w:rsidR="00E00D2E" w:rsidRPr="00C3735D" w:rsidRDefault="00E00D2E" w:rsidP="00E00D2E">
      <w:r w:rsidRPr="00C3735D">
        <w:rPr>
          <w:u w:val="single"/>
        </w:rPr>
        <w:t>Why should end users care?</w:t>
      </w:r>
    </w:p>
    <w:p w14:paraId="6C7AB43B" w14:textId="43F59E6D" w:rsidR="006E4D78" w:rsidRPr="006A61E0" w:rsidRDefault="006E4D78" w:rsidP="004D3A24">
      <w:pPr>
        <w:pStyle w:val="ListParagraph"/>
        <w:numPr>
          <w:ilvl w:val="0"/>
          <w:numId w:val="13"/>
        </w:numPr>
        <w:ind w:left="360"/>
      </w:pPr>
      <w:r w:rsidRPr="006A61E0">
        <w:t xml:space="preserve">End users have a critical </w:t>
      </w:r>
      <w:r w:rsidR="004D3A24" w:rsidRPr="006A61E0">
        <w:t>role in holding ICANN accountable</w:t>
      </w:r>
      <w:r w:rsidRPr="006A61E0">
        <w:t>. Their</w:t>
      </w:r>
      <w:r w:rsidR="004D3A24" w:rsidRPr="006A61E0">
        <w:t xml:space="preserve"> expertise</w:t>
      </w:r>
      <w:r w:rsidR="00E00D2E">
        <w:t>, knowledge and experience</w:t>
      </w:r>
      <w:r w:rsidR="004D3A24" w:rsidRPr="006A61E0">
        <w:t xml:space="preserve"> </w:t>
      </w:r>
      <w:r w:rsidR="00E00D2E">
        <w:t xml:space="preserve">are </w:t>
      </w:r>
      <w:r w:rsidR="004D3A24" w:rsidRPr="006A61E0">
        <w:t>needed in various review processes</w:t>
      </w:r>
      <w:r w:rsidRPr="006A61E0">
        <w:t xml:space="preserve">. </w:t>
      </w:r>
    </w:p>
    <w:p w14:paraId="1BBD30C2" w14:textId="159DD92A" w:rsidR="001B04C6" w:rsidRPr="006A61E0" w:rsidDel="00931784" w:rsidRDefault="006E4D78">
      <w:pPr>
        <w:pStyle w:val="ListParagraph"/>
        <w:numPr>
          <w:ilvl w:val="0"/>
          <w:numId w:val="13"/>
        </w:numPr>
        <w:ind w:left="360"/>
        <w:rPr>
          <w:del w:id="253" w:author="Microsoft Office User" w:date="2016-08-30T18:34:00Z"/>
        </w:rPr>
      </w:pPr>
      <w:r w:rsidRPr="006A61E0">
        <w:t>Specifically, e</w:t>
      </w:r>
      <w:r w:rsidR="004D3A24" w:rsidRPr="006A61E0">
        <w:t xml:space="preserve">nd users are directly impacted by the </w:t>
      </w:r>
      <w:r w:rsidR="00135E6A" w:rsidRPr="006A61E0">
        <w:rPr>
          <w:color w:val="000000" w:themeColor="text1"/>
        </w:rPr>
        <w:t xml:space="preserve">Organizational Review of </w:t>
      </w:r>
      <w:del w:id="254" w:author="Microsoft Office User" w:date="2016-08-30T18:34:00Z">
        <w:r w:rsidR="00135E6A" w:rsidRPr="006A61E0" w:rsidDel="00931784">
          <w:rPr>
            <w:color w:val="000000" w:themeColor="text1"/>
          </w:rPr>
          <w:delText>the ALAC and the wider</w:delText>
        </w:r>
      </w:del>
      <w:r w:rsidR="00135E6A" w:rsidRPr="006A61E0">
        <w:rPr>
          <w:color w:val="000000" w:themeColor="text1"/>
        </w:rPr>
        <w:t xml:space="preserve"> At-Large Community.</w:t>
      </w:r>
      <w:r w:rsidR="00E00D2E">
        <w:rPr>
          <w:color w:val="000000" w:themeColor="text1"/>
        </w:rPr>
        <w:t xml:space="preserve"> </w:t>
      </w:r>
    </w:p>
    <w:p w14:paraId="29C9D81E" w14:textId="1185B999" w:rsidR="00135E6A" w:rsidRPr="00931784" w:rsidRDefault="006D36C7" w:rsidP="00931784">
      <w:pPr>
        <w:pStyle w:val="ListParagraph"/>
        <w:numPr>
          <w:ilvl w:val="0"/>
          <w:numId w:val="13"/>
        </w:numPr>
        <w:ind w:left="360"/>
        <w:rPr>
          <w:color w:val="000000" w:themeColor="text1"/>
          <w:rPrChange w:id="255" w:author="Microsoft Office User" w:date="2016-08-30T18:34:00Z">
            <w:rPr/>
          </w:rPrChange>
        </w:rPr>
      </w:pPr>
      <w:r w:rsidRPr="00931784">
        <w:rPr>
          <w:color w:val="000000" w:themeColor="text1"/>
          <w:rPrChange w:id="256" w:author="Microsoft Office User" w:date="2016-08-30T18:34:00Z">
            <w:rPr/>
          </w:rPrChange>
        </w:rPr>
        <w:t>Recommendati</w:t>
      </w:r>
      <w:r w:rsidR="001B04C6" w:rsidRPr="00931784">
        <w:rPr>
          <w:color w:val="000000" w:themeColor="text1"/>
          <w:rPrChange w:id="257" w:author="Microsoft Office User" w:date="2016-08-30T18:34:00Z">
            <w:rPr/>
          </w:rPrChange>
        </w:rPr>
        <w:t xml:space="preserve">ons </w:t>
      </w:r>
      <w:r w:rsidR="001873B4" w:rsidRPr="00931784">
        <w:rPr>
          <w:color w:val="000000" w:themeColor="text1"/>
          <w:rPrChange w:id="258" w:author="Microsoft Office User" w:date="2016-08-30T18:34:00Z">
            <w:rPr/>
          </w:rPrChange>
        </w:rPr>
        <w:t xml:space="preserve">developed </w:t>
      </w:r>
      <w:r w:rsidR="00B65873" w:rsidRPr="00931784">
        <w:rPr>
          <w:color w:val="000000" w:themeColor="text1"/>
          <w:rPrChange w:id="259" w:author="Microsoft Office User" w:date="2016-08-30T18:34:00Z">
            <w:rPr/>
          </w:rPrChange>
        </w:rPr>
        <w:t xml:space="preserve">from </w:t>
      </w:r>
      <w:r w:rsidR="00BF6B1F" w:rsidRPr="00931784">
        <w:rPr>
          <w:color w:val="000000" w:themeColor="text1"/>
          <w:rPrChange w:id="260" w:author="Microsoft Office User" w:date="2016-08-30T18:34:00Z">
            <w:rPr/>
          </w:rPrChange>
        </w:rPr>
        <w:t>this</w:t>
      </w:r>
      <w:r w:rsidR="00517654" w:rsidRPr="00931784">
        <w:rPr>
          <w:color w:val="000000" w:themeColor="text1"/>
          <w:rPrChange w:id="261" w:author="Microsoft Office User" w:date="2016-08-30T18:34:00Z">
            <w:rPr/>
          </w:rPrChange>
        </w:rPr>
        <w:t xml:space="preserve"> </w:t>
      </w:r>
      <w:r w:rsidR="00BF6B1F" w:rsidRPr="00931784">
        <w:rPr>
          <w:color w:val="000000" w:themeColor="text1"/>
          <w:rPrChange w:id="262" w:author="Microsoft Office User" w:date="2016-08-30T18:34:00Z">
            <w:rPr/>
          </w:rPrChange>
        </w:rPr>
        <w:t>R</w:t>
      </w:r>
      <w:r w:rsidR="00B245F4" w:rsidRPr="00931784">
        <w:rPr>
          <w:color w:val="000000" w:themeColor="text1"/>
          <w:rPrChange w:id="263" w:author="Microsoft Office User" w:date="2016-08-30T18:34:00Z">
            <w:rPr/>
          </w:rPrChange>
        </w:rPr>
        <w:t xml:space="preserve">eview, once implemented, </w:t>
      </w:r>
      <w:r w:rsidR="001B04C6" w:rsidRPr="00931784">
        <w:rPr>
          <w:color w:val="000000" w:themeColor="text1"/>
          <w:rPrChange w:id="264" w:author="Microsoft Office User" w:date="2016-08-30T18:34:00Z">
            <w:rPr/>
          </w:rPrChange>
        </w:rPr>
        <w:t xml:space="preserve">will likely </w:t>
      </w:r>
      <w:r w:rsidR="00E00D2E" w:rsidRPr="00931784">
        <w:rPr>
          <w:color w:val="000000" w:themeColor="text1"/>
          <w:rPrChange w:id="265" w:author="Microsoft Office User" w:date="2016-08-30T18:34:00Z">
            <w:rPr/>
          </w:rPrChange>
        </w:rPr>
        <w:lastRenderedPageBreak/>
        <w:t xml:space="preserve">bring about improvements </w:t>
      </w:r>
      <w:r w:rsidR="00517654" w:rsidRPr="00931784">
        <w:rPr>
          <w:color w:val="000000" w:themeColor="text1"/>
          <w:rPrChange w:id="266" w:author="Microsoft Office User" w:date="2016-08-30T18:34:00Z">
            <w:rPr/>
          </w:rPrChange>
        </w:rPr>
        <w:t xml:space="preserve">to the At-Large </w:t>
      </w:r>
      <w:r w:rsidR="001B04C6" w:rsidRPr="00931784">
        <w:rPr>
          <w:color w:val="000000" w:themeColor="text1"/>
          <w:rPrChange w:id="267" w:author="Microsoft Office User" w:date="2016-08-30T18:34:00Z">
            <w:rPr/>
          </w:rPrChange>
        </w:rPr>
        <w:t>Community</w:t>
      </w:r>
      <w:r w:rsidR="00517654" w:rsidRPr="00931784">
        <w:rPr>
          <w:color w:val="000000" w:themeColor="text1"/>
          <w:rPrChange w:id="268" w:author="Microsoft Office User" w:date="2016-08-30T18:34:00Z">
            <w:rPr/>
          </w:rPrChange>
        </w:rPr>
        <w:t xml:space="preserve">, impacting on </w:t>
      </w:r>
      <w:r w:rsidR="001B04C6" w:rsidRPr="00931784">
        <w:rPr>
          <w:color w:val="000000" w:themeColor="text1"/>
          <w:rPrChange w:id="269" w:author="Microsoft Office User" w:date="2016-08-30T18:34:00Z">
            <w:rPr/>
          </w:rPrChange>
        </w:rPr>
        <w:t xml:space="preserve">the representation, participation, and influence of end users in ICANN. </w:t>
      </w:r>
    </w:p>
    <w:p w14:paraId="51D28B36" w14:textId="77777777" w:rsidR="002663F8" w:rsidRPr="006A61E0" w:rsidRDefault="002663F8" w:rsidP="00517654">
      <w:pPr>
        <w:ind w:left="360"/>
      </w:pPr>
    </w:p>
    <w:p w14:paraId="3EB5743F" w14:textId="7A2D39C8" w:rsidR="00976004" w:rsidRDefault="007226B7" w:rsidP="00517654">
      <w:pPr>
        <w:rPr>
          <w:b/>
        </w:rPr>
      </w:pPr>
      <w:ins w:id="270" w:author="Microsoft Office User" w:date="2016-08-30T18:47:00Z">
        <w:r>
          <w:fldChar w:fldCharType="begin"/>
        </w:r>
        <w:r>
          <w:instrText xml:space="preserve"> HYPERLINK "https://atlarge.icann.org/topics/whois" </w:instrText>
        </w:r>
        <w:r>
          <w:fldChar w:fldCharType="separate"/>
        </w:r>
        <w:r w:rsidR="00976004" w:rsidRPr="007226B7">
          <w:rPr>
            <w:rStyle w:val="Hyperlink"/>
            <w:rPrChange w:id="271" w:author="Microsoft Office User" w:date="2016-08-30T17:53:00Z">
              <w:rPr>
                <w:rStyle w:val="Hyperlink"/>
                <w:b/>
              </w:rPr>
            </w:rPrChange>
          </w:rPr>
          <w:t>WHOI</w:t>
        </w:r>
        <w:r w:rsidR="00D60A60" w:rsidRPr="007226B7">
          <w:rPr>
            <w:rStyle w:val="Hyperlink"/>
            <w:rPrChange w:id="272" w:author="Microsoft Office User" w:date="2016-08-30T17:53:00Z">
              <w:rPr>
                <w:rStyle w:val="Hyperlink"/>
                <w:b/>
              </w:rPr>
            </w:rPrChange>
          </w:rPr>
          <w:t>S / Registration Directory Services</w:t>
        </w:r>
        <w:r>
          <w:fldChar w:fldCharType="end"/>
        </w:r>
      </w:ins>
      <w:del w:id="273" w:author="Microsoft Office User" w:date="2016-08-30T17:53:00Z">
        <w:r w:rsidR="00976004" w:rsidRPr="00D60A60" w:rsidDel="00D60A60">
          <w:rPr>
            <w:rPrChange w:id="274" w:author="Microsoft Office User" w:date="2016-08-30T17:53:00Z">
              <w:rPr>
                <w:rStyle w:val="Hyperlink"/>
                <w:b/>
              </w:rPr>
            </w:rPrChange>
          </w:rPr>
          <w:delText>S</w:delText>
        </w:r>
      </w:del>
      <w:r w:rsidR="00976004" w:rsidRPr="006A61E0">
        <w:rPr>
          <w:b/>
        </w:rPr>
        <w:t xml:space="preserve"> </w:t>
      </w:r>
    </w:p>
    <w:p w14:paraId="30DB74F4" w14:textId="6E227168" w:rsidR="00E00D2E" w:rsidRPr="006A61E0" w:rsidRDefault="00E00D2E" w:rsidP="00517654">
      <w:pPr>
        <w:rPr>
          <w:u w:val="single"/>
        </w:rPr>
      </w:pPr>
      <w:r w:rsidRPr="006A61E0">
        <w:rPr>
          <w:u w:val="single"/>
        </w:rPr>
        <w:t>Summary</w:t>
      </w:r>
    </w:p>
    <w:p w14:paraId="2026D925" w14:textId="77777777" w:rsidR="00B7635D" w:rsidRDefault="00E00D2E" w:rsidP="00517654">
      <w:pPr>
        <w:pStyle w:val="ListParagraph"/>
        <w:numPr>
          <w:ilvl w:val="0"/>
          <w:numId w:val="14"/>
        </w:numPr>
        <w:ind w:left="360"/>
        <w:rPr>
          <w:ins w:id="275" w:author="Microsoft Office User" w:date="2016-08-30T18:35:00Z"/>
        </w:rPr>
      </w:pPr>
      <w:r w:rsidRPr="00E00D2E">
        <w:t xml:space="preserve">Every year, millions of individuals, businesses, organizations and governments register domain names. Each one must provide identifying and contact information which may include: name, address, email, phone number, and administrative and technical contacts. This information is often referred to as “WHOIS data.” </w:t>
      </w:r>
    </w:p>
    <w:p w14:paraId="5A7DFF48" w14:textId="0D652CDF" w:rsidR="00E00D2E" w:rsidRDefault="00E00D2E" w:rsidP="00517654">
      <w:pPr>
        <w:pStyle w:val="ListParagraph"/>
        <w:numPr>
          <w:ilvl w:val="0"/>
          <w:numId w:val="14"/>
        </w:numPr>
        <w:ind w:left="360"/>
      </w:pPr>
      <w:del w:id="276" w:author="Microsoft Office User" w:date="2016-08-30T18:35:00Z">
        <w:r w:rsidRPr="00E00D2E" w:rsidDel="00B7635D">
          <w:delText xml:space="preserve">But the </w:delText>
        </w:r>
      </w:del>
      <w:r w:rsidRPr="00E00D2E">
        <w:t>WHOIS service is not a single, centrally-operated database. Instead, the data is managed by independent entities known as “registrars” and “registries.” Any entity that wants to become a registrar must earn ICANN accreditation.</w:t>
      </w:r>
    </w:p>
    <w:p w14:paraId="6B352424" w14:textId="77777777" w:rsidR="00803672" w:rsidRDefault="00976004" w:rsidP="00517654">
      <w:pPr>
        <w:pStyle w:val="ListParagraph"/>
        <w:numPr>
          <w:ilvl w:val="0"/>
          <w:numId w:val="14"/>
        </w:numPr>
        <w:ind w:left="360"/>
      </w:pPr>
      <w:r w:rsidRPr="006A61E0">
        <w:t xml:space="preserve">WHOIS data is key for fixing system problems, maintaining Internet stability, and enhancing the accountability of registrants. </w:t>
      </w:r>
    </w:p>
    <w:p w14:paraId="511E5E88" w14:textId="77777777" w:rsidR="00E00D2E" w:rsidRPr="00C3735D" w:rsidRDefault="00E00D2E" w:rsidP="006A61E0">
      <w:r w:rsidRPr="006A61E0">
        <w:rPr>
          <w:u w:val="single"/>
        </w:rPr>
        <w:t>Why should end users care?</w:t>
      </w:r>
    </w:p>
    <w:p w14:paraId="6C1DBE6C" w14:textId="4556F9A7" w:rsidR="00803672" w:rsidRPr="006A61E0" w:rsidRDefault="00E00D2E" w:rsidP="00517654">
      <w:pPr>
        <w:pStyle w:val="ListParagraph"/>
        <w:numPr>
          <w:ilvl w:val="0"/>
          <w:numId w:val="14"/>
        </w:numPr>
        <w:ind w:left="360"/>
      </w:pPr>
      <w:r>
        <w:t xml:space="preserve">The </w:t>
      </w:r>
      <w:r w:rsidR="00976004" w:rsidRPr="006A61E0">
        <w:t xml:space="preserve">“one-size-fits-all” disclosure </w:t>
      </w:r>
      <w:r w:rsidR="00B65873" w:rsidRPr="006A61E0">
        <w:t xml:space="preserve">of </w:t>
      </w:r>
      <w:r w:rsidR="00976004" w:rsidRPr="006A61E0">
        <w:t>identifying information may also expose registrants</w:t>
      </w:r>
      <w:r w:rsidR="004D3A24" w:rsidRPr="006A61E0">
        <w:t>, especially individual registrants</w:t>
      </w:r>
      <w:r w:rsidR="00976004" w:rsidRPr="006A61E0">
        <w:t xml:space="preserve">, to potential spam, phishing, and identity theft. </w:t>
      </w:r>
    </w:p>
    <w:p w14:paraId="53A40FAF" w14:textId="5F4A6197" w:rsidR="009C31F5" w:rsidRPr="006A61E0" w:rsidRDefault="00976004" w:rsidP="00C12E8F">
      <w:pPr>
        <w:pStyle w:val="ListParagraph"/>
        <w:numPr>
          <w:ilvl w:val="0"/>
          <w:numId w:val="14"/>
        </w:numPr>
        <w:ind w:left="360"/>
      </w:pPr>
      <w:r w:rsidRPr="006A61E0">
        <w:t xml:space="preserve">Due to its implication in privacy, data protection, policing, security, and malicious use and abuse, WHOIS matters to end users, </w:t>
      </w:r>
      <w:r w:rsidR="00F15ED0" w:rsidRPr="006A61E0">
        <w:t>especially individual</w:t>
      </w:r>
      <w:r w:rsidRPr="006A61E0">
        <w:t xml:space="preserve"> registrants. </w:t>
      </w:r>
    </w:p>
    <w:sectPr w:rsidR="009C31F5" w:rsidRPr="006A61E0" w:rsidSect="009F7FB2">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0D278D" w14:textId="77777777" w:rsidR="00616D6C" w:rsidRDefault="00616D6C" w:rsidP="009C31F5">
      <w:r>
        <w:separator/>
      </w:r>
    </w:p>
  </w:endnote>
  <w:endnote w:type="continuationSeparator" w:id="0">
    <w:p w14:paraId="7687C344" w14:textId="77777777" w:rsidR="00616D6C" w:rsidRDefault="00616D6C" w:rsidP="009C3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Segoe UI">
    <w:altName w:val="Calibr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8D273" w14:textId="77777777" w:rsidR="009C31F5" w:rsidRDefault="009C31F5" w:rsidP="00F3527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91B6A45" w14:textId="77777777" w:rsidR="009C31F5" w:rsidRDefault="009C31F5" w:rsidP="009C31F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E6982" w14:textId="77777777" w:rsidR="009C31F5" w:rsidRDefault="009C31F5" w:rsidP="00F3527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D37AD">
      <w:rPr>
        <w:rStyle w:val="PageNumber"/>
        <w:noProof/>
      </w:rPr>
      <w:t>2</w:t>
    </w:r>
    <w:r>
      <w:rPr>
        <w:rStyle w:val="PageNumber"/>
      </w:rPr>
      <w:fldChar w:fldCharType="end"/>
    </w:r>
  </w:p>
  <w:p w14:paraId="729679BB" w14:textId="6C705BC4" w:rsidR="009C31F5" w:rsidRDefault="009C31F5" w:rsidP="009C31F5">
    <w:pPr>
      <w:pStyle w:val="Footer"/>
      <w:ind w:right="360"/>
    </w:pPr>
    <w:r>
      <w:t xml:space="preserve">Version </w:t>
    </w:r>
    <w:ins w:id="277" w:author="Microsoft Office User" w:date="2016-08-30T16:36:00Z">
      <w:r w:rsidR="006F1CDD">
        <w:t>4</w:t>
      </w:r>
    </w:ins>
    <w:del w:id="278" w:author="Microsoft Office User" w:date="2016-08-30T16:36:00Z">
      <w:r w:rsidDel="001868CA">
        <w:delText>2</w:delText>
      </w:r>
    </w:del>
    <w:r>
      <w:t xml:space="preserve">.0: </w:t>
    </w:r>
    <w:ins w:id="279" w:author="Microsoft Office User" w:date="2016-08-30T16:36:00Z">
      <w:r w:rsidR="001868CA">
        <w:t>30</w:t>
      </w:r>
    </w:ins>
    <w:del w:id="280" w:author="Microsoft Office User" w:date="2016-08-30T16:36:00Z">
      <w:r w:rsidDel="001868CA">
        <w:delText>12</w:delText>
      </w:r>
    </w:del>
    <w:r>
      <w:t>-Aug-2016</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4D85A7" w14:textId="77777777" w:rsidR="006F1CDD" w:rsidRDefault="006F1CD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6D7FC2" w14:textId="77777777" w:rsidR="00616D6C" w:rsidRDefault="00616D6C" w:rsidP="009C31F5">
      <w:r>
        <w:separator/>
      </w:r>
    </w:p>
  </w:footnote>
  <w:footnote w:type="continuationSeparator" w:id="0">
    <w:p w14:paraId="154C2AD5" w14:textId="77777777" w:rsidR="00616D6C" w:rsidRDefault="00616D6C" w:rsidP="009C31F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0DBBE" w14:textId="77777777" w:rsidR="006F1CDD" w:rsidRDefault="006F1CD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E071C" w14:textId="6C0D6B3B" w:rsidR="00A063C2" w:rsidRPr="00A063C2" w:rsidRDefault="00A063C2">
    <w:pPr>
      <w:pStyle w:val="Header"/>
      <w:rPr>
        <w:i/>
        <w:sz w:val="22"/>
        <w:szCs w:val="22"/>
      </w:rPr>
    </w:pPr>
    <w:r w:rsidRPr="00A063C2">
      <w:rPr>
        <w:i/>
        <w:sz w:val="22"/>
        <w:szCs w:val="22"/>
      </w:rPr>
      <w:t>Disclaimer: Each topic title is linked to the At-Large website that provides more information</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65D2E" w14:textId="77777777" w:rsidR="006F1CDD" w:rsidRDefault="006F1CD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4122A"/>
    <w:multiLevelType w:val="hybridMultilevel"/>
    <w:tmpl w:val="2EB2AB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3B5995"/>
    <w:multiLevelType w:val="hybridMultilevel"/>
    <w:tmpl w:val="F462062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1322C8"/>
    <w:multiLevelType w:val="hybridMultilevel"/>
    <w:tmpl w:val="2FE006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685F16"/>
    <w:multiLevelType w:val="hybridMultilevel"/>
    <w:tmpl w:val="4E4C1A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4C6531"/>
    <w:multiLevelType w:val="hybridMultilevel"/>
    <w:tmpl w:val="B5DC6DF0"/>
    <w:lvl w:ilvl="0" w:tplc="04090003">
      <w:start w:val="1"/>
      <w:numFmt w:val="bullet"/>
      <w:lvlText w:val="o"/>
      <w:lvlJc w:val="left"/>
      <w:pPr>
        <w:ind w:left="450" w:hanging="360"/>
      </w:pPr>
      <w:rPr>
        <w:rFonts w:ascii="Courier New" w:hAnsi="Courier New" w:cs="Courier New"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nsid w:val="32C20454"/>
    <w:multiLevelType w:val="hybridMultilevel"/>
    <w:tmpl w:val="605411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9754CB"/>
    <w:multiLevelType w:val="hybridMultilevel"/>
    <w:tmpl w:val="D12AE5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E2D77"/>
    <w:multiLevelType w:val="hybridMultilevel"/>
    <w:tmpl w:val="ECA2A8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C80D0C"/>
    <w:multiLevelType w:val="hybridMultilevel"/>
    <w:tmpl w:val="5BA8D2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0D37A5"/>
    <w:multiLevelType w:val="hybridMultilevel"/>
    <w:tmpl w:val="CF7C6F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352941"/>
    <w:multiLevelType w:val="hybridMultilevel"/>
    <w:tmpl w:val="A6CEB1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2E14852"/>
    <w:multiLevelType w:val="hybridMultilevel"/>
    <w:tmpl w:val="CAF84380"/>
    <w:lvl w:ilvl="0" w:tplc="04090003">
      <w:start w:val="1"/>
      <w:numFmt w:val="bullet"/>
      <w:lvlText w:val="o"/>
      <w:lvlJc w:val="left"/>
      <w:pPr>
        <w:ind w:left="45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6872E7A"/>
    <w:multiLevelType w:val="hybridMultilevel"/>
    <w:tmpl w:val="8D9E5B7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6E902FE"/>
    <w:multiLevelType w:val="hybridMultilevel"/>
    <w:tmpl w:val="FCB65B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E407CC"/>
    <w:multiLevelType w:val="hybridMultilevel"/>
    <w:tmpl w:val="C15674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8B6B0B"/>
    <w:multiLevelType w:val="hybridMultilevel"/>
    <w:tmpl w:val="D364310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6E586B24"/>
    <w:multiLevelType w:val="hybridMultilevel"/>
    <w:tmpl w:val="2FE4A07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3"/>
  </w:num>
  <w:num w:numId="4">
    <w:abstractNumId w:val="16"/>
  </w:num>
  <w:num w:numId="5">
    <w:abstractNumId w:val="3"/>
  </w:num>
  <w:num w:numId="6">
    <w:abstractNumId w:val="5"/>
  </w:num>
  <w:num w:numId="7">
    <w:abstractNumId w:val="7"/>
  </w:num>
  <w:num w:numId="8">
    <w:abstractNumId w:val="2"/>
  </w:num>
  <w:num w:numId="9">
    <w:abstractNumId w:val="14"/>
  </w:num>
  <w:num w:numId="10">
    <w:abstractNumId w:val="0"/>
  </w:num>
  <w:num w:numId="11">
    <w:abstractNumId w:val="11"/>
  </w:num>
  <w:num w:numId="12">
    <w:abstractNumId w:val="12"/>
  </w:num>
  <w:num w:numId="13">
    <w:abstractNumId w:val="9"/>
  </w:num>
  <w:num w:numId="14">
    <w:abstractNumId w:val="8"/>
  </w:num>
  <w:num w:numId="15">
    <w:abstractNumId w:val="15"/>
  </w:num>
  <w:num w:numId="16">
    <w:abstractNumId w:val="3"/>
  </w:num>
  <w:num w:numId="17">
    <w:abstractNumId w:val="4"/>
  </w:num>
  <w:num w:numId="18">
    <w:abstractNumId w:val="1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221"/>
    <w:rsid w:val="00005127"/>
    <w:rsid w:val="000242F1"/>
    <w:rsid w:val="00050346"/>
    <w:rsid w:val="000712AF"/>
    <w:rsid w:val="000A5C26"/>
    <w:rsid w:val="000A6724"/>
    <w:rsid w:val="000C3824"/>
    <w:rsid w:val="000C43CB"/>
    <w:rsid w:val="000D2534"/>
    <w:rsid w:val="00135E6A"/>
    <w:rsid w:val="0017127D"/>
    <w:rsid w:val="001814FB"/>
    <w:rsid w:val="001868CA"/>
    <w:rsid w:val="001873B4"/>
    <w:rsid w:val="00190C4F"/>
    <w:rsid w:val="001B04C6"/>
    <w:rsid w:val="002470FF"/>
    <w:rsid w:val="002663F8"/>
    <w:rsid w:val="0027079C"/>
    <w:rsid w:val="002A600C"/>
    <w:rsid w:val="002B2732"/>
    <w:rsid w:val="002D2C72"/>
    <w:rsid w:val="002D33E6"/>
    <w:rsid w:val="002D54DF"/>
    <w:rsid w:val="002E1A9F"/>
    <w:rsid w:val="0032407F"/>
    <w:rsid w:val="00387DE0"/>
    <w:rsid w:val="003E0E0C"/>
    <w:rsid w:val="00406A64"/>
    <w:rsid w:val="00414789"/>
    <w:rsid w:val="0042222B"/>
    <w:rsid w:val="00457834"/>
    <w:rsid w:val="00472E2C"/>
    <w:rsid w:val="0049571B"/>
    <w:rsid w:val="004A55F5"/>
    <w:rsid w:val="004A7B1A"/>
    <w:rsid w:val="004C22F9"/>
    <w:rsid w:val="004D2414"/>
    <w:rsid w:val="004D3A24"/>
    <w:rsid w:val="00517654"/>
    <w:rsid w:val="00537A40"/>
    <w:rsid w:val="00542270"/>
    <w:rsid w:val="0056601D"/>
    <w:rsid w:val="005A2BCB"/>
    <w:rsid w:val="005C5090"/>
    <w:rsid w:val="005D4097"/>
    <w:rsid w:val="0060272B"/>
    <w:rsid w:val="00610745"/>
    <w:rsid w:val="0061347C"/>
    <w:rsid w:val="00616D6C"/>
    <w:rsid w:val="00644122"/>
    <w:rsid w:val="00665E62"/>
    <w:rsid w:val="006A61E0"/>
    <w:rsid w:val="006D36C7"/>
    <w:rsid w:val="006E4D78"/>
    <w:rsid w:val="006F1CDD"/>
    <w:rsid w:val="0070414F"/>
    <w:rsid w:val="00705E4A"/>
    <w:rsid w:val="00715866"/>
    <w:rsid w:val="007226B7"/>
    <w:rsid w:val="0072494E"/>
    <w:rsid w:val="00753DFF"/>
    <w:rsid w:val="00791946"/>
    <w:rsid w:val="00794649"/>
    <w:rsid w:val="007C131D"/>
    <w:rsid w:val="007F6745"/>
    <w:rsid w:val="00803672"/>
    <w:rsid w:val="00813210"/>
    <w:rsid w:val="00816273"/>
    <w:rsid w:val="0082044B"/>
    <w:rsid w:val="00841B78"/>
    <w:rsid w:val="00846B65"/>
    <w:rsid w:val="00864015"/>
    <w:rsid w:val="00891978"/>
    <w:rsid w:val="008B7226"/>
    <w:rsid w:val="008B7D82"/>
    <w:rsid w:val="008D7157"/>
    <w:rsid w:val="008E319C"/>
    <w:rsid w:val="008F5455"/>
    <w:rsid w:val="00927AE2"/>
    <w:rsid w:val="00931784"/>
    <w:rsid w:val="00976004"/>
    <w:rsid w:val="00976A83"/>
    <w:rsid w:val="009C31F5"/>
    <w:rsid w:val="009C60F9"/>
    <w:rsid w:val="009C6D26"/>
    <w:rsid w:val="009D01D5"/>
    <w:rsid w:val="009E56B8"/>
    <w:rsid w:val="009F5E71"/>
    <w:rsid w:val="009F7FB2"/>
    <w:rsid w:val="00A063C2"/>
    <w:rsid w:val="00A25924"/>
    <w:rsid w:val="00A45D8A"/>
    <w:rsid w:val="00A50254"/>
    <w:rsid w:val="00A811CC"/>
    <w:rsid w:val="00A87E97"/>
    <w:rsid w:val="00A95FCE"/>
    <w:rsid w:val="00AB242F"/>
    <w:rsid w:val="00AB5E62"/>
    <w:rsid w:val="00B01167"/>
    <w:rsid w:val="00B01FE9"/>
    <w:rsid w:val="00B04221"/>
    <w:rsid w:val="00B15357"/>
    <w:rsid w:val="00B245F4"/>
    <w:rsid w:val="00B34B7F"/>
    <w:rsid w:val="00B65873"/>
    <w:rsid w:val="00B7635D"/>
    <w:rsid w:val="00B91A39"/>
    <w:rsid w:val="00BA7CF1"/>
    <w:rsid w:val="00BB6428"/>
    <w:rsid w:val="00BB7E0D"/>
    <w:rsid w:val="00BF2E88"/>
    <w:rsid w:val="00BF6B1F"/>
    <w:rsid w:val="00C027FF"/>
    <w:rsid w:val="00C02F55"/>
    <w:rsid w:val="00C12E8F"/>
    <w:rsid w:val="00C42E85"/>
    <w:rsid w:val="00C620B2"/>
    <w:rsid w:val="00C946B0"/>
    <w:rsid w:val="00CA432A"/>
    <w:rsid w:val="00CC20C0"/>
    <w:rsid w:val="00CD485A"/>
    <w:rsid w:val="00D52BA9"/>
    <w:rsid w:val="00D5671C"/>
    <w:rsid w:val="00D60A60"/>
    <w:rsid w:val="00D91993"/>
    <w:rsid w:val="00DA473D"/>
    <w:rsid w:val="00DB588D"/>
    <w:rsid w:val="00DB6789"/>
    <w:rsid w:val="00DD4DF3"/>
    <w:rsid w:val="00DE3CC6"/>
    <w:rsid w:val="00E00D2E"/>
    <w:rsid w:val="00E03662"/>
    <w:rsid w:val="00E166FA"/>
    <w:rsid w:val="00E41562"/>
    <w:rsid w:val="00E54AA2"/>
    <w:rsid w:val="00E73504"/>
    <w:rsid w:val="00E947FD"/>
    <w:rsid w:val="00EA4C45"/>
    <w:rsid w:val="00EB78A0"/>
    <w:rsid w:val="00ED720B"/>
    <w:rsid w:val="00F055BC"/>
    <w:rsid w:val="00F05DB6"/>
    <w:rsid w:val="00F15ED0"/>
    <w:rsid w:val="00F359E7"/>
    <w:rsid w:val="00F56EC5"/>
    <w:rsid w:val="00F759FD"/>
    <w:rsid w:val="00FC6533"/>
    <w:rsid w:val="00FD37AD"/>
    <w:rsid w:val="00FD6C00"/>
    <w:rsid w:val="00FE142A"/>
    <w:rsid w:val="00FF4A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4E21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31F5"/>
    <w:pPr>
      <w:tabs>
        <w:tab w:val="center" w:pos="4680"/>
        <w:tab w:val="right" w:pos="9360"/>
      </w:tabs>
    </w:pPr>
  </w:style>
  <w:style w:type="character" w:customStyle="1" w:styleId="HeaderChar">
    <w:name w:val="Header Char"/>
    <w:basedOn w:val="DefaultParagraphFont"/>
    <w:link w:val="Header"/>
    <w:uiPriority w:val="99"/>
    <w:rsid w:val="009C31F5"/>
  </w:style>
  <w:style w:type="paragraph" w:styleId="Footer">
    <w:name w:val="footer"/>
    <w:basedOn w:val="Normal"/>
    <w:link w:val="FooterChar"/>
    <w:uiPriority w:val="99"/>
    <w:unhideWhenUsed/>
    <w:rsid w:val="009C31F5"/>
    <w:pPr>
      <w:tabs>
        <w:tab w:val="center" w:pos="4680"/>
        <w:tab w:val="right" w:pos="9360"/>
      </w:tabs>
    </w:pPr>
  </w:style>
  <w:style w:type="character" w:customStyle="1" w:styleId="FooterChar">
    <w:name w:val="Footer Char"/>
    <w:basedOn w:val="DefaultParagraphFont"/>
    <w:link w:val="Footer"/>
    <w:uiPriority w:val="99"/>
    <w:rsid w:val="009C31F5"/>
  </w:style>
  <w:style w:type="character" w:styleId="PageNumber">
    <w:name w:val="page number"/>
    <w:basedOn w:val="DefaultParagraphFont"/>
    <w:uiPriority w:val="99"/>
    <w:semiHidden/>
    <w:unhideWhenUsed/>
    <w:rsid w:val="009C31F5"/>
  </w:style>
  <w:style w:type="paragraph" w:styleId="ListParagraph">
    <w:name w:val="List Paragraph"/>
    <w:basedOn w:val="Normal"/>
    <w:uiPriority w:val="34"/>
    <w:qFormat/>
    <w:rsid w:val="009C31F5"/>
    <w:pPr>
      <w:ind w:left="720"/>
      <w:contextualSpacing/>
    </w:pPr>
  </w:style>
  <w:style w:type="character" w:styleId="Hyperlink">
    <w:name w:val="Hyperlink"/>
    <w:basedOn w:val="DefaultParagraphFont"/>
    <w:uiPriority w:val="99"/>
    <w:unhideWhenUsed/>
    <w:rsid w:val="00517654"/>
    <w:rPr>
      <w:color w:val="0563C1" w:themeColor="hyperlink"/>
      <w:u w:val="single"/>
    </w:rPr>
  </w:style>
  <w:style w:type="character" w:styleId="CommentReference">
    <w:name w:val="annotation reference"/>
    <w:basedOn w:val="DefaultParagraphFont"/>
    <w:uiPriority w:val="99"/>
    <w:semiHidden/>
    <w:unhideWhenUsed/>
    <w:rsid w:val="00542270"/>
    <w:rPr>
      <w:sz w:val="16"/>
      <w:szCs w:val="16"/>
    </w:rPr>
  </w:style>
  <w:style w:type="paragraph" w:styleId="CommentText">
    <w:name w:val="annotation text"/>
    <w:basedOn w:val="Normal"/>
    <w:link w:val="CommentTextChar"/>
    <w:uiPriority w:val="99"/>
    <w:semiHidden/>
    <w:unhideWhenUsed/>
    <w:rsid w:val="00542270"/>
    <w:rPr>
      <w:sz w:val="20"/>
      <w:szCs w:val="20"/>
    </w:rPr>
  </w:style>
  <w:style w:type="character" w:customStyle="1" w:styleId="CommentTextChar">
    <w:name w:val="Comment Text Char"/>
    <w:basedOn w:val="DefaultParagraphFont"/>
    <w:link w:val="CommentText"/>
    <w:uiPriority w:val="99"/>
    <w:semiHidden/>
    <w:rsid w:val="00542270"/>
    <w:rPr>
      <w:sz w:val="20"/>
      <w:szCs w:val="20"/>
    </w:rPr>
  </w:style>
  <w:style w:type="paragraph" w:styleId="CommentSubject">
    <w:name w:val="annotation subject"/>
    <w:basedOn w:val="CommentText"/>
    <w:next w:val="CommentText"/>
    <w:link w:val="CommentSubjectChar"/>
    <w:uiPriority w:val="99"/>
    <w:semiHidden/>
    <w:unhideWhenUsed/>
    <w:rsid w:val="00542270"/>
    <w:rPr>
      <w:b/>
      <w:bCs/>
    </w:rPr>
  </w:style>
  <w:style w:type="character" w:customStyle="1" w:styleId="CommentSubjectChar">
    <w:name w:val="Comment Subject Char"/>
    <w:basedOn w:val="CommentTextChar"/>
    <w:link w:val="CommentSubject"/>
    <w:uiPriority w:val="99"/>
    <w:semiHidden/>
    <w:rsid w:val="00542270"/>
    <w:rPr>
      <w:b/>
      <w:bCs/>
      <w:sz w:val="20"/>
      <w:szCs w:val="20"/>
    </w:rPr>
  </w:style>
  <w:style w:type="paragraph" w:styleId="Revision">
    <w:name w:val="Revision"/>
    <w:hidden/>
    <w:uiPriority w:val="99"/>
    <w:semiHidden/>
    <w:rsid w:val="00542270"/>
  </w:style>
  <w:style w:type="paragraph" w:styleId="BalloonText">
    <w:name w:val="Balloon Text"/>
    <w:basedOn w:val="Normal"/>
    <w:link w:val="BalloonTextChar"/>
    <w:uiPriority w:val="99"/>
    <w:semiHidden/>
    <w:unhideWhenUsed/>
    <w:rsid w:val="005422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22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0757868">
      <w:bodyDiv w:val="1"/>
      <w:marLeft w:val="0"/>
      <w:marRight w:val="0"/>
      <w:marTop w:val="0"/>
      <w:marBottom w:val="0"/>
      <w:divBdr>
        <w:top w:val="none" w:sz="0" w:space="0" w:color="auto"/>
        <w:left w:val="none" w:sz="0" w:space="0" w:color="auto"/>
        <w:bottom w:val="none" w:sz="0" w:space="0" w:color="auto"/>
        <w:right w:val="none" w:sz="0" w:space="0" w:color="auto"/>
      </w:divBdr>
    </w:div>
    <w:div w:id="1450976123">
      <w:bodyDiv w:val="1"/>
      <w:marLeft w:val="0"/>
      <w:marRight w:val="0"/>
      <w:marTop w:val="0"/>
      <w:marBottom w:val="0"/>
      <w:divBdr>
        <w:top w:val="none" w:sz="0" w:space="0" w:color="auto"/>
        <w:left w:val="none" w:sz="0" w:space="0" w:color="auto"/>
        <w:bottom w:val="none" w:sz="0" w:space="0" w:color="auto"/>
        <w:right w:val="none" w:sz="0" w:space="0" w:color="auto"/>
      </w:divBdr>
    </w:div>
    <w:div w:id="1898735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atlarge.icann.org/topics/engagement" TargetMode="External"/><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header" Target="header3.xml"/><Relationship Id="rId23" Type="http://schemas.openxmlformats.org/officeDocument/2006/relationships/footer" Target="footer3.xml"/><Relationship Id="rId24" Type="http://schemas.openxmlformats.org/officeDocument/2006/relationships/fontTable" Target="fontTable.xml"/><Relationship Id="rId25" Type="http://schemas.microsoft.com/office/2011/relationships/people" Target="people.xml"/><Relationship Id="rId26" Type="http://schemas.openxmlformats.org/officeDocument/2006/relationships/theme" Target="theme/theme1.xml"/><Relationship Id="rId10" Type="http://schemas.openxmlformats.org/officeDocument/2006/relationships/hyperlink" Target="https://atlarge.icann.org/topics/operations-finances" TargetMode="External"/><Relationship Id="rId11" Type="http://schemas.openxmlformats.org/officeDocument/2006/relationships/hyperlink" Target="https://atlarge.icann.org/topics/policy-processes" TargetMode="External"/><Relationship Id="rId12" Type="http://schemas.openxmlformats.org/officeDocument/2006/relationships/hyperlink" Target="https://atlarge.icann.org/topics/idn" TargetMode="External"/><Relationship Id="rId13" Type="http://schemas.openxmlformats.org/officeDocument/2006/relationships/hyperlink" Target="https://atlarge.icann.org/topics/internet-governance" TargetMode="External"/><Relationship Id="rId14" Type="http://schemas.openxmlformats.org/officeDocument/2006/relationships/hyperlink" Target="https://atlarge.icann.org/topics/public-interest" TargetMode="External"/><Relationship Id="rId15" Type="http://schemas.openxmlformats.org/officeDocument/2006/relationships/hyperlink" Target="https://community.icann.org/display/atlarge/At-Large+Public+Interest+Working+Group" TargetMode="External"/><Relationship Id="rId16" Type="http://schemas.openxmlformats.org/officeDocument/2006/relationships/hyperlink" Target="https://atlarge.icann.org/topics/reviews-improvements" TargetMode="External"/><Relationship Id="rId17" Type="http://schemas.openxmlformats.org/officeDocument/2006/relationships/hyperlink" Target="http://www.icann.org/resources/pages/governance/bylaws-en" TargetMode="External"/><Relationship Id="rId18" Type="http://schemas.openxmlformats.org/officeDocument/2006/relationships/header" Target="header1.xml"/><Relationship Id="rId19" Type="http://schemas.openxmlformats.org/officeDocument/2006/relationships/header" Target="header2.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atlarge.icann.org/topics/accountability-transparency" TargetMode="External"/><Relationship Id="rId8" Type="http://schemas.openxmlformats.org/officeDocument/2006/relationships/hyperlink" Target="https://atlarge.icann.org/topics/contracted-party-agree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6</Pages>
  <Words>2895</Words>
  <Characters>16503</Characters>
  <Application>Microsoft Macintosh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24</cp:revision>
  <dcterms:created xsi:type="dcterms:W3CDTF">2016-08-19T23:22:00Z</dcterms:created>
  <dcterms:modified xsi:type="dcterms:W3CDTF">2016-08-30T23:03:00Z</dcterms:modified>
</cp:coreProperties>
</file>