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89EAB4" w14:textId="77777777" w:rsidR="0014687A" w:rsidDel="00AA5A98" w:rsidRDefault="0014687A" w:rsidP="00AA5A98">
      <w:pPr>
        <w:shd w:val="clear" w:color="auto" w:fill="FFFFFF"/>
        <w:spacing w:before="150"/>
        <w:jc w:val="center"/>
        <w:rPr>
          <w:del w:id="0" w:author="Ariel Xinyue Liang" w:date="2016-09-09T11:06:00Z"/>
          <w:rFonts w:ascii="Arial" w:hAnsi="Arial" w:cs="Arial"/>
          <w:color w:val="333333"/>
          <w:sz w:val="21"/>
          <w:szCs w:val="21"/>
        </w:rPr>
        <w:pPrChange w:id="1" w:author="Ariel Xinyue Liang" w:date="2016-09-09T11:06:00Z">
          <w:pPr>
            <w:shd w:val="clear" w:color="auto" w:fill="FFFFFF"/>
            <w:spacing w:before="150"/>
          </w:pPr>
        </w:pPrChange>
      </w:pPr>
    </w:p>
    <w:p w14:paraId="48FDF24D" w14:textId="77777777" w:rsidR="0014687A" w:rsidRPr="0014687A" w:rsidRDefault="0014687A" w:rsidP="00AA5A98">
      <w:pPr>
        <w:shd w:val="clear" w:color="auto" w:fill="FFFFFF"/>
        <w:spacing w:before="150"/>
        <w:jc w:val="center"/>
        <w:rPr>
          <w:rFonts w:ascii="Calibri" w:hAnsi="Calibri" w:cs="Arial"/>
          <w:b/>
          <w:color w:val="333333"/>
          <w:sz w:val="28"/>
          <w:szCs w:val="28"/>
        </w:rPr>
      </w:pPr>
      <w:r w:rsidRPr="0014687A">
        <w:rPr>
          <w:rFonts w:ascii="Calibri" w:hAnsi="Calibri" w:cs="Arial"/>
          <w:b/>
          <w:color w:val="333333"/>
          <w:sz w:val="28"/>
          <w:szCs w:val="28"/>
        </w:rPr>
        <w:t xml:space="preserve">ALAC Statement on the </w:t>
      </w:r>
      <w:proofErr w:type="spellStart"/>
      <w:r w:rsidRPr="0014687A">
        <w:rPr>
          <w:rFonts w:ascii="Calibri" w:hAnsi="Calibri" w:cs="Arial"/>
          <w:b/>
          <w:color w:val="333333"/>
          <w:sz w:val="28"/>
          <w:szCs w:val="28"/>
        </w:rPr>
        <w:t>gTLD</w:t>
      </w:r>
      <w:proofErr w:type="spellEnd"/>
      <w:r w:rsidRPr="0014687A">
        <w:rPr>
          <w:rFonts w:ascii="Calibri" w:hAnsi="Calibri" w:cs="Arial"/>
          <w:b/>
          <w:color w:val="333333"/>
          <w:sz w:val="28"/>
          <w:szCs w:val="28"/>
        </w:rPr>
        <w:t xml:space="preserve"> Marketplace Health Index (Beta)</w:t>
      </w:r>
    </w:p>
    <w:p w14:paraId="514557ED" w14:textId="77777777" w:rsidR="00735FD7" w:rsidRPr="00735FD7" w:rsidRDefault="00735FD7" w:rsidP="00735FD7">
      <w:pPr>
        <w:shd w:val="clear" w:color="auto" w:fill="FFFFFF"/>
        <w:spacing w:before="150"/>
        <w:rPr>
          <w:rFonts w:ascii="Calibri" w:hAnsi="Calibri" w:cs="Arial"/>
          <w:color w:val="333333"/>
          <w:sz w:val="22"/>
          <w:szCs w:val="22"/>
        </w:rPr>
      </w:pPr>
      <w:r w:rsidRPr="00735FD7">
        <w:rPr>
          <w:rFonts w:ascii="Calibri" w:hAnsi="Calibri" w:cs="Arial"/>
          <w:color w:val="333333"/>
          <w:sz w:val="22"/>
          <w:szCs w:val="22"/>
        </w:rPr>
        <w:t>The ALAC we</w:t>
      </w:r>
      <w:bookmarkStart w:id="2" w:name="_GoBack"/>
      <w:bookmarkEnd w:id="2"/>
      <w:r w:rsidRPr="00735FD7">
        <w:rPr>
          <w:rFonts w:ascii="Calibri" w:hAnsi="Calibri" w:cs="Arial"/>
          <w:color w:val="333333"/>
          <w:sz w:val="22"/>
          <w:szCs w:val="22"/>
        </w:rPr>
        <w:t xml:space="preserve">lcomes the publication of this first set of </w:t>
      </w:r>
      <w:proofErr w:type="spellStart"/>
      <w:r w:rsidRPr="00735FD7">
        <w:rPr>
          <w:rFonts w:ascii="Calibri" w:hAnsi="Calibri" w:cs="Arial"/>
          <w:color w:val="333333"/>
          <w:sz w:val="22"/>
          <w:szCs w:val="22"/>
        </w:rPr>
        <w:t>gTLD</w:t>
      </w:r>
      <w:proofErr w:type="spellEnd"/>
      <w:r w:rsidRPr="00735FD7">
        <w:rPr>
          <w:rFonts w:ascii="Calibri" w:hAnsi="Calibri" w:cs="Arial"/>
          <w:color w:val="333333"/>
          <w:sz w:val="22"/>
          <w:szCs w:val="22"/>
        </w:rPr>
        <w:t xml:space="preserve"> </w:t>
      </w:r>
      <w:ins w:id="3" w:author="Ariel Xinyue Liang" w:date="2016-09-09T10:25:00Z">
        <w:r w:rsidR="0014687A">
          <w:rPr>
            <w:rFonts w:ascii="Calibri" w:hAnsi="Calibri" w:cs="Arial"/>
            <w:color w:val="333333"/>
            <w:sz w:val="22"/>
            <w:szCs w:val="22"/>
          </w:rPr>
          <w:t>M</w:t>
        </w:r>
      </w:ins>
      <w:del w:id="4" w:author="Ariel Xinyue Liang" w:date="2016-09-09T10:25:00Z">
        <w:r w:rsidRPr="00735FD7" w:rsidDel="0014687A">
          <w:rPr>
            <w:rFonts w:ascii="Calibri" w:hAnsi="Calibri" w:cs="Arial"/>
            <w:color w:val="333333"/>
            <w:sz w:val="22"/>
            <w:szCs w:val="22"/>
          </w:rPr>
          <w:delText>m</w:delText>
        </w:r>
      </w:del>
      <w:r w:rsidRPr="00735FD7">
        <w:rPr>
          <w:rFonts w:ascii="Calibri" w:hAnsi="Calibri" w:cs="Arial"/>
          <w:color w:val="333333"/>
          <w:sz w:val="22"/>
          <w:szCs w:val="22"/>
        </w:rPr>
        <w:t xml:space="preserve">arketplace Health Index. This is a natural progression based on the work of ICANN Community into Competition, Consumer Trust and Consumer Confidence in new </w:t>
      </w:r>
      <w:proofErr w:type="spellStart"/>
      <w:r w:rsidRPr="00735FD7">
        <w:rPr>
          <w:rFonts w:ascii="Calibri" w:hAnsi="Calibri" w:cs="Arial"/>
          <w:color w:val="333333"/>
          <w:sz w:val="22"/>
          <w:szCs w:val="22"/>
        </w:rPr>
        <w:t>gTLDs</w:t>
      </w:r>
      <w:proofErr w:type="spellEnd"/>
      <w:r w:rsidRPr="00735FD7">
        <w:rPr>
          <w:rFonts w:ascii="Calibri" w:hAnsi="Calibri" w:cs="Arial"/>
          <w:color w:val="333333"/>
          <w:sz w:val="22"/>
          <w:szCs w:val="22"/>
        </w:rPr>
        <w:t>.</w:t>
      </w:r>
    </w:p>
    <w:p w14:paraId="6C4B04C6" w14:textId="77777777" w:rsidR="00735FD7" w:rsidRPr="00735FD7" w:rsidRDefault="00735FD7" w:rsidP="00735FD7">
      <w:pPr>
        <w:shd w:val="clear" w:color="auto" w:fill="FFFFFF"/>
        <w:spacing w:before="150"/>
        <w:rPr>
          <w:rFonts w:ascii="Calibri" w:hAnsi="Calibri" w:cs="Arial"/>
          <w:color w:val="333333"/>
          <w:sz w:val="22"/>
          <w:szCs w:val="22"/>
        </w:rPr>
      </w:pPr>
      <w:r w:rsidRPr="00735FD7">
        <w:rPr>
          <w:rFonts w:ascii="Calibri" w:hAnsi="Calibri" w:cs="Arial"/>
          <w:color w:val="333333"/>
          <w:sz w:val="22"/>
          <w:szCs w:val="22"/>
        </w:rPr>
        <w:t>The ALAC proposes a number of additions/improvements</w:t>
      </w:r>
      <w:ins w:id="5" w:author="Ariel Xinyue Liang" w:date="2016-09-09T10:36:00Z">
        <w:r w:rsidR="00323A5F">
          <w:rPr>
            <w:rFonts w:ascii="Calibri" w:hAnsi="Calibri" w:cs="Arial"/>
            <w:color w:val="333333"/>
            <w:sz w:val="22"/>
            <w:szCs w:val="22"/>
          </w:rPr>
          <w:t>; some of these</w:t>
        </w:r>
      </w:ins>
      <w:del w:id="6" w:author="Ariel Xinyue Liang" w:date="2016-09-09T10:36:00Z">
        <w:r w:rsidRPr="00735FD7" w:rsidDel="00323A5F">
          <w:rPr>
            <w:rFonts w:ascii="Calibri" w:hAnsi="Calibri" w:cs="Arial"/>
            <w:color w:val="333333"/>
            <w:sz w:val="22"/>
            <w:szCs w:val="22"/>
          </w:rPr>
          <w:delText>,</w:delText>
        </w:r>
      </w:del>
      <w:r w:rsidRPr="00735FD7">
        <w:rPr>
          <w:rFonts w:ascii="Calibri" w:hAnsi="Calibri" w:cs="Arial"/>
          <w:color w:val="333333"/>
          <w:sz w:val="22"/>
          <w:szCs w:val="22"/>
        </w:rPr>
        <w:t xml:space="preserve"> </w:t>
      </w:r>
      <w:del w:id="7" w:author="Ariel Xinyue Liang" w:date="2016-09-09T10:36:00Z">
        <w:r w:rsidRPr="00735FD7" w:rsidDel="00323A5F">
          <w:rPr>
            <w:rFonts w:ascii="Calibri" w:hAnsi="Calibri" w:cs="Arial"/>
            <w:color w:val="333333"/>
            <w:sz w:val="22"/>
            <w:szCs w:val="22"/>
          </w:rPr>
          <w:delText xml:space="preserve">a number of which </w:delText>
        </w:r>
      </w:del>
      <w:r w:rsidRPr="00735FD7">
        <w:rPr>
          <w:rFonts w:ascii="Calibri" w:hAnsi="Calibri" w:cs="Arial"/>
          <w:color w:val="333333"/>
          <w:sz w:val="22"/>
          <w:szCs w:val="22"/>
        </w:rPr>
        <w:t>are listed already in the section on pages 14 and 15.</w:t>
      </w:r>
    </w:p>
    <w:p w14:paraId="15030C6E" w14:textId="77777777" w:rsidR="00735FD7" w:rsidRPr="00735FD7" w:rsidRDefault="00735FD7" w:rsidP="00735FD7">
      <w:pPr>
        <w:shd w:val="clear" w:color="auto" w:fill="FFFFFF"/>
        <w:spacing w:before="450"/>
        <w:outlineLvl w:val="2"/>
        <w:rPr>
          <w:rFonts w:ascii="Calibri" w:eastAsia="Times New Roman" w:hAnsi="Calibri" w:cs="Arial"/>
          <w:b/>
          <w:bCs/>
          <w:color w:val="333333"/>
        </w:rPr>
      </w:pPr>
      <w:r w:rsidRPr="00735FD7">
        <w:rPr>
          <w:rFonts w:ascii="Calibri" w:eastAsia="Times New Roman" w:hAnsi="Calibri" w:cs="Arial"/>
          <w:b/>
          <w:bCs/>
          <w:color w:val="333333"/>
        </w:rPr>
        <w:t xml:space="preserve">Robust Competition </w:t>
      </w:r>
      <w:del w:id="8" w:author="Ariel Xinyue Liang" w:date="2016-09-09T10:49:00Z">
        <w:r w:rsidRPr="00735FD7" w:rsidDel="00F1797E">
          <w:rPr>
            <w:rFonts w:ascii="Calibri" w:eastAsia="Times New Roman" w:hAnsi="Calibri" w:cs="Arial"/>
            <w:b/>
            <w:bCs/>
            <w:color w:val="333333"/>
          </w:rPr>
          <w:delText>(Page 2 -3)</w:delText>
        </w:r>
      </w:del>
    </w:p>
    <w:p w14:paraId="31008C0A" w14:textId="77777777" w:rsidR="00735FD7" w:rsidRPr="00735FD7" w:rsidRDefault="00735FD7" w:rsidP="00735FD7">
      <w:pPr>
        <w:shd w:val="clear" w:color="auto" w:fill="FFFFFF"/>
        <w:spacing w:before="150"/>
        <w:rPr>
          <w:rFonts w:ascii="Calibri" w:hAnsi="Calibri" w:cs="Arial"/>
          <w:color w:val="333333"/>
          <w:sz w:val="21"/>
          <w:szCs w:val="21"/>
        </w:rPr>
      </w:pPr>
      <w:r w:rsidRPr="00735FD7">
        <w:rPr>
          <w:rFonts w:ascii="Calibri" w:hAnsi="Calibri" w:cs="Arial"/>
          <w:color w:val="333333"/>
          <w:sz w:val="21"/>
          <w:szCs w:val="21"/>
        </w:rPr>
        <w:t xml:space="preserve">All in all, consumers (registrants) are the factors that move the market – the ones who pay </w:t>
      </w:r>
      <w:ins w:id="9" w:author="Ariel Xinyue Liang" w:date="2016-09-09T10:25:00Z">
        <w:r w:rsidR="0014687A" w:rsidRPr="00735FD7">
          <w:rPr>
            <w:rFonts w:ascii="Calibri" w:hAnsi="Calibri" w:cs="Arial"/>
            <w:color w:val="333333"/>
            <w:sz w:val="21"/>
            <w:szCs w:val="21"/>
          </w:rPr>
          <w:t>–</w:t>
        </w:r>
      </w:ins>
      <w:del w:id="10" w:author="Ariel Xinyue Liang" w:date="2016-09-09T10:25:00Z">
        <w:r w:rsidRPr="00735FD7" w:rsidDel="0014687A">
          <w:rPr>
            <w:rFonts w:ascii="Calibri" w:hAnsi="Calibri" w:cs="Arial"/>
            <w:color w:val="333333"/>
            <w:sz w:val="21"/>
            <w:szCs w:val="21"/>
          </w:rPr>
          <w:delText>-</w:delText>
        </w:r>
      </w:del>
      <w:r w:rsidRPr="00735FD7">
        <w:rPr>
          <w:rFonts w:ascii="Calibri" w:hAnsi="Calibri" w:cs="Arial"/>
          <w:color w:val="333333"/>
          <w:sz w:val="21"/>
          <w:szCs w:val="21"/>
        </w:rPr>
        <w:t xml:space="preserve"> so we should find ways to get more insight on their needs and </w:t>
      </w:r>
      <w:proofErr w:type="spellStart"/>
      <w:r w:rsidRPr="00735FD7">
        <w:rPr>
          <w:rFonts w:ascii="Calibri" w:hAnsi="Calibri" w:cs="Arial"/>
          <w:color w:val="333333"/>
          <w:sz w:val="21"/>
          <w:szCs w:val="21"/>
        </w:rPr>
        <w:t>behaviours</w:t>
      </w:r>
      <w:proofErr w:type="spellEnd"/>
      <w:r w:rsidRPr="00735FD7">
        <w:rPr>
          <w:rFonts w:ascii="Calibri" w:hAnsi="Calibri" w:cs="Arial"/>
          <w:color w:val="333333"/>
          <w:sz w:val="21"/>
          <w:szCs w:val="21"/>
        </w:rPr>
        <w:t>. This should be taken into account for future developments.</w:t>
      </w:r>
    </w:p>
    <w:p w14:paraId="7D091852"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u w:val="single"/>
        </w:rPr>
        <w:t>Geographic Diversity</w:t>
      </w:r>
    </w:p>
    <w:p w14:paraId="60F706EF"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rPr>
        <w:t xml:space="preserve">Both metrics presented for </w:t>
      </w:r>
      <w:ins w:id="11" w:author="Ariel Xinyue Liang" w:date="2016-09-09T10:38:00Z">
        <w:r w:rsidR="001E52AE">
          <w:rPr>
            <w:rFonts w:ascii="Calibri" w:hAnsi="Calibri" w:cs="Arial"/>
            <w:color w:val="000000" w:themeColor="text1"/>
            <w:sz w:val="21"/>
            <w:szCs w:val="21"/>
          </w:rPr>
          <w:t>r</w:t>
        </w:r>
      </w:ins>
      <w:del w:id="12" w:author="Ariel Xinyue Liang" w:date="2016-09-09T10:38:00Z">
        <w:r w:rsidRPr="00735FD7" w:rsidDel="001E52AE">
          <w:rPr>
            <w:rFonts w:ascii="Calibri" w:hAnsi="Calibri" w:cs="Arial"/>
            <w:color w:val="000000" w:themeColor="text1"/>
            <w:sz w:val="21"/>
            <w:szCs w:val="21"/>
          </w:rPr>
          <w:delText>R</w:delText>
        </w:r>
      </w:del>
      <w:r w:rsidRPr="00735FD7">
        <w:rPr>
          <w:rFonts w:ascii="Calibri" w:hAnsi="Calibri" w:cs="Arial"/>
          <w:color w:val="000000" w:themeColor="text1"/>
          <w:sz w:val="21"/>
          <w:szCs w:val="21"/>
        </w:rPr>
        <w:t xml:space="preserve">egistrars and </w:t>
      </w:r>
      <w:ins w:id="13" w:author="Ariel Xinyue Liang" w:date="2016-09-09T10:38:00Z">
        <w:r w:rsidR="001E52AE">
          <w:rPr>
            <w:rFonts w:ascii="Calibri" w:hAnsi="Calibri" w:cs="Arial"/>
            <w:color w:val="000000" w:themeColor="text1"/>
            <w:sz w:val="21"/>
            <w:szCs w:val="21"/>
          </w:rPr>
          <w:t>r</w:t>
        </w:r>
      </w:ins>
      <w:del w:id="14" w:author="Ariel Xinyue Liang" w:date="2016-09-09T10:38:00Z">
        <w:r w:rsidRPr="00735FD7" w:rsidDel="001E52AE">
          <w:rPr>
            <w:rFonts w:ascii="Calibri" w:hAnsi="Calibri" w:cs="Arial"/>
            <w:color w:val="000000" w:themeColor="text1"/>
            <w:sz w:val="21"/>
            <w:szCs w:val="21"/>
          </w:rPr>
          <w:delText>R</w:delText>
        </w:r>
      </w:del>
      <w:r w:rsidRPr="00735FD7">
        <w:rPr>
          <w:rFonts w:ascii="Calibri" w:hAnsi="Calibri" w:cs="Arial"/>
          <w:color w:val="000000" w:themeColor="text1"/>
          <w:sz w:val="21"/>
          <w:szCs w:val="21"/>
        </w:rPr>
        <w:t xml:space="preserve">egistries appear to be </w:t>
      </w:r>
      <w:proofErr w:type="spellStart"/>
      <w:r w:rsidRPr="00735FD7">
        <w:rPr>
          <w:rFonts w:ascii="Calibri" w:hAnsi="Calibri" w:cs="Arial"/>
          <w:color w:val="000000" w:themeColor="text1"/>
          <w:sz w:val="21"/>
          <w:szCs w:val="21"/>
        </w:rPr>
        <w:t>focussing</w:t>
      </w:r>
      <w:proofErr w:type="spellEnd"/>
      <w:r w:rsidRPr="00735FD7">
        <w:rPr>
          <w:rFonts w:ascii="Calibri" w:hAnsi="Calibri" w:cs="Arial"/>
          <w:color w:val="000000" w:themeColor="text1"/>
          <w:sz w:val="21"/>
          <w:szCs w:val="21"/>
        </w:rPr>
        <w:t xml:space="preserve"> specifically at the offering</w:t>
      </w:r>
      <w:ins w:id="15" w:author="Ariel Xinyue Liang" w:date="2016-09-09T10:38:00Z">
        <w:r w:rsidR="001E52AE">
          <w:rPr>
            <w:rFonts w:ascii="Calibri" w:hAnsi="Calibri" w:cs="Arial"/>
            <w:color w:val="000000" w:themeColor="text1"/>
            <w:sz w:val="21"/>
            <w:szCs w:val="21"/>
          </w:rPr>
          <w:t xml:space="preserve"> (how many suppliers there are)</w:t>
        </w:r>
      </w:ins>
      <w:r w:rsidRPr="00735FD7">
        <w:rPr>
          <w:rFonts w:ascii="Calibri" w:hAnsi="Calibri" w:cs="Arial"/>
          <w:color w:val="000000" w:themeColor="text1"/>
          <w:sz w:val="21"/>
          <w:szCs w:val="21"/>
        </w:rPr>
        <w:t xml:space="preserve">, rather than the market take-up. </w:t>
      </w:r>
      <w:proofErr w:type="spellStart"/>
      <w:r w:rsidRPr="00735FD7">
        <w:rPr>
          <w:rFonts w:ascii="Calibri" w:hAnsi="Calibri" w:cs="Arial"/>
          <w:color w:val="000000" w:themeColor="text1"/>
          <w:sz w:val="21"/>
          <w:szCs w:val="21"/>
        </w:rPr>
        <w:t>Focussing</w:t>
      </w:r>
      <w:proofErr w:type="spellEnd"/>
      <w:r w:rsidRPr="00735FD7">
        <w:rPr>
          <w:rFonts w:ascii="Calibri" w:hAnsi="Calibri" w:cs="Arial"/>
          <w:color w:val="000000" w:themeColor="text1"/>
          <w:sz w:val="21"/>
          <w:szCs w:val="21"/>
        </w:rPr>
        <w:t xml:space="preserve"> on the offering does not allow for detection of undue market domination.</w:t>
      </w:r>
    </w:p>
    <w:p w14:paraId="7FD1F67B"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u w:val="single"/>
        </w:rPr>
        <w:t>Registrars</w:t>
      </w:r>
    </w:p>
    <w:p w14:paraId="34E9CFF5"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rPr>
        <w:t xml:space="preserve">The current graphs show a simple metric of geographic diversity of </w:t>
      </w:r>
      <w:ins w:id="16" w:author="Ariel Xinyue Liang" w:date="2016-09-09T10:39:00Z">
        <w:r w:rsidR="00247AED">
          <w:rPr>
            <w:rFonts w:ascii="Calibri" w:hAnsi="Calibri" w:cs="Arial"/>
            <w:color w:val="000000" w:themeColor="text1"/>
            <w:sz w:val="21"/>
            <w:szCs w:val="21"/>
          </w:rPr>
          <w:t>r</w:t>
        </w:r>
      </w:ins>
      <w:del w:id="17" w:author="Ariel Xinyue Liang" w:date="2016-09-09T10:39:00Z">
        <w:r w:rsidRPr="00735FD7" w:rsidDel="00247AED">
          <w:rPr>
            <w:rFonts w:ascii="Calibri" w:hAnsi="Calibri" w:cs="Arial"/>
            <w:color w:val="000000" w:themeColor="text1"/>
            <w:sz w:val="21"/>
            <w:szCs w:val="21"/>
          </w:rPr>
          <w:delText>R</w:delText>
        </w:r>
      </w:del>
      <w:r w:rsidRPr="00735FD7">
        <w:rPr>
          <w:rFonts w:ascii="Calibri" w:hAnsi="Calibri" w:cs="Arial"/>
          <w:color w:val="000000" w:themeColor="text1"/>
          <w:sz w:val="21"/>
          <w:szCs w:val="21"/>
        </w:rPr>
        <w:t>egistrars across regions and their development against time. The metric itself shows neither a conclusive growth nor a reduction in offering. It does show an ongoing imbalance worldwide – and this is helpful.</w:t>
      </w:r>
    </w:p>
    <w:p w14:paraId="08DBCCD7"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rPr>
        <w:t xml:space="preserve">However, this metric appears to </w:t>
      </w:r>
      <w:ins w:id="18" w:author="Ariel Xinyue Liang" w:date="2016-09-09T10:40:00Z">
        <w:r w:rsidR="00247AED">
          <w:rPr>
            <w:rFonts w:ascii="Calibri" w:hAnsi="Calibri" w:cs="Arial"/>
            <w:color w:val="000000" w:themeColor="text1"/>
            <w:sz w:val="21"/>
            <w:szCs w:val="21"/>
          </w:rPr>
          <w:t xml:space="preserve">lack differentiation among the </w:t>
        </w:r>
      </w:ins>
      <w:del w:id="19" w:author="Ariel Xinyue Liang" w:date="2016-09-09T10:39:00Z">
        <w:r w:rsidRPr="00735FD7" w:rsidDel="00247AED">
          <w:rPr>
            <w:rFonts w:ascii="Calibri" w:hAnsi="Calibri" w:cs="Arial"/>
            <w:color w:val="000000" w:themeColor="text1"/>
            <w:sz w:val="21"/>
            <w:szCs w:val="21"/>
          </w:rPr>
          <w:delText xml:space="preserve">over-generalise the nature of a </w:delText>
        </w:r>
      </w:del>
      <w:ins w:id="20" w:author="Ariel Xinyue Liang" w:date="2016-09-09T10:40:00Z">
        <w:r w:rsidR="00247AED">
          <w:rPr>
            <w:rFonts w:ascii="Calibri" w:hAnsi="Calibri" w:cs="Arial"/>
            <w:color w:val="000000" w:themeColor="text1"/>
            <w:sz w:val="21"/>
            <w:szCs w:val="21"/>
          </w:rPr>
          <w:t>r</w:t>
        </w:r>
      </w:ins>
      <w:del w:id="21" w:author="Ariel Xinyue Liang" w:date="2016-09-09T10:40:00Z">
        <w:r w:rsidRPr="00735FD7" w:rsidDel="00247AED">
          <w:rPr>
            <w:rFonts w:ascii="Calibri" w:hAnsi="Calibri" w:cs="Arial"/>
            <w:color w:val="000000" w:themeColor="text1"/>
            <w:sz w:val="21"/>
            <w:szCs w:val="21"/>
          </w:rPr>
          <w:delText>R</w:delText>
        </w:r>
      </w:del>
      <w:r w:rsidRPr="00735FD7">
        <w:rPr>
          <w:rFonts w:ascii="Calibri" w:hAnsi="Calibri" w:cs="Arial"/>
          <w:color w:val="000000" w:themeColor="text1"/>
          <w:sz w:val="21"/>
          <w:szCs w:val="21"/>
        </w:rPr>
        <w:t>egistrar</w:t>
      </w:r>
      <w:ins w:id="22" w:author="Ariel Xinyue Liang" w:date="2016-09-09T10:40:00Z">
        <w:r w:rsidR="00247AED">
          <w:rPr>
            <w:rFonts w:ascii="Calibri" w:hAnsi="Calibri" w:cs="Arial"/>
            <w:color w:val="000000" w:themeColor="text1"/>
            <w:sz w:val="21"/>
            <w:szCs w:val="21"/>
          </w:rPr>
          <w:t>s</w:t>
        </w:r>
      </w:ins>
      <w:r w:rsidRPr="00735FD7">
        <w:rPr>
          <w:rFonts w:ascii="Calibri" w:hAnsi="Calibri" w:cs="Arial"/>
          <w:color w:val="000000" w:themeColor="text1"/>
          <w:sz w:val="21"/>
          <w:szCs w:val="21"/>
        </w:rPr>
        <w:t xml:space="preserve">. Indeed, the Generic Top Level Domain offering varies greatly across Registrars. </w:t>
      </w:r>
      <w:ins w:id="23" w:author="Ariel Xinyue Liang" w:date="2016-09-09T10:40:00Z">
        <w:r w:rsidR="00247AED">
          <w:rPr>
            <w:rFonts w:ascii="Calibri" w:hAnsi="Calibri" w:cs="Arial"/>
            <w:color w:val="000000" w:themeColor="text1"/>
            <w:sz w:val="21"/>
            <w:szCs w:val="21"/>
          </w:rPr>
          <w:t>It i</w:t>
        </w:r>
        <w:r w:rsidR="00247AED" w:rsidRPr="00735FD7">
          <w:rPr>
            <w:rFonts w:ascii="Calibri" w:hAnsi="Calibri" w:cs="Arial"/>
            <w:color w:val="000000" w:themeColor="text1"/>
            <w:sz w:val="21"/>
            <w:szCs w:val="21"/>
          </w:rPr>
          <w:t>s a trivial way to compile these statistics</w:t>
        </w:r>
        <w:r w:rsidR="00247AED">
          <w:rPr>
            <w:rFonts w:ascii="Calibri" w:hAnsi="Calibri" w:cs="Arial"/>
            <w:color w:val="000000" w:themeColor="text1"/>
            <w:sz w:val="21"/>
            <w:szCs w:val="21"/>
          </w:rPr>
          <w:t xml:space="preserve"> by t</w:t>
        </w:r>
      </w:ins>
      <w:del w:id="24" w:author="Ariel Xinyue Liang" w:date="2016-09-09T10:40:00Z">
        <w:r w:rsidRPr="00735FD7" w:rsidDel="00247AED">
          <w:rPr>
            <w:rFonts w:ascii="Calibri" w:hAnsi="Calibri" w:cs="Arial"/>
            <w:color w:val="000000" w:themeColor="text1"/>
            <w:sz w:val="21"/>
            <w:szCs w:val="21"/>
          </w:rPr>
          <w:delText>T</w:delText>
        </w:r>
      </w:del>
      <w:r w:rsidRPr="00735FD7">
        <w:rPr>
          <w:rFonts w:ascii="Calibri" w:hAnsi="Calibri" w:cs="Arial"/>
          <w:color w:val="000000" w:themeColor="text1"/>
          <w:sz w:val="21"/>
          <w:szCs w:val="21"/>
        </w:rPr>
        <w:t xml:space="preserve">reating a </w:t>
      </w:r>
      <w:ins w:id="25" w:author="Ariel Xinyue Liang" w:date="2016-09-09T10:43:00Z">
        <w:r w:rsidR="00B07F1D">
          <w:rPr>
            <w:rFonts w:ascii="Calibri" w:hAnsi="Calibri" w:cs="Arial"/>
            <w:color w:val="000000" w:themeColor="text1"/>
            <w:sz w:val="21"/>
            <w:szCs w:val="21"/>
          </w:rPr>
          <w:t>r</w:t>
        </w:r>
      </w:ins>
      <w:del w:id="26" w:author="Ariel Xinyue Liang" w:date="2016-09-09T10:43:00Z">
        <w:r w:rsidRPr="00735FD7" w:rsidDel="00B07F1D">
          <w:rPr>
            <w:rFonts w:ascii="Calibri" w:hAnsi="Calibri" w:cs="Arial"/>
            <w:color w:val="000000" w:themeColor="text1"/>
            <w:sz w:val="21"/>
            <w:szCs w:val="21"/>
          </w:rPr>
          <w:delText>R</w:delText>
        </w:r>
      </w:del>
      <w:r w:rsidRPr="00735FD7">
        <w:rPr>
          <w:rFonts w:ascii="Calibri" w:hAnsi="Calibri" w:cs="Arial"/>
          <w:color w:val="000000" w:themeColor="text1"/>
          <w:sz w:val="21"/>
          <w:szCs w:val="21"/>
        </w:rPr>
        <w:t>egistrar that exists as a service to its own clients of other services</w:t>
      </w:r>
      <w:ins w:id="27" w:author="Ariel Xinyue Liang" w:date="2016-09-09T10:40:00Z">
        <w:r w:rsidR="00247AED">
          <w:rPr>
            <w:rFonts w:ascii="Calibri" w:hAnsi="Calibri" w:cs="Arial"/>
            <w:color w:val="000000" w:themeColor="text1"/>
            <w:sz w:val="21"/>
            <w:szCs w:val="21"/>
          </w:rPr>
          <w:t xml:space="preserve"> the same as</w:t>
        </w:r>
      </w:ins>
      <w:del w:id="28" w:author="Ariel Xinyue Liang" w:date="2016-09-09T10:40:00Z">
        <w:r w:rsidRPr="00735FD7" w:rsidDel="00247AED">
          <w:rPr>
            <w:rFonts w:ascii="Calibri" w:hAnsi="Calibri" w:cs="Arial"/>
            <w:color w:val="000000" w:themeColor="text1"/>
            <w:sz w:val="21"/>
            <w:szCs w:val="21"/>
          </w:rPr>
          <w:delText>, with</w:delText>
        </w:r>
      </w:del>
      <w:r w:rsidRPr="00735FD7">
        <w:rPr>
          <w:rFonts w:ascii="Calibri" w:hAnsi="Calibri" w:cs="Arial"/>
          <w:color w:val="000000" w:themeColor="text1"/>
          <w:sz w:val="21"/>
          <w:szCs w:val="21"/>
        </w:rPr>
        <w:t xml:space="preserve"> a general registrar that derives most of its income from registering domains</w:t>
      </w:r>
      <w:del w:id="29" w:author="Ariel Xinyue Liang" w:date="2016-09-09T10:40:00Z">
        <w:r w:rsidRPr="00735FD7" w:rsidDel="00247AED">
          <w:rPr>
            <w:rFonts w:ascii="Calibri" w:hAnsi="Calibri" w:cs="Arial"/>
            <w:color w:val="000000" w:themeColor="text1"/>
            <w:sz w:val="21"/>
            <w:szCs w:val="21"/>
          </w:rPr>
          <w:delText xml:space="preserve"> is a trivial way to compile these statistics</w:delText>
        </w:r>
      </w:del>
      <w:r w:rsidRPr="00735FD7">
        <w:rPr>
          <w:rFonts w:ascii="Calibri" w:hAnsi="Calibri" w:cs="Arial"/>
          <w:color w:val="000000" w:themeColor="text1"/>
          <w:sz w:val="21"/>
          <w:szCs w:val="21"/>
        </w:rPr>
        <w:t>.</w:t>
      </w:r>
    </w:p>
    <w:p w14:paraId="734DF79E"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rPr>
        <w:t>See under “Competition” for suggestions on more metrics.</w:t>
      </w:r>
    </w:p>
    <w:p w14:paraId="11216C5A"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u w:val="single"/>
        </w:rPr>
        <w:t>Registries</w:t>
      </w:r>
    </w:p>
    <w:p w14:paraId="4A46673A"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rPr>
        <w:t xml:space="preserve">The same comment can be made for </w:t>
      </w:r>
      <w:ins w:id="30" w:author="Ariel Xinyue Liang" w:date="2016-09-09T10:48:00Z">
        <w:r w:rsidR="00F1797E">
          <w:rPr>
            <w:rFonts w:ascii="Calibri" w:hAnsi="Calibri" w:cs="Arial"/>
            <w:color w:val="000000" w:themeColor="text1"/>
            <w:sz w:val="21"/>
            <w:szCs w:val="21"/>
          </w:rPr>
          <w:t>r</w:t>
        </w:r>
      </w:ins>
      <w:del w:id="31" w:author="Ariel Xinyue Liang" w:date="2016-09-09T10:48:00Z">
        <w:r w:rsidRPr="00735FD7" w:rsidDel="00F1797E">
          <w:rPr>
            <w:rFonts w:ascii="Calibri" w:hAnsi="Calibri" w:cs="Arial"/>
            <w:color w:val="000000" w:themeColor="text1"/>
            <w:sz w:val="21"/>
            <w:szCs w:val="21"/>
          </w:rPr>
          <w:delText>R</w:delText>
        </w:r>
      </w:del>
      <w:r w:rsidRPr="00735FD7">
        <w:rPr>
          <w:rFonts w:ascii="Calibri" w:hAnsi="Calibri" w:cs="Arial"/>
          <w:color w:val="000000" w:themeColor="text1"/>
          <w:sz w:val="21"/>
          <w:szCs w:val="21"/>
        </w:rPr>
        <w:t xml:space="preserve">egistries. Again all </w:t>
      </w:r>
      <w:ins w:id="32" w:author="Ariel Xinyue Liang" w:date="2016-09-09T10:48:00Z">
        <w:r w:rsidR="00F1797E">
          <w:rPr>
            <w:rFonts w:ascii="Calibri" w:hAnsi="Calibri" w:cs="Arial"/>
            <w:color w:val="000000" w:themeColor="text1"/>
            <w:sz w:val="21"/>
            <w:szCs w:val="21"/>
          </w:rPr>
          <w:t>r</w:t>
        </w:r>
      </w:ins>
      <w:del w:id="33" w:author="Ariel Xinyue Liang" w:date="2016-09-09T10:48:00Z">
        <w:r w:rsidRPr="00735FD7" w:rsidDel="00F1797E">
          <w:rPr>
            <w:rFonts w:ascii="Calibri" w:hAnsi="Calibri" w:cs="Arial"/>
            <w:color w:val="000000" w:themeColor="text1"/>
            <w:sz w:val="21"/>
            <w:szCs w:val="21"/>
          </w:rPr>
          <w:delText>R</w:delText>
        </w:r>
      </w:del>
      <w:r w:rsidRPr="00735FD7">
        <w:rPr>
          <w:rFonts w:ascii="Calibri" w:hAnsi="Calibri" w:cs="Arial"/>
          <w:color w:val="000000" w:themeColor="text1"/>
          <w:sz w:val="21"/>
          <w:szCs w:val="21"/>
        </w:rPr>
        <w:t xml:space="preserve">egistries are treated in the same way, whether they are catering </w:t>
      </w:r>
      <w:ins w:id="34" w:author="Ariel Xinyue Liang" w:date="2016-09-09T10:48:00Z">
        <w:r w:rsidR="00F1797E">
          <w:rPr>
            <w:rFonts w:ascii="Calibri" w:hAnsi="Calibri" w:cs="Arial"/>
            <w:color w:val="000000" w:themeColor="text1"/>
            <w:sz w:val="21"/>
            <w:szCs w:val="21"/>
          </w:rPr>
          <w:t>to</w:t>
        </w:r>
      </w:ins>
      <w:del w:id="35" w:author="Ariel Xinyue Liang" w:date="2016-09-09T10:48:00Z">
        <w:r w:rsidRPr="00735FD7" w:rsidDel="00F1797E">
          <w:rPr>
            <w:rFonts w:ascii="Calibri" w:hAnsi="Calibri" w:cs="Arial"/>
            <w:color w:val="000000" w:themeColor="text1"/>
            <w:sz w:val="21"/>
            <w:szCs w:val="21"/>
          </w:rPr>
          <w:delText>for</w:delText>
        </w:r>
      </w:del>
      <w:r w:rsidRPr="00735FD7">
        <w:rPr>
          <w:rFonts w:ascii="Calibri" w:hAnsi="Calibri" w:cs="Arial"/>
          <w:color w:val="000000" w:themeColor="text1"/>
          <w:sz w:val="21"/>
          <w:szCs w:val="21"/>
        </w:rPr>
        <w:t xml:space="preserve"> a community, a brand, a service, a generic name, a geographic location, etc. There needs to be more detail for this metric to be useful.</w:t>
      </w:r>
    </w:p>
    <w:p w14:paraId="09F2EE32"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u w:val="single"/>
        </w:rPr>
        <w:t>Competition</w:t>
      </w:r>
      <w:del w:id="36" w:author="Ariel Xinyue Liang" w:date="2016-09-09T10:48:00Z">
        <w:r w:rsidRPr="00735FD7" w:rsidDel="00F1797E">
          <w:rPr>
            <w:rFonts w:ascii="Calibri" w:hAnsi="Calibri" w:cs="Arial"/>
            <w:color w:val="000000" w:themeColor="text1"/>
            <w:sz w:val="21"/>
            <w:szCs w:val="21"/>
            <w:u w:val="single"/>
          </w:rPr>
          <w:delText xml:space="preserve"> (Page 4)</w:delText>
        </w:r>
      </w:del>
    </w:p>
    <w:p w14:paraId="47A8AAA3"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rPr>
        <w:t>The metrics presented on page 4 of the report are very helpful. However, the ALAC believes that more can be done when it comes to tracking competition, especially when it comes to market influence and control.</w:t>
      </w:r>
    </w:p>
    <w:p w14:paraId="2CA70B14" w14:textId="77777777" w:rsidR="00735FD7" w:rsidRPr="00735FD7" w:rsidRDefault="00735FD7" w:rsidP="00735FD7">
      <w:pPr>
        <w:shd w:val="clear" w:color="auto" w:fill="FFFFFF"/>
        <w:spacing w:before="150"/>
        <w:rPr>
          <w:rFonts w:ascii="Calibri" w:hAnsi="Calibri" w:cs="Arial"/>
          <w:color w:val="333333"/>
          <w:sz w:val="21"/>
          <w:szCs w:val="21"/>
        </w:rPr>
      </w:pPr>
      <w:r w:rsidRPr="00735FD7">
        <w:rPr>
          <w:rFonts w:ascii="Calibri" w:hAnsi="Calibri" w:cs="Arial"/>
          <w:color w:val="000000" w:themeColor="text1"/>
          <w:sz w:val="21"/>
          <w:szCs w:val="21"/>
        </w:rPr>
        <w:t>True competition in a market is not solely a measure of the market offering</w:t>
      </w:r>
      <w:del w:id="37" w:author="Ariel Xinyue Liang" w:date="2016-09-09T10:49:00Z">
        <w:r w:rsidRPr="00735FD7" w:rsidDel="00F1797E">
          <w:rPr>
            <w:rFonts w:ascii="Calibri" w:hAnsi="Calibri" w:cs="Arial"/>
            <w:color w:val="000000" w:themeColor="text1"/>
            <w:sz w:val="21"/>
            <w:szCs w:val="21"/>
          </w:rPr>
          <w:delText xml:space="preserve"> (how many suppliers there are)</w:delText>
        </w:r>
      </w:del>
      <w:r w:rsidRPr="00735FD7">
        <w:rPr>
          <w:rFonts w:ascii="Calibri" w:hAnsi="Calibri" w:cs="Arial"/>
          <w:color w:val="000000" w:themeColor="text1"/>
          <w:sz w:val="21"/>
          <w:szCs w:val="21"/>
        </w:rPr>
        <w:t xml:space="preserve"> but </w:t>
      </w:r>
      <w:ins w:id="38" w:author="Ariel Xinyue Liang" w:date="2016-09-09T10:50:00Z">
        <w:r w:rsidR="00F1797E">
          <w:rPr>
            <w:rFonts w:ascii="Calibri" w:hAnsi="Calibri" w:cs="Arial"/>
            <w:color w:val="000000" w:themeColor="text1"/>
            <w:sz w:val="21"/>
            <w:szCs w:val="21"/>
          </w:rPr>
          <w:t xml:space="preserve">it </w:t>
        </w:r>
      </w:ins>
      <w:r w:rsidRPr="00735FD7">
        <w:rPr>
          <w:rFonts w:ascii="Calibri" w:hAnsi="Calibri" w:cs="Arial"/>
          <w:color w:val="000000" w:themeColor="text1"/>
          <w:sz w:val="21"/>
          <w:szCs w:val="21"/>
        </w:rPr>
        <w:t xml:space="preserve">also revolves around the share of market from the leading competitors. An example of such statistic, solely for new </w:t>
      </w:r>
      <w:proofErr w:type="spellStart"/>
      <w:r w:rsidRPr="00735FD7">
        <w:rPr>
          <w:rFonts w:ascii="Calibri" w:hAnsi="Calibri" w:cs="Arial"/>
          <w:color w:val="000000" w:themeColor="text1"/>
          <w:sz w:val="21"/>
          <w:szCs w:val="21"/>
        </w:rPr>
        <w:t>gTLDs</w:t>
      </w:r>
      <w:proofErr w:type="spellEnd"/>
      <w:r w:rsidRPr="00735FD7">
        <w:rPr>
          <w:rFonts w:ascii="Calibri" w:hAnsi="Calibri" w:cs="Arial"/>
          <w:color w:val="000000" w:themeColor="text1"/>
          <w:sz w:val="21"/>
          <w:szCs w:val="21"/>
        </w:rPr>
        <w:t xml:space="preserve"> is shown on</w:t>
      </w:r>
      <w:r w:rsidRPr="0014687A">
        <w:rPr>
          <w:rFonts w:ascii="Calibri" w:hAnsi="Calibri" w:cs="Arial"/>
          <w:color w:val="000000" w:themeColor="text1"/>
          <w:sz w:val="21"/>
          <w:szCs w:val="21"/>
        </w:rPr>
        <w:t> </w:t>
      </w:r>
      <w:hyperlink r:id="rId4" w:history="1">
        <w:r w:rsidRPr="0014687A">
          <w:rPr>
            <w:rFonts w:ascii="Calibri" w:hAnsi="Calibri" w:cs="Arial"/>
            <w:color w:val="3B73AF"/>
            <w:sz w:val="21"/>
            <w:szCs w:val="21"/>
          </w:rPr>
          <w:t>https://ntldstats.com/registrar</w:t>
        </w:r>
      </w:hyperlink>
    </w:p>
    <w:p w14:paraId="1F60CC45"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rPr>
        <w:t xml:space="preserve">Large competitors have more advertising power to reach a wider audience, hence this metric would be very important. When it comes to </w:t>
      </w:r>
      <w:ins w:id="39" w:author="Ariel Xinyue Liang" w:date="2016-09-09T10:50:00Z">
        <w:r w:rsidR="00F1797E">
          <w:rPr>
            <w:rFonts w:ascii="Calibri" w:hAnsi="Calibri" w:cs="Arial"/>
            <w:color w:val="000000" w:themeColor="text1"/>
            <w:sz w:val="21"/>
            <w:szCs w:val="21"/>
          </w:rPr>
          <w:t>r</w:t>
        </w:r>
      </w:ins>
      <w:del w:id="40" w:author="Ariel Xinyue Liang" w:date="2016-09-09T10:50:00Z">
        <w:r w:rsidRPr="00735FD7" w:rsidDel="00F1797E">
          <w:rPr>
            <w:rFonts w:ascii="Calibri" w:hAnsi="Calibri" w:cs="Arial"/>
            <w:color w:val="000000" w:themeColor="text1"/>
            <w:sz w:val="21"/>
            <w:szCs w:val="21"/>
          </w:rPr>
          <w:delText>R</w:delText>
        </w:r>
      </w:del>
      <w:r w:rsidRPr="00735FD7">
        <w:rPr>
          <w:rFonts w:ascii="Calibri" w:hAnsi="Calibri" w:cs="Arial"/>
          <w:color w:val="000000" w:themeColor="text1"/>
          <w:sz w:val="21"/>
          <w:szCs w:val="21"/>
        </w:rPr>
        <w:t xml:space="preserve">egistrars, they also have a significant say in the success of a </w:t>
      </w:r>
      <w:ins w:id="41" w:author="Ariel Xinyue Liang" w:date="2016-09-09T10:50:00Z">
        <w:r w:rsidR="00F1797E">
          <w:rPr>
            <w:rFonts w:ascii="Calibri" w:hAnsi="Calibri" w:cs="Arial"/>
            <w:color w:val="000000" w:themeColor="text1"/>
            <w:sz w:val="21"/>
            <w:szCs w:val="21"/>
          </w:rPr>
          <w:t>t</w:t>
        </w:r>
      </w:ins>
      <w:del w:id="42" w:author="Ariel Xinyue Liang" w:date="2016-09-09T10:50:00Z">
        <w:r w:rsidRPr="00735FD7" w:rsidDel="00F1797E">
          <w:rPr>
            <w:rFonts w:ascii="Calibri" w:hAnsi="Calibri" w:cs="Arial"/>
            <w:color w:val="000000" w:themeColor="text1"/>
            <w:sz w:val="21"/>
            <w:szCs w:val="21"/>
          </w:rPr>
          <w:delText>T</w:delText>
        </w:r>
      </w:del>
      <w:r w:rsidRPr="00735FD7">
        <w:rPr>
          <w:rFonts w:ascii="Calibri" w:hAnsi="Calibri" w:cs="Arial"/>
          <w:color w:val="000000" w:themeColor="text1"/>
          <w:sz w:val="21"/>
          <w:szCs w:val="21"/>
        </w:rPr>
        <w:t xml:space="preserve">op </w:t>
      </w:r>
      <w:ins w:id="43" w:author="Ariel Xinyue Liang" w:date="2016-09-09T10:50:00Z">
        <w:r w:rsidR="00F1797E">
          <w:rPr>
            <w:rFonts w:ascii="Calibri" w:hAnsi="Calibri" w:cs="Arial"/>
            <w:color w:val="000000" w:themeColor="text1"/>
            <w:sz w:val="21"/>
            <w:szCs w:val="21"/>
          </w:rPr>
          <w:t>l</w:t>
        </w:r>
      </w:ins>
      <w:del w:id="44" w:author="Ariel Xinyue Liang" w:date="2016-09-09T10:50:00Z">
        <w:r w:rsidRPr="00735FD7" w:rsidDel="00F1797E">
          <w:rPr>
            <w:rFonts w:ascii="Calibri" w:hAnsi="Calibri" w:cs="Arial"/>
            <w:color w:val="000000" w:themeColor="text1"/>
            <w:sz w:val="21"/>
            <w:szCs w:val="21"/>
          </w:rPr>
          <w:delText>L</w:delText>
        </w:r>
      </w:del>
      <w:r w:rsidRPr="00735FD7">
        <w:rPr>
          <w:rFonts w:ascii="Calibri" w:hAnsi="Calibri" w:cs="Arial"/>
          <w:color w:val="000000" w:themeColor="text1"/>
          <w:sz w:val="21"/>
          <w:szCs w:val="21"/>
        </w:rPr>
        <w:t xml:space="preserve">evel </w:t>
      </w:r>
      <w:ins w:id="45" w:author="Ariel Xinyue Liang" w:date="2016-09-09T10:50:00Z">
        <w:r w:rsidR="00F1797E">
          <w:rPr>
            <w:rFonts w:ascii="Calibri" w:hAnsi="Calibri" w:cs="Arial"/>
            <w:color w:val="000000" w:themeColor="text1"/>
            <w:sz w:val="21"/>
            <w:szCs w:val="21"/>
          </w:rPr>
          <w:t>d</w:t>
        </w:r>
      </w:ins>
      <w:del w:id="46" w:author="Ariel Xinyue Liang" w:date="2016-09-09T10:50:00Z">
        <w:r w:rsidRPr="00735FD7" w:rsidDel="00F1797E">
          <w:rPr>
            <w:rFonts w:ascii="Calibri" w:hAnsi="Calibri" w:cs="Arial"/>
            <w:color w:val="000000" w:themeColor="text1"/>
            <w:sz w:val="21"/>
            <w:szCs w:val="21"/>
          </w:rPr>
          <w:delText>D</w:delText>
        </w:r>
      </w:del>
      <w:r w:rsidRPr="00735FD7">
        <w:rPr>
          <w:rFonts w:ascii="Calibri" w:hAnsi="Calibri" w:cs="Arial"/>
          <w:color w:val="000000" w:themeColor="text1"/>
          <w:sz w:val="21"/>
          <w:szCs w:val="21"/>
        </w:rPr>
        <w:t>omain.</w:t>
      </w:r>
    </w:p>
    <w:p w14:paraId="5F8929EA"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rPr>
        <w:t xml:space="preserve">Looking at the overall </w:t>
      </w:r>
      <w:ins w:id="47" w:author="Ariel Xinyue Liang" w:date="2016-09-09T10:50:00Z">
        <w:r w:rsidR="00F1797E">
          <w:rPr>
            <w:rFonts w:ascii="Calibri" w:hAnsi="Calibri" w:cs="Arial"/>
            <w:color w:val="000000" w:themeColor="text1"/>
            <w:sz w:val="21"/>
            <w:szCs w:val="21"/>
          </w:rPr>
          <w:t>d</w:t>
        </w:r>
      </w:ins>
      <w:del w:id="48" w:author="Ariel Xinyue Liang" w:date="2016-09-09T10:50:00Z">
        <w:r w:rsidRPr="00735FD7" w:rsidDel="00F1797E">
          <w:rPr>
            <w:rFonts w:ascii="Calibri" w:hAnsi="Calibri" w:cs="Arial"/>
            <w:color w:val="000000" w:themeColor="text1"/>
            <w:sz w:val="21"/>
            <w:szCs w:val="21"/>
          </w:rPr>
          <w:delText>D</w:delText>
        </w:r>
      </w:del>
      <w:r w:rsidRPr="00735FD7">
        <w:rPr>
          <w:rFonts w:ascii="Calibri" w:hAnsi="Calibri" w:cs="Arial"/>
          <w:color w:val="000000" w:themeColor="text1"/>
          <w:sz w:val="21"/>
          <w:szCs w:val="21"/>
        </w:rPr>
        <w:t xml:space="preserve">omain </w:t>
      </w:r>
      <w:ins w:id="49" w:author="Ariel Xinyue Liang" w:date="2016-09-09T10:50:00Z">
        <w:r w:rsidR="00F1797E">
          <w:rPr>
            <w:rFonts w:ascii="Calibri" w:hAnsi="Calibri" w:cs="Arial"/>
            <w:color w:val="000000" w:themeColor="text1"/>
            <w:sz w:val="21"/>
            <w:szCs w:val="21"/>
          </w:rPr>
          <w:t>n</w:t>
        </w:r>
      </w:ins>
      <w:del w:id="50" w:author="Ariel Xinyue Liang" w:date="2016-09-09T10:50:00Z">
        <w:r w:rsidRPr="00735FD7" w:rsidDel="00F1797E">
          <w:rPr>
            <w:rFonts w:ascii="Calibri" w:hAnsi="Calibri" w:cs="Arial"/>
            <w:color w:val="000000" w:themeColor="text1"/>
            <w:sz w:val="21"/>
            <w:szCs w:val="21"/>
          </w:rPr>
          <w:delText>N</w:delText>
        </w:r>
      </w:del>
      <w:r w:rsidRPr="00735FD7">
        <w:rPr>
          <w:rFonts w:ascii="Calibri" w:hAnsi="Calibri" w:cs="Arial"/>
          <w:color w:val="000000" w:themeColor="text1"/>
          <w:sz w:val="21"/>
          <w:szCs w:val="21"/>
        </w:rPr>
        <w:t>ame market, a metric tracking share of market, such as the one shown on</w:t>
      </w:r>
      <w:r w:rsidRPr="0014687A">
        <w:rPr>
          <w:rFonts w:ascii="Calibri" w:hAnsi="Calibri" w:cs="Arial"/>
          <w:color w:val="000000" w:themeColor="text1"/>
          <w:sz w:val="21"/>
          <w:szCs w:val="21"/>
        </w:rPr>
        <w:t xml:space="preserve"> </w:t>
      </w:r>
      <w:hyperlink r:id="rId5" w:history="1">
        <w:r w:rsidRPr="0014687A">
          <w:rPr>
            <w:rFonts w:ascii="Calibri" w:hAnsi="Calibri" w:cs="Arial"/>
            <w:color w:val="3B73AF"/>
            <w:sz w:val="21"/>
            <w:szCs w:val="21"/>
          </w:rPr>
          <w:t>http://www.domainstate.com/registrar-stats.html</w:t>
        </w:r>
      </w:hyperlink>
      <w:r w:rsidRPr="0014687A">
        <w:rPr>
          <w:rFonts w:ascii="Calibri" w:hAnsi="Calibri" w:cs="Arial"/>
          <w:color w:val="333333"/>
          <w:sz w:val="21"/>
          <w:szCs w:val="21"/>
        </w:rPr>
        <w:t> </w:t>
      </w:r>
      <w:r w:rsidRPr="00735FD7">
        <w:rPr>
          <w:rFonts w:ascii="Calibri" w:hAnsi="Calibri" w:cs="Arial"/>
          <w:color w:val="000000" w:themeColor="text1"/>
          <w:sz w:val="21"/>
          <w:szCs w:val="21"/>
        </w:rPr>
        <w:t>is much more suitable to show whether competition</w:t>
      </w:r>
      <w:ins w:id="51" w:author="Ariel Xinyue Liang" w:date="2016-09-09T10:51:00Z">
        <w:r w:rsidR="00F1797E">
          <w:rPr>
            <w:rFonts w:ascii="Calibri" w:hAnsi="Calibri" w:cs="Arial"/>
            <w:color w:val="000000" w:themeColor="text1"/>
            <w:sz w:val="21"/>
            <w:szCs w:val="21"/>
          </w:rPr>
          <w:t xml:space="preserve"> among registrars</w:t>
        </w:r>
      </w:ins>
      <w:r w:rsidRPr="00735FD7">
        <w:rPr>
          <w:rFonts w:ascii="Calibri" w:hAnsi="Calibri" w:cs="Arial"/>
          <w:color w:val="000000" w:themeColor="text1"/>
          <w:sz w:val="21"/>
          <w:szCs w:val="21"/>
        </w:rPr>
        <w:t xml:space="preserve"> is being stimulated. It appears that so far the vast majority of the market is </w:t>
      </w:r>
      <w:ins w:id="52" w:author="Ariel Xinyue Liang" w:date="2016-09-09T10:51:00Z">
        <w:r w:rsidR="00F1797E">
          <w:rPr>
            <w:rFonts w:ascii="Calibri" w:hAnsi="Calibri" w:cs="Arial"/>
            <w:color w:val="000000" w:themeColor="text1"/>
            <w:sz w:val="21"/>
            <w:szCs w:val="21"/>
          </w:rPr>
          <w:t xml:space="preserve">dominated </w:t>
        </w:r>
      </w:ins>
      <w:del w:id="53" w:author="Ariel Xinyue Liang" w:date="2016-09-09T10:51:00Z">
        <w:r w:rsidRPr="00735FD7" w:rsidDel="00F1797E">
          <w:rPr>
            <w:rFonts w:ascii="Calibri" w:hAnsi="Calibri" w:cs="Arial"/>
            <w:color w:val="000000" w:themeColor="text1"/>
            <w:sz w:val="21"/>
            <w:szCs w:val="21"/>
          </w:rPr>
          <w:delText xml:space="preserve">controlled </w:delText>
        </w:r>
      </w:del>
      <w:r w:rsidRPr="00735FD7">
        <w:rPr>
          <w:rFonts w:ascii="Calibri" w:hAnsi="Calibri" w:cs="Arial"/>
          <w:color w:val="000000" w:themeColor="text1"/>
          <w:sz w:val="21"/>
          <w:szCs w:val="21"/>
        </w:rPr>
        <w:t xml:space="preserve">by </w:t>
      </w:r>
      <w:r w:rsidRPr="00735FD7">
        <w:rPr>
          <w:rFonts w:ascii="Calibri" w:hAnsi="Calibri" w:cs="Arial"/>
          <w:color w:val="000000" w:themeColor="text1"/>
          <w:sz w:val="21"/>
          <w:szCs w:val="21"/>
        </w:rPr>
        <w:lastRenderedPageBreak/>
        <w:t xml:space="preserve">one major player. When it comes to the </w:t>
      </w:r>
      <w:del w:id="54" w:author="Ariel Xinyue Liang" w:date="2016-09-09T10:51:00Z">
        <w:r w:rsidRPr="00735FD7" w:rsidDel="00F1797E">
          <w:rPr>
            <w:rFonts w:ascii="Calibri" w:hAnsi="Calibri" w:cs="Arial"/>
            <w:color w:val="000000" w:themeColor="text1"/>
            <w:sz w:val="21"/>
            <w:szCs w:val="21"/>
          </w:rPr>
          <w:delText xml:space="preserve">offering </w:delText>
        </w:r>
      </w:del>
      <w:ins w:id="55" w:author="Ariel Xinyue Liang" w:date="2016-09-09T10:51:00Z">
        <w:r w:rsidR="00F1797E">
          <w:rPr>
            <w:rFonts w:ascii="Calibri" w:hAnsi="Calibri" w:cs="Arial"/>
            <w:color w:val="000000" w:themeColor="text1"/>
            <w:sz w:val="21"/>
            <w:szCs w:val="21"/>
          </w:rPr>
          <w:t>domain registrations</w:t>
        </w:r>
        <w:r w:rsidR="00F1797E" w:rsidRPr="00735FD7">
          <w:rPr>
            <w:rFonts w:ascii="Calibri" w:hAnsi="Calibri" w:cs="Arial"/>
            <w:color w:val="000000" w:themeColor="text1"/>
            <w:sz w:val="21"/>
            <w:szCs w:val="21"/>
          </w:rPr>
          <w:t xml:space="preserve"> </w:t>
        </w:r>
      </w:ins>
      <w:r w:rsidRPr="00735FD7">
        <w:rPr>
          <w:rFonts w:ascii="Calibri" w:hAnsi="Calibri" w:cs="Arial"/>
          <w:color w:val="000000" w:themeColor="text1"/>
          <w:sz w:val="21"/>
          <w:szCs w:val="21"/>
        </w:rPr>
        <w:t>on a per cou</w:t>
      </w:r>
      <w:r w:rsidR="0014687A" w:rsidRPr="0014687A">
        <w:rPr>
          <w:rFonts w:ascii="Calibri" w:hAnsi="Calibri" w:cs="Arial"/>
          <w:color w:val="000000" w:themeColor="text1"/>
          <w:sz w:val="21"/>
          <w:szCs w:val="21"/>
        </w:rPr>
        <w:t xml:space="preserve">ntry basis, the statistic shown </w:t>
      </w:r>
      <w:ins w:id="56" w:author="Ariel Xinyue Liang" w:date="2016-09-09T10:51:00Z">
        <w:r w:rsidR="00F1797E">
          <w:rPr>
            <w:rFonts w:ascii="Calibri" w:hAnsi="Calibri" w:cs="Arial"/>
            <w:color w:val="000000" w:themeColor="text1"/>
            <w:sz w:val="21"/>
            <w:szCs w:val="21"/>
          </w:rPr>
          <w:t>o</w:t>
        </w:r>
      </w:ins>
      <w:del w:id="57" w:author="Ariel Xinyue Liang" w:date="2016-09-09T10:51:00Z">
        <w:r w:rsidRPr="00735FD7" w:rsidDel="00F1797E">
          <w:rPr>
            <w:rFonts w:ascii="Calibri" w:hAnsi="Calibri" w:cs="Arial"/>
            <w:color w:val="000000" w:themeColor="text1"/>
            <w:sz w:val="21"/>
            <w:szCs w:val="21"/>
          </w:rPr>
          <w:delText>i</w:delText>
        </w:r>
      </w:del>
      <w:r w:rsidRPr="00735FD7">
        <w:rPr>
          <w:rFonts w:ascii="Calibri" w:hAnsi="Calibri" w:cs="Arial"/>
          <w:color w:val="000000" w:themeColor="text1"/>
          <w:sz w:val="21"/>
          <w:szCs w:val="21"/>
        </w:rPr>
        <w:t>n</w:t>
      </w:r>
      <w:r w:rsidRPr="0014687A">
        <w:rPr>
          <w:rFonts w:ascii="Calibri" w:hAnsi="Calibri" w:cs="Arial"/>
          <w:color w:val="000000" w:themeColor="text1"/>
          <w:sz w:val="21"/>
          <w:szCs w:val="21"/>
        </w:rPr>
        <w:t> </w:t>
      </w:r>
      <w:hyperlink r:id="rId6" w:history="1">
        <w:r w:rsidRPr="0014687A">
          <w:rPr>
            <w:rFonts w:ascii="Calibri" w:hAnsi="Calibri" w:cs="Arial"/>
            <w:color w:val="3B73AF"/>
            <w:sz w:val="21"/>
            <w:szCs w:val="21"/>
          </w:rPr>
          <w:t>http://www.domainstate.com/top-country-registrars.html</w:t>
        </w:r>
      </w:hyperlink>
      <w:r w:rsidRPr="0014687A">
        <w:rPr>
          <w:rFonts w:ascii="Calibri" w:hAnsi="Calibri" w:cs="Arial"/>
          <w:color w:val="333333"/>
          <w:sz w:val="21"/>
          <w:szCs w:val="21"/>
        </w:rPr>
        <w:t> </w:t>
      </w:r>
      <w:r w:rsidRPr="00735FD7">
        <w:rPr>
          <w:rFonts w:ascii="Calibri" w:hAnsi="Calibri" w:cs="Arial"/>
          <w:color w:val="000000" w:themeColor="text1"/>
          <w:sz w:val="21"/>
          <w:szCs w:val="21"/>
        </w:rPr>
        <w:t>speaks for itself.</w:t>
      </w:r>
    </w:p>
    <w:p w14:paraId="2C19CE5A"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rPr>
        <w:t>The ALAC recommends that the trends shown on the above examples should be tracked in addition to the metrics showing the number of registrars in each country and region.</w:t>
      </w:r>
    </w:p>
    <w:p w14:paraId="750E0C16" w14:textId="77777777" w:rsidR="00735FD7" w:rsidRPr="00735FD7" w:rsidRDefault="00735FD7" w:rsidP="00735FD7">
      <w:pPr>
        <w:shd w:val="clear" w:color="auto" w:fill="FFFFFF"/>
        <w:spacing w:before="150"/>
        <w:rPr>
          <w:rFonts w:ascii="Calibri" w:hAnsi="Calibri" w:cs="Arial"/>
          <w:color w:val="333333"/>
          <w:sz w:val="21"/>
          <w:szCs w:val="21"/>
        </w:rPr>
      </w:pPr>
      <w:r w:rsidRPr="00735FD7">
        <w:rPr>
          <w:rFonts w:ascii="Calibri" w:hAnsi="Calibri" w:cs="Arial"/>
          <w:color w:val="000000" w:themeColor="text1"/>
          <w:sz w:val="21"/>
          <w:szCs w:val="21"/>
        </w:rPr>
        <w:t xml:space="preserve">When it comes to metrics about </w:t>
      </w:r>
      <w:ins w:id="58" w:author="Ariel Xinyue Liang" w:date="2016-09-09T10:52:00Z">
        <w:r w:rsidR="00F1797E">
          <w:rPr>
            <w:rFonts w:ascii="Calibri" w:hAnsi="Calibri" w:cs="Arial"/>
            <w:color w:val="000000" w:themeColor="text1"/>
            <w:sz w:val="21"/>
            <w:szCs w:val="21"/>
          </w:rPr>
          <w:t>r</w:t>
        </w:r>
      </w:ins>
      <w:del w:id="59" w:author="Ariel Xinyue Liang" w:date="2016-09-09T10:52:00Z">
        <w:r w:rsidRPr="00735FD7" w:rsidDel="00F1797E">
          <w:rPr>
            <w:rFonts w:ascii="Calibri" w:hAnsi="Calibri" w:cs="Arial"/>
            <w:color w:val="000000" w:themeColor="text1"/>
            <w:sz w:val="21"/>
            <w:szCs w:val="21"/>
          </w:rPr>
          <w:delText>R</w:delText>
        </w:r>
      </w:del>
      <w:r w:rsidRPr="00735FD7">
        <w:rPr>
          <w:rFonts w:ascii="Calibri" w:hAnsi="Calibri" w:cs="Arial"/>
          <w:color w:val="000000" w:themeColor="text1"/>
          <w:sz w:val="21"/>
          <w:szCs w:val="21"/>
        </w:rPr>
        <w:t xml:space="preserve">egistries, whilst there is some worth in compiling the metrics presented, a better metric would be to track the market share of </w:t>
      </w:r>
      <w:proofErr w:type="spellStart"/>
      <w:r w:rsidRPr="00735FD7">
        <w:rPr>
          <w:rFonts w:ascii="Calibri" w:hAnsi="Calibri" w:cs="Arial"/>
          <w:color w:val="000000" w:themeColor="text1"/>
          <w:sz w:val="21"/>
          <w:szCs w:val="21"/>
        </w:rPr>
        <w:t>gTLD</w:t>
      </w:r>
      <w:ins w:id="60" w:author="Ariel Xinyue Liang" w:date="2016-09-09T10:52:00Z">
        <w:r w:rsidR="00F1797E">
          <w:rPr>
            <w:rFonts w:ascii="Calibri" w:hAnsi="Calibri" w:cs="Arial"/>
            <w:color w:val="000000" w:themeColor="text1"/>
            <w:sz w:val="21"/>
            <w:szCs w:val="21"/>
          </w:rPr>
          <w:t>s</w:t>
        </w:r>
      </w:ins>
      <w:proofErr w:type="spellEnd"/>
      <w:del w:id="61" w:author="Ariel Xinyue Liang" w:date="2016-09-09T10:52:00Z">
        <w:r w:rsidRPr="00735FD7" w:rsidDel="00F1797E">
          <w:rPr>
            <w:rFonts w:ascii="Calibri" w:hAnsi="Calibri" w:cs="Arial"/>
            <w:color w:val="000000" w:themeColor="text1"/>
            <w:sz w:val="21"/>
            <w:szCs w:val="21"/>
          </w:rPr>
          <w:delText>S</w:delText>
        </w:r>
      </w:del>
      <w:r w:rsidRPr="00735FD7">
        <w:rPr>
          <w:rFonts w:ascii="Calibri" w:hAnsi="Calibri" w:cs="Arial"/>
          <w:color w:val="000000" w:themeColor="text1"/>
          <w:sz w:val="21"/>
          <w:szCs w:val="21"/>
        </w:rPr>
        <w:t xml:space="preserve">, as </w:t>
      </w:r>
      <w:ins w:id="62" w:author="Ariel Xinyue Liang" w:date="2016-09-09T10:52:00Z">
        <w:r w:rsidR="00F1797E">
          <w:rPr>
            <w:rFonts w:ascii="Calibri" w:hAnsi="Calibri" w:cs="Arial"/>
            <w:color w:val="000000" w:themeColor="text1"/>
            <w:sz w:val="21"/>
            <w:szCs w:val="21"/>
          </w:rPr>
          <w:t>o</w:t>
        </w:r>
      </w:ins>
      <w:del w:id="63" w:author="Ariel Xinyue Liang" w:date="2016-09-09T10:52:00Z">
        <w:r w:rsidRPr="00735FD7" w:rsidDel="00F1797E">
          <w:rPr>
            <w:rFonts w:ascii="Calibri" w:hAnsi="Calibri" w:cs="Arial"/>
            <w:color w:val="000000" w:themeColor="text1"/>
            <w:sz w:val="21"/>
            <w:szCs w:val="21"/>
          </w:rPr>
          <w:delText>i</w:delText>
        </w:r>
      </w:del>
      <w:r w:rsidRPr="00735FD7">
        <w:rPr>
          <w:rFonts w:ascii="Calibri" w:hAnsi="Calibri" w:cs="Arial"/>
          <w:color w:val="000000" w:themeColor="text1"/>
          <w:sz w:val="21"/>
          <w:szCs w:val="21"/>
        </w:rPr>
        <w:t>n</w:t>
      </w:r>
      <w:r w:rsidRPr="0014687A">
        <w:rPr>
          <w:rFonts w:ascii="Calibri" w:hAnsi="Calibri" w:cs="Arial"/>
          <w:color w:val="000000" w:themeColor="text1"/>
          <w:sz w:val="21"/>
          <w:szCs w:val="21"/>
        </w:rPr>
        <w:t> </w:t>
      </w:r>
      <w:hyperlink r:id="rId7" w:history="1">
        <w:r w:rsidRPr="0014687A">
          <w:rPr>
            <w:rFonts w:ascii="Calibri" w:hAnsi="Calibri" w:cs="Arial"/>
            <w:color w:val="3B73AF"/>
            <w:sz w:val="21"/>
            <w:szCs w:val="21"/>
          </w:rPr>
          <w:t>http://www.domainstate.com/registrar-tld-breakup.html</w:t>
        </w:r>
      </w:hyperlink>
    </w:p>
    <w:p w14:paraId="36F2AD71"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rPr>
        <w:t xml:space="preserve">For </w:t>
      </w:r>
      <w:ins w:id="64" w:author="Ariel Xinyue Liang" w:date="2016-09-09T10:52:00Z">
        <w:r w:rsidR="00F1797E">
          <w:rPr>
            <w:rFonts w:ascii="Calibri" w:hAnsi="Calibri" w:cs="Arial"/>
            <w:color w:val="000000" w:themeColor="text1"/>
            <w:sz w:val="21"/>
            <w:szCs w:val="21"/>
          </w:rPr>
          <w:t>r</w:t>
        </w:r>
      </w:ins>
      <w:del w:id="65" w:author="Ariel Xinyue Liang" w:date="2016-09-09T10:52:00Z">
        <w:r w:rsidRPr="00735FD7" w:rsidDel="00F1797E">
          <w:rPr>
            <w:rFonts w:ascii="Calibri" w:hAnsi="Calibri" w:cs="Arial"/>
            <w:color w:val="000000" w:themeColor="text1"/>
            <w:sz w:val="21"/>
            <w:szCs w:val="21"/>
          </w:rPr>
          <w:delText>R</w:delText>
        </w:r>
      </w:del>
      <w:r w:rsidRPr="00735FD7">
        <w:rPr>
          <w:rFonts w:ascii="Calibri" w:hAnsi="Calibri" w:cs="Arial"/>
          <w:color w:val="000000" w:themeColor="text1"/>
          <w:sz w:val="21"/>
          <w:szCs w:val="21"/>
        </w:rPr>
        <w:t xml:space="preserve">egistries, It is worth noting that </w:t>
      </w:r>
      <w:del w:id="66" w:author="Ariel Xinyue Liang" w:date="2016-09-09T10:52:00Z">
        <w:r w:rsidRPr="00735FD7" w:rsidDel="00F1797E">
          <w:rPr>
            <w:rFonts w:ascii="Calibri" w:hAnsi="Calibri" w:cs="Arial"/>
            <w:color w:val="000000" w:themeColor="text1"/>
            <w:sz w:val="21"/>
            <w:szCs w:val="21"/>
          </w:rPr>
          <w:delText xml:space="preserve">only </w:delText>
        </w:r>
      </w:del>
      <w:r w:rsidRPr="00735FD7">
        <w:rPr>
          <w:rFonts w:ascii="Calibri" w:hAnsi="Calibri" w:cs="Arial"/>
          <w:color w:val="000000" w:themeColor="text1"/>
          <w:sz w:val="21"/>
          <w:szCs w:val="21"/>
        </w:rPr>
        <w:t>like</w:t>
      </w:r>
      <w:ins w:id="67" w:author="Ariel Xinyue Liang" w:date="2016-09-09T10:53:00Z">
        <w:r w:rsidR="00F1797E">
          <w:rPr>
            <w:rFonts w:ascii="Calibri" w:hAnsi="Calibri" w:cs="Arial"/>
            <w:color w:val="000000" w:themeColor="text1"/>
            <w:sz w:val="21"/>
            <w:szCs w:val="21"/>
          </w:rPr>
          <w:t>-</w:t>
        </w:r>
      </w:ins>
      <w:del w:id="68" w:author="Ariel Xinyue Liang" w:date="2016-09-09T10:53:00Z">
        <w:r w:rsidRPr="00735FD7" w:rsidDel="00F1797E">
          <w:rPr>
            <w:rFonts w:ascii="Calibri" w:hAnsi="Calibri" w:cs="Arial"/>
            <w:color w:val="000000" w:themeColor="text1"/>
            <w:sz w:val="21"/>
            <w:szCs w:val="21"/>
          </w:rPr>
          <w:delText xml:space="preserve"> </w:delText>
        </w:r>
      </w:del>
      <w:r w:rsidRPr="00735FD7">
        <w:rPr>
          <w:rFonts w:ascii="Calibri" w:hAnsi="Calibri" w:cs="Arial"/>
          <w:color w:val="000000" w:themeColor="text1"/>
          <w:sz w:val="21"/>
          <w:szCs w:val="21"/>
        </w:rPr>
        <w:t>for</w:t>
      </w:r>
      <w:ins w:id="69" w:author="Ariel Xinyue Liang" w:date="2016-09-09T10:53:00Z">
        <w:r w:rsidR="00F1797E">
          <w:rPr>
            <w:rFonts w:ascii="Calibri" w:hAnsi="Calibri" w:cs="Arial"/>
            <w:color w:val="000000" w:themeColor="text1"/>
            <w:sz w:val="21"/>
            <w:szCs w:val="21"/>
          </w:rPr>
          <w:t>-</w:t>
        </w:r>
      </w:ins>
      <w:del w:id="70" w:author="Ariel Xinyue Liang" w:date="2016-09-09T10:53:00Z">
        <w:r w:rsidRPr="00735FD7" w:rsidDel="00F1797E">
          <w:rPr>
            <w:rFonts w:ascii="Calibri" w:hAnsi="Calibri" w:cs="Arial"/>
            <w:color w:val="000000" w:themeColor="text1"/>
            <w:sz w:val="21"/>
            <w:szCs w:val="21"/>
          </w:rPr>
          <w:delText xml:space="preserve"> </w:delText>
        </w:r>
      </w:del>
      <w:r w:rsidRPr="00735FD7">
        <w:rPr>
          <w:rFonts w:ascii="Calibri" w:hAnsi="Calibri" w:cs="Arial"/>
          <w:color w:val="000000" w:themeColor="text1"/>
          <w:sz w:val="21"/>
          <w:szCs w:val="21"/>
        </w:rPr>
        <w:t xml:space="preserve">like </w:t>
      </w:r>
      <w:proofErr w:type="spellStart"/>
      <w:r w:rsidRPr="00735FD7">
        <w:rPr>
          <w:rFonts w:ascii="Calibri" w:hAnsi="Calibri" w:cs="Arial"/>
          <w:color w:val="000000" w:themeColor="text1"/>
          <w:sz w:val="21"/>
          <w:szCs w:val="21"/>
        </w:rPr>
        <w:t>gTLDs</w:t>
      </w:r>
      <w:proofErr w:type="spellEnd"/>
      <w:r w:rsidRPr="00735FD7">
        <w:rPr>
          <w:rFonts w:ascii="Calibri" w:hAnsi="Calibri" w:cs="Arial"/>
          <w:color w:val="000000" w:themeColor="text1"/>
          <w:sz w:val="21"/>
          <w:szCs w:val="21"/>
        </w:rPr>
        <w:t xml:space="preserve"> </w:t>
      </w:r>
      <w:ins w:id="71" w:author="Ariel Xinyue Liang" w:date="2016-09-09T10:53:00Z">
        <w:r w:rsidR="00F1797E">
          <w:rPr>
            <w:rFonts w:ascii="Calibri" w:hAnsi="Calibri" w:cs="Arial"/>
            <w:color w:val="000000" w:themeColor="text1"/>
            <w:sz w:val="21"/>
            <w:szCs w:val="21"/>
          </w:rPr>
          <w:t xml:space="preserve">tend to </w:t>
        </w:r>
      </w:ins>
      <w:r w:rsidRPr="00735FD7">
        <w:rPr>
          <w:rFonts w:ascii="Calibri" w:hAnsi="Calibri" w:cs="Arial"/>
          <w:color w:val="000000" w:themeColor="text1"/>
          <w:sz w:val="21"/>
          <w:szCs w:val="21"/>
        </w:rPr>
        <w:t xml:space="preserve">compete against each other. For example, brand </w:t>
      </w:r>
      <w:proofErr w:type="spellStart"/>
      <w:r w:rsidRPr="00735FD7">
        <w:rPr>
          <w:rFonts w:ascii="Calibri" w:hAnsi="Calibri" w:cs="Arial"/>
          <w:color w:val="000000" w:themeColor="text1"/>
          <w:sz w:val="21"/>
          <w:szCs w:val="21"/>
        </w:rPr>
        <w:t>gTLDs</w:t>
      </w:r>
      <w:proofErr w:type="spellEnd"/>
      <w:r w:rsidRPr="00735FD7">
        <w:rPr>
          <w:rFonts w:ascii="Calibri" w:hAnsi="Calibri" w:cs="Arial"/>
          <w:color w:val="000000" w:themeColor="text1"/>
          <w:sz w:val="21"/>
          <w:szCs w:val="21"/>
        </w:rPr>
        <w:t xml:space="preserve"> do not broaden competition. A health related </w:t>
      </w:r>
      <w:proofErr w:type="spellStart"/>
      <w:r w:rsidRPr="00735FD7">
        <w:rPr>
          <w:rFonts w:ascii="Calibri" w:hAnsi="Calibri" w:cs="Arial"/>
          <w:color w:val="000000" w:themeColor="text1"/>
          <w:sz w:val="21"/>
          <w:szCs w:val="21"/>
        </w:rPr>
        <w:t>gTLD</w:t>
      </w:r>
      <w:proofErr w:type="spellEnd"/>
      <w:r w:rsidRPr="00735FD7">
        <w:rPr>
          <w:rFonts w:ascii="Calibri" w:hAnsi="Calibri" w:cs="Arial"/>
          <w:color w:val="000000" w:themeColor="text1"/>
          <w:sz w:val="21"/>
          <w:szCs w:val="21"/>
        </w:rPr>
        <w:t xml:space="preserve"> does not compete with a gambling related </w:t>
      </w:r>
      <w:proofErr w:type="spellStart"/>
      <w:r w:rsidRPr="00735FD7">
        <w:rPr>
          <w:rFonts w:ascii="Calibri" w:hAnsi="Calibri" w:cs="Arial"/>
          <w:color w:val="000000" w:themeColor="text1"/>
          <w:sz w:val="21"/>
          <w:szCs w:val="21"/>
        </w:rPr>
        <w:t>gTLD</w:t>
      </w:r>
      <w:proofErr w:type="spellEnd"/>
      <w:r w:rsidRPr="00735FD7">
        <w:rPr>
          <w:rFonts w:ascii="Calibri" w:hAnsi="Calibri" w:cs="Arial"/>
          <w:color w:val="000000" w:themeColor="text1"/>
          <w:sz w:val="21"/>
          <w:szCs w:val="21"/>
        </w:rPr>
        <w:t xml:space="preserve">. So the true extent of competition is really amongst the </w:t>
      </w:r>
      <w:commentRangeStart w:id="72"/>
      <w:r w:rsidRPr="00735FD7">
        <w:rPr>
          <w:rFonts w:ascii="Calibri" w:hAnsi="Calibri" w:cs="Arial"/>
          <w:color w:val="000000" w:themeColor="text1"/>
          <w:sz w:val="21"/>
          <w:szCs w:val="21"/>
        </w:rPr>
        <w:t xml:space="preserve">more generic </w:t>
      </w:r>
      <w:commentRangeEnd w:id="72"/>
      <w:r w:rsidR="00770BD8">
        <w:rPr>
          <w:rStyle w:val="CommentReference"/>
        </w:rPr>
        <w:commentReference w:id="72"/>
      </w:r>
      <w:proofErr w:type="spellStart"/>
      <w:r w:rsidRPr="00735FD7">
        <w:rPr>
          <w:rFonts w:ascii="Calibri" w:hAnsi="Calibri" w:cs="Arial"/>
          <w:color w:val="000000" w:themeColor="text1"/>
          <w:sz w:val="21"/>
          <w:szCs w:val="21"/>
        </w:rPr>
        <w:t>gTLDs</w:t>
      </w:r>
      <w:proofErr w:type="spellEnd"/>
      <w:r w:rsidRPr="00735FD7">
        <w:rPr>
          <w:rFonts w:ascii="Calibri" w:hAnsi="Calibri" w:cs="Arial"/>
          <w:color w:val="000000" w:themeColor="text1"/>
          <w:sz w:val="21"/>
          <w:szCs w:val="21"/>
        </w:rPr>
        <w:t>, plus those that compete on a like</w:t>
      </w:r>
      <w:ins w:id="73" w:author="Ariel Xinyue Liang" w:date="2016-09-09T10:54:00Z">
        <w:r w:rsidR="00770BD8">
          <w:rPr>
            <w:rFonts w:ascii="Calibri" w:hAnsi="Calibri" w:cs="Arial"/>
            <w:color w:val="000000" w:themeColor="text1"/>
            <w:sz w:val="21"/>
            <w:szCs w:val="21"/>
          </w:rPr>
          <w:t>-</w:t>
        </w:r>
      </w:ins>
      <w:del w:id="74" w:author="Ariel Xinyue Liang" w:date="2016-09-09T10:54:00Z">
        <w:r w:rsidRPr="00735FD7" w:rsidDel="00770BD8">
          <w:rPr>
            <w:rFonts w:ascii="Calibri" w:hAnsi="Calibri" w:cs="Arial"/>
            <w:color w:val="000000" w:themeColor="text1"/>
            <w:sz w:val="21"/>
            <w:szCs w:val="21"/>
          </w:rPr>
          <w:delText xml:space="preserve"> </w:delText>
        </w:r>
      </w:del>
      <w:r w:rsidRPr="00735FD7">
        <w:rPr>
          <w:rFonts w:ascii="Calibri" w:hAnsi="Calibri" w:cs="Arial"/>
          <w:color w:val="000000" w:themeColor="text1"/>
          <w:sz w:val="21"/>
          <w:szCs w:val="21"/>
        </w:rPr>
        <w:t>for</w:t>
      </w:r>
      <w:ins w:id="75" w:author="Ariel Xinyue Liang" w:date="2016-09-09T10:54:00Z">
        <w:r w:rsidR="00770BD8">
          <w:rPr>
            <w:rFonts w:ascii="Calibri" w:hAnsi="Calibri" w:cs="Arial"/>
            <w:color w:val="000000" w:themeColor="text1"/>
            <w:sz w:val="21"/>
            <w:szCs w:val="21"/>
          </w:rPr>
          <w:t>-</w:t>
        </w:r>
      </w:ins>
      <w:del w:id="76" w:author="Ariel Xinyue Liang" w:date="2016-09-09T10:54:00Z">
        <w:r w:rsidRPr="00735FD7" w:rsidDel="00770BD8">
          <w:rPr>
            <w:rFonts w:ascii="Calibri" w:hAnsi="Calibri" w:cs="Arial"/>
            <w:color w:val="000000" w:themeColor="text1"/>
            <w:sz w:val="21"/>
            <w:szCs w:val="21"/>
          </w:rPr>
          <w:delText xml:space="preserve"> </w:delText>
        </w:r>
      </w:del>
      <w:r w:rsidRPr="00735FD7">
        <w:rPr>
          <w:rFonts w:ascii="Calibri" w:hAnsi="Calibri" w:cs="Arial"/>
          <w:color w:val="000000" w:themeColor="text1"/>
          <w:sz w:val="21"/>
          <w:szCs w:val="21"/>
        </w:rPr>
        <w:t>like basis in a specific trade.</w:t>
      </w:r>
    </w:p>
    <w:p w14:paraId="16F48EDC" w14:textId="77777777" w:rsidR="00770BD8" w:rsidRDefault="00735FD7" w:rsidP="00735FD7">
      <w:pPr>
        <w:shd w:val="clear" w:color="auto" w:fill="FFFFFF"/>
        <w:spacing w:before="150"/>
        <w:rPr>
          <w:ins w:id="77" w:author="Ariel Xinyue Liang" w:date="2016-09-09T10:56:00Z"/>
          <w:rFonts w:ascii="Calibri" w:hAnsi="Calibri" w:cs="Arial"/>
          <w:color w:val="000000" w:themeColor="text1"/>
          <w:sz w:val="21"/>
          <w:szCs w:val="21"/>
        </w:rPr>
      </w:pPr>
      <w:r w:rsidRPr="00735FD7">
        <w:rPr>
          <w:rFonts w:ascii="Calibri" w:hAnsi="Calibri" w:cs="Arial"/>
          <w:color w:val="000000" w:themeColor="text1"/>
          <w:sz w:val="21"/>
          <w:szCs w:val="21"/>
        </w:rPr>
        <w:t xml:space="preserve">The graphic </w:t>
      </w:r>
      <w:del w:id="78" w:author="Ariel Xinyue Liang" w:date="2016-09-09T10:54:00Z">
        <w:r w:rsidRPr="00735FD7" w:rsidDel="00770BD8">
          <w:rPr>
            <w:rFonts w:ascii="Calibri" w:hAnsi="Calibri" w:cs="Arial"/>
            <w:color w:val="000000" w:themeColor="text1"/>
            <w:sz w:val="21"/>
            <w:szCs w:val="21"/>
          </w:rPr>
          <w:delText xml:space="preserve">showing </w:delText>
        </w:r>
      </w:del>
      <w:ins w:id="79" w:author="Ariel Xinyue Liang" w:date="2016-09-09T10:54:00Z">
        <w:r w:rsidR="00770BD8">
          <w:rPr>
            <w:rFonts w:ascii="Calibri" w:hAnsi="Calibri" w:cs="Arial"/>
            <w:color w:val="000000" w:themeColor="text1"/>
            <w:sz w:val="21"/>
            <w:szCs w:val="21"/>
          </w:rPr>
          <w:t>displaying</w:t>
        </w:r>
        <w:r w:rsidR="00770BD8" w:rsidRPr="00735FD7">
          <w:rPr>
            <w:rFonts w:ascii="Calibri" w:hAnsi="Calibri" w:cs="Arial"/>
            <w:color w:val="000000" w:themeColor="text1"/>
            <w:sz w:val="21"/>
            <w:szCs w:val="21"/>
          </w:rPr>
          <w:t xml:space="preserve"> </w:t>
        </w:r>
      </w:ins>
      <w:r w:rsidRPr="00735FD7">
        <w:rPr>
          <w:rFonts w:ascii="Calibri" w:hAnsi="Calibri" w:cs="Arial"/>
          <w:color w:val="000000" w:themeColor="text1"/>
          <w:sz w:val="21"/>
          <w:szCs w:val="21"/>
        </w:rPr>
        <w:t>the growth of the overall domain name market on page 5 is helpful in showing whether the market is healthy</w:t>
      </w:r>
      <w:ins w:id="80" w:author="Ariel Xinyue Liang" w:date="2016-09-09T10:54:00Z">
        <w:r w:rsidR="00770BD8">
          <w:rPr>
            <w:rFonts w:ascii="Calibri" w:hAnsi="Calibri" w:cs="Arial"/>
            <w:color w:val="000000" w:themeColor="text1"/>
            <w:sz w:val="21"/>
            <w:szCs w:val="21"/>
          </w:rPr>
          <w:t>,</w:t>
        </w:r>
      </w:ins>
      <w:r w:rsidRPr="00735FD7">
        <w:rPr>
          <w:rFonts w:ascii="Calibri" w:hAnsi="Calibri" w:cs="Arial"/>
          <w:color w:val="000000" w:themeColor="text1"/>
          <w:sz w:val="21"/>
          <w:szCs w:val="21"/>
        </w:rPr>
        <w:t xml:space="preserve"> as growth </w:t>
      </w:r>
      <w:ins w:id="81" w:author="Ariel Xinyue Liang" w:date="2016-09-09T10:54:00Z">
        <w:r w:rsidR="00770BD8">
          <w:rPr>
            <w:rFonts w:ascii="Calibri" w:hAnsi="Calibri" w:cs="Arial"/>
            <w:color w:val="000000" w:themeColor="text1"/>
            <w:sz w:val="21"/>
            <w:szCs w:val="21"/>
          </w:rPr>
          <w:t xml:space="preserve">indicates </w:t>
        </w:r>
      </w:ins>
      <w:del w:id="82" w:author="Ariel Xinyue Liang" w:date="2016-09-09T10:54:00Z">
        <w:r w:rsidRPr="00735FD7" w:rsidDel="00770BD8">
          <w:rPr>
            <w:rFonts w:ascii="Calibri" w:hAnsi="Calibri" w:cs="Arial"/>
            <w:color w:val="000000" w:themeColor="text1"/>
            <w:sz w:val="21"/>
            <w:szCs w:val="21"/>
          </w:rPr>
          <w:delText xml:space="preserve">shows </w:delText>
        </w:r>
      </w:del>
      <w:r w:rsidRPr="00735FD7">
        <w:rPr>
          <w:rFonts w:ascii="Calibri" w:hAnsi="Calibri" w:cs="Arial"/>
          <w:color w:val="000000" w:themeColor="text1"/>
          <w:sz w:val="21"/>
          <w:szCs w:val="21"/>
        </w:rPr>
        <w:t xml:space="preserve">health. It might be interesting to compare this growth with the total growth in registration of </w:t>
      </w:r>
      <w:ins w:id="83" w:author="Ariel Xinyue Liang" w:date="2016-09-09T10:55:00Z">
        <w:r w:rsidR="00770BD8">
          <w:rPr>
            <w:rFonts w:ascii="Calibri" w:hAnsi="Calibri" w:cs="Arial"/>
            <w:color w:val="000000" w:themeColor="text1"/>
            <w:sz w:val="21"/>
            <w:szCs w:val="21"/>
          </w:rPr>
          <w:t xml:space="preserve">second level </w:t>
        </w:r>
      </w:ins>
      <w:r w:rsidRPr="00735FD7">
        <w:rPr>
          <w:rFonts w:ascii="Calibri" w:hAnsi="Calibri" w:cs="Arial"/>
          <w:color w:val="000000" w:themeColor="text1"/>
          <w:sz w:val="21"/>
          <w:szCs w:val="21"/>
        </w:rPr>
        <w:t>domain names</w:t>
      </w:r>
      <w:ins w:id="84" w:author="Ariel Xinyue Liang" w:date="2016-09-09T10:55:00Z">
        <w:r w:rsidR="00770BD8">
          <w:rPr>
            <w:rFonts w:ascii="Calibri" w:hAnsi="Calibri" w:cs="Arial"/>
            <w:color w:val="000000" w:themeColor="text1"/>
            <w:sz w:val="21"/>
            <w:szCs w:val="21"/>
          </w:rPr>
          <w:t>,</w:t>
        </w:r>
      </w:ins>
      <w:r w:rsidRPr="00735FD7">
        <w:rPr>
          <w:rFonts w:ascii="Calibri" w:hAnsi="Calibri" w:cs="Arial"/>
          <w:color w:val="000000" w:themeColor="text1"/>
          <w:sz w:val="21"/>
          <w:szCs w:val="21"/>
        </w:rPr>
        <w:t xml:space="preserve"> including </w:t>
      </w:r>
      <w:ins w:id="85" w:author="Ariel Xinyue Liang" w:date="2016-09-09T10:55:00Z">
        <w:r w:rsidR="00770BD8">
          <w:rPr>
            <w:rFonts w:ascii="Calibri" w:hAnsi="Calibri" w:cs="Arial"/>
            <w:color w:val="000000" w:themeColor="text1"/>
            <w:sz w:val="21"/>
            <w:szCs w:val="21"/>
          </w:rPr>
          <w:t xml:space="preserve">those in </w:t>
        </w:r>
      </w:ins>
      <w:r w:rsidRPr="00735FD7">
        <w:rPr>
          <w:rFonts w:ascii="Calibri" w:hAnsi="Calibri" w:cs="Arial"/>
          <w:color w:val="000000" w:themeColor="text1"/>
          <w:sz w:val="21"/>
          <w:szCs w:val="21"/>
        </w:rPr>
        <w:t>Country Code Top Level Domains (</w:t>
      </w:r>
      <w:proofErr w:type="spellStart"/>
      <w:r w:rsidRPr="00735FD7">
        <w:rPr>
          <w:rFonts w:ascii="Calibri" w:hAnsi="Calibri" w:cs="Arial"/>
          <w:color w:val="000000" w:themeColor="text1"/>
          <w:sz w:val="21"/>
          <w:szCs w:val="21"/>
        </w:rPr>
        <w:t>ccTLDs</w:t>
      </w:r>
      <w:proofErr w:type="spellEnd"/>
      <w:r w:rsidRPr="00735FD7">
        <w:rPr>
          <w:rFonts w:ascii="Calibri" w:hAnsi="Calibri" w:cs="Arial"/>
          <w:color w:val="000000" w:themeColor="text1"/>
          <w:sz w:val="21"/>
          <w:szCs w:val="21"/>
        </w:rPr>
        <w:t>)</w:t>
      </w:r>
      <w:ins w:id="86" w:author="Ariel Xinyue Liang" w:date="2016-09-09T10:55:00Z">
        <w:r w:rsidR="00770BD8">
          <w:rPr>
            <w:rFonts w:ascii="Calibri" w:hAnsi="Calibri" w:cs="Arial"/>
            <w:color w:val="000000" w:themeColor="text1"/>
            <w:sz w:val="21"/>
            <w:szCs w:val="21"/>
          </w:rPr>
          <w:t xml:space="preserve">. The </w:t>
        </w:r>
      </w:ins>
      <w:del w:id="87" w:author="Ariel Xinyue Liang" w:date="2016-09-09T10:55:00Z">
        <w:r w:rsidRPr="00735FD7" w:rsidDel="00770BD8">
          <w:rPr>
            <w:rFonts w:ascii="Calibri" w:hAnsi="Calibri" w:cs="Arial"/>
            <w:color w:val="000000" w:themeColor="text1"/>
            <w:sz w:val="21"/>
            <w:szCs w:val="21"/>
          </w:rPr>
          <w:delText xml:space="preserve"> and show the </w:delText>
        </w:r>
      </w:del>
      <w:r w:rsidRPr="00735FD7">
        <w:rPr>
          <w:rFonts w:ascii="Calibri" w:hAnsi="Calibri" w:cs="Arial"/>
          <w:color w:val="000000" w:themeColor="text1"/>
          <w:sz w:val="21"/>
          <w:szCs w:val="21"/>
        </w:rPr>
        <w:t xml:space="preserve">growth in registrations under </w:t>
      </w:r>
      <w:proofErr w:type="spellStart"/>
      <w:r w:rsidRPr="00735FD7">
        <w:rPr>
          <w:rFonts w:ascii="Calibri" w:hAnsi="Calibri" w:cs="Arial"/>
          <w:color w:val="000000" w:themeColor="text1"/>
          <w:sz w:val="21"/>
          <w:szCs w:val="21"/>
        </w:rPr>
        <w:t>ccTLDs</w:t>
      </w:r>
      <w:proofErr w:type="spellEnd"/>
      <w:r w:rsidRPr="00735FD7">
        <w:rPr>
          <w:rFonts w:ascii="Calibri" w:hAnsi="Calibri" w:cs="Arial"/>
          <w:color w:val="000000" w:themeColor="text1"/>
          <w:sz w:val="21"/>
          <w:szCs w:val="21"/>
        </w:rPr>
        <w:t xml:space="preserve"> </w:t>
      </w:r>
      <w:ins w:id="88" w:author="Ariel Xinyue Liang" w:date="2016-09-09T10:55:00Z">
        <w:r w:rsidR="00770BD8">
          <w:rPr>
            <w:rFonts w:ascii="Calibri" w:hAnsi="Calibri" w:cs="Arial"/>
            <w:color w:val="000000" w:themeColor="text1"/>
            <w:sz w:val="21"/>
            <w:szCs w:val="21"/>
          </w:rPr>
          <w:t xml:space="preserve">shall be put </w:t>
        </w:r>
      </w:ins>
      <w:r w:rsidRPr="00735FD7">
        <w:rPr>
          <w:rFonts w:ascii="Calibri" w:hAnsi="Calibri" w:cs="Arial"/>
          <w:color w:val="000000" w:themeColor="text1"/>
          <w:sz w:val="21"/>
          <w:szCs w:val="21"/>
        </w:rPr>
        <w:t xml:space="preserve">on the same graph too. </w:t>
      </w:r>
    </w:p>
    <w:p w14:paraId="3F195A59"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rPr>
        <w:t xml:space="preserve">But just counting the number of registrations in </w:t>
      </w:r>
      <w:proofErr w:type="spellStart"/>
      <w:r w:rsidRPr="00735FD7">
        <w:rPr>
          <w:rFonts w:ascii="Calibri" w:hAnsi="Calibri" w:cs="Arial"/>
          <w:color w:val="000000" w:themeColor="text1"/>
          <w:sz w:val="21"/>
          <w:szCs w:val="21"/>
        </w:rPr>
        <w:t>gTLDs</w:t>
      </w:r>
      <w:proofErr w:type="spellEnd"/>
      <w:r w:rsidRPr="00735FD7">
        <w:rPr>
          <w:rFonts w:ascii="Calibri" w:hAnsi="Calibri" w:cs="Arial"/>
          <w:color w:val="000000" w:themeColor="text1"/>
          <w:sz w:val="21"/>
          <w:szCs w:val="21"/>
        </w:rPr>
        <w:t xml:space="preserve"> is not enough. </w:t>
      </w:r>
      <w:ins w:id="89" w:author="Ariel Xinyue Liang" w:date="2016-09-09T10:56:00Z">
        <w:r w:rsidR="00770BD8">
          <w:rPr>
            <w:rFonts w:ascii="Calibri" w:hAnsi="Calibri" w:cs="Arial"/>
            <w:color w:val="000000" w:themeColor="text1"/>
            <w:sz w:val="21"/>
            <w:szCs w:val="21"/>
          </w:rPr>
          <w:t>For instance, o</w:t>
        </w:r>
      </w:ins>
      <w:del w:id="90" w:author="Ariel Xinyue Liang" w:date="2016-09-09T10:56:00Z">
        <w:r w:rsidRPr="00735FD7" w:rsidDel="00770BD8">
          <w:rPr>
            <w:rFonts w:ascii="Calibri" w:hAnsi="Calibri" w:cs="Arial"/>
            <w:color w:val="000000" w:themeColor="text1"/>
            <w:sz w:val="21"/>
            <w:szCs w:val="21"/>
          </w:rPr>
          <w:delText>O</w:delText>
        </w:r>
      </w:del>
      <w:r w:rsidRPr="00735FD7">
        <w:rPr>
          <w:rFonts w:ascii="Calibri" w:hAnsi="Calibri" w:cs="Arial"/>
          <w:color w:val="000000" w:themeColor="text1"/>
          <w:sz w:val="21"/>
          <w:szCs w:val="21"/>
        </w:rPr>
        <w:t xml:space="preserve">ther metrics like </w:t>
      </w:r>
      <w:del w:id="91" w:author="Ariel Xinyue Liang" w:date="2016-09-09T10:56:00Z">
        <w:r w:rsidRPr="00735FD7" w:rsidDel="00770BD8">
          <w:rPr>
            <w:rFonts w:ascii="Calibri" w:hAnsi="Calibri" w:cs="Arial"/>
            <w:color w:val="000000" w:themeColor="text1"/>
            <w:sz w:val="21"/>
            <w:szCs w:val="21"/>
          </w:rPr>
          <w:delText xml:space="preserve">for instance </w:delText>
        </w:r>
      </w:del>
      <w:r w:rsidRPr="00735FD7">
        <w:rPr>
          <w:rFonts w:ascii="Calibri" w:hAnsi="Calibri" w:cs="Arial"/>
          <w:color w:val="000000" w:themeColor="text1"/>
          <w:sz w:val="21"/>
          <w:szCs w:val="21"/>
        </w:rPr>
        <w:t xml:space="preserve">“Information </w:t>
      </w:r>
      <w:ins w:id="92" w:author="Ariel Xinyue Liang" w:date="2016-09-09T10:57:00Z">
        <w:r w:rsidR="00770BD8">
          <w:rPr>
            <w:rFonts w:ascii="Calibri" w:hAnsi="Calibri" w:cs="Arial"/>
            <w:color w:val="000000" w:themeColor="text1"/>
            <w:sz w:val="21"/>
            <w:szCs w:val="21"/>
          </w:rPr>
          <w:t>D</w:t>
        </w:r>
      </w:ins>
      <w:del w:id="93" w:author="Ariel Xinyue Liang" w:date="2016-09-09T10:57:00Z">
        <w:r w:rsidRPr="00735FD7" w:rsidDel="00770BD8">
          <w:rPr>
            <w:rFonts w:ascii="Calibri" w:hAnsi="Calibri" w:cs="Arial"/>
            <w:color w:val="000000" w:themeColor="text1"/>
            <w:sz w:val="21"/>
            <w:szCs w:val="21"/>
          </w:rPr>
          <w:delText>d</w:delText>
        </w:r>
      </w:del>
      <w:r w:rsidRPr="00735FD7">
        <w:rPr>
          <w:rFonts w:ascii="Calibri" w:hAnsi="Calibri" w:cs="Arial"/>
          <w:color w:val="000000" w:themeColor="text1"/>
          <w:sz w:val="21"/>
          <w:szCs w:val="21"/>
        </w:rPr>
        <w:t>ensity of a TLD” or “Domains with DNS” may offer a more complete view. One really needs to dig a level deeper that tracks the actual use of a TLD. How do registrants use the domains? Are they in</w:t>
      </w:r>
      <w:r w:rsidRPr="0014687A">
        <w:rPr>
          <w:rFonts w:ascii="Calibri" w:hAnsi="Calibri" w:cs="Arial"/>
          <w:color w:val="000000" w:themeColor="text1"/>
          <w:sz w:val="21"/>
          <w:szCs w:val="21"/>
        </w:rPr>
        <w:t xml:space="preserve"> parking, for sale, without DNS</w:t>
      </w:r>
      <w:r w:rsidRPr="00735FD7">
        <w:rPr>
          <w:rFonts w:ascii="Calibri" w:hAnsi="Calibri" w:cs="Arial"/>
          <w:color w:val="000000" w:themeColor="text1"/>
          <w:sz w:val="21"/>
          <w:szCs w:val="21"/>
        </w:rPr>
        <w:t>? Are they used by individuals, associations,</w:t>
      </w:r>
      <w:r w:rsidRPr="0014687A">
        <w:rPr>
          <w:rFonts w:ascii="Calibri" w:hAnsi="Calibri" w:cs="Arial"/>
          <w:color w:val="000000" w:themeColor="text1"/>
          <w:sz w:val="21"/>
          <w:szCs w:val="21"/>
        </w:rPr>
        <w:t xml:space="preserve"> companies, </w:t>
      </w:r>
      <w:ins w:id="94" w:author="Ariel Xinyue Liang" w:date="2016-09-09T10:57:00Z">
        <w:r w:rsidR="00770BD8">
          <w:rPr>
            <w:rFonts w:ascii="Calibri" w:hAnsi="Calibri" w:cs="Arial"/>
            <w:color w:val="000000" w:themeColor="text1"/>
            <w:sz w:val="21"/>
            <w:szCs w:val="21"/>
          </w:rPr>
          <w:t xml:space="preserve">or </w:t>
        </w:r>
      </w:ins>
      <w:r w:rsidRPr="0014687A">
        <w:rPr>
          <w:rFonts w:ascii="Calibri" w:hAnsi="Calibri" w:cs="Arial"/>
          <w:color w:val="000000" w:themeColor="text1"/>
          <w:sz w:val="21"/>
          <w:szCs w:val="21"/>
        </w:rPr>
        <w:t>government agencies</w:t>
      </w:r>
      <w:r w:rsidRPr="00735FD7">
        <w:rPr>
          <w:rFonts w:ascii="Calibri" w:hAnsi="Calibri" w:cs="Arial"/>
          <w:color w:val="000000" w:themeColor="text1"/>
          <w:sz w:val="21"/>
          <w:szCs w:val="21"/>
        </w:rPr>
        <w:t>?</w:t>
      </w:r>
    </w:p>
    <w:p w14:paraId="4AABECA9" w14:textId="77777777" w:rsidR="00735FD7" w:rsidRPr="00735FD7" w:rsidRDefault="00770BD8" w:rsidP="00735FD7">
      <w:pPr>
        <w:shd w:val="clear" w:color="auto" w:fill="FFFFFF"/>
        <w:spacing w:before="150"/>
        <w:rPr>
          <w:rFonts w:ascii="Calibri" w:hAnsi="Calibri" w:cs="Arial"/>
          <w:color w:val="000000" w:themeColor="text1"/>
          <w:sz w:val="21"/>
          <w:szCs w:val="21"/>
        </w:rPr>
      </w:pPr>
      <w:ins w:id="95" w:author="Ariel Xinyue Liang" w:date="2016-09-09T10:58:00Z">
        <w:r>
          <w:rPr>
            <w:rFonts w:ascii="Calibri" w:hAnsi="Calibri" w:cs="Arial"/>
            <w:color w:val="000000" w:themeColor="text1"/>
            <w:sz w:val="21"/>
            <w:szCs w:val="21"/>
          </w:rPr>
          <w:t>The graphics showing the s</w:t>
        </w:r>
      </w:ins>
      <w:del w:id="96" w:author="Ariel Xinyue Liang" w:date="2016-09-09T10:58:00Z">
        <w:r w:rsidR="00735FD7" w:rsidRPr="00735FD7" w:rsidDel="00770BD8">
          <w:rPr>
            <w:rFonts w:ascii="Calibri" w:hAnsi="Calibri" w:cs="Arial"/>
            <w:color w:val="000000" w:themeColor="text1"/>
            <w:sz w:val="21"/>
            <w:szCs w:val="21"/>
          </w:rPr>
          <w:delText>S</w:delText>
        </w:r>
      </w:del>
      <w:r w:rsidR="00735FD7" w:rsidRPr="00735FD7">
        <w:rPr>
          <w:rFonts w:ascii="Calibri" w:hAnsi="Calibri" w:cs="Arial"/>
          <w:color w:val="000000" w:themeColor="text1"/>
          <w:sz w:val="21"/>
          <w:szCs w:val="21"/>
        </w:rPr>
        <w:t xml:space="preserve">econd </w:t>
      </w:r>
      <w:ins w:id="97" w:author="Ariel Xinyue Liang" w:date="2016-09-09T10:58:00Z">
        <w:r>
          <w:rPr>
            <w:rFonts w:ascii="Calibri" w:hAnsi="Calibri" w:cs="Arial"/>
            <w:color w:val="000000" w:themeColor="text1"/>
            <w:sz w:val="21"/>
            <w:szCs w:val="21"/>
          </w:rPr>
          <w:t>l</w:t>
        </w:r>
      </w:ins>
      <w:del w:id="98" w:author="Ariel Xinyue Liang" w:date="2016-09-09T10:58:00Z">
        <w:r w:rsidR="00735FD7" w:rsidRPr="00735FD7" w:rsidDel="00770BD8">
          <w:rPr>
            <w:rFonts w:ascii="Calibri" w:hAnsi="Calibri" w:cs="Arial"/>
            <w:color w:val="000000" w:themeColor="text1"/>
            <w:sz w:val="21"/>
            <w:szCs w:val="21"/>
          </w:rPr>
          <w:delText>L</w:delText>
        </w:r>
      </w:del>
      <w:r w:rsidR="00735FD7" w:rsidRPr="00735FD7">
        <w:rPr>
          <w:rFonts w:ascii="Calibri" w:hAnsi="Calibri" w:cs="Arial"/>
          <w:color w:val="000000" w:themeColor="text1"/>
          <w:sz w:val="21"/>
          <w:szCs w:val="21"/>
        </w:rPr>
        <w:t xml:space="preserve">evel </w:t>
      </w:r>
      <w:ins w:id="99" w:author="Ariel Xinyue Liang" w:date="2016-09-09T10:58:00Z">
        <w:r>
          <w:rPr>
            <w:rFonts w:ascii="Calibri" w:hAnsi="Calibri" w:cs="Arial"/>
            <w:color w:val="000000" w:themeColor="text1"/>
            <w:sz w:val="21"/>
            <w:szCs w:val="21"/>
          </w:rPr>
          <w:t>d</w:t>
        </w:r>
      </w:ins>
      <w:del w:id="100" w:author="Ariel Xinyue Liang" w:date="2016-09-09T10:58:00Z">
        <w:r w:rsidR="00735FD7" w:rsidRPr="00735FD7" w:rsidDel="00770BD8">
          <w:rPr>
            <w:rFonts w:ascii="Calibri" w:hAnsi="Calibri" w:cs="Arial"/>
            <w:color w:val="000000" w:themeColor="text1"/>
            <w:sz w:val="21"/>
            <w:szCs w:val="21"/>
          </w:rPr>
          <w:delText>D</w:delText>
        </w:r>
      </w:del>
      <w:r w:rsidR="00735FD7" w:rsidRPr="00735FD7">
        <w:rPr>
          <w:rFonts w:ascii="Calibri" w:hAnsi="Calibri" w:cs="Arial"/>
          <w:color w:val="000000" w:themeColor="text1"/>
          <w:sz w:val="21"/>
          <w:szCs w:val="21"/>
        </w:rPr>
        <w:t xml:space="preserve">omain name additions and deletions in </w:t>
      </w:r>
      <w:proofErr w:type="spellStart"/>
      <w:r w:rsidR="00735FD7" w:rsidRPr="00735FD7">
        <w:rPr>
          <w:rFonts w:ascii="Calibri" w:hAnsi="Calibri" w:cs="Arial"/>
          <w:color w:val="000000" w:themeColor="text1"/>
          <w:sz w:val="21"/>
          <w:szCs w:val="21"/>
        </w:rPr>
        <w:t>gTLDs</w:t>
      </w:r>
      <w:proofErr w:type="spellEnd"/>
      <w:ins w:id="101" w:author="Ariel Xinyue Liang" w:date="2016-09-09T10:58:00Z">
        <w:r>
          <w:rPr>
            <w:rFonts w:ascii="Calibri" w:hAnsi="Calibri" w:cs="Arial"/>
            <w:color w:val="000000" w:themeColor="text1"/>
            <w:sz w:val="21"/>
            <w:szCs w:val="21"/>
          </w:rPr>
          <w:t xml:space="preserve"> </w:t>
        </w:r>
      </w:ins>
      <w:del w:id="102" w:author="Ariel Xinyue Liang" w:date="2016-09-09T10:58:00Z">
        <w:r w:rsidR="00735FD7" w:rsidRPr="00735FD7" w:rsidDel="00770BD8">
          <w:rPr>
            <w:rFonts w:ascii="Calibri" w:hAnsi="Calibri" w:cs="Arial"/>
            <w:color w:val="000000" w:themeColor="text1"/>
            <w:sz w:val="21"/>
            <w:szCs w:val="21"/>
          </w:rPr>
          <w:delText xml:space="preserve">: The graphics shown </w:delText>
        </w:r>
      </w:del>
      <w:r w:rsidR="00735FD7" w:rsidRPr="00735FD7">
        <w:rPr>
          <w:rFonts w:ascii="Calibri" w:hAnsi="Calibri" w:cs="Arial"/>
          <w:color w:val="000000" w:themeColor="text1"/>
          <w:sz w:val="21"/>
          <w:szCs w:val="21"/>
        </w:rPr>
        <w:t xml:space="preserve">on pages 6 to 9 are helpful. </w:t>
      </w:r>
      <w:commentRangeStart w:id="103"/>
      <w:r w:rsidR="00735FD7" w:rsidRPr="00735FD7">
        <w:rPr>
          <w:rFonts w:ascii="Calibri" w:hAnsi="Calibri" w:cs="Arial"/>
          <w:color w:val="000000" w:themeColor="text1"/>
          <w:sz w:val="21"/>
          <w:szCs w:val="21"/>
        </w:rPr>
        <w:t>The ALAC proposes that a single graph should show additions and deletions using the same axis (Figure 11 and Figure 16).</w:t>
      </w:r>
      <w:commentRangeEnd w:id="103"/>
      <w:r>
        <w:rPr>
          <w:rStyle w:val="CommentReference"/>
        </w:rPr>
        <w:commentReference w:id="103"/>
      </w:r>
    </w:p>
    <w:p w14:paraId="40A2F18D" w14:textId="77777777" w:rsidR="00735FD7" w:rsidRPr="00735FD7" w:rsidRDefault="00735FD7" w:rsidP="00735FD7">
      <w:pPr>
        <w:shd w:val="clear" w:color="auto" w:fill="FFFFFF"/>
        <w:spacing w:before="150"/>
        <w:rPr>
          <w:rFonts w:ascii="Calibri" w:hAnsi="Calibri" w:cs="Arial"/>
          <w:color w:val="000000" w:themeColor="text1"/>
          <w:sz w:val="21"/>
          <w:szCs w:val="21"/>
        </w:rPr>
      </w:pPr>
      <w:del w:id="104" w:author="Ariel Xinyue Liang" w:date="2016-09-09T10:59:00Z">
        <w:r w:rsidRPr="00735FD7" w:rsidDel="00770BD8">
          <w:rPr>
            <w:rFonts w:ascii="Calibri" w:hAnsi="Calibri" w:cs="Arial"/>
            <w:color w:val="000000" w:themeColor="text1"/>
            <w:sz w:val="21"/>
            <w:szCs w:val="21"/>
          </w:rPr>
          <w:delText xml:space="preserve">Pages 6,7,8 and 9. </w:delText>
        </w:r>
      </w:del>
      <w:r w:rsidRPr="00735FD7">
        <w:rPr>
          <w:rFonts w:ascii="Calibri" w:hAnsi="Calibri" w:cs="Arial"/>
          <w:color w:val="000000" w:themeColor="text1"/>
          <w:sz w:val="21"/>
          <w:szCs w:val="21"/>
        </w:rPr>
        <w:t>Stats about growth and deletions</w:t>
      </w:r>
      <w:ins w:id="105" w:author="Ariel Xinyue Liang" w:date="2016-09-09T10:59:00Z">
        <w:r w:rsidR="00770BD8">
          <w:rPr>
            <w:rFonts w:ascii="Calibri" w:hAnsi="Calibri" w:cs="Arial"/>
            <w:color w:val="000000" w:themeColor="text1"/>
            <w:sz w:val="21"/>
            <w:szCs w:val="21"/>
          </w:rPr>
          <w:t xml:space="preserve"> on p</w:t>
        </w:r>
        <w:r w:rsidR="00770BD8" w:rsidRPr="00735FD7">
          <w:rPr>
            <w:rFonts w:ascii="Calibri" w:hAnsi="Calibri" w:cs="Arial"/>
            <w:color w:val="000000" w:themeColor="text1"/>
            <w:sz w:val="21"/>
            <w:szCs w:val="21"/>
          </w:rPr>
          <w:t>ages 6,7,8 and 9</w:t>
        </w:r>
      </w:ins>
      <w:r w:rsidRPr="00735FD7">
        <w:rPr>
          <w:rFonts w:ascii="Calibri" w:hAnsi="Calibri" w:cs="Arial"/>
          <w:color w:val="000000" w:themeColor="text1"/>
          <w:sz w:val="21"/>
          <w:szCs w:val="21"/>
        </w:rPr>
        <w:t xml:space="preserve"> have to take into account pricing and market policies. Some registries offer domains for free or a very reduced fee. This significantly affects statistics and should be stated too.</w:t>
      </w:r>
    </w:p>
    <w:p w14:paraId="4619861D" w14:textId="77777777" w:rsidR="00735FD7" w:rsidRPr="00735FD7" w:rsidRDefault="00735FD7" w:rsidP="00735FD7">
      <w:pPr>
        <w:shd w:val="clear" w:color="auto" w:fill="FFFFFF"/>
        <w:spacing w:before="450"/>
        <w:outlineLvl w:val="2"/>
        <w:rPr>
          <w:rFonts w:ascii="Calibri" w:eastAsia="Times New Roman" w:hAnsi="Calibri" w:cs="Arial"/>
          <w:b/>
          <w:bCs/>
          <w:color w:val="333333"/>
        </w:rPr>
      </w:pPr>
      <w:r w:rsidRPr="0014687A">
        <w:rPr>
          <w:rFonts w:ascii="Calibri" w:eastAsia="Times New Roman" w:hAnsi="Calibri" w:cs="Arial"/>
          <w:b/>
          <w:bCs/>
          <w:color w:val="333333"/>
        </w:rPr>
        <w:t>Marketp</w:t>
      </w:r>
      <w:r w:rsidRPr="00735FD7">
        <w:rPr>
          <w:rFonts w:ascii="Calibri" w:eastAsia="Times New Roman" w:hAnsi="Calibri" w:cs="Arial"/>
          <w:b/>
          <w:bCs/>
          <w:color w:val="333333"/>
        </w:rPr>
        <w:t>lace Stability</w:t>
      </w:r>
    </w:p>
    <w:p w14:paraId="5C3AE2D8" w14:textId="127F70F1"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rPr>
        <w:t>The metric presented are very useful. However, as seen in the "Competition" section, it is not just how many new players do we have (</w:t>
      </w:r>
      <w:ins w:id="106" w:author="Ariel Xinyue Liang" w:date="2016-09-09T11:00:00Z">
        <w:r w:rsidR="00583B14">
          <w:rPr>
            <w:rFonts w:ascii="Calibri" w:hAnsi="Calibri" w:cs="Arial"/>
            <w:color w:val="000000" w:themeColor="text1"/>
            <w:sz w:val="21"/>
            <w:szCs w:val="21"/>
          </w:rPr>
          <w:t>r</w:t>
        </w:r>
      </w:ins>
      <w:del w:id="107" w:author="Ariel Xinyue Liang" w:date="2016-09-09T11:00:00Z">
        <w:r w:rsidRPr="00735FD7" w:rsidDel="00583B14">
          <w:rPr>
            <w:rFonts w:ascii="Calibri" w:hAnsi="Calibri" w:cs="Arial"/>
            <w:color w:val="000000" w:themeColor="text1"/>
            <w:sz w:val="21"/>
            <w:szCs w:val="21"/>
          </w:rPr>
          <w:delText>R</w:delText>
        </w:r>
      </w:del>
      <w:r w:rsidRPr="00735FD7">
        <w:rPr>
          <w:rFonts w:ascii="Calibri" w:hAnsi="Calibri" w:cs="Arial"/>
          <w:color w:val="000000" w:themeColor="text1"/>
          <w:sz w:val="21"/>
          <w:szCs w:val="21"/>
        </w:rPr>
        <w:t xml:space="preserve">egistries and </w:t>
      </w:r>
      <w:ins w:id="108" w:author="Ariel Xinyue Liang" w:date="2016-09-09T11:00:00Z">
        <w:r w:rsidR="00583B14">
          <w:rPr>
            <w:rFonts w:ascii="Calibri" w:hAnsi="Calibri" w:cs="Arial"/>
            <w:color w:val="000000" w:themeColor="text1"/>
            <w:sz w:val="21"/>
            <w:szCs w:val="21"/>
          </w:rPr>
          <w:t>r</w:t>
        </w:r>
      </w:ins>
      <w:del w:id="109" w:author="Ariel Xinyue Liang" w:date="2016-09-09T11:00:00Z">
        <w:r w:rsidRPr="00735FD7" w:rsidDel="00583B14">
          <w:rPr>
            <w:rFonts w:ascii="Calibri" w:hAnsi="Calibri" w:cs="Arial"/>
            <w:color w:val="000000" w:themeColor="text1"/>
            <w:sz w:val="21"/>
            <w:szCs w:val="21"/>
          </w:rPr>
          <w:delText>R</w:delText>
        </w:r>
      </w:del>
      <w:r w:rsidRPr="00735FD7">
        <w:rPr>
          <w:rFonts w:ascii="Calibri" w:hAnsi="Calibri" w:cs="Arial"/>
          <w:color w:val="000000" w:themeColor="text1"/>
          <w:sz w:val="21"/>
          <w:szCs w:val="21"/>
        </w:rPr>
        <w:t>egistrars) but the market share of each one, for different TLDs or families of TLDs. And symmetrically, the count of the number of TLDs should include their market share too. In addition, statistics per country/region would be welcome in Figure 19. </w:t>
      </w:r>
    </w:p>
    <w:p w14:paraId="5A1D7047" w14:textId="77777777" w:rsidR="00735FD7" w:rsidRPr="00735FD7" w:rsidRDefault="00735FD7" w:rsidP="00735FD7">
      <w:pPr>
        <w:shd w:val="clear" w:color="auto" w:fill="FFFFFF"/>
        <w:spacing w:before="450"/>
        <w:outlineLvl w:val="2"/>
        <w:rPr>
          <w:rFonts w:ascii="Calibri" w:eastAsia="Times New Roman" w:hAnsi="Calibri" w:cs="Arial"/>
          <w:b/>
          <w:bCs/>
          <w:color w:val="333333"/>
        </w:rPr>
      </w:pPr>
      <w:r w:rsidRPr="00735FD7">
        <w:rPr>
          <w:rFonts w:ascii="Calibri" w:eastAsia="Times New Roman" w:hAnsi="Calibri" w:cs="Arial"/>
          <w:b/>
          <w:bCs/>
          <w:color w:val="333333"/>
        </w:rPr>
        <w:t>Trust</w:t>
      </w:r>
    </w:p>
    <w:p w14:paraId="36693EA4"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rPr>
        <w:t>The metrics shown on pages 11 and 12 are useful.</w:t>
      </w:r>
    </w:p>
    <w:p w14:paraId="7E94F42A" w14:textId="77777777" w:rsidR="00735FD7" w:rsidRPr="00735FD7" w:rsidRDefault="00735FD7" w:rsidP="00735FD7">
      <w:pPr>
        <w:shd w:val="clear" w:color="auto" w:fill="FFFFFF"/>
        <w:spacing w:before="150"/>
        <w:rPr>
          <w:rFonts w:ascii="Calibri" w:hAnsi="Calibri" w:cs="Arial"/>
          <w:color w:val="000000" w:themeColor="text1"/>
          <w:sz w:val="21"/>
          <w:szCs w:val="21"/>
        </w:rPr>
      </w:pPr>
      <w:r w:rsidRPr="00735FD7">
        <w:rPr>
          <w:rFonts w:ascii="Calibri" w:hAnsi="Calibri" w:cs="Arial"/>
          <w:color w:val="000000" w:themeColor="text1"/>
          <w:sz w:val="21"/>
          <w:szCs w:val="21"/>
          <w:u w:val="single"/>
        </w:rPr>
        <w:t>Accuracy of WHOIS Records</w:t>
      </w:r>
    </w:p>
    <w:p w14:paraId="3367E040" w14:textId="4946BDF1" w:rsidR="00735FD7" w:rsidRPr="00735FD7" w:rsidRDefault="00583B14" w:rsidP="00735FD7">
      <w:pPr>
        <w:shd w:val="clear" w:color="auto" w:fill="FFFFFF"/>
        <w:spacing w:before="150"/>
        <w:rPr>
          <w:rFonts w:ascii="Calibri" w:hAnsi="Calibri" w:cs="Arial"/>
          <w:color w:val="000000" w:themeColor="text1"/>
          <w:sz w:val="21"/>
          <w:szCs w:val="21"/>
        </w:rPr>
      </w:pPr>
      <w:ins w:id="110" w:author="Ariel Xinyue Liang" w:date="2016-09-09T11:01:00Z">
        <w:r>
          <w:rPr>
            <w:rFonts w:ascii="Calibri" w:hAnsi="Calibri" w:cs="Arial"/>
            <w:color w:val="000000" w:themeColor="text1"/>
            <w:sz w:val="21"/>
            <w:szCs w:val="21"/>
          </w:rPr>
          <w:t>R</w:t>
        </w:r>
        <w:r w:rsidRPr="00735FD7">
          <w:rPr>
            <w:rFonts w:ascii="Calibri" w:hAnsi="Calibri" w:cs="Arial"/>
            <w:color w:val="000000" w:themeColor="text1"/>
            <w:sz w:val="21"/>
            <w:szCs w:val="21"/>
          </w:rPr>
          <w:t>ather than as a pie chart</w:t>
        </w:r>
        <w:r>
          <w:rPr>
            <w:rFonts w:ascii="Calibri" w:hAnsi="Calibri" w:cs="Arial"/>
            <w:color w:val="000000" w:themeColor="text1"/>
            <w:sz w:val="21"/>
            <w:szCs w:val="21"/>
          </w:rPr>
          <w:t>,</w:t>
        </w:r>
        <w:r w:rsidRPr="00735FD7">
          <w:rPr>
            <w:rFonts w:ascii="Calibri" w:hAnsi="Calibri" w:cs="Arial"/>
            <w:color w:val="000000" w:themeColor="text1"/>
            <w:sz w:val="21"/>
            <w:szCs w:val="21"/>
          </w:rPr>
          <w:t xml:space="preserve"> </w:t>
        </w:r>
        <w:r>
          <w:rPr>
            <w:rFonts w:ascii="Calibri" w:hAnsi="Calibri" w:cs="Arial"/>
            <w:color w:val="000000" w:themeColor="text1"/>
            <w:sz w:val="21"/>
            <w:szCs w:val="21"/>
          </w:rPr>
          <w:t>a</w:t>
        </w:r>
      </w:ins>
      <w:del w:id="111" w:author="Ariel Xinyue Liang" w:date="2016-09-09T11:01:00Z">
        <w:r w:rsidR="00735FD7" w:rsidRPr="00735FD7" w:rsidDel="00583B14">
          <w:rPr>
            <w:rFonts w:ascii="Calibri" w:hAnsi="Calibri" w:cs="Arial"/>
            <w:color w:val="000000" w:themeColor="text1"/>
            <w:sz w:val="21"/>
            <w:szCs w:val="21"/>
          </w:rPr>
          <w:delText>A</w:delText>
        </w:r>
      </w:del>
      <w:r w:rsidR="00735FD7" w:rsidRPr="00735FD7">
        <w:rPr>
          <w:rFonts w:ascii="Calibri" w:hAnsi="Calibri" w:cs="Arial"/>
          <w:color w:val="000000" w:themeColor="text1"/>
          <w:sz w:val="21"/>
          <w:szCs w:val="21"/>
        </w:rPr>
        <w:t xml:space="preserve"> line/bar graphic showing the ongoing accuracy on a quarter by quarter basis</w:t>
      </w:r>
      <w:ins w:id="112" w:author="Ariel Xinyue Liang" w:date="2016-09-09T11:01:00Z">
        <w:r>
          <w:rPr>
            <w:rFonts w:ascii="Calibri" w:hAnsi="Calibri" w:cs="Arial"/>
            <w:color w:val="000000" w:themeColor="text1"/>
            <w:sz w:val="21"/>
            <w:szCs w:val="21"/>
          </w:rPr>
          <w:t xml:space="preserve"> </w:t>
        </w:r>
      </w:ins>
      <w:del w:id="113" w:author="Ariel Xinyue Liang" w:date="2016-09-09T11:01:00Z">
        <w:r w:rsidR="00735FD7" w:rsidRPr="00735FD7" w:rsidDel="00583B14">
          <w:rPr>
            <w:rFonts w:ascii="Calibri" w:hAnsi="Calibri" w:cs="Arial"/>
            <w:color w:val="000000" w:themeColor="text1"/>
            <w:sz w:val="21"/>
            <w:szCs w:val="21"/>
          </w:rPr>
          <w:delText xml:space="preserve">, rather than as a pie chart, </w:delText>
        </w:r>
      </w:del>
      <w:r w:rsidR="00735FD7" w:rsidRPr="00735FD7">
        <w:rPr>
          <w:rFonts w:ascii="Calibri" w:hAnsi="Calibri" w:cs="Arial"/>
          <w:color w:val="000000" w:themeColor="text1"/>
          <w:sz w:val="21"/>
          <w:szCs w:val="21"/>
        </w:rPr>
        <w:t xml:space="preserve">would be more helpful. Furthermore, it would be interesting to see WHOIS accuracy trends on a per top level domain basis, </w:t>
      </w:r>
      <w:commentRangeStart w:id="114"/>
      <w:r w:rsidR="00735FD7" w:rsidRPr="00735FD7">
        <w:rPr>
          <w:rFonts w:ascii="Calibri" w:hAnsi="Calibri" w:cs="Arial"/>
          <w:color w:val="000000" w:themeColor="text1"/>
          <w:sz w:val="21"/>
          <w:szCs w:val="21"/>
        </w:rPr>
        <w:t>thus showing which top level domains are more likely to be trusted</w:t>
      </w:r>
      <w:commentRangeEnd w:id="114"/>
      <w:r>
        <w:rPr>
          <w:rStyle w:val="CommentReference"/>
        </w:rPr>
        <w:commentReference w:id="114"/>
      </w:r>
      <w:r w:rsidR="00735FD7" w:rsidRPr="00735FD7">
        <w:rPr>
          <w:rFonts w:ascii="Calibri" w:hAnsi="Calibri" w:cs="Arial"/>
          <w:color w:val="000000" w:themeColor="text1"/>
          <w:sz w:val="21"/>
          <w:szCs w:val="21"/>
        </w:rPr>
        <w:t>.</w:t>
      </w:r>
    </w:p>
    <w:p w14:paraId="3312CDCB" w14:textId="77777777" w:rsidR="00735FD7" w:rsidRPr="00735FD7" w:rsidRDefault="00735FD7" w:rsidP="00735FD7">
      <w:pPr>
        <w:shd w:val="clear" w:color="auto" w:fill="FFFFFF"/>
        <w:spacing w:before="150"/>
        <w:rPr>
          <w:rFonts w:ascii="Calibri" w:hAnsi="Calibri" w:cs="Arial"/>
          <w:color w:val="000000" w:themeColor="text1"/>
          <w:sz w:val="21"/>
          <w:szCs w:val="21"/>
        </w:rPr>
      </w:pPr>
      <w:commentRangeStart w:id="115"/>
      <w:r w:rsidRPr="00735FD7">
        <w:rPr>
          <w:rFonts w:ascii="Calibri" w:hAnsi="Calibri" w:cs="Arial"/>
          <w:color w:val="000000" w:themeColor="text1"/>
          <w:sz w:val="21"/>
          <w:szCs w:val="21"/>
        </w:rPr>
        <w:t xml:space="preserve">A line/bar graphic showing the ongoing accuracy on a quarter by quarter basis, rather than as a pie chart, would be more helpful for the Number of UDRP and URS Decisions against </w:t>
      </w:r>
      <w:proofErr w:type="spellStart"/>
      <w:r w:rsidRPr="00735FD7">
        <w:rPr>
          <w:rFonts w:ascii="Calibri" w:hAnsi="Calibri" w:cs="Arial"/>
          <w:color w:val="000000" w:themeColor="text1"/>
          <w:sz w:val="21"/>
          <w:szCs w:val="21"/>
        </w:rPr>
        <w:t>gTLD</w:t>
      </w:r>
      <w:proofErr w:type="spellEnd"/>
      <w:r w:rsidRPr="00735FD7">
        <w:rPr>
          <w:rFonts w:ascii="Calibri" w:hAnsi="Calibri" w:cs="Arial"/>
          <w:color w:val="000000" w:themeColor="text1"/>
          <w:sz w:val="21"/>
          <w:szCs w:val="21"/>
        </w:rPr>
        <w:t xml:space="preserve"> Registrants.</w:t>
      </w:r>
      <w:commentRangeEnd w:id="115"/>
      <w:r w:rsidR="00583B14">
        <w:rPr>
          <w:rStyle w:val="CommentReference"/>
        </w:rPr>
        <w:commentReference w:id="115"/>
      </w:r>
    </w:p>
    <w:p w14:paraId="736DB6B7" w14:textId="152BA94F" w:rsidR="00735FD7" w:rsidRPr="00735FD7" w:rsidRDefault="002D7EF8" w:rsidP="00735FD7">
      <w:pPr>
        <w:shd w:val="clear" w:color="auto" w:fill="FFFFFF"/>
        <w:spacing w:before="150"/>
        <w:rPr>
          <w:rFonts w:ascii="Calibri" w:hAnsi="Calibri" w:cs="Arial"/>
          <w:color w:val="000000" w:themeColor="text1"/>
          <w:sz w:val="21"/>
          <w:szCs w:val="21"/>
        </w:rPr>
      </w:pPr>
      <w:r>
        <w:rPr>
          <w:rFonts w:ascii="Calibri" w:hAnsi="Calibri" w:cs="Arial"/>
          <w:color w:val="000000" w:themeColor="text1"/>
          <w:sz w:val="21"/>
          <w:szCs w:val="21"/>
        </w:rPr>
        <w:t>Furthermore, i</w:t>
      </w:r>
      <w:r w:rsidR="00735FD7" w:rsidRPr="00735FD7">
        <w:rPr>
          <w:rFonts w:ascii="Calibri" w:hAnsi="Calibri" w:cs="Arial"/>
          <w:color w:val="000000" w:themeColor="text1"/>
          <w:sz w:val="21"/>
          <w:szCs w:val="21"/>
        </w:rPr>
        <w:t xml:space="preserve">t would be interesting to note why registrars are, voluntarily or involuntarily, </w:t>
      </w:r>
      <w:proofErr w:type="spellStart"/>
      <w:r w:rsidR="00735FD7" w:rsidRPr="00735FD7">
        <w:rPr>
          <w:rFonts w:ascii="Calibri" w:hAnsi="Calibri" w:cs="Arial"/>
          <w:color w:val="000000" w:themeColor="text1"/>
          <w:sz w:val="21"/>
          <w:szCs w:val="21"/>
        </w:rPr>
        <w:t>deaccredited</w:t>
      </w:r>
      <w:proofErr w:type="spellEnd"/>
      <w:r w:rsidR="00735FD7" w:rsidRPr="00735FD7">
        <w:rPr>
          <w:rFonts w:ascii="Calibri" w:hAnsi="Calibri" w:cs="Arial"/>
          <w:color w:val="000000" w:themeColor="text1"/>
          <w:sz w:val="21"/>
          <w:szCs w:val="21"/>
        </w:rPr>
        <w:t>. Was t</w:t>
      </w:r>
      <w:r w:rsidR="0014687A" w:rsidRPr="0014687A">
        <w:rPr>
          <w:rFonts w:ascii="Calibri" w:hAnsi="Calibri" w:cs="Arial"/>
          <w:color w:val="000000" w:themeColor="text1"/>
          <w:sz w:val="21"/>
          <w:szCs w:val="21"/>
        </w:rPr>
        <w:t>hat due to high ICANN fees, noncompliance</w:t>
      </w:r>
      <w:r>
        <w:rPr>
          <w:rFonts w:ascii="Calibri" w:hAnsi="Calibri" w:cs="Arial"/>
          <w:color w:val="000000" w:themeColor="text1"/>
          <w:sz w:val="21"/>
          <w:szCs w:val="21"/>
        </w:rPr>
        <w:t>/legal</w:t>
      </w:r>
      <w:ins w:id="116" w:author="Ariel Xinyue Liang" w:date="2016-09-09T11:04:00Z">
        <w:r>
          <w:rPr>
            <w:rFonts w:ascii="Calibri" w:hAnsi="Calibri" w:cs="Arial"/>
            <w:color w:val="000000" w:themeColor="text1"/>
            <w:sz w:val="21"/>
            <w:szCs w:val="21"/>
          </w:rPr>
          <w:t xml:space="preserve"> issues</w:t>
        </w:r>
      </w:ins>
      <w:r>
        <w:rPr>
          <w:rFonts w:ascii="Calibri" w:hAnsi="Calibri" w:cs="Arial"/>
          <w:color w:val="000000" w:themeColor="text1"/>
          <w:sz w:val="21"/>
          <w:szCs w:val="21"/>
        </w:rPr>
        <w:t>, technical</w:t>
      </w:r>
      <w:ins w:id="117" w:author="Ariel Xinyue Liang" w:date="2016-09-09T11:04:00Z">
        <w:r>
          <w:rPr>
            <w:rFonts w:ascii="Calibri" w:hAnsi="Calibri" w:cs="Arial"/>
            <w:color w:val="000000" w:themeColor="text1"/>
            <w:sz w:val="21"/>
            <w:szCs w:val="21"/>
          </w:rPr>
          <w:t xml:space="preserve"> incompetence</w:t>
        </w:r>
      </w:ins>
      <w:r>
        <w:rPr>
          <w:rFonts w:ascii="Calibri" w:hAnsi="Calibri" w:cs="Arial"/>
          <w:color w:val="000000" w:themeColor="text1"/>
          <w:sz w:val="21"/>
          <w:szCs w:val="21"/>
        </w:rPr>
        <w:t>,</w:t>
      </w:r>
      <w:r w:rsidR="00735FD7" w:rsidRPr="00735FD7">
        <w:rPr>
          <w:rFonts w:ascii="Calibri" w:hAnsi="Calibri" w:cs="Arial"/>
          <w:color w:val="000000" w:themeColor="text1"/>
          <w:sz w:val="21"/>
          <w:szCs w:val="21"/>
        </w:rPr>
        <w:t xml:space="preserve"> lack of interest, </w:t>
      </w:r>
      <w:proofErr w:type="spellStart"/>
      <w:r w:rsidR="00735FD7" w:rsidRPr="00735FD7">
        <w:rPr>
          <w:rFonts w:ascii="Calibri" w:hAnsi="Calibri" w:cs="Arial"/>
          <w:color w:val="000000" w:themeColor="text1"/>
          <w:sz w:val="21"/>
          <w:szCs w:val="21"/>
        </w:rPr>
        <w:t>etc</w:t>
      </w:r>
      <w:proofErr w:type="spellEnd"/>
      <w:r w:rsidR="00735FD7" w:rsidRPr="00735FD7">
        <w:rPr>
          <w:rFonts w:ascii="Calibri" w:hAnsi="Calibri" w:cs="Arial"/>
          <w:color w:val="000000" w:themeColor="text1"/>
          <w:sz w:val="21"/>
          <w:szCs w:val="21"/>
        </w:rPr>
        <w:t>?</w:t>
      </w:r>
    </w:p>
    <w:p w14:paraId="53077FBE" w14:textId="291E6158" w:rsidR="00DD4DF3" w:rsidRPr="0014687A" w:rsidRDefault="002D7EF8" w:rsidP="0014687A">
      <w:pPr>
        <w:shd w:val="clear" w:color="auto" w:fill="FFFFFF"/>
        <w:spacing w:before="150"/>
        <w:rPr>
          <w:rFonts w:ascii="Calibri" w:hAnsi="Calibri" w:cs="Arial"/>
          <w:color w:val="000000" w:themeColor="text1"/>
          <w:sz w:val="21"/>
          <w:szCs w:val="21"/>
        </w:rPr>
      </w:pPr>
      <w:ins w:id="118" w:author="Ariel Xinyue Liang" w:date="2016-09-09T11:05:00Z">
        <w:r>
          <w:rPr>
            <w:rFonts w:ascii="Calibri" w:hAnsi="Calibri" w:cs="Arial"/>
            <w:color w:val="000000" w:themeColor="text1"/>
            <w:sz w:val="21"/>
            <w:szCs w:val="21"/>
          </w:rPr>
          <w:t>The ALAC absolutely supports the f</w:t>
        </w:r>
      </w:ins>
      <w:del w:id="119" w:author="Ariel Xinyue Liang" w:date="2016-09-09T11:05:00Z">
        <w:r w:rsidR="00735FD7" w:rsidRPr="00735FD7" w:rsidDel="002D7EF8">
          <w:rPr>
            <w:rFonts w:ascii="Calibri" w:hAnsi="Calibri" w:cs="Arial"/>
            <w:color w:val="000000" w:themeColor="text1"/>
            <w:sz w:val="21"/>
            <w:szCs w:val="21"/>
          </w:rPr>
          <w:delText>F</w:delText>
        </w:r>
      </w:del>
      <w:r w:rsidR="00735FD7" w:rsidRPr="00735FD7">
        <w:rPr>
          <w:rFonts w:ascii="Calibri" w:hAnsi="Calibri" w:cs="Arial"/>
          <w:color w:val="000000" w:themeColor="text1"/>
          <w:sz w:val="21"/>
          <w:szCs w:val="21"/>
        </w:rPr>
        <w:t xml:space="preserve">urther </w:t>
      </w:r>
      <w:ins w:id="120" w:author="Ariel Xinyue Liang" w:date="2016-09-09T11:05:00Z">
        <w:r>
          <w:rPr>
            <w:rFonts w:ascii="Calibri" w:hAnsi="Calibri" w:cs="Arial"/>
            <w:color w:val="000000" w:themeColor="text1"/>
            <w:sz w:val="21"/>
            <w:szCs w:val="21"/>
          </w:rPr>
          <w:t>proposals of m</w:t>
        </w:r>
      </w:ins>
      <w:del w:id="121" w:author="Ariel Xinyue Liang" w:date="2016-09-09T11:05:00Z">
        <w:r w:rsidR="00735FD7" w:rsidRPr="00735FD7" w:rsidDel="002D7EF8">
          <w:rPr>
            <w:rFonts w:ascii="Calibri" w:hAnsi="Calibri" w:cs="Arial"/>
            <w:color w:val="000000" w:themeColor="text1"/>
            <w:sz w:val="21"/>
            <w:szCs w:val="21"/>
          </w:rPr>
          <w:delText>M</w:delText>
        </w:r>
      </w:del>
      <w:r w:rsidR="00735FD7" w:rsidRPr="00735FD7">
        <w:rPr>
          <w:rFonts w:ascii="Calibri" w:hAnsi="Calibri" w:cs="Arial"/>
          <w:color w:val="000000" w:themeColor="text1"/>
          <w:sz w:val="21"/>
          <w:szCs w:val="21"/>
        </w:rPr>
        <w:t>etrics on page 14 and 15 of the report</w:t>
      </w:r>
      <w:ins w:id="122" w:author="Ariel Xinyue Liang" w:date="2016-09-09T11:05:00Z">
        <w:r>
          <w:rPr>
            <w:rFonts w:ascii="Calibri" w:hAnsi="Calibri" w:cs="Arial"/>
            <w:color w:val="000000" w:themeColor="text1"/>
            <w:sz w:val="21"/>
            <w:szCs w:val="21"/>
          </w:rPr>
          <w:t xml:space="preserve">. </w:t>
        </w:r>
      </w:ins>
      <w:del w:id="123" w:author="Ariel Xinyue Liang" w:date="2016-09-09T11:05:00Z">
        <w:r w:rsidR="00735FD7" w:rsidRPr="00735FD7" w:rsidDel="002D7EF8">
          <w:rPr>
            <w:rFonts w:ascii="Calibri" w:hAnsi="Calibri" w:cs="Arial"/>
            <w:color w:val="000000" w:themeColor="text1"/>
            <w:sz w:val="21"/>
            <w:szCs w:val="21"/>
          </w:rPr>
          <w:delText xml:space="preserve"> are absolutely supported.</w:delText>
        </w:r>
      </w:del>
    </w:p>
    <w:sectPr w:rsidR="00DD4DF3" w:rsidRPr="0014687A" w:rsidSect="009F7FB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2" w:author="Ariel Xinyue Liang" w:date="2016-09-09T10:53:00Z" w:initials="AXL">
    <w:p w14:paraId="1DA7E53A" w14:textId="77777777" w:rsidR="00770BD8" w:rsidRDefault="00770BD8">
      <w:pPr>
        <w:pStyle w:val="CommentText"/>
      </w:pPr>
      <w:r>
        <w:rPr>
          <w:rStyle w:val="CommentReference"/>
        </w:rPr>
        <w:annotationRef/>
      </w:r>
      <w:r>
        <w:t xml:space="preserve">What do you mean here? </w:t>
      </w:r>
    </w:p>
  </w:comment>
  <w:comment w:id="103" w:author="Ariel Xinyue Liang" w:date="2016-09-09T10:59:00Z" w:initials="AXL">
    <w:p w14:paraId="4D1191A6" w14:textId="77777777" w:rsidR="00770BD8" w:rsidRDefault="00770BD8">
      <w:pPr>
        <w:pStyle w:val="CommentText"/>
      </w:pPr>
      <w:r>
        <w:rPr>
          <w:rStyle w:val="CommentReference"/>
        </w:rPr>
        <w:annotationRef/>
      </w:r>
      <w:r>
        <w:t>Don’t quite understand what you meant here.</w:t>
      </w:r>
    </w:p>
  </w:comment>
  <w:comment w:id="114" w:author="Ariel Xinyue Liang" w:date="2016-09-09T11:02:00Z" w:initials="AXL">
    <w:p w14:paraId="77DF5D54" w14:textId="266DE24A" w:rsidR="00583B14" w:rsidRDefault="00583B14">
      <w:pPr>
        <w:pStyle w:val="CommentText"/>
      </w:pPr>
      <w:r>
        <w:rPr>
          <w:rStyle w:val="CommentReference"/>
        </w:rPr>
        <w:annotationRef/>
      </w:r>
      <w:r>
        <w:t xml:space="preserve">I’m not sure whether this would be the right methodology to derive such conclusion. As shown here </w:t>
      </w:r>
      <w:hyperlink r:id="rId1" w:history="1">
        <w:r w:rsidRPr="003757B8">
          <w:rPr>
            <w:rStyle w:val="Hyperlink"/>
          </w:rPr>
          <w:t>http://www.domainstate.com/registrar-tld-breakup.html</w:t>
        </w:r>
      </w:hyperlink>
      <w:r>
        <w:t xml:space="preserve">, the market share between .com and </w:t>
      </w:r>
      <w:proofErr w:type="spellStart"/>
      <w:r>
        <w:t>non .com</w:t>
      </w:r>
      <w:proofErr w:type="spellEnd"/>
      <w:r>
        <w:t xml:space="preserve"> domain names is drastically different. One can assume that WHOIS accuracy under .com is much lower </w:t>
      </w:r>
      <w:proofErr w:type="gramStart"/>
      <w:r>
        <w:t>than .luxury</w:t>
      </w:r>
      <w:proofErr w:type="gramEnd"/>
      <w:r>
        <w:t xml:space="preserve">, for example. Does it mean .com is less trusted? Perhaps you can propose to add the metrics on WHOIS accuracy trends on a per top level domain basis with the proper groupings and differentiations (e.g. legacy TLDs, new </w:t>
      </w:r>
      <w:proofErr w:type="spellStart"/>
      <w:r>
        <w:t>gTLDs</w:t>
      </w:r>
      <w:proofErr w:type="spellEnd"/>
      <w:r>
        <w:t xml:space="preserve">, IDN TLDs, </w:t>
      </w:r>
      <w:proofErr w:type="spellStart"/>
      <w:r>
        <w:t>ccTLDs</w:t>
      </w:r>
      <w:proofErr w:type="spellEnd"/>
      <w:r>
        <w:t xml:space="preserve">, etc.).  </w:t>
      </w:r>
    </w:p>
  </w:comment>
  <w:comment w:id="115" w:author="Ariel Xinyue Liang" w:date="2016-09-09T11:03:00Z" w:initials="AXL">
    <w:p w14:paraId="5AE35688" w14:textId="49D0FC6B" w:rsidR="00583B14" w:rsidRDefault="00583B14">
      <w:pPr>
        <w:pStyle w:val="CommentText"/>
      </w:pPr>
      <w:r>
        <w:rPr>
          <w:rStyle w:val="CommentReference"/>
        </w:rPr>
        <w:annotationRef/>
      </w:r>
      <w:r>
        <w:rPr>
          <w:rStyle w:val="CommentReference"/>
        </w:rPr>
        <w:annotationRef/>
      </w:r>
      <w:r>
        <w:t xml:space="preserve">Are you talking about the graphics on page 12? There is no mention of ‘accuracy’ there rather than the absolute number of decisions against registrants. Also there is already a bar graphic comparing the numbers on an annual basis.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A7E53A" w15:done="0"/>
  <w15:commentEx w15:paraId="4D1191A6" w15:done="0"/>
  <w15:commentEx w15:paraId="77DF5D54" w15:done="0"/>
  <w15:commentEx w15:paraId="5AE3568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iel Xinyue Liang">
    <w15:presenceInfo w15:providerId="None" w15:userId="Ariel Xinyue Li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trackRevisions/>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FD7"/>
    <w:rsid w:val="0014687A"/>
    <w:rsid w:val="001E52AE"/>
    <w:rsid w:val="00247AED"/>
    <w:rsid w:val="002D7EF8"/>
    <w:rsid w:val="00323A5F"/>
    <w:rsid w:val="00583B14"/>
    <w:rsid w:val="00735FD7"/>
    <w:rsid w:val="00770BD8"/>
    <w:rsid w:val="009F7FB2"/>
    <w:rsid w:val="00AA5A98"/>
    <w:rsid w:val="00B07F1D"/>
    <w:rsid w:val="00DD4DF3"/>
    <w:rsid w:val="00F17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B3E3CC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link w:val="Heading3Char"/>
    <w:uiPriority w:val="9"/>
    <w:qFormat/>
    <w:rsid w:val="00735FD7"/>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35FD7"/>
    <w:rPr>
      <w:rFonts w:ascii="Times New Roman" w:hAnsi="Times New Roman" w:cs="Times New Roman"/>
      <w:b/>
      <w:bCs/>
      <w:sz w:val="27"/>
      <w:szCs w:val="27"/>
    </w:rPr>
  </w:style>
  <w:style w:type="paragraph" w:styleId="NormalWeb">
    <w:name w:val="Normal (Web)"/>
    <w:basedOn w:val="Normal"/>
    <w:uiPriority w:val="99"/>
    <w:semiHidden/>
    <w:unhideWhenUsed/>
    <w:rsid w:val="00735FD7"/>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735FD7"/>
  </w:style>
  <w:style w:type="character" w:styleId="Hyperlink">
    <w:name w:val="Hyperlink"/>
    <w:basedOn w:val="DefaultParagraphFont"/>
    <w:uiPriority w:val="99"/>
    <w:semiHidden/>
    <w:unhideWhenUsed/>
    <w:rsid w:val="00735FD7"/>
    <w:rPr>
      <w:color w:val="0000FF"/>
      <w:u w:val="single"/>
    </w:rPr>
  </w:style>
  <w:style w:type="paragraph" w:styleId="BalloonText">
    <w:name w:val="Balloon Text"/>
    <w:basedOn w:val="Normal"/>
    <w:link w:val="BalloonTextChar"/>
    <w:uiPriority w:val="99"/>
    <w:semiHidden/>
    <w:unhideWhenUsed/>
    <w:rsid w:val="0014687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4687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770BD8"/>
    <w:rPr>
      <w:sz w:val="18"/>
      <w:szCs w:val="18"/>
    </w:rPr>
  </w:style>
  <w:style w:type="paragraph" w:styleId="CommentText">
    <w:name w:val="annotation text"/>
    <w:basedOn w:val="Normal"/>
    <w:link w:val="CommentTextChar"/>
    <w:uiPriority w:val="99"/>
    <w:semiHidden/>
    <w:unhideWhenUsed/>
    <w:rsid w:val="00770BD8"/>
  </w:style>
  <w:style w:type="character" w:customStyle="1" w:styleId="CommentTextChar">
    <w:name w:val="Comment Text Char"/>
    <w:basedOn w:val="DefaultParagraphFont"/>
    <w:link w:val="CommentText"/>
    <w:uiPriority w:val="99"/>
    <w:semiHidden/>
    <w:rsid w:val="00770BD8"/>
  </w:style>
  <w:style w:type="paragraph" w:styleId="CommentSubject">
    <w:name w:val="annotation subject"/>
    <w:basedOn w:val="CommentText"/>
    <w:next w:val="CommentText"/>
    <w:link w:val="CommentSubjectChar"/>
    <w:uiPriority w:val="99"/>
    <w:semiHidden/>
    <w:unhideWhenUsed/>
    <w:rsid w:val="00770BD8"/>
    <w:rPr>
      <w:b/>
      <w:bCs/>
      <w:sz w:val="20"/>
      <w:szCs w:val="20"/>
    </w:rPr>
  </w:style>
  <w:style w:type="character" w:customStyle="1" w:styleId="CommentSubjectChar">
    <w:name w:val="Comment Subject Char"/>
    <w:basedOn w:val="CommentTextChar"/>
    <w:link w:val="CommentSubject"/>
    <w:uiPriority w:val="99"/>
    <w:semiHidden/>
    <w:rsid w:val="00770B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9844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comments.xml.rels><?xml version="1.0" encoding="UTF-8" standalone="yes"?>
<Relationships xmlns="http://schemas.openxmlformats.org/package/2006/relationships"><Relationship Id="rId1" Type="http://schemas.openxmlformats.org/officeDocument/2006/relationships/hyperlink" Target="http://www.domainstate.com/registrar-tld-breakup.html" TargetMode="External"/></Relationship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s://ntldstats.com/registrar" TargetMode="External"/><Relationship Id="rId5" Type="http://schemas.openxmlformats.org/officeDocument/2006/relationships/hyperlink" Target="http://www.domainstate.com/registrar-stats.html" TargetMode="External"/><Relationship Id="rId6" Type="http://schemas.openxmlformats.org/officeDocument/2006/relationships/hyperlink" Target="http://www.domainstate.com/top-country-registrars.html" TargetMode="External"/><Relationship Id="rId7" Type="http://schemas.openxmlformats.org/officeDocument/2006/relationships/hyperlink" Target="http://www.domainstate.com/registrar-tld-breakup.html" TargetMode="Externa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1057</Words>
  <Characters>6028</Characters>
  <Application>Microsoft Macintosh Word</Application>
  <DocSecurity>0</DocSecurity>
  <Lines>50</Lines>
  <Paragraphs>14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Robust Competition </vt:lpstr>
      <vt:lpstr>        Marketplace Stability</vt:lpstr>
      <vt:lpstr>        Trust</vt:lpstr>
    </vt:vector>
  </TitlesOfParts>
  <Company>ICANN</Company>
  <LinksUpToDate>false</LinksUpToDate>
  <CharactersWithSpaces>7071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 Xinyue Liang</dc:creator>
  <cp:keywords/>
  <dc:description/>
  <cp:lastModifiedBy>Ariel Xinyue Liang</cp:lastModifiedBy>
  <cp:revision>3</cp:revision>
  <dcterms:created xsi:type="dcterms:W3CDTF">2016-09-09T14:20:00Z</dcterms:created>
  <dcterms:modified xsi:type="dcterms:W3CDTF">2016-09-09T15:06:00Z</dcterms:modified>
</cp:coreProperties>
</file>