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7F19A" w14:textId="77777777" w:rsidR="000F27A0" w:rsidRPr="0012640B" w:rsidRDefault="000F27A0" w:rsidP="000F27A0">
      <w:pPr>
        <w:jc w:val="center"/>
        <w:rPr>
          <w:rFonts w:ascii="Arial" w:hAnsi="Arial" w:cs="Arial"/>
        </w:rPr>
      </w:pPr>
      <w:r w:rsidRPr="0012640B">
        <w:rPr>
          <w:rFonts w:ascii="Arial" w:hAnsi="Arial" w:cs="Arial"/>
        </w:rPr>
        <w:t xml:space="preserve">WS2 Workgroup Outcomes </w:t>
      </w:r>
    </w:p>
    <w:p w14:paraId="52ECA292" w14:textId="77777777" w:rsidR="004E2D4A" w:rsidRPr="0012640B" w:rsidRDefault="00501F7E" w:rsidP="000F27A0">
      <w:pPr>
        <w:jc w:val="center"/>
        <w:rPr>
          <w:rFonts w:ascii="Arial" w:hAnsi="Arial" w:cs="Arial"/>
          <w:b/>
        </w:rPr>
      </w:pPr>
      <w:r w:rsidRPr="0012640B">
        <w:rPr>
          <w:rFonts w:ascii="Arial" w:hAnsi="Arial" w:cs="Arial"/>
          <w:b/>
        </w:rPr>
        <w:t>Guidelines on Good Faith Conduct in Participating in Board Removal Discussions</w:t>
      </w:r>
    </w:p>
    <w:p w14:paraId="5B259E2B" w14:textId="77777777" w:rsidR="000A420F" w:rsidRPr="0012640B" w:rsidRDefault="000A420F" w:rsidP="000A420F">
      <w:pPr>
        <w:jc w:val="center"/>
        <w:rPr>
          <w:rFonts w:ascii="Arial" w:hAnsi="Arial" w:cs="Arial"/>
          <w:b/>
        </w:rPr>
      </w:pPr>
      <w:r w:rsidRPr="0012640B">
        <w:rPr>
          <w:rFonts w:ascii="Arial" w:hAnsi="Arial" w:cs="Arial"/>
          <w:b/>
        </w:rPr>
        <w:t>Draft Report Version 1</w:t>
      </w:r>
    </w:p>
    <w:p w14:paraId="4D31BD60" w14:textId="77777777" w:rsidR="000A420F" w:rsidRPr="0012640B" w:rsidRDefault="000A420F" w:rsidP="000A420F">
      <w:pPr>
        <w:jc w:val="center"/>
        <w:rPr>
          <w:rFonts w:ascii="Arial" w:hAnsi="Arial" w:cs="Arial"/>
          <w:b/>
        </w:rPr>
      </w:pPr>
      <w:r w:rsidRPr="0012640B">
        <w:rPr>
          <w:rFonts w:ascii="Arial" w:hAnsi="Arial" w:cs="Arial"/>
          <w:b/>
        </w:rPr>
        <w:t>January 5, 2017</w:t>
      </w:r>
    </w:p>
    <w:p w14:paraId="083AD8FB" w14:textId="77777777" w:rsidR="000A420F" w:rsidRPr="0012640B" w:rsidRDefault="000A420F" w:rsidP="000A420F">
      <w:pPr>
        <w:jc w:val="center"/>
        <w:rPr>
          <w:rFonts w:ascii="Arial" w:hAnsi="Arial" w:cs="Arial"/>
          <w:b/>
        </w:rPr>
      </w:pPr>
    </w:p>
    <w:p w14:paraId="54A2C523" w14:textId="5FA9E8FC" w:rsidR="000A420F" w:rsidRDefault="000A420F" w:rsidP="000A420F">
      <w:pPr>
        <w:jc w:val="center"/>
        <w:rPr>
          <w:rFonts w:ascii="Arial" w:hAnsi="Arial" w:cs="Arial"/>
        </w:rPr>
      </w:pPr>
      <w:r w:rsidRPr="0012640B">
        <w:rPr>
          <w:rFonts w:ascii="Arial" w:hAnsi="Arial" w:cs="Arial"/>
        </w:rPr>
        <w:t>Table of Contents</w:t>
      </w:r>
    </w:p>
    <w:p w14:paraId="145C029C" w14:textId="42093D9D" w:rsidR="007C5A63" w:rsidRDefault="007C5A63" w:rsidP="000A420F">
      <w:pPr>
        <w:jc w:val="center"/>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35"/>
        <w:gridCol w:w="715"/>
      </w:tblGrid>
      <w:tr w:rsidR="007C5A63" w14:paraId="5501B9F5" w14:textId="77777777" w:rsidTr="00B22D22">
        <w:tc>
          <w:tcPr>
            <w:tcW w:w="8635" w:type="dxa"/>
          </w:tcPr>
          <w:p w14:paraId="4AAAE18C" w14:textId="77777777" w:rsidR="007C5A63" w:rsidRDefault="007C5A63" w:rsidP="007C5A63">
            <w:pPr>
              <w:pStyle w:val="ListParagraph"/>
              <w:numPr>
                <w:ilvl w:val="0"/>
                <w:numId w:val="11"/>
              </w:numPr>
              <w:jc w:val="both"/>
              <w:rPr>
                <w:rFonts w:ascii="Arial" w:hAnsi="Arial" w:cs="Arial"/>
              </w:rPr>
            </w:pPr>
            <w:r w:rsidRPr="007C5A63">
              <w:rPr>
                <w:rFonts w:ascii="Arial" w:hAnsi="Arial" w:cs="Arial"/>
              </w:rPr>
              <w:t>Executive Summary</w:t>
            </w:r>
          </w:p>
          <w:p w14:paraId="760A3963" w14:textId="03400921" w:rsidR="00EE6BA5" w:rsidRPr="007C5A63" w:rsidRDefault="00EE6BA5" w:rsidP="00EE6BA5">
            <w:pPr>
              <w:pStyle w:val="ListParagraph"/>
              <w:ind w:left="1080"/>
              <w:jc w:val="both"/>
              <w:rPr>
                <w:rFonts w:ascii="Arial" w:hAnsi="Arial" w:cs="Arial"/>
              </w:rPr>
            </w:pPr>
          </w:p>
        </w:tc>
        <w:tc>
          <w:tcPr>
            <w:tcW w:w="715" w:type="dxa"/>
          </w:tcPr>
          <w:p w14:paraId="01487D76" w14:textId="2B2158A3" w:rsidR="007C5A63" w:rsidRDefault="007C5A63" w:rsidP="007C5A63">
            <w:pPr>
              <w:jc w:val="right"/>
              <w:rPr>
                <w:rFonts w:ascii="Arial" w:hAnsi="Arial" w:cs="Arial"/>
              </w:rPr>
            </w:pPr>
            <w:r>
              <w:rPr>
                <w:rFonts w:ascii="Arial" w:hAnsi="Arial" w:cs="Arial"/>
              </w:rPr>
              <w:t>2</w:t>
            </w:r>
          </w:p>
        </w:tc>
      </w:tr>
      <w:tr w:rsidR="007C5A63" w14:paraId="242A117E" w14:textId="77777777" w:rsidTr="00B22D22">
        <w:tc>
          <w:tcPr>
            <w:tcW w:w="8635" w:type="dxa"/>
          </w:tcPr>
          <w:p w14:paraId="1CA67551" w14:textId="77777777" w:rsidR="007C5A63" w:rsidRDefault="007C5A63" w:rsidP="007C5A63">
            <w:pPr>
              <w:pStyle w:val="ListParagraph"/>
              <w:numPr>
                <w:ilvl w:val="0"/>
                <w:numId w:val="11"/>
              </w:numPr>
              <w:jc w:val="both"/>
              <w:rPr>
                <w:rFonts w:ascii="Arial" w:hAnsi="Arial" w:cs="Arial"/>
              </w:rPr>
            </w:pPr>
            <w:r>
              <w:rPr>
                <w:rFonts w:ascii="Arial" w:hAnsi="Arial" w:cs="Arial"/>
              </w:rPr>
              <w:t>Description of Issue</w:t>
            </w:r>
          </w:p>
          <w:p w14:paraId="3E47DEA5" w14:textId="7EDDC39E" w:rsidR="00EE6BA5" w:rsidRPr="007C5A63" w:rsidRDefault="00EE6BA5" w:rsidP="00EE6BA5">
            <w:pPr>
              <w:pStyle w:val="ListParagraph"/>
              <w:ind w:left="1080"/>
              <w:jc w:val="both"/>
              <w:rPr>
                <w:rFonts w:ascii="Arial" w:hAnsi="Arial" w:cs="Arial"/>
              </w:rPr>
            </w:pPr>
          </w:p>
        </w:tc>
        <w:tc>
          <w:tcPr>
            <w:tcW w:w="715" w:type="dxa"/>
          </w:tcPr>
          <w:p w14:paraId="663541CC" w14:textId="69A04BED" w:rsidR="007C5A63" w:rsidRDefault="00B22D22" w:rsidP="007C5A63">
            <w:pPr>
              <w:jc w:val="right"/>
              <w:rPr>
                <w:rFonts w:ascii="Arial" w:hAnsi="Arial" w:cs="Arial"/>
              </w:rPr>
            </w:pPr>
            <w:r>
              <w:rPr>
                <w:rFonts w:ascii="Arial" w:hAnsi="Arial" w:cs="Arial"/>
              </w:rPr>
              <w:t>3</w:t>
            </w:r>
          </w:p>
        </w:tc>
      </w:tr>
      <w:tr w:rsidR="007C5A63" w14:paraId="1E41F78A" w14:textId="77777777" w:rsidTr="00B22D22">
        <w:tc>
          <w:tcPr>
            <w:tcW w:w="8635" w:type="dxa"/>
          </w:tcPr>
          <w:p w14:paraId="15DECB35" w14:textId="77777777" w:rsidR="007C5A63" w:rsidRDefault="007C5A63" w:rsidP="007C5A63">
            <w:pPr>
              <w:pStyle w:val="ListParagraph"/>
              <w:numPr>
                <w:ilvl w:val="0"/>
                <w:numId w:val="11"/>
              </w:numPr>
              <w:rPr>
                <w:rFonts w:ascii="Arial" w:hAnsi="Arial" w:cs="Arial"/>
              </w:rPr>
            </w:pPr>
            <w:r>
              <w:rPr>
                <w:rFonts w:ascii="Arial" w:hAnsi="Arial" w:cs="Arial"/>
              </w:rPr>
              <w:t>Recommendations</w:t>
            </w:r>
          </w:p>
          <w:p w14:paraId="71303CBC" w14:textId="77777777" w:rsidR="007C5A63" w:rsidRDefault="007C5A63" w:rsidP="007C5A63">
            <w:pPr>
              <w:pStyle w:val="ListParagraph"/>
              <w:numPr>
                <w:ilvl w:val="0"/>
                <w:numId w:val="12"/>
              </w:numPr>
              <w:rPr>
                <w:rFonts w:ascii="Arial" w:hAnsi="Arial" w:cs="Arial"/>
              </w:rPr>
            </w:pPr>
            <w:r>
              <w:rPr>
                <w:rFonts w:ascii="Arial" w:hAnsi="Arial" w:cs="Arial"/>
              </w:rPr>
              <w:t>Proposed Guidelines</w:t>
            </w:r>
          </w:p>
          <w:p w14:paraId="5B52E980" w14:textId="2E48A57F" w:rsidR="007C5A63" w:rsidRDefault="007C5A63" w:rsidP="007C5A63">
            <w:pPr>
              <w:pStyle w:val="ListParagraph"/>
              <w:numPr>
                <w:ilvl w:val="0"/>
                <w:numId w:val="12"/>
              </w:numPr>
              <w:rPr>
                <w:rFonts w:ascii="Arial" w:hAnsi="Arial" w:cs="Arial"/>
              </w:rPr>
            </w:pPr>
            <w:r>
              <w:rPr>
                <w:rFonts w:ascii="Arial" w:hAnsi="Arial" w:cs="Arial"/>
              </w:rPr>
              <w:t>Requirements for Recommendations</w:t>
            </w:r>
          </w:p>
          <w:p w14:paraId="49B4AE39" w14:textId="77777777" w:rsidR="007C5A63" w:rsidRDefault="007C5A63" w:rsidP="007C5A63">
            <w:pPr>
              <w:pStyle w:val="ListParagraph"/>
              <w:numPr>
                <w:ilvl w:val="0"/>
                <w:numId w:val="12"/>
              </w:numPr>
              <w:rPr>
                <w:rFonts w:ascii="Arial" w:hAnsi="Arial" w:cs="Arial"/>
              </w:rPr>
            </w:pPr>
            <w:r>
              <w:rPr>
                <w:rFonts w:ascii="Arial" w:hAnsi="Arial" w:cs="Arial"/>
              </w:rPr>
              <w:t>Rationale for Recommendations</w:t>
            </w:r>
          </w:p>
          <w:p w14:paraId="7CEDD534" w14:textId="1C5A27C7" w:rsidR="00EE6BA5" w:rsidRPr="007C5A63" w:rsidRDefault="00EE6BA5" w:rsidP="00EE6BA5">
            <w:pPr>
              <w:pStyle w:val="ListParagraph"/>
              <w:ind w:left="1440"/>
              <w:rPr>
                <w:rFonts w:ascii="Arial" w:hAnsi="Arial" w:cs="Arial"/>
              </w:rPr>
            </w:pPr>
          </w:p>
        </w:tc>
        <w:tc>
          <w:tcPr>
            <w:tcW w:w="715" w:type="dxa"/>
          </w:tcPr>
          <w:p w14:paraId="7517C386" w14:textId="77777777" w:rsidR="00B22D22" w:rsidRDefault="00B22D22" w:rsidP="007C5A63">
            <w:pPr>
              <w:jc w:val="right"/>
              <w:rPr>
                <w:rFonts w:ascii="Arial" w:hAnsi="Arial" w:cs="Arial"/>
              </w:rPr>
            </w:pPr>
          </w:p>
          <w:p w14:paraId="0ABF37F1" w14:textId="148CB566" w:rsidR="007C5A63" w:rsidRDefault="00B22D22" w:rsidP="007C5A63">
            <w:pPr>
              <w:jc w:val="right"/>
              <w:rPr>
                <w:rFonts w:ascii="Arial" w:hAnsi="Arial" w:cs="Arial"/>
              </w:rPr>
            </w:pPr>
            <w:r>
              <w:rPr>
                <w:rFonts w:ascii="Arial" w:hAnsi="Arial" w:cs="Arial"/>
              </w:rPr>
              <w:t>3</w:t>
            </w:r>
          </w:p>
          <w:p w14:paraId="115B6368" w14:textId="77777777" w:rsidR="00B22D22" w:rsidRDefault="00B22D22" w:rsidP="007C5A63">
            <w:pPr>
              <w:jc w:val="right"/>
              <w:rPr>
                <w:rFonts w:ascii="Arial" w:hAnsi="Arial" w:cs="Arial"/>
              </w:rPr>
            </w:pPr>
            <w:r>
              <w:rPr>
                <w:rFonts w:ascii="Arial" w:hAnsi="Arial" w:cs="Arial"/>
              </w:rPr>
              <w:t>3</w:t>
            </w:r>
          </w:p>
          <w:p w14:paraId="4B192234" w14:textId="1408F220" w:rsidR="00B22D22" w:rsidRDefault="00B22D22" w:rsidP="007C5A63">
            <w:pPr>
              <w:jc w:val="right"/>
              <w:rPr>
                <w:rFonts w:ascii="Arial" w:hAnsi="Arial" w:cs="Arial"/>
              </w:rPr>
            </w:pPr>
            <w:r>
              <w:rPr>
                <w:rFonts w:ascii="Arial" w:hAnsi="Arial" w:cs="Arial"/>
              </w:rPr>
              <w:t>4</w:t>
            </w:r>
          </w:p>
        </w:tc>
      </w:tr>
      <w:tr w:rsidR="007C5A63" w14:paraId="77FC39C9" w14:textId="77777777" w:rsidTr="00B22D22">
        <w:tc>
          <w:tcPr>
            <w:tcW w:w="8635" w:type="dxa"/>
          </w:tcPr>
          <w:p w14:paraId="4AAAA853" w14:textId="220B3484" w:rsidR="007C5A63" w:rsidRPr="007C5A63" w:rsidRDefault="007C5A63" w:rsidP="007C5A63">
            <w:pPr>
              <w:pStyle w:val="ListParagraph"/>
              <w:numPr>
                <w:ilvl w:val="0"/>
                <w:numId w:val="11"/>
              </w:numPr>
              <w:rPr>
                <w:rFonts w:ascii="Arial" w:hAnsi="Arial" w:cs="Arial"/>
              </w:rPr>
            </w:pPr>
            <w:r w:rsidRPr="007C5A63">
              <w:rPr>
                <w:rFonts w:ascii="Arial" w:hAnsi="Arial" w:cs="Arial"/>
              </w:rPr>
              <w:t>Assessment of Recommendations</w:t>
            </w:r>
          </w:p>
          <w:p w14:paraId="0057DE9E" w14:textId="3815844F" w:rsidR="007C5A63" w:rsidRDefault="007C5A63" w:rsidP="007C5A63">
            <w:pPr>
              <w:pStyle w:val="ListParagraph"/>
              <w:numPr>
                <w:ilvl w:val="0"/>
                <w:numId w:val="13"/>
              </w:numPr>
              <w:rPr>
                <w:rFonts w:ascii="Arial" w:hAnsi="Arial" w:cs="Arial"/>
              </w:rPr>
            </w:pPr>
            <w:r>
              <w:rPr>
                <w:rFonts w:ascii="Arial" w:hAnsi="Arial" w:cs="Arial"/>
              </w:rPr>
              <w:t xml:space="preserve">How do Recommendations Meet </w:t>
            </w:r>
            <w:r w:rsidR="00EE6BA5">
              <w:rPr>
                <w:rFonts w:ascii="Arial" w:hAnsi="Arial" w:cs="Arial"/>
              </w:rPr>
              <w:t xml:space="preserve">the </w:t>
            </w:r>
            <w:r>
              <w:rPr>
                <w:rFonts w:ascii="Arial" w:hAnsi="Arial" w:cs="Arial"/>
              </w:rPr>
              <w:t>NTIA</w:t>
            </w:r>
            <w:r w:rsidR="00EE6BA5">
              <w:rPr>
                <w:rFonts w:ascii="Arial" w:hAnsi="Arial" w:cs="Arial"/>
              </w:rPr>
              <w:t xml:space="preserve"> Criteria?</w:t>
            </w:r>
          </w:p>
          <w:p w14:paraId="67AC332A" w14:textId="0AD440D3" w:rsidR="00EE6BA5" w:rsidRDefault="00B22D22" w:rsidP="007C5A63">
            <w:pPr>
              <w:pStyle w:val="ListParagraph"/>
              <w:numPr>
                <w:ilvl w:val="0"/>
                <w:numId w:val="13"/>
              </w:numPr>
              <w:rPr>
                <w:rFonts w:ascii="Arial" w:hAnsi="Arial" w:cs="Arial"/>
              </w:rPr>
            </w:pPr>
            <w:r>
              <w:rPr>
                <w:rFonts w:ascii="Arial" w:hAnsi="Arial" w:cs="Arial"/>
              </w:rPr>
              <w:t>Are the Recommendations</w:t>
            </w:r>
            <w:r w:rsidR="00EE6BA5">
              <w:rPr>
                <w:rFonts w:ascii="Arial" w:hAnsi="Arial" w:cs="Arial"/>
              </w:rPr>
              <w:t xml:space="preserve"> compliant with WS1 Recommendations</w:t>
            </w:r>
            <w:r w:rsidR="00C702F4">
              <w:rPr>
                <w:rFonts w:ascii="Arial" w:hAnsi="Arial" w:cs="Arial"/>
              </w:rPr>
              <w:t>?</w:t>
            </w:r>
          </w:p>
          <w:p w14:paraId="63C22A05" w14:textId="3CD8E3E9" w:rsidR="00EE6BA5" w:rsidRPr="007C5A63" w:rsidRDefault="00EE6BA5" w:rsidP="00EE6BA5">
            <w:pPr>
              <w:pStyle w:val="ListParagraph"/>
              <w:ind w:left="1440"/>
              <w:rPr>
                <w:rFonts w:ascii="Arial" w:hAnsi="Arial" w:cs="Arial"/>
              </w:rPr>
            </w:pPr>
          </w:p>
        </w:tc>
        <w:tc>
          <w:tcPr>
            <w:tcW w:w="715" w:type="dxa"/>
          </w:tcPr>
          <w:p w14:paraId="6DFFC8E0" w14:textId="77777777" w:rsidR="00B22D22" w:rsidRDefault="00B22D22" w:rsidP="00B22D22">
            <w:pPr>
              <w:jc w:val="right"/>
              <w:rPr>
                <w:rFonts w:ascii="Arial" w:hAnsi="Arial" w:cs="Arial"/>
              </w:rPr>
            </w:pPr>
          </w:p>
          <w:p w14:paraId="76F409E7" w14:textId="77777777" w:rsidR="00B22D22" w:rsidRDefault="00B22D22" w:rsidP="00B22D22">
            <w:pPr>
              <w:jc w:val="right"/>
              <w:rPr>
                <w:rFonts w:ascii="Arial" w:hAnsi="Arial" w:cs="Arial"/>
              </w:rPr>
            </w:pPr>
            <w:r>
              <w:rPr>
                <w:rFonts w:ascii="Arial" w:hAnsi="Arial" w:cs="Arial"/>
              </w:rPr>
              <w:t>4</w:t>
            </w:r>
          </w:p>
          <w:p w14:paraId="4586C471" w14:textId="031926D9" w:rsidR="007C5A63" w:rsidRDefault="00B22D22" w:rsidP="00B22D22">
            <w:pPr>
              <w:jc w:val="right"/>
              <w:rPr>
                <w:rFonts w:ascii="Arial" w:hAnsi="Arial" w:cs="Arial"/>
              </w:rPr>
            </w:pPr>
            <w:r>
              <w:rPr>
                <w:rFonts w:ascii="Arial" w:hAnsi="Arial" w:cs="Arial"/>
              </w:rPr>
              <w:t>4</w:t>
            </w:r>
          </w:p>
          <w:p w14:paraId="2AD2E732" w14:textId="66BB966D" w:rsidR="00B22D22" w:rsidRDefault="00B22D22" w:rsidP="00B22D22">
            <w:pPr>
              <w:rPr>
                <w:rFonts w:ascii="Arial" w:hAnsi="Arial" w:cs="Arial"/>
              </w:rPr>
            </w:pPr>
          </w:p>
        </w:tc>
      </w:tr>
      <w:tr w:rsidR="007C5A63" w14:paraId="729EA98C" w14:textId="77777777" w:rsidTr="00B22D22">
        <w:tc>
          <w:tcPr>
            <w:tcW w:w="8635" w:type="dxa"/>
          </w:tcPr>
          <w:p w14:paraId="6DD9E796" w14:textId="77777777" w:rsidR="007C5A63" w:rsidRDefault="007C5A63" w:rsidP="007C5A63">
            <w:pPr>
              <w:rPr>
                <w:rFonts w:ascii="Arial" w:hAnsi="Arial" w:cs="Arial"/>
              </w:rPr>
            </w:pPr>
          </w:p>
          <w:p w14:paraId="2241BEF2" w14:textId="188993F1" w:rsidR="007C5A63" w:rsidRDefault="007C5A63" w:rsidP="00EE6BA5">
            <w:pPr>
              <w:ind w:left="1050"/>
              <w:rPr>
                <w:rFonts w:ascii="Arial" w:hAnsi="Arial" w:cs="Arial"/>
              </w:rPr>
            </w:pPr>
            <w:r>
              <w:rPr>
                <w:rFonts w:ascii="Arial" w:hAnsi="Arial" w:cs="Arial"/>
              </w:rPr>
              <w:t>Table of References</w:t>
            </w:r>
          </w:p>
        </w:tc>
        <w:tc>
          <w:tcPr>
            <w:tcW w:w="715" w:type="dxa"/>
          </w:tcPr>
          <w:p w14:paraId="0E0F5D40" w14:textId="77777777" w:rsidR="007C5A63" w:rsidRDefault="007C5A63" w:rsidP="00B22D22">
            <w:pPr>
              <w:jc w:val="right"/>
              <w:rPr>
                <w:rFonts w:ascii="Arial" w:hAnsi="Arial" w:cs="Arial"/>
              </w:rPr>
            </w:pPr>
          </w:p>
          <w:p w14:paraId="4F47052F" w14:textId="16F31D62" w:rsidR="00B22D22" w:rsidRDefault="006D62D1" w:rsidP="00B22D22">
            <w:pPr>
              <w:jc w:val="right"/>
              <w:rPr>
                <w:rFonts w:ascii="Arial" w:hAnsi="Arial" w:cs="Arial"/>
              </w:rPr>
            </w:pPr>
            <w:r>
              <w:rPr>
                <w:rFonts w:ascii="Arial" w:hAnsi="Arial" w:cs="Arial"/>
              </w:rPr>
              <w:t>6</w:t>
            </w:r>
          </w:p>
        </w:tc>
      </w:tr>
    </w:tbl>
    <w:p w14:paraId="778D836D" w14:textId="77777777" w:rsidR="007C5A63" w:rsidRPr="0012640B" w:rsidRDefault="007C5A63" w:rsidP="000A420F">
      <w:pPr>
        <w:jc w:val="center"/>
        <w:rPr>
          <w:rFonts w:ascii="Arial" w:hAnsi="Arial" w:cs="Arial"/>
        </w:rPr>
      </w:pPr>
    </w:p>
    <w:p w14:paraId="0371B326" w14:textId="77777777" w:rsidR="00A06B48" w:rsidRPr="0012640B" w:rsidRDefault="00A06B48">
      <w:pPr>
        <w:rPr>
          <w:rFonts w:ascii="Arial" w:hAnsi="Arial" w:cs="Arial"/>
        </w:rPr>
      </w:pPr>
    </w:p>
    <w:p w14:paraId="63395006" w14:textId="636F276F" w:rsidR="001365A7" w:rsidRPr="0012640B" w:rsidRDefault="00D9438E" w:rsidP="001365A7">
      <w:pPr>
        <w:jc w:val="center"/>
        <w:rPr>
          <w:rFonts w:ascii="Arial" w:hAnsi="Arial" w:cs="Arial"/>
        </w:rPr>
      </w:pPr>
      <w:r w:rsidRPr="0012640B">
        <w:rPr>
          <w:rFonts w:ascii="Arial" w:hAnsi="Arial" w:cs="Arial"/>
        </w:rPr>
        <w:br w:type="page"/>
      </w:r>
    </w:p>
    <w:p w14:paraId="5CBA7C72" w14:textId="77777777" w:rsidR="00B22D22" w:rsidRPr="0012640B" w:rsidRDefault="00B22D22" w:rsidP="00B22D22">
      <w:pPr>
        <w:jc w:val="center"/>
        <w:rPr>
          <w:rFonts w:ascii="Arial" w:hAnsi="Arial" w:cs="Arial"/>
          <w:b/>
        </w:rPr>
      </w:pPr>
      <w:r w:rsidRPr="0012640B">
        <w:rPr>
          <w:rFonts w:ascii="Arial" w:hAnsi="Arial" w:cs="Arial"/>
          <w:b/>
        </w:rPr>
        <w:lastRenderedPageBreak/>
        <w:t>Guidelines on Good Faith Conduct in Participating in Board Removal Discussions</w:t>
      </w:r>
    </w:p>
    <w:p w14:paraId="79450B49" w14:textId="77777777" w:rsidR="00B22D22" w:rsidRPr="0012640B" w:rsidRDefault="00B22D22" w:rsidP="00B22D22">
      <w:pPr>
        <w:jc w:val="center"/>
        <w:rPr>
          <w:rFonts w:ascii="Arial" w:hAnsi="Arial" w:cs="Arial"/>
          <w:b/>
        </w:rPr>
      </w:pPr>
      <w:r w:rsidRPr="0012640B">
        <w:rPr>
          <w:rFonts w:ascii="Arial" w:hAnsi="Arial" w:cs="Arial"/>
          <w:b/>
        </w:rPr>
        <w:t>Draft Report Version 1</w:t>
      </w:r>
    </w:p>
    <w:p w14:paraId="68CEE29B" w14:textId="77777777" w:rsidR="00B22D22" w:rsidRPr="0012640B" w:rsidRDefault="00B22D22" w:rsidP="00B22D22">
      <w:pPr>
        <w:jc w:val="center"/>
        <w:rPr>
          <w:rFonts w:ascii="Arial" w:hAnsi="Arial" w:cs="Arial"/>
          <w:b/>
        </w:rPr>
      </w:pPr>
      <w:r w:rsidRPr="0012640B">
        <w:rPr>
          <w:rFonts w:ascii="Arial" w:hAnsi="Arial" w:cs="Arial"/>
          <w:b/>
        </w:rPr>
        <w:t>January 5, 2017</w:t>
      </w:r>
    </w:p>
    <w:p w14:paraId="2B0A4152" w14:textId="77777777" w:rsidR="00D9438E" w:rsidRPr="0012640B" w:rsidRDefault="00D9438E">
      <w:pPr>
        <w:rPr>
          <w:rFonts w:ascii="Arial" w:hAnsi="Arial" w:cs="Arial"/>
        </w:rPr>
      </w:pPr>
    </w:p>
    <w:p w14:paraId="4378A308" w14:textId="4F35C64F" w:rsidR="00D9438E" w:rsidRDefault="00D9438E" w:rsidP="00D9438E">
      <w:pPr>
        <w:pStyle w:val="ListParagraph"/>
        <w:numPr>
          <w:ilvl w:val="0"/>
          <w:numId w:val="5"/>
        </w:numPr>
        <w:rPr>
          <w:rFonts w:ascii="Arial" w:hAnsi="Arial" w:cs="Arial"/>
        </w:rPr>
      </w:pPr>
      <w:r w:rsidRPr="0012640B">
        <w:rPr>
          <w:rFonts w:ascii="Arial" w:hAnsi="Arial" w:cs="Arial"/>
        </w:rPr>
        <w:t>Executive Summary</w:t>
      </w:r>
    </w:p>
    <w:p w14:paraId="57ECC1CC" w14:textId="04F2FF3F" w:rsidR="001365A7" w:rsidRPr="001365A7" w:rsidRDefault="001365A7" w:rsidP="001365A7">
      <w:pPr>
        <w:rPr>
          <w:rFonts w:ascii="Arial" w:hAnsi="Arial" w:cs="Arial"/>
        </w:rPr>
      </w:pPr>
      <w:r>
        <w:rPr>
          <w:rFonts w:ascii="Arial" w:hAnsi="Arial" w:cs="Arial"/>
        </w:rPr>
        <w:t xml:space="preserve">The </w:t>
      </w:r>
      <w:r w:rsidR="00DA04FE">
        <w:rPr>
          <w:rFonts w:ascii="Arial" w:hAnsi="Arial" w:cs="Arial"/>
        </w:rPr>
        <w:t>sub team</w:t>
      </w:r>
      <w:r>
        <w:rPr>
          <w:rFonts w:ascii="Arial" w:hAnsi="Arial" w:cs="Arial"/>
        </w:rPr>
        <w:t xml:space="preserve"> for Guidelines on Good Faith Conduct in Participating in Board Removal Discussions w</w:t>
      </w:r>
      <w:r w:rsidR="005E3D06">
        <w:rPr>
          <w:rFonts w:ascii="Arial" w:hAnsi="Arial" w:cs="Arial"/>
        </w:rPr>
        <w:t>as tasked with creating a frame</w:t>
      </w:r>
      <w:r>
        <w:rPr>
          <w:rFonts w:ascii="Arial" w:hAnsi="Arial" w:cs="Arial"/>
        </w:rPr>
        <w:t xml:space="preserve">work for community members to propose removal of Directors </w:t>
      </w:r>
      <w:r w:rsidR="005E3D06">
        <w:rPr>
          <w:rFonts w:ascii="Arial" w:hAnsi="Arial" w:cs="Arial"/>
        </w:rPr>
        <w:t>in</w:t>
      </w:r>
      <w:r w:rsidR="00034FFF">
        <w:rPr>
          <w:rFonts w:ascii="Arial" w:hAnsi="Arial" w:cs="Arial"/>
        </w:rPr>
        <w:t xml:space="preserve"> a</w:t>
      </w:r>
      <w:r w:rsidR="005E3D06">
        <w:rPr>
          <w:rFonts w:ascii="Arial" w:hAnsi="Arial" w:cs="Arial"/>
        </w:rPr>
        <w:t xml:space="preserve"> manner that would allow Decisional Participants to </w:t>
      </w:r>
      <w:r w:rsidR="00034FFF">
        <w:rPr>
          <w:rFonts w:ascii="Arial" w:hAnsi="Arial" w:cs="Arial"/>
        </w:rPr>
        <w:t>benefit from</w:t>
      </w:r>
      <w:r>
        <w:rPr>
          <w:rFonts w:ascii="Arial" w:hAnsi="Arial" w:cs="Arial"/>
        </w:rPr>
        <w:t xml:space="preserve"> the indemnification clause enshrined in ICANN’s bylaws as amended on</w:t>
      </w:r>
      <w:r w:rsidR="005E3D06">
        <w:rPr>
          <w:rFonts w:ascii="Arial" w:hAnsi="Arial" w:cs="Arial"/>
        </w:rPr>
        <w:t xml:space="preserve"> October 1, 2016.   The goal was </w:t>
      </w:r>
      <w:r>
        <w:rPr>
          <w:rFonts w:ascii="Arial" w:hAnsi="Arial" w:cs="Arial"/>
        </w:rPr>
        <w:t>to find the right balance between encouraging good</w:t>
      </w:r>
      <w:r w:rsidR="005E3D06">
        <w:rPr>
          <w:rFonts w:ascii="Arial" w:hAnsi="Arial" w:cs="Arial"/>
        </w:rPr>
        <w:t xml:space="preserve"> faith</w:t>
      </w:r>
      <w:r>
        <w:rPr>
          <w:rFonts w:ascii="Arial" w:hAnsi="Arial" w:cs="Arial"/>
        </w:rPr>
        <w:t xml:space="preserve"> behavior from the community without discouraging exercise of the community power </w:t>
      </w:r>
      <w:r w:rsidR="005E3D06">
        <w:rPr>
          <w:rFonts w:ascii="Arial" w:hAnsi="Arial" w:cs="Arial"/>
        </w:rPr>
        <w:t xml:space="preserve">to </w:t>
      </w:r>
      <w:r>
        <w:rPr>
          <w:rFonts w:ascii="Arial" w:hAnsi="Arial" w:cs="Arial"/>
        </w:rPr>
        <w:t>remove Directors.</w:t>
      </w:r>
      <w:r w:rsidR="00410567">
        <w:rPr>
          <w:rFonts w:ascii="Arial" w:hAnsi="Arial" w:cs="Arial"/>
        </w:rPr>
        <w:t xml:space="preserve"> </w:t>
      </w:r>
      <w:r>
        <w:rPr>
          <w:rFonts w:ascii="Arial" w:hAnsi="Arial" w:cs="Arial"/>
        </w:rPr>
        <w:t xml:space="preserve">The </w:t>
      </w:r>
      <w:r w:rsidR="00DA04FE">
        <w:rPr>
          <w:rFonts w:ascii="Arial" w:hAnsi="Arial" w:cs="Arial"/>
        </w:rPr>
        <w:t>sub team</w:t>
      </w:r>
      <w:r>
        <w:rPr>
          <w:rFonts w:ascii="Arial" w:hAnsi="Arial" w:cs="Arial"/>
        </w:rPr>
        <w:t xml:space="preserve"> opted for a minimalist approach that leaves discretion to the SO/AC as to what process to follow provided there is some process that can be documented and explained to other Decisional Participants.  </w:t>
      </w:r>
      <w:r w:rsidR="003E3911">
        <w:rPr>
          <w:rFonts w:ascii="Arial" w:hAnsi="Arial" w:cs="Arial"/>
        </w:rPr>
        <w:t>Adherence to the guidelines should be sufficient to demonstrate the good faith required to trigger the indemnity shielding Decisional Partic</w:t>
      </w:r>
      <w:r w:rsidR="00D617C1">
        <w:rPr>
          <w:rFonts w:ascii="Arial" w:hAnsi="Arial" w:cs="Arial"/>
        </w:rPr>
        <w:t>i</w:t>
      </w:r>
      <w:r w:rsidR="003E3911">
        <w:rPr>
          <w:rFonts w:ascii="Arial" w:hAnsi="Arial" w:cs="Arial"/>
        </w:rPr>
        <w:t xml:space="preserve">pants </w:t>
      </w:r>
      <w:r w:rsidR="00410567">
        <w:rPr>
          <w:rFonts w:ascii="Arial" w:hAnsi="Arial" w:cs="Arial"/>
        </w:rPr>
        <w:t xml:space="preserve">from the costs of </w:t>
      </w:r>
      <w:r w:rsidR="00D617C1">
        <w:rPr>
          <w:rFonts w:ascii="Arial" w:hAnsi="Arial" w:cs="Arial"/>
        </w:rPr>
        <w:t xml:space="preserve">responding to </w:t>
      </w:r>
      <w:r w:rsidR="00410567">
        <w:rPr>
          <w:rFonts w:ascii="Arial" w:hAnsi="Arial" w:cs="Arial"/>
        </w:rPr>
        <w:t xml:space="preserve">Director </w:t>
      </w:r>
      <w:r w:rsidR="003E3911">
        <w:rPr>
          <w:rFonts w:ascii="Arial" w:hAnsi="Arial" w:cs="Arial"/>
        </w:rPr>
        <w:t xml:space="preserve">initiated actions </w:t>
      </w:r>
      <w:r w:rsidR="00410567">
        <w:rPr>
          <w:rFonts w:ascii="Arial" w:hAnsi="Arial" w:cs="Arial"/>
        </w:rPr>
        <w:t>during the escalation and enforcement process</w:t>
      </w:r>
      <w:r w:rsidR="00034FFF">
        <w:rPr>
          <w:rFonts w:ascii="Arial" w:hAnsi="Arial" w:cs="Arial"/>
        </w:rPr>
        <w:t xml:space="preserve"> for Director removal</w:t>
      </w:r>
      <w:r w:rsidR="00410567">
        <w:rPr>
          <w:rFonts w:ascii="Arial" w:hAnsi="Arial" w:cs="Arial"/>
        </w:rPr>
        <w:t>.</w:t>
      </w:r>
    </w:p>
    <w:p w14:paraId="2C544579" w14:textId="77777777" w:rsidR="00D9438E" w:rsidRPr="0012640B" w:rsidRDefault="00D9438E" w:rsidP="00D9438E">
      <w:pPr>
        <w:pStyle w:val="ListParagraph"/>
        <w:numPr>
          <w:ilvl w:val="0"/>
          <w:numId w:val="5"/>
        </w:numPr>
        <w:rPr>
          <w:rFonts w:ascii="Arial" w:hAnsi="Arial" w:cs="Arial"/>
        </w:rPr>
      </w:pPr>
      <w:r w:rsidRPr="0012640B">
        <w:rPr>
          <w:rFonts w:ascii="Arial" w:hAnsi="Arial" w:cs="Arial"/>
        </w:rPr>
        <w:t>Description of Issue</w:t>
      </w:r>
      <w:r w:rsidRPr="0012640B">
        <w:rPr>
          <w:rFonts w:ascii="Arial" w:hAnsi="Arial" w:cs="Arial"/>
        </w:rPr>
        <w:tab/>
      </w:r>
    </w:p>
    <w:p w14:paraId="59A4419E" w14:textId="77777777" w:rsidR="00B22D22" w:rsidRDefault="00501F7E" w:rsidP="00E33462">
      <w:pPr>
        <w:rPr>
          <w:rFonts w:ascii="Arial" w:hAnsi="Arial" w:cs="Arial"/>
          <w:iCs/>
          <w:color w:val="000000" w:themeColor="text1"/>
        </w:rPr>
      </w:pPr>
      <w:r w:rsidRPr="0012640B">
        <w:rPr>
          <w:rFonts w:ascii="Arial" w:hAnsi="Arial" w:cs="Arial"/>
          <w:color w:val="000000" w:themeColor="text1"/>
        </w:rPr>
        <w:t>Effective October 1, 2016, ICANN’s bylaws grants the multistakeholder community</w:t>
      </w:r>
      <w:r w:rsidR="003E2598" w:rsidRPr="0012640B">
        <w:rPr>
          <w:rFonts w:ascii="Arial" w:hAnsi="Arial" w:cs="Arial"/>
          <w:color w:val="000000" w:themeColor="text1"/>
        </w:rPr>
        <w:t xml:space="preserve"> power through the Empowered Community (EC) mechanism</w:t>
      </w:r>
      <w:r w:rsidRPr="0012640B">
        <w:rPr>
          <w:rFonts w:ascii="Arial" w:hAnsi="Arial" w:cs="Arial"/>
          <w:color w:val="000000" w:themeColor="text1"/>
        </w:rPr>
        <w:t xml:space="preserve"> to remove Board Members. </w:t>
      </w:r>
      <w:r w:rsidR="003E2598" w:rsidRPr="0012640B">
        <w:rPr>
          <w:rFonts w:ascii="Arial" w:hAnsi="Arial" w:cs="Arial"/>
          <w:color w:val="000000" w:themeColor="text1"/>
        </w:rPr>
        <w:t xml:space="preserve"> Any Director designated by the EC may be removed without cause.</w:t>
      </w:r>
      <w:r w:rsidR="003E2598" w:rsidRPr="0012640B">
        <w:rPr>
          <w:rStyle w:val="FootnoteReference"/>
          <w:rFonts w:ascii="Arial" w:hAnsi="Arial" w:cs="Arial"/>
          <w:color w:val="000000" w:themeColor="text1"/>
        </w:rPr>
        <w:footnoteReference w:id="1"/>
      </w:r>
      <w:r w:rsidRPr="0012640B">
        <w:rPr>
          <w:rFonts w:ascii="Arial" w:hAnsi="Arial" w:cs="Arial"/>
          <w:color w:val="000000" w:themeColor="text1"/>
        </w:rPr>
        <w:t xml:space="preserve"> This new </w:t>
      </w:r>
      <w:r w:rsidR="003E2598" w:rsidRPr="0012640B">
        <w:rPr>
          <w:rFonts w:ascii="Arial" w:hAnsi="Arial" w:cs="Arial"/>
          <w:color w:val="000000" w:themeColor="text1"/>
        </w:rPr>
        <w:t xml:space="preserve">level of Director accountability and corresponding community responsibility are based on </w:t>
      </w:r>
      <w:r w:rsidRPr="0012640B">
        <w:rPr>
          <w:rFonts w:ascii="Arial" w:hAnsi="Arial" w:cs="Arial"/>
          <w:color w:val="000000" w:themeColor="text1"/>
        </w:rPr>
        <w:t xml:space="preserve">recommendations developed </w:t>
      </w:r>
      <w:r w:rsidR="00095D88" w:rsidRPr="0012640B">
        <w:rPr>
          <w:rFonts w:ascii="Arial" w:hAnsi="Arial" w:cs="Arial"/>
          <w:color w:val="000000" w:themeColor="text1"/>
        </w:rPr>
        <w:t xml:space="preserve">in the CCWG-Accountability Supplemental Final Proposal on Work Stream 1 Recommendations </w:t>
      </w:r>
      <w:r w:rsidRPr="0012640B">
        <w:rPr>
          <w:rFonts w:ascii="Arial" w:hAnsi="Arial" w:cs="Arial"/>
          <w:color w:val="000000" w:themeColor="text1"/>
        </w:rPr>
        <w:t>(WS1)</w:t>
      </w:r>
      <w:r w:rsidR="00095D88" w:rsidRPr="0012640B">
        <w:rPr>
          <w:rStyle w:val="FootnoteReference"/>
          <w:rFonts w:ascii="Arial" w:hAnsi="Arial" w:cs="Arial"/>
          <w:color w:val="000000" w:themeColor="text1"/>
        </w:rPr>
        <w:footnoteReference w:id="2"/>
      </w:r>
      <w:r w:rsidR="00095D88" w:rsidRPr="0012640B">
        <w:rPr>
          <w:rFonts w:ascii="Arial" w:hAnsi="Arial" w:cs="Arial"/>
          <w:color w:val="000000" w:themeColor="text1"/>
        </w:rPr>
        <w:t>.</w:t>
      </w:r>
      <w:r w:rsidR="00E33462" w:rsidRPr="0012640B">
        <w:rPr>
          <w:rFonts w:ascii="Arial" w:hAnsi="Arial" w:cs="Arial"/>
          <w:color w:val="000000" w:themeColor="text1"/>
        </w:rPr>
        <w:t xml:space="preserve">  </w:t>
      </w:r>
      <w:r w:rsidR="00095D88" w:rsidRPr="0012640B">
        <w:rPr>
          <w:rFonts w:ascii="Arial" w:hAnsi="Arial" w:cs="Arial"/>
          <w:color w:val="000000" w:themeColor="text1"/>
        </w:rPr>
        <w:t xml:space="preserve">The EC is comprised of </w:t>
      </w:r>
      <w:r w:rsidR="00E33462" w:rsidRPr="0012640B">
        <w:rPr>
          <w:rFonts w:ascii="Arial" w:hAnsi="Arial" w:cs="Arial"/>
          <w:iCs/>
          <w:color w:val="000000" w:themeColor="text1"/>
        </w:rPr>
        <w:t>Decisional Participants</w:t>
      </w:r>
      <w:r w:rsidR="00CF1742" w:rsidRPr="0012640B">
        <w:rPr>
          <w:rStyle w:val="FootnoteReference"/>
          <w:rFonts w:ascii="Arial" w:hAnsi="Arial" w:cs="Arial"/>
          <w:iCs/>
          <w:color w:val="000000" w:themeColor="text1"/>
        </w:rPr>
        <w:footnoteReference w:id="3"/>
      </w:r>
      <w:r w:rsidR="00E33462" w:rsidRPr="0012640B">
        <w:rPr>
          <w:rFonts w:ascii="Arial" w:hAnsi="Arial" w:cs="Arial"/>
          <w:iCs/>
          <w:color w:val="000000" w:themeColor="text1"/>
        </w:rPr>
        <w:t xml:space="preserve"> </w:t>
      </w:r>
      <w:r w:rsidR="00095D88" w:rsidRPr="0012640B">
        <w:rPr>
          <w:rFonts w:ascii="Arial" w:hAnsi="Arial" w:cs="Arial"/>
          <w:iCs/>
          <w:color w:val="000000" w:themeColor="text1"/>
        </w:rPr>
        <w:t xml:space="preserve">who </w:t>
      </w:r>
      <w:r w:rsidR="00E33462" w:rsidRPr="0012640B">
        <w:rPr>
          <w:rFonts w:ascii="Arial" w:hAnsi="Arial" w:cs="Arial"/>
          <w:iCs/>
          <w:color w:val="000000" w:themeColor="text1"/>
        </w:rPr>
        <w:t xml:space="preserve">have the right to appoint and remove individual </w:t>
      </w:r>
      <w:r w:rsidR="003E2598" w:rsidRPr="0012640B">
        <w:rPr>
          <w:rFonts w:ascii="Arial" w:hAnsi="Arial" w:cs="Arial"/>
          <w:iCs/>
          <w:color w:val="000000" w:themeColor="text1"/>
        </w:rPr>
        <w:t xml:space="preserve">ICANN </w:t>
      </w:r>
      <w:r w:rsidR="00E33462" w:rsidRPr="0012640B">
        <w:rPr>
          <w:rFonts w:ascii="Arial" w:hAnsi="Arial" w:cs="Arial"/>
          <w:iCs/>
          <w:color w:val="000000" w:themeColor="text1"/>
        </w:rPr>
        <w:t xml:space="preserve">Directors. </w:t>
      </w:r>
      <w:r w:rsidR="00410567">
        <w:rPr>
          <w:rFonts w:ascii="Arial" w:hAnsi="Arial" w:cs="Arial"/>
          <w:iCs/>
          <w:color w:val="000000" w:themeColor="text1"/>
        </w:rPr>
        <w:t xml:space="preserve"> </w:t>
      </w:r>
    </w:p>
    <w:p w14:paraId="0DDE0A64" w14:textId="17DDA621" w:rsidR="00B22D22" w:rsidRDefault="00410567" w:rsidP="00E33462">
      <w:pPr>
        <w:rPr>
          <w:rFonts w:ascii="Arial" w:hAnsi="Arial" w:cs="Arial"/>
          <w:iCs/>
          <w:color w:val="000000" w:themeColor="text1"/>
        </w:rPr>
      </w:pPr>
      <w:r>
        <w:rPr>
          <w:rFonts w:ascii="Arial" w:hAnsi="Arial" w:cs="Arial"/>
          <w:iCs/>
          <w:color w:val="000000" w:themeColor="text1"/>
        </w:rPr>
        <w:t>Decisional Participants may be any SO/AC who chooses to join the EC.</w:t>
      </w:r>
      <w:r w:rsidR="00095D88" w:rsidRPr="0012640B">
        <w:rPr>
          <w:rFonts w:ascii="Arial" w:hAnsi="Arial" w:cs="Arial"/>
          <w:iCs/>
          <w:color w:val="000000" w:themeColor="text1"/>
        </w:rPr>
        <w:t xml:space="preserve"> </w:t>
      </w:r>
      <w:r w:rsidR="00E33462" w:rsidRPr="0012640B">
        <w:rPr>
          <w:rFonts w:ascii="Arial" w:hAnsi="Arial" w:cs="Arial"/>
          <w:iCs/>
          <w:color w:val="000000" w:themeColor="text1"/>
        </w:rPr>
        <w:t>In the event that a Decisional Participant endeavors to remove an indi</w:t>
      </w:r>
      <w:r w:rsidR="00095D88" w:rsidRPr="0012640B">
        <w:rPr>
          <w:rFonts w:ascii="Arial" w:hAnsi="Arial" w:cs="Arial"/>
          <w:iCs/>
          <w:color w:val="000000" w:themeColor="text1"/>
        </w:rPr>
        <w:t xml:space="preserve">vidual board member, their </w:t>
      </w:r>
      <w:r w:rsidR="00E33462" w:rsidRPr="0012640B">
        <w:rPr>
          <w:rFonts w:ascii="Arial" w:hAnsi="Arial" w:cs="Arial"/>
          <w:iCs/>
          <w:color w:val="000000" w:themeColor="text1"/>
        </w:rPr>
        <w:t>actions are indemnified provided the Decis</w:t>
      </w:r>
      <w:r w:rsidR="00431E1D">
        <w:rPr>
          <w:rFonts w:ascii="Arial" w:hAnsi="Arial" w:cs="Arial"/>
          <w:iCs/>
          <w:color w:val="000000" w:themeColor="text1"/>
        </w:rPr>
        <w:t>ional Participant has acted in good faith</w:t>
      </w:r>
      <w:r w:rsidR="00095D88" w:rsidRPr="0012640B">
        <w:rPr>
          <w:rStyle w:val="FootnoteReference"/>
          <w:rFonts w:ascii="Arial" w:hAnsi="Arial" w:cs="Arial"/>
          <w:iCs/>
          <w:color w:val="000000" w:themeColor="text1"/>
        </w:rPr>
        <w:footnoteReference w:id="4"/>
      </w:r>
      <w:r w:rsidR="00E33462" w:rsidRPr="0012640B">
        <w:rPr>
          <w:rFonts w:ascii="Arial" w:hAnsi="Arial" w:cs="Arial"/>
          <w:iCs/>
          <w:color w:val="000000" w:themeColor="text1"/>
        </w:rPr>
        <w:t xml:space="preserve">. </w:t>
      </w:r>
      <w:r w:rsidR="003E2598" w:rsidRPr="0012640B">
        <w:rPr>
          <w:rFonts w:ascii="Arial" w:hAnsi="Arial" w:cs="Arial"/>
          <w:iCs/>
          <w:color w:val="000000" w:themeColor="text1"/>
        </w:rPr>
        <w:t xml:space="preserve"> </w:t>
      </w:r>
      <w:r w:rsidR="00E33462" w:rsidRPr="0012640B">
        <w:rPr>
          <w:rFonts w:ascii="Arial" w:hAnsi="Arial" w:cs="Arial"/>
          <w:iCs/>
          <w:color w:val="000000" w:themeColor="text1"/>
        </w:rPr>
        <w:t xml:space="preserve">The </w:t>
      </w:r>
      <w:r w:rsidR="00324C49" w:rsidRPr="0012640B">
        <w:rPr>
          <w:rFonts w:ascii="Arial" w:hAnsi="Arial" w:cs="Arial"/>
          <w:iCs/>
          <w:color w:val="000000" w:themeColor="text1"/>
        </w:rPr>
        <w:t xml:space="preserve">challenge for the </w:t>
      </w:r>
      <w:r w:rsidR="00DA04FE" w:rsidRPr="0012640B">
        <w:rPr>
          <w:rFonts w:ascii="Arial" w:hAnsi="Arial" w:cs="Arial"/>
          <w:iCs/>
          <w:color w:val="000000" w:themeColor="text1"/>
        </w:rPr>
        <w:t>sub team</w:t>
      </w:r>
      <w:r w:rsidR="00324C49" w:rsidRPr="0012640B">
        <w:rPr>
          <w:rFonts w:ascii="Arial" w:hAnsi="Arial" w:cs="Arial"/>
          <w:iCs/>
          <w:color w:val="000000" w:themeColor="text1"/>
        </w:rPr>
        <w:t xml:space="preserve"> was</w:t>
      </w:r>
      <w:r w:rsidR="00E33462" w:rsidRPr="0012640B">
        <w:rPr>
          <w:rFonts w:ascii="Arial" w:hAnsi="Arial" w:cs="Arial"/>
          <w:iCs/>
          <w:color w:val="000000" w:themeColor="text1"/>
        </w:rPr>
        <w:t xml:space="preserve"> to create guidelines for conduct that would be considered goo</w:t>
      </w:r>
      <w:r>
        <w:rPr>
          <w:rFonts w:ascii="Arial" w:hAnsi="Arial" w:cs="Arial"/>
          <w:iCs/>
          <w:color w:val="000000" w:themeColor="text1"/>
        </w:rPr>
        <w:t xml:space="preserve">d faith actions on the part of </w:t>
      </w:r>
      <w:r w:rsidR="00E33462" w:rsidRPr="0012640B">
        <w:rPr>
          <w:rFonts w:ascii="Arial" w:hAnsi="Arial" w:cs="Arial"/>
          <w:iCs/>
          <w:color w:val="000000" w:themeColor="text1"/>
        </w:rPr>
        <w:t xml:space="preserve">Decisional Participants in order for </w:t>
      </w:r>
      <w:r>
        <w:rPr>
          <w:rFonts w:ascii="Arial" w:hAnsi="Arial" w:cs="Arial"/>
          <w:iCs/>
          <w:color w:val="000000" w:themeColor="text1"/>
        </w:rPr>
        <w:t>the indemnification to apply while leaving the widest area of discretion for SO/ACs.</w:t>
      </w:r>
      <w:r w:rsidR="00E33462" w:rsidRPr="0012640B">
        <w:rPr>
          <w:rFonts w:ascii="Arial" w:hAnsi="Arial" w:cs="Arial"/>
          <w:iCs/>
          <w:color w:val="000000" w:themeColor="text1"/>
        </w:rPr>
        <w:t> </w:t>
      </w:r>
      <w:r w:rsidR="00454A4E">
        <w:rPr>
          <w:rFonts w:ascii="Arial" w:hAnsi="Arial" w:cs="Arial"/>
          <w:iCs/>
          <w:color w:val="000000" w:themeColor="text1"/>
        </w:rPr>
        <w:t xml:space="preserve"> The absence of good faith</w:t>
      </w:r>
      <w:r w:rsidR="00431E1D">
        <w:rPr>
          <w:rFonts w:ascii="Arial" w:hAnsi="Arial" w:cs="Arial"/>
          <w:iCs/>
          <w:color w:val="000000" w:themeColor="text1"/>
        </w:rPr>
        <w:t xml:space="preserve"> </w:t>
      </w:r>
      <w:r w:rsidR="00454A4E">
        <w:rPr>
          <w:rFonts w:ascii="Arial" w:hAnsi="Arial" w:cs="Arial"/>
          <w:iCs/>
          <w:color w:val="000000" w:themeColor="text1"/>
        </w:rPr>
        <w:t>leaves the Decisional Participant vulnerable to the costs of any proceeding that a Director may initiate in connection with removal or recall according to the bylaws.  The indemnification was crafted with the specific act</w:t>
      </w:r>
      <w:r w:rsidR="00B22D22">
        <w:rPr>
          <w:rFonts w:ascii="Arial" w:hAnsi="Arial" w:cs="Arial"/>
          <w:iCs/>
          <w:color w:val="000000" w:themeColor="text1"/>
        </w:rPr>
        <w:t xml:space="preserve">ion of Director removal in mind </w:t>
      </w:r>
      <w:del w:id="0" w:author="User" w:date="2017-01-05T13:10:00Z">
        <w:r w:rsidR="00B22D22" w:rsidDel="00881983">
          <w:rPr>
            <w:rFonts w:ascii="Arial" w:hAnsi="Arial" w:cs="Arial"/>
            <w:iCs/>
            <w:color w:val="000000" w:themeColor="text1"/>
          </w:rPr>
          <w:delText xml:space="preserve">and the protecting </w:delText>
        </w:r>
      </w:del>
      <w:ins w:id="1" w:author="User" w:date="2017-01-05T13:10:00Z">
        <w:r w:rsidR="00881983">
          <w:rPr>
            <w:rFonts w:ascii="Arial" w:hAnsi="Arial" w:cs="Arial"/>
            <w:iCs/>
            <w:color w:val="000000" w:themeColor="text1"/>
          </w:rPr>
          <w:t xml:space="preserve">in order to protect </w:t>
        </w:r>
      </w:ins>
      <w:r w:rsidR="00B22D22">
        <w:rPr>
          <w:rFonts w:ascii="Arial" w:hAnsi="Arial" w:cs="Arial"/>
          <w:iCs/>
          <w:color w:val="000000" w:themeColor="text1"/>
        </w:rPr>
        <w:t xml:space="preserve">the Decisional </w:t>
      </w:r>
      <w:r w:rsidR="00B22D22">
        <w:rPr>
          <w:rFonts w:ascii="Arial" w:hAnsi="Arial" w:cs="Arial"/>
          <w:iCs/>
          <w:color w:val="000000" w:themeColor="text1"/>
        </w:rPr>
        <w:lastRenderedPageBreak/>
        <w:t>Participant from expenses, judgements, fines, settlements and other amounts that may be incurred in any such action.</w:t>
      </w:r>
    </w:p>
    <w:p w14:paraId="51EA1B07" w14:textId="357149F3" w:rsidR="00431E1D" w:rsidRDefault="00C702F4" w:rsidP="00D617C1">
      <w:pPr>
        <w:rPr>
          <w:rFonts w:ascii="Arial" w:hAnsi="Arial" w:cs="Arial"/>
          <w:iCs/>
          <w:color w:val="000000" w:themeColor="text1"/>
        </w:rPr>
      </w:pPr>
      <w:r>
        <w:rPr>
          <w:rFonts w:ascii="Arial" w:hAnsi="Arial" w:cs="Arial"/>
          <w:iCs/>
          <w:color w:val="000000" w:themeColor="text1"/>
        </w:rPr>
        <w:t>As Directors may be removed for any reason, the guideline</w:t>
      </w:r>
      <w:r w:rsidR="00D617C1">
        <w:rPr>
          <w:rFonts w:ascii="Arial" w:hAnsi="Arial" w:cs="Arial"/>
          <w:iCs/>
          <w:color w:val="000000" w:themeColor="text1"/>
        </w:rPr>
        <w:t xml:space="preserve">s should be </w:t>
      </w:r>
      <w:r>
        <w:rPr>
          <w:rFonts w:ascii="Arial" w:hAnsi="Arial" w:cs="Arial"/>
          <w:iCs/>
          <w:color w:val="000000" w:themeColor="text1"/>
        </w:rPr>
        <w:t>crafted in a way to avoid manufacturing cause</w:t>
      </w:r>
      <w:r w:rsidR="00431E1D">
        <w:rPr>
          <w:rFonts w:ascii="Arial" w:hAnsi="Arial" w:cs="Arial"/>
          <w:iCs/>
          <w:color w:val="000000" w:themeColor="text1"/>
        </w:rPr>
        <w:t xml:space="preserve"> </w:t>
      </w:r>
      <w:r>
        <w:rPr>
          <w:rFonts w:ascii="Arial" w:hAnsi="Arial" w:cs="Arial"/>
          <w:iCs/>
          <w:color w:val="000000" w:themeColor="text1"/>
        </w:rPr>
        <w:t>through mandating specific conditions or circumstances</w:t>
      </w:r>
      <w:r w:rsidR="00D617C1">
        <w:rPr>
          <w:rFonts w:ascii="Arial" w:hAnsi="Arial" w:cs="Arial"/>
          <w:iCs/>
          <w:color w:val="000000" w:themeColor="text1"/>
        </w:rPr>
        <w:t xml:space="preserve"> that must be met in order for the process to commence.  There is an inherent tension between creating a process that meets a legal threshold of good faith and avoiding </w:t>
      </w:r>
      <w:r w:rsidR="00431E1D">
        <w:rPr>
          <w:rFonts w:ascii="Arial" w:hAnsi="Arial" w:cs="Arial"/>
          <w:iCs/>
          <w:color w:val="000000" w:themeColor="text1"/>
        </w:rPr>
        <w:t xml:space="preserve">the creation of a list of </w:t>
      </w:r>
      <w:r w:rsidR="00D617C1">
        <w:rPr>
          <w:rFonts w:ascii="Arial" w:hAnsi="Arial" w:cs="Arial"/>
          <w:iCs/>
          <w:color w:val="000000" w:themeColor="text1"/>
        </w:rPr>
        <w:t>cause</w:t>
      </w:r>
      <w:r w:rsidR="00431E1D">
        <w:rPr>
          <w:rFonts w:ascii="Arial" w:hAnsi="Arial" w:cs="Arial"/>
          <w:iCs/>
          <w:color w:val="000000" w:themeColor="text1"/>
        </w:rPr>
        <w:t>s</w:t>
      </w:r>
      <w:r w:rsidR="00D617C1">
        <w:rPr>
          <w:rFonts w:ascii="Arial" w:hAnsi="Arial" w:cs="Arial"/>
          <w:iCs/>
          <w:color w:val="000000" w:themeColor="text1"/>
        </w:rPr>
        <w:t>.  For example, the group discussed whether SO/AC appointed directors should be notified of SO/AC expectations within a specified period of time upon taking a seat on the Board.  We concluded that the any sort of requirement of that nature would, in fact, give rise to a list of causes</w:t>
      </w:r>
      <w:r w:rsidR="00431E1D">
        <w:rPr>
          <w:rFonts w:ascii="Arial" w:hAnsi="Arial" w:cs="Arial"/>
          <w:iCs/>
          <w:color w:val="000000" w:themeColor="text1"/>
        </w:rPr>
        <w:t xml:space="preserve"> and would run counter </w:t>
      </w:r>
      <w:r w:rsidR="00D617C1">
        <w:rPr>
          <w:rFonts w:ascii="Arial" w:hAnsi="Arial" w:cs="Arial"/>
          <w:iCs/>
          <w:color w:val="000000" w:themeColor="text1"/>
        </w:rPr>
        <w:t>to the intentions of the WS1 recommendations.</w:t>
      </w:r>
      <w:r w:rsidR="00431E1D">
        <w:rPr>
          <w:rFonts w:ascii="Arial" w:hAnsi="Arial" w:cs="Arial"/>
          <w:iCs/>
          <w:color w:val="000000" w:themeColor="text1"/>
        </w:rPr>
        <w:t xml:space="preserve">  Good faith speaks to the intention of Decisional participant rather than the action of the Director.  As long as the Decisional participant is truthful</w:t>
      </w:r>
      <w:r w:rsidR="006D62D1">
        <w:rPr>
          <w:rFonts w:ascii="Arial" w:hAnsi="Arial" w:cs="Arial"/>
          <w:iCs/>
          <w:color w:val="000000" w:themeColor="text1"/>
        </w:rPr>
        <w:t>, acting for the benefit of the community</w:t>
      </w:r>
      <w:r w:rsidR="00431E1D">
        <w:rPr>
          <w:rFonts w:ascii="Arial" w:hAnsi="Arial" w:cs="Arial"/>
          <w:iCs/>
          <w:color w:val="000000" w:themeColor="text1"/>
        </w:rPr>
        <w:t xml:space="preserve"> and following established, transparent procedures</w:t>
      </w:r>
      <w:r w:rsidR="006D62D1">
        <w:rPr>
          <w:rFonts w:ascii="Arial" w:hAnsi="Arial" w:cs="Arial"/>
          <w:iCs/>
          <w:color w:val="000000" w:themeColor="text1"/>
        </w:rPr>
        <w:t xml:space="preserve">, the good faith standard </w:t>
      </w:r>
      <w:r w:rsidR="00431E1D">
        <w:rPr>
          <w:rFonts w:ascii="Arial" w:hAnsi="Arial" w:cs="Arial"/>
          <w:iCs/>
          <w:color w:val="000000" w:themeColor="text1"/>
        </w:rPr>
        <w:t>should be met.</w:t>
      </w:r>
    </w:p>
    <w:p w14:paraId="55C12AF5" w14:textId="49EF91BE" w:rsidR="00D9438E" w:rsidRPr="006D62D1" w:rsidRDefault="00D9438E" w:rsidP="006D62D1">
      <w:pPr>
        <w:pStyle w:val="ListParagraph"/>
        <w:numPr>
          <w:ilvl w:val="0"/>
          <w:numId w:val="5"/>
        </w:numPr>
        <w:rPr>
          <w:rFonts w:ascii="Arial" w:hAnsi="Arial" w:cs="Arial"/>
        </w:rPr>
      </w:pPr>
      <w:r w:rsidRPr="006D62D1">
        <w:rPr>
          <w:rFonts w:ascii="Arial" w:hAnsi="Arial" w:cs="Arial"/>
        </w:rPr>
        <w:t>Recommendations</w:t>
      </w:r>
    </w:p>
    <w:p w14:paraId="6E99D8FC" w14:textId="77777777" w:rsidR="0012640B" w:rsidRPr="0012640B" w:rsidRDefault="0012640B" w:rsidP="0012640B">
      <w:pPr>
        <w:pStyle w:val="ListParagraph"/>
        <w:rPr>
          <w:rFonts w:ascii="Arial" w:hAnsi="Arial" w:cs="Arial"/>
        </w:rPr>
      </w:pPr>
    </w:p>
    <w:p w14:paraId="1F262F8A" w14:textId="77777777" w:rsidR="00D9438E" w:rsidRPr="0012640B" w:rsidRDefault="00D9438E" w:rsidP="00D9438E">
      <w:pPr>
        <w:pStyle w:val="ListParagraph"/>
        <w:numPr>
          <w:ilvl w:val="1"/>
          <w:numId w:val="5"/>
        </w:numPr>
        <w:rPr>
          <w:rFonts w:ascii="Arial" w:hAnsi="Arial" w:cs="Arial"/>
        </w:rPr>
      </w:pPr>
      <w:r w:rsidRPr="0012640B">
        <w:rPr>
          <w:rFonts w:ascii="Arial" w:hAnsi="Arial" w:cs="Arial"/>
        </w:rPr>
        <w:t xml:space="preserve">Proposed Guidelines </w:t>
      </w:r>
    </w:p>
    <w:p w14:paraId="272BB8EF" w14:textId="0EE5CEC7" w:rsidR="00034FFF" w:rsidRDefault="0012640B" w:rsidP="00182E95">
      <w:pPr>
        <w:spacing w:after="0" w:line="240" w:lineRule="auto"/>
        <w:rPr>
          <w:rFonts w:ascii="Arial" w:hAnsi="Arial" w:cs="Arial"/>
        </w:rPr>
      </w:pPr>
      <w:r w:rsidRPr="0012640B">
        <w:rPr>
          <w:rFonts w:ascii="Arial" w:hAnsi="Arial" w:cs="Arial"/>
        </w:rPr>
        <w:t>The proposed guidelines are</w:t>
      </w:r>
      <w:r w:rsidR="00454A4E">
        <w:rPr>
          <w:rFonts w:ascii="Arial" w:hAnsi="Arial" w:cs="Arial"/>
        </w:rPr>
        <w:t xml:space="preserve"> as follows:</w:t>
      </w:r>
    </w:p>
    <w:p w14:paraId="50225579" w14:textId="337D9EDA" w:rsidR="00034FFF" w:rsidRDefault="00034FFF" w:rsidP="00182E95">
      <w:pPr>
        <w:spacing w:after="0" w:line="240" w:lineRule="auto"/>
        <w:rPr>
          <w:rFonts w:ascii="Arial" w:hAnsi="Arial" w:cs="Arial"/>
        </w:rPr>
      </w:pPr>
    </w:p>
    <w:p w14:paraId="7F03AE6A" w14:textId="709D91D7" w:rsidR="00034FFF" w:rsidRPr="00533BFD" w:rsidRDefault="00034FFF" w:rsidP="00034FFF">
      <w:pPr>
        <w:spacing w:after="0" w:line="240" w:lineRule="auto"/>
        <w:ind w:left="720"/>
        <w:rPr>
          <w:rFonts w:ascii="Times New Roman" w:eastAsia="Times New Roman" w:hAnsi="Times New Roman" w:cs="Times New Roman"/>
          <w:sz w:val="24"/>
          <w:szCs w:val="24"/>
        </w:rPr>
      </w:pPr>
      <w:r>
        <w:rPr>
          <w:rFonts w:ascii="Arial" w:eastAsia="Times New Roman" w:hAnsi="Arial" w:cs="Arial"/>
          <w:b/>
          <w:bCs/>
          <w:color w:val="000000"/>
        </w:rPr>
        <w:t xml:space="preserve">1. </w:t>
      </w:r>
      <w:r w:rsidRPr="00533BFD">
        <w:rPr>
          <w:rFonts w:ascii="Arial" w:eastAsia="Times New Roman" w:hAnsi="Arial" w:cs="Arial"/>
          <w:b/>
          <w:bCs/>
          <w:color w:val="000000"/>
        </w:rPr>
        <w:t>For All Board seats, petitions for removal:</w:t>
      </w:r>
    </w:p>
    <w:p w14:paraId="4B470EAB" w14:textId="77777777" w:rsidR="00034FFF" w:rsidRPr="00533BFD" w:rsidRDefault="00034FFF" w:rsidP="00034FFF">
      <w:pPr>
        <w:spacing w:after="0" w:line="240" w:lineRule="auto"/>
        <w:ind w:left="720"/>
        <w:rPr>
          <w:rFonts w:ascii="Times New Roman" w:eastAsia="Times New Roman" w:hAnsi="Times New Roman" w:cs="Times New Roman"/>
          <w:sz w:val="24"/>
          <w:szCs w:val="24"/>
        </w:rPr>
      </w:pPr>
      <w:r>
        <w:rPr>
          <w:rFonts w:ascii="Arial" w:eastAsia="Times New Roman" w:hAnsi="Arial" w:cs="Arial"/>
          <w:color w:val="000000"/>
        </w:rPr>
        <w:t xml:space="preserve">         </w:t>
      </w:r>
      <w:r w:rsidRPr="00533BFD">
        <w:rPr>
          <w:rFonts w:ascii="Arial" w:eastAsia="Times New Roman" w:hAnsi="Arial" w:cs="Arial"/>
          <w:color w:val="000000"/>
        </w:rPr>
        <w:t>a.</w:t>
      </w:r>
      <w:r w:rsidRPr="00533BFD">
        <w:rPr>
          <w:rFonts w:ascii="Arial" w:eastAsia="Times New Roman" w:hAnsi="Arial" w:cs="Arial"/>
          <w:color w:val="000000"/>
          <w:sz w:val="14"/>
          <w:szCs w:val="14"/>
        </w:rPr>
        <w:t xml:space="preserve">      </w:t>
      </w:r>
      <w:r w:rsidRPr="00533BFD">
        <w:rPr>
          <w:rFonts w:ascii="Arial" w:eastAsia="Times New Roman" w:hAnsi="Arial" w:cs="Arial"/>
          <w:color w:val="000000"/>
        </w:rPr>
        <w:t>may be for any reason; and</w:t>
      </w:r>
    </w:p>
    <w:p w14:paraId="000AA133" w14:textId="77777777" w:rsidR="00034FFF" w:rsidRDefault="00034FFF" w:rsidP="00034FFF">
      <w:pPr>
        <w:spacing w:after="0" w:line="240" w:lineRule="auto"/>
        <w:ind w:left="720"/>
        <w:rPr>
          <w:rFonts w:ascii="Arial" w:eastAsia="Times New Roman" w:hAnsi="Arial" w:cs="Arial"/>
          <w:color w:val="000000"/>
        </w:rPr>
      </w:pPr>
      <w:r>
        <w:rPr>
          <w:rFonts w:ascii="Arial" w:eastAsia="Times New Roman" w:hAnsi="Arial" w:cs="Arial"/>
          <w:color w:val="000000"/>
        </w:rPr>
        <w:t xml:space="preserve">         </w:t>
      </w:r>
      <w:r w:rsidRPr="00533BFD">
        <w:rPr>
          <w:rFonts w:ascii="Arial" w:eastAsia="Times New Roman" w:hAnsi="Arial" w:cs="Arial"/>
          <w:color w:val="000000"/>
        </w:rPr>
        <w:t>b.</w:t>
      </w:r>
      <w:r w:rsidRPr="00533BFD">
        <w:rPr>
          <w:rFonts w:ascii="Arial" w:eastAsia="Times New Roman" w:hAnsi="Arial" w:cs="Arial"/>
          <w:color w:val="000000"/>
          <w:sz w:val="14"/>
          <w:szCs w:val="14"/>
        </w:rPr>
        <w:t xml:space="preserve">      </w:t>
      </w:r>
      <w:r w:rsidRPr="00533BFD">
        <w:rPr>
          <w:rFonts w:ascii="Arial" w:eastAsia="Times New Roman" w:hAnsi="Arial" w:cs="Arial"/>
          <w:color w:val="000000"/>
        </w:rPr>
        <w:t>should:</w:t>
      </w:r>
    </w:p>
    <w:p w14:paraId="32D6C44C" w14:textId="77777777"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be truthful</w:t>
      </w:r>
    </w:p>
    <w:p w14:paraId="743555E0" w14:textId="77777777"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be in writing</w:t>
      </w:r>
    </w:p>
    <w:p w14:paraId="3D2C57AE" w14:textId="77777777"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contain sufficient detail to verify facts; if verifiable facts are asserted</w:t>
      </w:r>
    </w:p>
    <w:p w14:paraId="692C77DD" w14:textId="77777777"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supply supporting evidence if available</w:t>
      </w:r>
    </w:p>
    <w:p w14:paraId="69FF4854" w14:textId="77777777"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include references to applicable by-laws and/or procedures if the assertion is that a specific by-law or procedure has been breached</w:t>
      </w:r>
    </w:p>
    <w:p w14:paraId="01869FB4" w14:textId="77777777"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be respectful and professional in tone</w:t>
      </w:r>
    </w:p>
    <w:p w14:paraId="24A9600F" w14:textId="77777777" w:rsidR="00034FFF" w:rsidRPr="00533BFD" w:rsidRDefault="00034FFF" w:rsidP="00034FFF">
      <w:pPr>
        <w:spacing w:after="0" w:line="240" w:lineRule="auto"/>
        <w:ind w:left="720"/>
        <w:rPr>
          <w:rFonts w:ascii="Times New Roman" w:eastAsia="Times New Roman" w:hAnsi="Times New Roman" w:cs="Times New Roman"/>
          <w:sz w:val="24"/>
          <w:szCs w:val="24"/>
        </w:rPr>
      </w:pPr>
    </w:p>
    <w:p w14:paraId="10D6E49D" w14:textId="2877AD9C" w:rsidR="00034FFF" w:rsidRDefault="00034FFF" w:rsidP="00034FFF">
      <w:pPr>
        <w:spacing w:after="0" w:line="240" w:lineRule="auto"/>
        <w:ind w:left="720"/>
        <w:rPr>
          <w:rFonts w:ascii="Times New Roman" w:eastAsia="Times New Roman" w:hAnsi="Times New Roman" w:cs="Times New Roman"/>
          <w:sz w:val="24"/>
          <w:szCs w:val="24"/>
        </w:rPr>
      </w:pPr>
      <w:r>
        <w:rPr>
          <w:rFonts w:ascii="Arial" w:eastAsia="Times New Roman" w:hAnsi="Arial" w:cs="Arial"/>
          <w:b/>
          <w:color w:val="000000"/>
        </w:rPr>
        <w:t>2</w:t>
      </w:r>
      <w:r w:rsidRPr="00034FFF">
        <w:rPr>
          <w:rFonts w:ascii="Arial" w:eastAsia="Times New Roman" w:hAnsi="Arial" w:cs="Arial"/>
          <w:b/>
          <w:color w:val="000000"/>
        </w:rPr>
        <w:t>.</w:t>
      </w:r>
      <w:r w:rsidRPr="00533BFD">
        <w:rPr>
          <w:rFonts w:ascii="Arial" w:eastAsia="Times New Roman" w:hAnsi="Arial" w:cs="Arial"/>
          <w:color w:val="000000"/>
        </w:rPr>
        <w:t xml:space="preserve">    </w:t>
      </w:r>
      <w:r w:rsidRPr="00533BFD">
        <w:rPr>
          <w:rFonts w:ascii="Arial" w:eastAsia="Times New Roman" w:hAnsi="Arial" w:cs="Arial"/>
          <w:b/>
          <w:bCs/>
          <w:color w:val="000000"/>
        </w:rPr>
        <w:t xml:space="preserve">SO/AC’s shall develop </w:t>
      </w:r>
      <w:r>
        <w:rPr>
          <w:rFonts w:ascii="Arial" w:eastAsia="Times New Roman" w:hAnsi="Arial" w:cs="Arial"/>
          <w:b/>
          <w:bCs/>
          <w:color w:val="000000"/>
        </w:rPr>
        <w:t xml:space="preserve">procedures for consideration of board removal notices to </w:t>
      </w:r>
      <w:r w:rsidRPr="00533BFD">
        <w:rPr>
          <w:rFonts w:ascii="Arial" w:eastAsia="Times New Roman" w:hAnsi="Arial" w:cs="Arial"/>
          <w:b/>
          <w:bCs/>
          <w:color w:val="000000"/>
        </w:rPr>
        <w:t>include:</w:t>
      </w:r>
    </w:p>
    <w:p w14:paraId="1F0D0CC1" w14:textId="77777777" w:rsidR="00034FFF" w:rsidRDefault="00034FFF" w:rsidP="00034FFF">
      <w:pPr>
        <w:spacing w:after="0" w:line="240" w:lineRule="auto"/>
        <w:ind w:left="720"/>
        <w:rPr>
          <w:rFonts w:ascii="Times New Roman" w:eastAsia="Times New Roman" w:hAnsi="Times New Roman" w:cs="Times New Roman"/>
          <w:sz w:val="24"/>
          <w:szCs w:val="24"/>
        </w:rPr>
      </w:pPr>
    </w:p>
    <w:p w14:paraId="52AEFC4D" w14:textId="77777777" w:rsidR="00034FFF" w:rsidRPr="005C5755" w:rsidRDefault="00034FFF" w:rsidP="00034FFF">
      <w:pPr>
        <w:pStyle w:val="ListParagraph"/>
        <w:numPr>
          <w:ilvl w:val="0"/>
          <w:numId w:val="6"/>
        </w:numPr>
        <w:spacing w:after="0" w:line="240" w:lineRule="auto"/>
        <w:ind w:firstLine="0"/>
        <w:rPr>
          <w:rFonts w:ascii="Arial" w:eastAsia="Times New Roman" w:hAnsi="Arial" w:cs="Arial"/>
          <w:sz w:val="24"/>
          <w:szCs w:val="24"/>
        </w:rPr>
      </w:pPr>
      <w:r w:rsidRPr="005C5755">
        <w:rPr>
          <w:rFonts w:ascii="Arial" w:eastAsia="Times New Roman" w:hAnsi="Arial" w:cs="Arial"/>
          <w:color w:val="000000"/>
        </w:rPr>
        <w:t xml:space="preserve">reasonable time frames for investigation if the SO/AC deems that an investigation is required    </w:t>
      </w:r>
    </w:p>
    <w:p w14:paraId="1E11F04D" w14:textId="77777777" w:rsidR="00034FFF" w:rsidRPr="005C5755" w:rsidRDefault="00034FFF" w:rsidP="00034FFF">
      <w:pPr>
        <w:pStyle w:val="ListParagraph"/>
        <w:numPr>
          <w:ilvl w:val="0"/>
          <w:numId w:val="6"/>
        </w:numPr>
        <w:spacing w:after="0" w:line="240" w:lineRule="auto"/>
        <w:ind w:firstLine="0"/>
        <w:rPr>
          <w:rFonts w:ascii="Arial" w:eastAsia="Times New Roman" w:hAnsi="Arial" w:cs="Arial"/>
          <w:sz w:val="24"/>
          <w:szCs w:val="24"/>
        </w:rPr>
      </w:pPr>
      <w:r w:rsidRPr="005C5755">
        <w:rPr>
          <w:rFonts w:ascii="Arial" w:eastAsia="Times New Roman" w:hAnsi="Arial" w:cs="Arial"/>
          <w:color w:val="000000"/>
        </w:rPr>
        <w:t>period of review by the entire members of the SO/AC</w:t>
      </w:r>
    </w:p>
    <w:p w14:paraId="313C7F5C" w14:textId="77777777" w:rsidR="00034FFF" w:rsidRPr="005C5755" w:rsidRDefault="00034FFF" w:rsidP="00034FFF">
      <w:pPr>
        <w:pStyle w:val="ListParagraph"/>
        <w:numPr>
          <w:ilvl w:val="0"/>
          <w:numId w:val="6"/>
        </w:numPr>
        <w:spacing w:after="0" w:line="240" w:lineRule="auto"/>
        <w:ind w:firstLine="0"/>
        <w:rPr>
          <w:rFonts w:ascii="Arial" w:eastAsia="Times New Roman" w:hAnsi="Arial" w:cs="Arial"/>
          <w:color w:val="000000"/>
        </w:rPr>
      </w:pPr>
      <w:r w:rsidRPr="005C5755">
        <w:rPr>
          <w:rFonts w:ascii="Arial" w:eastAsia="Times New Roman" w:hAnsi="Arial" w:cs="Arial"/>
          <w:color w:val="000000"/>
        </w:rPr>
        <w:t xml:space="preserve">consistent </w:t>
      </w:r>
      <w:r>
        <w:rPr>
          <w:rFonts w:ascii="Arial" w:eastAsia="Times New Roman" w:hAnsi="Arial" w:cs="Arial"/>
          <w:color w:val="000000"/>
        </w:rPr>
        <w:t xml:space="preserve">and transparent </w:t>
      </w:r>
      <w:r w:rsidRPr="005C5755">
        <w:rPr>
          <w:rFonts w:ascii="Arial" w:eastAsia="Times New Roman" w:hAnsi="Arial" w:cs="Arial"/>
          <w:color w:val="000000"/>
        </w:rPr>
        <w:t>voting method for accepting or rejecting a petition</w:t>
      </w:r>
    </w:p>
    <w:p w14:paraId="78EEA78A" w14:textId="77777777" w:rsidR="00034FFF" w:rsidRPr="00D662E7" w:rsidRDefault="00034FFF" w:rsidP="00034FFF">
      <w:pPr>
        <w:pStyle w:val="ListParagraph"/>
        <w:numPr>
          <w:ilvl w:val="0"/>
          <w:numId w:val="6"/>
        </w:numPr>
        <w:spacing w:after="0" w:line="240" w:lineRule="auto"/>
        <w:ind w:firstLine="0"/>
        <w:rPr>
          <w:rFonts w:ascii="Arial" w:eastAsia="Times New Roman" w:hAnsi="Arial" w:cs="Arial"/>
          <w:sz w:val="24"/>
          <w:szCs w:val="24"/>
        </w:rPr>
      </w:pPr>
      <w:r w:rsidRPr="005C5755">
        <w:rPr>
          <w:rFonts w:ascii="Arial" w:eastAsia="Times New Roman" w:hAnsi="Arial" w:cs="Arial"/>
          <w:color w:val="000000"/>
        </w:rPr>
        <w:t>procedure for providing notice to other SO/ACs of the pending petition </w:t>
      </w:r>
    </w:p>
    <w:p w14:paraId="769E3F08" w14:textId="77777777" w:rsidR="00034FFF" w:rsidRPr="00D662E7" w:rsidRDefault="00034FFF" w:rsidP="00034FFF">
      <w:pPr>
        <w:pStyle w:val="ListParagraph"/>
        <w:numPr>
          <w:ilvl w:val="0"/>
          <w:numId w:val="6"/>
        </w:numPr>
        <w:spacing w:after="0" w:line="240" w:lineRule="auto"/>
        <w:ind w:firstLine="0"/>
        <w:rPr>
          <w:rFonts w:ascii="Arial" w:eastAsia="Times New Roman" w:hAnsi="Arial" w:cs="Arial"/>
          <w:sz w:val="24"/>
          <w:szCs w:val="24"/>
        </w:rPr>
      </w:pPr>
      <w:r>
        <w:rPr>
          <w:rFonts w:ascii="Arial" w:eastAsia="Times New Roman" w:hAnsi="Arial" w:cs="Arial"/>
          <w:color w:val="000000"/>
        </w:rPr>
        <w:t>documentation of the community process and how decisions are reached</w:t>
      </w:r>
    </w:p>
    <w:p w14:paraId="2FE5174F" w14:textId="77777777" w:rsidR="00034FFF" w:rsidRPr="005C5755" w:rsidRDefault="00034FFF" w:rsidP="00034FFF">
      <w:pPr>
        <w:pStyle w:val="ListParagraph"/>
        <w:spacing w:after="0" w:line="240" w:lineRule="auto"/>
        <w:rPr>
          <w:rFonts w:ascii="Arial" w:eastAsia="Times New Roman" w:hAnsi="Arial" w:cs="Arial"/>
          <w:sz w:val="24"/>
          <w:szCs w:val="24"/>
        </w:rPr>
      </w:pPr>
      <w:r w:rsidRPr="005C5755">
        <w:rPr>
          <w:rFonts w:ascii="Arial" w:eastAsia="Times New Roman" w:hAnsi="Arial" w:cs="Arial"/>
          <w:color w:val="000000"/>
        </w:rPr>
        <w:t xml:space="preserve">       </w:t>
      </w:r>
    </w:p>
    <w:p w14:paraId="6A87B2E4" w14:textId="17AC6D4C" w:rsidR="00454A4E" w:rsidRDefault="00182E95" w:rsidP="00182E95">
      <w:pPr>
        <w:spacing w:after="0" w:line="240" w:lineRule="auto"/>
        <w:rPr>
          <w:rFonts w:ascii="Arial" w:hAnsi="Arial" w:cs="Arial"/>
        </w:rPr>
      </w:pPr>
      <w:r>
        <w:rPr>
          <w:rFonts w:ascii="Arial" w:hAnsi="Arial" w:cs="Arial"/>
        </w:rPr>
        <w:t>There are two o</w:t>
      </w:r>
      <w:r w:rsidR="00D662E7">
        <w:rPr>
          <w:rFonts w:ascii="Arial" w:hAnsi="Arial" w:cs="Arial"/>
        </w:rPr>
        <w:t xml:space="preserve">pen questions for which the </w:t>
      </w:r>
      <w:r w:rsidR="00DA04FE">
        <w:rPr>
          <w:rFonts w:ascii="Arial" w:hAnsi="Arial" w:cs="Arial"/>
        </w:rPr>
        <w:t>sub team</w:t>
      </w:r>
      <w:r w:rsidR="00D662E7">
        <w:rPr>
          <w:rFonts w:ascii="Arial" w:hAnsi="Arial" w:cs="Arial"/>
        </w:rPr>
        <w:t xml:space="preserve"> requests feedback from the </w:t>
      </w:r>
      <w:r w:rsidR="00454A4E">
        <w:rPr>
          <w:rFonts w:ascii="Arial" w:hAnsi="Arial" w:cs="Arial"/>
        </w:rPr>
        <w:t>community:</w:t>
      </w:r>
    </w:p>
    <w:p w14:paraId="6BC4BF40" w14:textId="77777777" w:rsidR="00454A4E" w:rsidRDefault="00454A4E" w:rsidP="00182E95">
      <w:pPr>
        <w:spacing w:after="0" w:line="240" w:lineRule="auto"/>
        <w:rPr>
          <w:rFonts w:ascii="Arial" w:hAnsi="Arial" w:cs="Arial"/>
        </w:rPr>
      </w:pPr>
    </w:p>
    <w:p w14:paraId="58598A6F" w14:textId="75DB630A" w:rsidR="00454A4E" w:rsidRDefault="00454A4E" w:rsidP="00454A4E">
      <w:pPr>
        <w:spacing w:after="0" w:line="240" w:lineRule="auto"/>
        <w:ind w:firstLine="60"/>
        <w:rPr>
          <w:rFonts w:ascii="Arial" w:hAnsi="Arial" w:cs="Arial"/>
        </w:rPr>
      </w:pPr>
      <w:commentRangeStart w:id="2"/>
    </w:p>
    <w:p w14:paraId="16FA7B81" w14:textId="702E3F07" w:rsidR="00182E95" w:rsidRDefault="00D662E7" w:rsidP="007C5A63">
      <w:pPr>
        <w:pStyle w:val="ListParagraph"/>
        <w:numPr>
          <w:ilvl w:val="1"/>
          <w:numId w:val="9"/>
        </w:numPr>
        <w:spacing w:after="0" w:line="240" w:lineRule="auto"/>
        <w:rPr>
          <w:rFonts w:ascii="Arial" w:eastAsia="Times New Roman" w:hAnsi="Arial" w:cs="Arial"/>
          <w:color w:val="000000"/>
        </w:rPr>
      </w:pPr>
      <w:r w:rsidRPr="00454A4E">
        <w:rPr>
          <w:rFonts w:ascii="Arial" w:hAnsi="Arial" w:cs="Arial"/>
        </w:rPr>
        <w:t xml:space="preserve">Should a </w:t>
      </w:r>
      <w:r w:rsidRPr="00454A4E">
        <w:rPr>
          <w:rFonts w:ascii="Arial" w:eastAsia="Times New Roman" w:hAnsi="Arial" w:cs="Arial"/>
          <w:color w:val="000000"/>
        </w:rPr>
        <w:t xml:space="preserve">standard form be </w:t>
      </w:r>
      <w:r w:rsidR="00182E95" w:rsidRPr="00454A4E">
        <w:rPr>
          <w:rFonts w:ascii="Arial" w:eastAsia="Times New Roman" w:hAnsi="Arial" w:cs="Arial"/>
          <w:color w:val="000000"/>
        </w:rPr>
        <w:t>use</w:t>
      </w:r>
      <w:r w:rsidRPr="00454A4E">
        <w:rPr>
          <w:rFonts w:ascii="Arial" w:eastAsia="Times New Roman" w:hAnsi="Arial" w:cs="Arial"/>
          <w:color w:val="000000"/>
        </w:rPr>
        <w:t>d</w:t>
      </w:r>
      <w:r w:rsidR="00182E95" w:rsidRPr="00454A4E">
        <w:rPr>
          <w:rFonts w:ascii="Arial" w:eastAsia="Times New Roman" w:hAnsi="Arial" w:cs="Arial"/>
          <w:color w:val="000000"/>
        </w:rPr>
        <w:t xml:space="preserve"> to raise the issue of Board removal to the respective body – either the specific SO/AC who appointed the member or the Decisional Participant in the case of a Nom Com appointee?</w:t>
      </w:r>
      <w:commentRangeEnd w:id="2"/>
      <w:r w:rsidR="008C72B7">
        <w:rPr>
          <w:rStyle w:val="CommentReference"/>
        </w:rPr>
        <w:commentReference w:id="2"/>
      </w:r>
    </w:p>
    <w:p w14:paraId="3934E087" w14:textId="77777777" w:rsidR="00431E1D" w:rsidRDefault="00431E1D" w:rsidP="00431E1D">
      <w:pPr>
        <w:pStyle w:val="ListParagraph"/>
        <w:spacing w:after="0" w:line="240" w:lineRule="auto"/>
        <w:ind w:left="1440"/>
        <w:rPr>
          <w:rFonts w:ascii="Arial" w:eastAsia="Times New Roman" w:hAnsi="Arial" w:cs="Arial"/>
          <w:color w:val="000000"/>
        </w:rPr>
      </w:pPr>
    </w:p>
    <w:p w14:paraId="31692A0D" w14:textId="77777777" w:rsidR="00431E1D" w:rsidRPr="00454A4E" w:rsidRDefault="00431E1D" w:rsidP="00431E1D">
      <w:pPr>
        <w:pStyle w:val="ListParagraph"/>
        <w:numPr>
          <w:ilvl w:val="1"/>
          <w:numId w:val="9"/>
        </w:numPr>
        <w:spacing w:after="0" w:line="240" w:lineRule="auto"/>
        <w:rPr>
          <w:rFonts w:ascii="Arial" w:hAnsi="Arial" w:cs="Arial"/>
        </w:rPr>
      </w:pPr>
      <w:r w:rsidRPr="00454A4E">
        <w:rPr>
          <w:rFonts w:ascii="Arial" w:hAnsi="Arial" w:cs="Arial"/>
        </w:rPr>
        <w:lastRenderedPageBreak/>
        <w:t xml:space="preserve">Should the guidelines apply to all discussions and not just be limited to circumstances around Director removal?  </w:t>
      </w:r>
    </w:p>
    <w:p w14:paraId="2260CA73" w14:textId="77777777" w:rsidR="00182E95" w:rsidRPr="00533BFD" w:rsidRDefault="00182E95" w:rsidP="00182E95">
      <w:pPr>
        <w:spacing w:after="0" w:line="240" w:lineRule="auto"/>
        <w:rPr>
          <w:rFonts w:ascii="Times New Roman" w:eastAsia="Times New Roman" w:hAnsi="Times New Roman" w:cs="Times New Roman"/>
          <w:sz w:val="24"/>
          <w:szCs w:val="24"/>
        </w:rPr>
      </w:pPr>
    </w:p>
    <w:p w14:paraId="7643554C" w14:textId="39B671A1" w:rsidR="00D9438E" w:rsidRPr="0012640B" w:rsidRDefault="00410567" w:rsidP="00D9438E">
      <w:pPr>
        <w:pStyle w:val="ListParagraph"/>
        <w:numPr>
          <w:ilvl w:val="1"/>
          <w:numId w:val="5"/>
        </w:numPr>
        <w:rPr>
          <w:rFonts w:ascii="Arial" w:hAnsi="Arial" w:cs="Arial"/>
        </w:rPr>
      </w:pPr>
      <w:r>
        <w:rPr>
          <w:rFonts w:ascii="Arial" w:hAnsi="Arial" w:cs="Arial"/>
        </w:rPr>
        <w:t>Requirements for R</w:t>
      </w:r>
      <w:r w:rsidR="00D9438E" w:rsidRPr="0012640B">
        <w:rPr>
          <w:rFonts w:ascii="Arial" w:hAnsi="Arial" w:cs="Arial"/>
        </w:rPr>
        <w:t>ecommendation</w:t>
      </w:r>
      <w:r>
        <w:rPr>
          <w:rFonts w:ascii="Arial" w:hAnsi="Arial" w:cs="Arial"/>
        </w:rPr>
        <w:t>s</w:t>
      </w:r>
      <w:r w:rsidR="00D9438E" w:rsidRPr="0012640B">
        <w:rPr>
          <w:rFonts w:ascii="Arial" w:hAnsi="Arial" w:cs="Arial"/>
        </w:rPr>
        <w:t xml:space="preserve"> </w:t>
      </w:r>
    </w:p>
    <w:p w14:paraId="102C354E" w14:textId="77777777" w:rsidR="00324C49" w:rsidRPr="0012640B" w:rsidRDefault="00324C49" w:rsidP="00324C49">
      <w:pPr>
        <w:rPr>
          <w:rFonts w:ascii="Arial" w:hAnsi="Arial" w:cs="Arial"/>
        </w:rPr>
      </w:pPr>
      <w:r w:rsidRPr="0012640B">
        <w:rPr>
          <w:rFonts w:ascii="Arial" w:hAnsi="Arial" w:cs="Arial"/>
        </w:rPr>
        <w:t xml:space="preserve">The requirements for the recommendation include </w:t>
      </w:r>
      <w:r w:rsidR="00933817" w:rsidRPr="0012640B">
        <w:rPr>
          <w:rFonts w:ascii="Arial" w:hAnsi="Arial" w:cs="Arial"/>
        </w:rPr>
        <w:t>formulating guidelines that have positive benefits for the community while taking care that they are not drafted to discourage community participants from taking action.</w:t>
      </w:r>
      <w:r w:rsidR="008C72B7">
        <w:rPr>
          <w:rStyle w:val="FootnoteReference"/>
          <w:rFonts w:ascii="Arial" w:hAnsi="Arial" w:cs="Arial"/>
        </w:rPr>
        <w:footnoteReference w:id="5"/>
      </w:r>
      <w:r w:rsidR="00933817" w:rsidRPr="0012640B">
        <w:rPr>
          <w:rFonts w:ascii="Arial" w:hAnsi="Arial" w:cs="Arial"/>
        </w:rPr>
        <w:t xml:space="preserve">  Further, that the guidelines do not create “cause” as board members may be removed for any reason.  The purpose is to encourage positive behavior from the communit</w:t>
      </w:r>
      <w:r w:rsidR="0012640B" w:rsidRPr="0012640B">
        <w:rPr>
          <w:rFonts w:ascii="Arial" w:hAnsi="Arial" w:cs="Arial"/>
        </w:rPr>
        <w:t xml:space="preserve">y and avoid chilling effects on escalation and enforcement </w:t>
      </w:r>
      <w:r w:rsidR="00933817" w:rsidRPr="0012640B">
        <w:rPr>
          <w:rFonts w:ascii="Arial" w:hAnsi="Arial" w:cs="Arial"/>
        </w:rPr>
        <w:t>actions</w:t>
      </w:r>
      <w:r w:rsidR="0012640B" w:rsidRPr="0012640B">
        <w:rPr>
          <w:rFonts w:ascii="Arial" w:hAnsi="Arial" w:cs="Arial"/>
        </w:rPr>
        <w:t xml:space="preserve"> under ICANN’s bylaws</w:t>
      </w:r>
      <w:r w:rsidR="00933817" w:rsidRPr="0012640B">
        <w:rPr>
          <w:rFonts w:ascii="Arial" w:hAnsi="Arial" w:cs="Arial"/>
        </w:rPr>
        <w:t xml:space="preserve">. </w:t>
      </w:r>
    </w:p>
    <w:p w14:paraId="0B05AC02" w14:textId="745AF405" w:rsidR="00D9438E" w:rsidRDefault="00410567" w:rsidP="00D9438E">
      <w:pPr>
        <w:pStyle w:val="ListParagraph"/>
        <w:numPr>
          <w:ilvl w:val="1"/>
          <w:numId w:val="5"/>
        </w:numPr>
        <w:rPr>
          <w:rFonts w:ascii="Arial" w:hAnsi="Arial" w:cs="Arial"/>
        </w:rPr>
      </w:pPr>
      <w:r>
        <w:rPr>
          <w:rFonts w:ascii="Arial" w:hAnsi="Arial" w:cs="Arial"/>
        </w:rPr>
        <w:t>Rationale for R</w:t>
      </w:r>
      <w:r w:rsidR="00D9438E" w:rsidRPr="0012640B">
        <w:rPr>
          <w:rFonts w:ascii="Arial" w:hAnsi="Arial" w:cs="Arial"/>
        </w:rPr>
        <w:t>ecommendation</w:t>
      </w:r>
      <w:r>
        <w:rPr>
          <w:rFonts w:ascii="Arial" w:hAnsi="Arial" w:cs="Arial"/>
        </w:rPr>
        <w:t>s</w:t>
      </w:r>
    </w:p>
    <w:p w14:paraId="73A484D1" w14:textId="389454C9" w:rsidR="00EE6264" w:rsidRPr="00EE6264" w:rsidRDefault="00182E95" w:rsidP="00EE6264">
      <w:pPr>
        <w:rPr>
          <w:rFonts w:ascii="Arial" w:hAnsi="Arial" w:cs="Arial"/>
        </w:rPr>
      </w:pPr>
      <w:r>
        <w:rPr>
          <w:rFonts w:ascii="Arial" w:hAnsi="Arial" w:cs="Arial"/>
        </w:rPr>
        <w:t xml:space="preserve">The </w:t>
      </w:r>
      <w:r w:rsidR="00DA04FE">
        <w:rPr>
          <w:rFonts w:ascii="Arial" w:hAnsi="Arial" w:cs="Arial"/>
        </w:rPr>
        <w:t>sub team</w:t>
      </w:r>
      <w:r>
        <w:rPr>
          <w:rFonts w:ascii="Arial" w:hAnsi="Arial" w:cs="Arial"/>
        </w:rPr>
        <w:t xml:space="preserve"> </w:t>
      </w:r>
      <w:r w:rsidR="00EE6264" w:rsidRPr="00EE6264">
        <w:rPr>
          <w:rFonts w:ascii="Arial" w:hAnsi="Arial" w:cs="Arial"/>
        </w:rPr>
        <w:t>propose</w:t>
      </w:r>
      <w:r>
        <w:rPr>
          <w:rFonts w:ascii="Arial" w:hAnsi="Arial" w:cs="Arial"/>
        </w:rPr>
        <w:t>s</w:t>
      </w:r>
      <w:r w:rsidR="00EE6264" w:rsidRPr="00EE6264">
        <w:rPr>
          <w:rFonts w:ascii="Arial" w:hAnsi="Arial" w:cs="Arial"/>
        </w:rPr>
        <w:t xml:space="preserve"> a “minimalist” set of guidelines that will put the responsibility of putting specific processes in place by each SO/AC.  </w:t>
      </w:r>
      <w:r>
        <w:rPr>
          <w:rFonts w:ascii="Arial" w:hAnsi="Arial" w:cs="Arial"/>
        </w:rPr>
        <w:t>The will avoid i</w:t>
      </w:r>
      <w:r w:rsidR="00EE6264" w:rsidRPr="00EE6264">
        <w:rPr>
          <w:rFonts w:ascii="Arial" w:hAnsi="Arial" w:cs="Arial"/>
        </w:rPr>
        <w:t>nterfere</w:t>
      </w:r>
      <w:r>
        <w:rPr>
          <w:rFonts w:ascii="Arial" w:hAnsi="Arial" w:cs="Arial"/>
        </w:rPr>
        <w:t>nce</w:t>
      </w:r>
      <w:r w:rsidR="00EE6264" w:rsidRPr="00EE6264">
        <w:rPr>
          <w:rFonts w:ascii="Arial" w:hAnsi="Arial" w:cs="Arial"/>
        </w:rPr>
        <w:t xml:space="preserve"> in the decision making process of any particular SO/AC.  The SO/ACs may have different expectations and standards for </w:t>
      </w:r>
      <w:r>
        <w:rPr>
          <w:rFonts w:ascii="Arial" w:hAnsi="Arial" w:cs="Arial"/>
        </w:rPr>
        <w:t xml:space="preserve">Directors </w:t>
      </w:r>
      <w:r w:rsidR="00EE6264" w:rsidRPr="00EE6264">
        <w:rPr>
          <w:rFonts w:ascii="Arial" w:hAnsi="Arial" w:cs="Arial"/>
        </w:rPr>
        <w:t>who are chosen to repres</w:t>
      </w:r>
      <w:r>
        <w:rPr>
          <w:rFonts w:ascii="Arial" w:hAnsi="Arial" w:cs="Arial"/>
        </w:rPr>
        <w:t xml:space="preserve">ent them.  The guidelines </w:t>
      </w:r>
      <w:r w:rsidR="00EE6264" w:rsidRPr="00EE6264">
        <w:rPr>
          <w:rFonts w:ascii="Arial" w:hAnsi="Arial" w:cs="Arial"/>
        </w:rPr>
        <w:t xml:space="preserve">note each SO/AC </w:t>
      </w:r>
      <w:r>
        <w:rPr>
          <w:rFonts w:ascii="Arial" w:hAnsi="Arial" w:cs="Arial"/>
        </w:rPr>
        <w:t>should have</w:t>
      </w:r>
      <w:r w:rsidR="00EE6264" w:rsidRPr="00EE6264">
        <w:rPr>
          <w:rFonts w:ascii="Arial" w:hAnsi="Arial" w:cs="Arial"/>
        </w:rPr>
        <w:t xml:space="preserve"> a decision making process and the process must include a means to document the decision made, including verification and the steps taken to reach the decision.  Our thought is not to be too prescriptive but establish principles for fair and reasonable conduct for the community even if different internal standards apply for different interests.    Per the guidance from the WS1 discussions, we will not be listing specific causes of action.  Each SO/AC could have a different </w:t>
      </w:r>
      <w:del w:id="3" w:author="User" w:date="2017-01-05T13:13:00Z">
        <w:r w:rsidR="00EE6264" w:rsidRPr="00EE6264" w:rsidDel="00744269">
          <w:rPr>
            <w:rFonts w:ascii="Arial" w:hAnsi="Arial" w:cs="Arial"/>
          </w:rPr>
          <w:delText xml:space="preserve">standard for what constitutes a cause of action </w:delText>
        </w:r>
      </w:del>
      <w:ins w:id="4" w:author="User" w:date="2017-01-05T13:13:00Z">
        <w:r w:rsidR="00744269">
          <w:rPr>
            <w:rFonts w:ascii="Arial" w:hAnsi="Arial" w:cs="Arial"/>
          </w:rPr>
          <w:t xml:space="preserve">reason </w:t>
        </w:r>
      </w:ins>
      <w:bookmarkStart w:id="5" w:name="_GoBack"/>
      <w:bookmarkEnd w:id="5"/>
      <w:r w:rsidR="00EE6264" w:rsidRPr="00EE6264">
        <w:rPr>
          <w:rFonts w:ascii="Arial" w:hAnsi="Arial" w:cs="Arial"/>
        </w:rPr>
        <w:t>for board removal but all SO/ACs must follow the same guidelines in order to elevate their concerns to an action for removal in good faith.  The proposed action may be subjective but should be able to be explained and accepted by others.</w:t>
      </w:r>
    </w:p>
    <w:p w14:paraId="098839B2" w14:textId="77777777" w:rsidR="00D9438E" w:rsidRDefault="00D9438E" w:rsidP="00D9438E">
      <w:pPr>
        <w:pStyle w:val="ListParagraph"/>
        <w:numPr>
          <w:ilvl w:val="0"/>
          <w:numId w:val="5"/>
        </w:numPr>
        <w:rPr>
          <w:rFonts w:ascii="Arial" w:hAnsi="Arial" w:cs="Arial"/>
        </w:rPr>
      </w:pPr>
      <w:r w:rsidRPr="0012640B">
        <w:rPr>
          <w:rFonts w:ascii="Arial" w:hAnsi="Arial" w:cs="Arial"/>
        </w:rPr>
        <w:t>Assessment of Recommendations</w:t>
      </w:r>
    </w:p>
    <w:p w14:paraId="4A1A0734" w14:textId="77777777" w:rsidR="00623F77" w:rsidRPr="0012640B" w:rsidRDefault="00623F77" w:rsidP="00623F77">
      <w:pPr>
        <w:pStyle w:val="ListParagraph"/>
        <w:rPr>
          <w:rFonts w:ascii="Arial" w:hAnsi="Arial" w:cs="Arial"/>
        </w:rPr>
      </w:pPr>
    </w:p>
    <w:p w14:paraId="63932FCD" w14:textId="77777777" w:rsidR="00D9438E" w:rsidRDefault="00D9438E" w:rsidP="00D9438E">
      <w:pPr>
        <w:pStyle w:val="ListParagraph"/>
        <w:numPr>
          <w:ilvl w:val="1"/>
          <w:numId w:val="5"/>
        </w:numPr>
        <w:rPr>
          <w:rFonts w:ascii="Arial" w:hAnsi="Arial" w:cs="Arial"/>
        </w:rPr>
      </w:pPr>
      <w:r w:rsidRPr="0012640B">
        <w:rPr>
          <w:rFonts w:ascii="Arial" w:hAnsi="Arial" w:cs="Arial"/>
        </w:rPr>
        <w:t>How do the recommendations meet the NTIA criteria?</w:t>
      </w:r>
    </w:p>
    <w:p w14:paraId="209DCA7A" w14:textId="77777777" w:rsidR="00623F77" w:rsidRPr="0012640B" w:rsidRDefault="000651C4" w:rsidP="000651C4">
      <w:pPr>
        <w:rPr>
          <w:rFonts w:ascii="Arial" w:hAnsi="Arial" w:cs="Arial"/>
        </w:rPr>
      </w:pPr>
      <w:r>
        <w:rPr>
          <w:rFonts w:ascii="Arial" w:hAnsi="Arial" w:cs="Arial"/>
        </w:rPr>
        <w:t>The guidelines assist the community with the implementation of Recommendation #2, they are consistent with rationale in support of NTIA requirements as more specifically described in Annex 02.</w:t>
      </w:r>
      <w:r w:rsidRPr="000651C4">
        <w:rPr>
          <w:rStyle w:val="FootnoteReference"/>
          <w:rFonts w:ascii="Arial" w:hAnsi="Arial" w:cs="Arial"/>
        </w:rPr>
        <w:t xml:space="preserve"> </w:t>
      </w:r>
      <w:r>
        <w:rPr>
          <w:rStyle w:val="FootnoteReference"/>
          <w:rFonts w:ascii="Arial" w:hAnsi="Arial" w:cs="Arial"/>
        </w:rPr>
        <w:footnoteReference w:id="6"/>
      </w:r>
      <w:r>
        <w:rPr>
          <w:rFonts w:ascii="Arial" w:hAnsi="Arial" w:cs="Arial"/>
        </w:rPr>
        <w:t xml:space="preserve">  With regard to</w:t>
      </w:r>
      <w:r w:rsidR="006E4A2D">
        <w:rPr>
          <w:rFonts w:ascii="Arial" w:hAnsi="Arial" w:cs="Arial"/>
        </w:rPr>
        <w:t xml:space="preserve"> the fifth articulated criterion</w:t>
      </w:r>
      <w:r>
        <w:rPr>
          <w:rFonts w:ascii="Arial" w:hAnsi="Arial" w:cs="Arial"/>
        </w:rPr>
        <w:t>, the NTIA did not play a role in Director removal.  There is no specific role to replace.</w:t>
      </w:r>
    </w:p>
    <w:p w14:paraId="606D7F96" w14:textId="77777777" w:rsidR="00D9438E" w:rsidRPr="0012640B" w:rsidRDefault="00D9438E" w:rsidP="00D9438E">
      <w:pPr>
        <w:pStyle w:val="ListParagraph"/>
        <w:numPr>
          <w:ilvl w:val="1"/>
          <w:numId w:val="5"/>
        </w:numPr>
        <w:rPr>
          <w:rFonts w:ascii="Arial" w:hAnsi="Arial" w:cs="Arial"/>
        </w:rPr>
      </w:pPr>
      <w:r w:rsidRPr="0012640B">
        <w:rPr>
          <w:rFonts w:ascii="Arial" w:hAnsi="Arial" w:cs="Arial"/>
        </w:rPr>
        <w:t>Are the recommendations compliant with WS1 recommendations?</w:t>
      </w:r>
    </w:p>
    <w:p w14:paraId="63C49274" w14:textId="77777777" w:rsidR="00AA34B3" w:rsidRDefault="00AA34B3" w:rsidP="00AA34B3">
      <w:pPr>
        <w:pStyle w:val="ListParagraph"/>
        <w:numPr>
          <w:ilvl w:val="2"/>
          <w:numId w:val="5"/>
        </w:numPr>
        <w:rPr>
          <w:rFonts w:ascii="Arial" w:hAnsi="Arial" w:cs="Arial"/>
        </w:rPr>
      </w:pPr>
      <w:r w:rsidRPr="0012640B">
        <w:rPr>
          <w:rFonts w:ascii="Arial" w:hAnsi="Arial" w:cs="Arial"/>
        </w:rPr>
        <w:t>Annex 02 – Recommendation #2: Empowering the Community through Consensus: Engagement, Escalation, Enforcement</w:t>
      </w:r>
      <w:r w:rsidRPr="0012640B">
        <w:rPr>
          <w:rStyle w:val="FootnoteReference"/>
          <w:rFonts w:ascii="Arial" w:hAnsi="Arial" w:cs="Arial"/>
        </w:rPr>
        <w:footnoteReference w:id="7"/>
      </w:r>
    </w:p>
    <w:p w14:paraId="07335ABD" w14:textId="77777777" w:rsidR="008C72B7" w:rsidRPr="0012640B" w:rsidRDefault="008C72B7" w:rsidP="008C72B7">
      <w:pPr>
        <w:pStyle w:val="ListParagraph"/>
        <w:ind w:left="2160"/>
        <w:rPr>
          <w:rFonts w:ascii="Arial" w:hAnsi="Arial" w:cs="Arial"/>
        </w:rPr>
      </w:pPr>
    </w:p>
    <w:p w14:paraId="582CBC08" w14:textId="77777777" w:rsidR="008C72B7" w:rsidRDefault="008C72B7" w:rsidP="00AA34B3">
      <w:pPr>
        <w:pStyle w:val="ListParagraph"/>
        <w:numPr>
          <w:ilvl w:val="3"/>
          <w:numId w:val="5"/>
        </w:numPr>
        <w:rPr>
          <w:rFonts w:ascii="Arial" w:hAnsi="Arial" w:cs="Arial"/>
        </w:rPr>
      </w:pPr>
      <w:r>
        <w:rPr>
          <w:rFonts w:ascii="Arial" w:hAnsi="Arial" w:cs="Arial"/>
        </w:rPr>
        <w:t>Engagement</w:t>
      </w:r>
    </w:p>
    <w:p w14:paraId="473661A9" w14:textId="77777777" w:rsidR="008C72B7" w:rsidRDefault="008C72B7" w:rsidP="008C72B7">
      <w:pPr>
        <w:rPr>
          <w:rFonts w:ascii="Arial" w:hAnsi="Arial" w:cs="Arial"/>
        </w:rPr>
      </w:pPr>
      <w:r>
        <w:rPr>
          <w:rFonts w:ascii="Arial" w:hAnsi="Arial" w:cs="Arial"/>
        </w:rPr>
        <w:t>The recommendations are focused on the escalation phase when engagement has failed to produce a desired outcome for the community.</w:t>
      </w:r>
    </w:p>
    <w:p w14:paraId="0C4D79AC" w14:textId="77777777" w:rsidR="008C72B7" w:rsidRPr="008C72B7" w:rsidRDefault="00AA34B3" w:rsidP="008C72B7">
      <w:pPr>
        <w:pStyle w:val="ListParagraph"/>
        <w:numPr>
          <w:ilvl w:val="3"/>
          <w:numId w:val="5"/>
        </w:numPr>
        <w:rPr>
          <w:rFonts w:ascii="Arial" w:hAnsi="Arial" w:cs="Arial"/>
        </w:rPr>
      </w:pPr>
      <w:r w:rsidRPr="008C72B7">
        <w:rPr>
          <w:rFonts w:ascii="Arial" w:hAnsi="Arial" w:cs="Arial"/>
        </w:rPr>
        <w:t>Escalation</w:t>
      </w:r>
    </w:p>
    <w:p w14:paraId="134176D5" w14:textId="77777777" w:rsidR="00AA34B3" w:rsidRPr="008C72B7" w:rsidRDefault="008C72B7" w:rsidP="008C72B7">
      <w:pPr>
        <w:rPr>
          <w:rFonts w:ascii="Arial" w:hAnsi="Arial" w:cs="Arial"/>
        </w:rPr>
      </w:pPr>
      <w:r>
        <w:rPr>
          <w:rFonts w:ascii="Arial" w:hAnsi="Arial" w:cs="Arial"/>
        </w:rPr>
        <w:t>T</w:t>
      </w:r>
      <w:r w:rsidRPr="008C72B7">
        <w:rPr>
          <w:rFonts w:ascii="Arial" w:hAnsi="Arial" w:cs="Arial"/>
        </w:rPr>
        <w:t xml:space="preserve">he recommendations focus on the escalation portion of the report.  They </w:t>
      </w:r>
      <w:r>
        <w:rPr>
          <w:rFonts w:ascii="Arial" w:hAnsi="Arial" w:cs="Arial"/>
        </w:rPr>
        <w:t>provide a frame work for for</w:t>
      </w:r>
      <w:r w:rsidRPr="008C72B7">
        <w:rPr>
          <w:rFonts w:ascii="Arial" w:hAnsi="Arial" w:cs="Arial"/>
        </w:rPr>
        <w:t>mulating a rational approach to raising the discussion of Board removal while providing the SO/AC’s latitude for their own internal decision</w:t>
      </w:r>
      <w:r>
        <w:rPr>
          <w:rFonts w:ascii="Arial" w:hAnsi="Arial" w:cs="Arial"/>
        </w:rPr>
        <w:t xml:space="preserve"> mak</w:t>
      </w:r>
      <w:r w:rsidRPr="008C72B7">
        <w:rPr>
          <w:rFonts w:ascii="Arial" w:hAnsi="Arial" w:cs="Arial"/>
        </w:rPr>
        <w:t>ing.</w:t>
      </w:r>
      <w:r w:rsidR="00D123DC">
        <w:rPr>
          <w:rFonts w:ascii="Arial" w:hAnsi="Arial" w:cs="Arial"/>
        </w:rPr>
        <w:t xml:space="preserve">  It will be up to each Decisional Participant to convince other DP’s t</w:t>
      </w:r>
      <w:r w:rsidR="00623F77">
        <w:rPr>
          <w:rFonts w:ascii="Arial" w:hAnsi="Arial" w:cs="Arial"/>
        </w:rPr>
        <w:t xml:space="preserve">hat </w:t>
      </w:r>
      <w:r w:rsidR="00D123DC">
        <w:rPr>
          <w:rFonts w:ascii="Arial" w:hAnsi="Arial" w:cs="Arial"/>
        </w:rPr>
        <w:t>escalation and, ultimately enforcement, are necessary.   In the case of an individual SO/AC, the guidelines will assist the voting process that requires a majority in order for the escalation to move to the Community Forum phase.</w:t>
      </w:r>
    </w:p>
    <w:p w14:paraId="51787776" w14:textId="77777777" w:rsidR="008C72B7" w:rsidRDefault="008C72B7" w:rsidP="00AA34B3">
      <w:pPr>
        <w:pStyle w:val="ListParagraph"/>
        <w:numPr>
          <w:ilvl w:val="3"/>
          <w:numId w:val="5"/>
        </w:numPr>
        <w:rPr>
          <w:rFonts w:ascii="Arial" w:hAnsi="Arial" w:cs="Arial"/>
        </w:rPr>
      </w:pPr>
      <w:r>
        <w:rPr>
          <w:rFonts w:ascii="Arial" w:hAnsi="Arial" w:cs="Arial"/>
        </w:rPr>
        <w:t xml:space="preserve">Enforcement </w:t>
      </w:r>
    </w:p>
    <w:p w14:paraId="158BB88B" w14:textId="77777777" w:rsidR="00D9438E" w:rsidRPr="0012640B" w:rsidRDefault="008C72B7" w:rsidP="00D9438E">
      <w:pPr>
        <w:rPr>
          <w:rFonts w:ascii="Arial" w:hAnsi="Arial" w:cs="Arial"/>
        </w:rPr>
      </w:pPr>
      <w:r>
        <w:rPr>
          <w:rFonts w:ascii="Arial" w:hAnsi="Arial" w:cs="Arial"/>
        </w:rPr>
        <w:t>As per the WS1 report, escalation is a prerequisite for enforcement.  If the guidelines are followed, then the Decisional Participants will hav</w:t>
      </w:r>
      <w:r w:rsidR="00D123DC">
        <w:rPr>
          <w:rFonts w:ascii="Arial" w:hAnsi="Arial" w:cs="Arial"/>
        </w:rPr>
        <w:t>e the tools to enforce provided</w:t>
      </w:r>
      <w:r>
        <w:rPr>
          <w:rFonts w:ascii="Arial" w:hAnsi="Arial" w:cs="Arial"/>
        </w:rPr>
        <w:t xml:space="preserve"> </w:t>
      </w:r>
      <w:r w:rsidR="00D123DC">
        <w:rPr>
          <w:rFonts w:ascii="Arial" w:hAnsi="Arial" w:cs="Arial"/>
        </w:rPr>
        <w:t xml:space="preserve">that </w:t>
      </w:r>
      <w:r>
        <w:rPr>
          <w:rFonts w:ascii="Arial" w:hAnsi="Arial" w:cs="Arial"/>
        </w:rPr>
        <w:t>the</w:t>
      </w:r>
      <w:r w:rsidR="00623F77">
        <w:rPr>
          <w:rFonts w:ascii="Arial" w:hAnsi="Arial" w:cs="Arial"/>
        </w:rPr>
        <w:t xml:space="preserve"> escalation has not resulted in a satisfactory resolution</w:t>
      </w:r>
      <w:r>
        <w:rPr>
          <w:rFonts w:ascii="Arial" w:hAnsi="Arial" w:cs="Arial"/>
        </w:rPr>
        <w:t xml:space="preserve">.  </w:t>
      </w:r>
      <w:r w:rsidR="00623F77">
        <w:rPr>
          <w:rFonts w:ascii="Arial" w:hAnsi="Arial" w:cs="Arial"/>
        </w:rPr>
        <w:t>In that case,</w:t>
      </w:r>
      <w:r>
        <w:rPr>
          <w:rFonts w:ascii="Arial" w:hAnsi="Arial" w:cs="Arial"/>
        </w:rPr>
        <w:t xml:space="preserve"> the preparation will have been done in “good faith” and </w:t>
      </w:r>
      <w:r w:rsidR="00D123DC">
        <w:rPr>
          <w:rFonts w:ascii="Arial" w:hAnsi="Arial" w:cs="Arial"/>
        </w:rPr>
        <w:t>the indemnification will apply.</w:t>
      </w:r>
    </w:p>
    <w:p w14:paraId="2C337BB2" w14:textId="77777777" w:rsidR="000A420F" w:rsidRPr="0012640B" w:rsidRDefault="000A420F" w:rsidP="000A420F">
      <w:pPr>
        <w:rPr>
          <w:rFonts w:ascii="Arial" w:hAnsi="Arial" w:cs="Arial"/>
        </w:rPr>
      </w:pPr>
    </w:p>
    <w:p w14:paraId="4E1D3547" w14:textId="77777777" w:rsidR="000A420F" w:rsidRPr="0012640B" w:rsidRDefault="000A420F" w:rsidP="000A420F">
      <w:pPr>
        <w:rPr>
          <w:rFonts w:ascii="Arial" w:hAnsi="Arial" w:cs="Arial"/>
        </w:rPr>
      </w:pPr>
    </w:p>
    <w:p w14:paraId="5191C7EC" w14:textId="77777777" w:rsidR="000A420F" w:rsidRPr="0012640B" w:rsidRDefault="000A420F" w:rsidP="000A420F">
      <w:pPr>
        <w:rPr>
          <w:rFonts w:ascii="Arial" w:hAnsi="Arial" w:cs="Arial"/>
        </w:rPr>
      </w:pPr>
    </w:p>
    <w:p w14:paraId="60AF8E7C" w14:textId="77777777" w:rsidR="000A420F" w:rsidRPr="0012640B" w:rsidRDefault="000A420F" w:rsidP="000A420F">
      <w:pPr>
        <w:rPr>
          <w:rFonts w:ascii="Arial" w:hAnsi="Arial" w:cs="Arial"/>
        </w:rPr>
      </w:pPr>
      <w:r w:rsidRPr="0012640B">
        <w:rPr>
          <w:rFonts w:ascii="Arial" w:hAnsi="Arial" w:cs="Arial"/>
        </w:rPr>
        <w:t>Respectfully submitted,</w:t>
      </w:r>
    </w:p>
    <w:p w14:paraId="49FA1E83" w14:textId="77777777" w:rsidR="000A420F" w:rsidRPr="0012640B" w:rsidRDefault="000A420F" w:rsidP="000A420F">
      <w:pPr>
        <w:rPr>
          <w:rFonts w:ascii="Arial" w:hAnsi="Arial" w:cs="Arial"/>
        </w:rPr>
      </w:pPr>
      <w:r w:rsidRPr="0012640B">
        <w:rPr>
          <w:rFonts w:ascii="Arial" w:hAnsi="Arial" w:cs="Arial"/>
        </w:rPr>
        <w:t>Lori S. Schulman, Esq.</w:t>
      </w:r>
    </w:p>
    <w:p w14:paraId="1B715DE9" w14:textId="77777777" w:rsidR="001746B9" w:rsidRPr="0012640B" w:rsidRDefault="000A420F" w:rsidP="000A420F">
      <w:pPr>
        <w:rPr>
          <w:rFonts w:ascii="Arial" w:hAnsi="Arial" w:cs="Arial"/>
        </w:rPr>
      </w:pPr>
      <w:r w:rsidRPr="0012640B">
        <w:rPr>
          <w:rFonts w:ascii="Arial" w:hAnsi="Arial" w:cs="Arial"/>
        </w:rPr>
        <w:t>Rapporteur</w:t>
      </w:r>
    </w:p>
    <w:p w14:paraId="672C70B6" w14:textId="77777777" w:rsidR="001746B9" w:rsidRPr="0012640B" w:rsidRDefault="001746B9">
      <w:pPr>
        <w:rPr>
          <w:rFonts w:ascii="Arial" w:hAnsi="Arial" w:cs="Arial"/>
        </w:rPr>
      </w:pPr>
      <w:r w:rsidRPr="0012640B">
        <w:rPr>
          <w:rFonts w:ascii="Arial" w:hAnsi="Arial" w:cs="Arial"/>
        </w:rPr>
        <w:br w:type="page"/>
      </w:r>
    </w:p>
    <w:p w14:paraId="57DE018D" w14:textId="77777777" w:rsidR="000A420F" w:rsidRPr="0012640B" w:rsidRDefault="006E4A2D" w:rsidP="00324C49">
      <w:pPr>
        <w:jc w:val="center"/>
        <w:rPr>
          <w:rFonts w:ascii="Arial" w:hAnsi="Arial" w:cs="Arial"/>
        </w:rPr>
      </w:pPr>
      <w:r>
        <w:rPr>
          <w:rFonts w:ascii="Arial" w:hAnsi="Arial" w:cs="Arial"/>
        </w:rPr>
        <w:lastRenderedPageBreak/>
        <w:t xml:space="preserve">Table </w:t>
      </w:r>
      <w:r w:rsidR="00324C49" w:rsidRPr="0012640B">
        <w:rPr>
          <w:rFonts w:ascii="Arial" w:hAnsi="Arial" w:cs="Arial"/>
        </w:rPr>
        <w:t xml:space="preserve">of </w:t>
      </w:r>
      <w:r w:rsidR="0012640B" w:rsidRPr="0012640B">
        <w:rPr>
          <w:rFonts w:ascii="Arial" w:hAnsi="Arial" w:cs="Arial"/>
        </w:rPr>
        <w:t>References</w:t>
      </w:r>
    </w:p>
    <w:p w14:paraId="7AEE70A3" w14:textId="77777777" w:rsidR="00D623E0" w:rsidRPr="0012640B" w:rsidRDefault="00D623E0" w:rsidP="00D623E0">
      <w:pPr>
        <w:jc w:val="center"/>
        <w:rPr>
          <w:rFonts w:ascii="Arial" w:hAnsi="Arial" w:cs="Arial"/>
        </w:rPr>
      </w:pPr>
    </w:p>
    <w:p w14:paraId="28640511" w14:textId="77777777" w:rsidR="000A420F" w:rsidRPr="0012640B" w:rsidRDefault="00933817" w:rsidP="000A420F">
      <w:pPr>
        <w:rPr>
          <w:rFonts w:ascii="Arial" w:hAnsi="Arial" w:cs="Arial"/>
        </w:rPr>
      </w:pPr>
      <w:r w:rsidRPr="0012640B">
        <w:rPr>
          <w:rFonts w:ascii="Arial" w:hAnsi="Arial" w:cs="Arial"/>
        </w:rPr>
        <w:t xml:space="preserve">1. </w:t>
      </w:r>
      <w:r w:rsidR="00324C49" w:rsidRPr="0012640B">
        <w:rPr>
          <w:rFonts w:ascii="Arial" w:hAnsi="Arial" w:cs="Arial"/>
        </w:rPr>
        <w:t>Guidelines Issue Paper prepared by ICANN staff</w:t>
      </w:r>
    </w:p>
    <w:p w14:paraId="20232DBA" w14:textId="77777777" w:rsidR="00324C49" w:rsidRPr="0012640B" w:rsidRDefault="00324C49" w:rsidP="000A420F">
      <w:pPr>
        <w:rPr>
          <w:rFonts w:ascii="Arial" w:hAnsi="Arial" w:cs="Arial"/>
        </w:rPr>
      </w:pPr>
      <w:r w:rsidRPr="0012640B">
        <w:rPr>
          <w:rFonts w:ascii="Arial" w:hAnsi="Arial" w:cs="Arial"/>
        </w:rPr>
        <w:t>https://community.icann.org/display/WEIA/Guidelines+for+Good+Faith+Conduct?preview=/59643294/59649262/GuidelinesIssuePaper.pdf</w:t>
      </w:r>
    </w:p>
    <w:p w14:paraId="009DF62A" w14:textId="77777777" w:rsidR="00E33462" w:rsidRPr="0012640B" w:rsidRDefault="00933817" w:rsidP="000A420F">
      <w:pPr>
        <w:rPr>
          <w:rFonts w:ascii="Arial" w:hAnsi="Arial" w:cs="Arial"/>
        </w:rPr>
      </w:pPr>
      <w:r w:rsidRPr="0012640B">
        <w:rPr>
          <w:rFonts w:ascii="Arial" w:hAnsi="Arial" w:cs="Arial"/>
        </w:rPr>
        <w:t>2.  ICANN Bylaws as Amended October 1, 2016</w:t>
      </w:r>
    </w:p>
    <w:p w14:paraId="46F96892" w14:textId="77777777" w:rsidR="00933817" w:rsidRPr="0012640B" w:rsidRDefault="00AE362F" w:rsidP="000A420F">
      <w:pPr>
        <w:rPr>
          <w:rFonts w:ascii="Arial" w:hAnsi="Arial" w:cs="Arial"/>
        </w:rPr>
      </w:pPr>
      <w:hyperlink r:id="rId10" w:history="1">
        <w:r w:rsidR="00933817" w:rsidRPr="0012640B">
          <w:rPr>
            <w:rStyle w:val="Hyperlink"/>
            <w:rFonts w:ascii="Arial" w:hAnsi="Arial" w:cs="Arial"/>
          </w:rPr>
          <w:t>https://www.icann.org/resources/pages/governance/bylaws-en</w:t>
        </w:r>
      </w:hyperlink>
    </w:p>
    <w:p w14:paraId="692D9589" w14:textId="0E9E9976" w:rsidR="00933817" w:rsidRPr="0012640B" w:rsidRDefault="0012640B" w:rsidP="000A420F">
      <w:pPr>
        <w:rPr>
          <w:rFonts w:ascii="Arial" w:hAnsi="Arial" w:cs="Arial"/>
        </w:rPr>
      </w:pPr>
      <w:r w:rsidRPr="0012640B">
        <w:rPr>
          <w:rFonts w:ascii="Arial" w:hAnsi="Arial" w:cs="Arial"/>
        </w:rPr>
        <w:t xml:space="preserve">3. CCWG-Accountability </w:t>
      </w:r>
      <w:r w:rsidR="00DA04FE" w:rsidRPr="0012640B">
        <w:rPr>
          <w:rFonts w:ascii="Arial" w:hAnsi="Arial" w:cs="Arial"/>
        </w:rPr>
        <w:t>Supplemental</w:t>
      </w:r>
      <w:r w:rsidRPr="0012640B">
        <w:rPr>
          <w:rFonts w:ascii="Arial" w:hAnsi="Arial" w:cs="Arial"/>
        </w:rPr>
        <w:t xml:space="preserve"> Final Proposal on Work Stream 1 Recommendations</w:t>
      </w:r>
    </w:p>
    <w:p w14:paraId="14CE8EAD" w14:textId="77777777" w:rsidR="0012640B" w:rsidRPr="0012640B" w:rsidRDefault="0012640B" w:rsidP="000A420F">
      <w:pPr>
        <w:rPr>
          <w:rFonts w:ascii="Arial" w:hAnsi="Arial" w:cs="Arial"/>
        </w:rPr>
      </w:pPr>
      <w:r w:rsidRPr="0012640B">
        <w:rPr>
          <w:rFonts w:ascii="Arial" w:hAnsi="Arial" w:cs="Arial"/>
        </w:rPr>
        <w:t>https://www.icann.org/en/system/files/files/ccwg-accountability-supp-proposal-work-stream-1-recs-23feb16-en.pdf</w:t>
      </w:r>
    </w:p>
    <w:sectPr w:rsidR="0012640B" w:rsidRPr="0012640B" w:rsidSect="00D9438E">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User" w:date="2017-01-04T21:22:00Z" w:initials="U">
    <w:p w14:paraId="1B2DB6A6" w14:textId="75C94E6B" w:rsidR="008C72B7" w:rsidRDefault="008C72B7">
      <w:pPr>
        <w:pStyle w:val="CommentText"/>
      </w:pPr>
      <w:r>
        <w:rPr>
          <w:rStyle w:val="CommentReference"/>
        </w:rPr>
        <w:annotationRef/>
      </w:r>
      <w:r>
        <w:t xml:space="preserve">It might be helpful for the community if the </w:t>
      </w:r>
      <w:r w:rsidR="00DA04FE">
        <w:t>sub team</w:t>
      </w:r>
      <w:r>
        <w:t xml:space="preserve"> makes its own recommendations in this area with a rationale that the community can support or reject.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B2DB6A6"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61DE95" w14:textId="77777777" w:rsidR="00AE362F" w:rsidRDefault="00AE362F" w:rsidP="00D9438E">
      <w:pPr>
        <w:spacing w:after="0" w:line="240" w:lineRule="auto"/>
      </w:pPr>
      <w:r>
        <w:separator/>
      </w:r>
    </w:p>
  </w:endnote>
  <w:endnote w:type="continuationSeparator" w:id="0">
    <w:p w14:paraId="24DB2B82" w14:textId="77777777" w:rsidR="00AE362F" w:rsidRDefault="00AE362F" w:rsidP="00D94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A5524" w14:textId="77777777" w:rsidR="009E31C3" w:rsidRDefault="009E31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8277551"/>
      <w:docPartObj>
        <w:docPartGallery w:val="Page Numbers (Bottom of Page)"/>
        <w:docPartUnique/>
      </w:docPartObj>
    </w:sdtPr>
    <w:sdtEndPr>
      <w:rPr>
        <w:color w:val="7F7F7F" w:themeColor="background1" w:themeShade="7F"/>
        <w:spacing w:val="60"/>
      </w:rPr>
    </w:sdtEndPr>
    <w:sdtContent>
      <w:p w14:paraId="3AD30FB3" w14:textId="3FEC56E5" w:rsidR="00D9438E" w:rsidRDefault="00D9438E">
        <w:pPr>
          <w:pStyle w:val="Footer"/>
          <w:pBdr>
            <w:top w:val="single" w:sz="4" w:space="1" w:color="D9D9D9" w:themeColor="background1" w:themeShade="D9"/>
          </w:pBdr>
          <w:jc w:val="right"/>
        </w:pPr>
        <w:r>
          <w:fldChar w:fldCharType="begin"/>
        </w:r>
        <w:r>
          <w:instrText xml:space="preserve"> PAGE   \* MERGEFORMAT </w:instrText>
        </w:r>
        <w:r>
          <w:fldChar w:fldCharType="separate"/>
        </w:r>
        <w:r w:rsidR="00744269">
          <w:rPr>
            <w:noProof/>
          </w:rPr>
          <w:t>5</w:t>
        </w:r>
        <w:r>
          <w:rPr>
            <w:noProof/>
          </w:rPr>
          <w:fldChar w:fldCharType="end"/>
        </w:r>
        <w:r>
          <w:t xml:space="preserve"> | </w:t>
        </w:r>
        <w:r>
          <w:rPr>
            <w:color w:val="7F7F7F" w:themeColor="background1" w:themeShade="7F"/>
            <w:spacing w:val="60"/>
          </w:rPr>
          <w:t>Page</w:t>
        </w:r>
      </w:p>
    </w:sdtContent>
  </w:sdt>
  <w:p w14:paraId="4E0E1839" w14:textId="77777777" w:rsidR="00D9438E" w:rsidRDefault="00D9438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D026E" w14:textId="77777777" w:rsidR="009E31C3" w:rsidRDefault="009E31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9513C2" w14:textId="77777777" w:rsidR="00AE362F" w:rsidRDefault="00AE362F" w:rsidP="00D9438E">
      <w:pPr>
        <w:spacing w:after="0" w:line="240" w:lineRule="auto"/>
      </w:pPr>
      <w:r>
        <w:separator/>
      </w:r>
    </w:p>
  </w:footnote>
  <w:footnote w:type="continuationSeparator" w:id="0">
    <w:p w14:paraId="7B1E1FB7" w14:textId="77777777" w:rsidR="00AE362F" w:rsidRDefault="00AE362F" w:rsidP="00D9438E">
      <w:pPr>
        <w:spacing w:after="0" w:line="240" w:lineRule="auto"/>
      </w:pPr>
      <w:r>
        <w:continuationSeparator/>
      </w:r>
    </w:p>
  </w:footnote>
  <w:footnote w:id="1">
    <w:p w14:paraId="40EB5641" w14:textId="77777777" w:rsidR="00095D88" w:rsidRPr="00454A4E" w:rsidRDefault="003E2598">
      <w:pPr>
        <w:pStyle w:val="FootnoteText"/>
        <w:rPr>
          <w:rFonts w:ascii="Arial" w:hAnsi="Arial" w:cs="Arial"/>
        </w:rPr>
      </w:pPr>
      <w:r w:rsidRPr="00454A4E">
        <w:rPr>
          <w:rStyle w:val="FootnoteReference"/>
          <w:rFonts w:ascii="Arial" w:hAnsi="Arial" w:cs="Arial"/>
        </w:rPr>
        <w:footnoteRef/>
      </w:r>
      <w:r w:rsidR="00095D88" w:rsidRPr="00454A4E">
        <w:rPr>
          <w:rFonts w:ascii="Arial" w:hAnsi="Arial" w:cs="Arial"/>
        </w:rPr>
        <w:t xml:space="preserve"> ICANN Bylaws</w:t>
      </w:r>
      <w:r w:rsidRPr="00454A4E">
        <w:rPr>
          <w:rFonts w:ascii="Arial" w:hAnsi="Arial" w:cs="Arial"/>
        </w:rPr>
        <w:t xml:space="preserve"> Article 7, Section 7.11 </w:t>
      </w:r>
      <w:r w:rsidR="00095D88" w:rsidRPr="00454A4E">
        <w:rPr>
          <w:rFonts w:ascii="Arial" w:hAnsi="Arial" w:cs="Arial"/>
        </w:rPr>
        <w:t>Removal of a Director or Non-Voting Liaison</w:t>
      </w:r>
    </w:p>
    <w:p w14:paraId="1F58D54E" w14:textId="77777777" w:rsidR="003E2598" w:rsidRPr="00454A4E" w:rsidRDefault="003E2598">
      <w:pPr>
        <w:pStyle w:val="FootnoteText"/>
        <w:rPr>
          <w:rFonts w:ascii="Arial" w:hAnsi="Arial" w:cs="Arial"/>
        </w:rPr>
      </w:pPr>
      <w:r w:rsidRPr="00454A4E">
        <w:rPr>
          <w:rFonts w:ascii="Arial" w:hAnsi="Arial" w:cs="Arial"/>
        </w:rPr>
        <w:t>https://www.icann.org/resources/pages/governance/bylaws-en</w:t>
      </w:r>
      <w:r w:rsidR="00095D88" w:rsidRPr="00454A4E">
        <w:rPr>
          <w:rFonts w:ascii="Arial" w:hAnsi="Arial" w:cs="Arial"/>
        </w:rPr>
        <w:t>/#article7</w:t>
      </w:r>
    </w:p>
  </w:footnote>
  <w:footnote w:id="2">
    <w:p w14:paraId="2DFBD513" w14:textId="77777777" w:rsidR="00095D88" w:rsidRPr="00454A4E" w:rsidRDefault="00095D88">
      <w:pPr>
        <w:pStyle w:val="FootnoteText"/>
        <w:rPr>
          <w:rFonts w:ascii="Arial" w:hAnsi="Arial" w:cs="Arial"/>
        </w:rPr>
      </w:pPr>
      <w:r w:rsidRPr="00454A4E">
        <w:rPr>
          <w:rStyle w:val="FootnoteReference"/>
          <w:rFonts w:ascii="Arial" w:hAnsi="Arial" w:cs="Arial"/>
        </w:rPr>
        <w:footnoteRef/>
      </w:r>
      <w:r w:rsidRPr="00454A4E">
        <w:rPr>
          <w:rFonts w:ascii="Arial" w:hAnsi="Arial" w:cs="Arial"/>
        </w:rPr>
        <w:t xml:space="preserve">  https://www.icann.org/en/system/files/files/ccwg-accountability-supp-proposal-work-stream-1-recs-23feb16-en.pdf</w:t>
      </w:r>
    </w:p>
  </w:footnote>
  <w:footnote w:id="3">
    <w:p w14:paraId="3129F52C" w14:textId="77777777" w:rsidR="00CF1742" w:rsidRPr="00454A4E" w:rsidRDefault="00CF1742">
      <w:pPr>
        <w:pStyle w:val="FootnoteText"/>
        <w:rPr>
          <w:rFonts w:ascii="Arial" w:hAnsi="Arial" w:cs="Arial"/>
        </w:rPr>
      </w:pPr>
      <w:r w:rsidRPr="00454A4E">
        <w:rPr>
          <w:rStyle w:val="FootnoteReference"/>
          <w:rFonts w:ascii="Arial" w:hAnsi="Arial" w:cs="Arial"/>
        </w:rPr>
        <w:footnoteRef/>
      </w:r>
      <w:r w:rsidRPr="00454A4E">
        <w:rPr>
          <w:rFonts w:ascii="Arial" w:hAnsi="Arial" w:cs="Arial"/>
        </w:rPr>
        <w:t xml:space="preserve"> ICANN Bylaws Article 6, Section 6.1 Composition and Organization of the Empowered Community</w:t>
      </w:r>
    </w:p>
    <w:p w14:paraId="31AF6676" w14:textId="77777777" w:rsidR="00CF1742" w:rsidRPr="00454A4E" w:rsidRDefault="00CF1742">
      <w:pPr>
        <w:pStyle w:val="FootnoteText"/>
        <w:rPr>
          <w:rFonts w:ascii="Arial" w:hAnsi="Arial" w:cs="Arial"/>
        </w:rPr>
      </w:pPr>
      <w:r w:rsidRPr="00454A4E">
        <w:rPr>
          <w:rFonts w:ascii="Arial" w:hAnsi="Arial" w:cs="Arial"/>
        </w:rPr>
        <w:t>https://www.icann.org/resources/pages/governance/bylaws-en/#article6</w:t>
      </w:r>
    </w:p>
  </w:footnote>
  <w:footnote w:id="4">
    <w:p w14:paraId="30FA8FAA" w14:textId="77777777" w:rsidR="00095D88" w:rsidRPr="00454A4E" w:rsidRDefault="00095D88">
      <w:pPr>
        <w:pStyle w:val="FootnoteText"/>
        <w:rPr>
          <w:rFonts w:ascii="Arial" w:hAnsi="Arial" w:cs="Arial"/>
        </w:rPr>
      </w:pPr>
      <w:r w:rsidRPr="00454A4E">
        <w:rPr>
          <w:rStyle w:val="FootnoteReference"/>
          <w:rFonts w:ascii="Arial" w:hAnsi="Arial" w:cs="Arial"/>
        </w:rPr>
        <w:footnoteRef/>
      </w:r>
      <w:r w:rsidRPr="00454A4E">
        <w:rPr>
          <w:rFonts w:ascii="Arial" w:hAnsi="Arial" w:cs="Arial"/>
        </w:rPr>
        <w:t xml:space="preserve"> ICANN Bylaws Article 20, Section 20.2 Indemnification with Respect to Director Removal https://www.icann.org/resources/pages/governance/bylaws-en/#article20</w:t>
      </w:r>
    </w:p>
  </w:footnote>
  <w:footnote w:id="5">
    <w:p w14:paraId="17663B96" w14:textId="77777777" w:rsidR="008C72B7" w:rsidRPr="00454A4E" w:rsidRDefault="008C72B7">
      <w:pPr>
        <w:pStyle w:val="FootnoteText"/>
        <w:rPr>
          <w:rFonts w:ascii="Arial" w:hAnsi="Arial" w:cs="Arial"/>
        </w:rPr>
      </w:pPr>
      <w:r>
        <w:rPr>
          <w:rStyle w:val="FootnoteReference"/>
        </w:rPr>
        <w:footnoteRef/>
      </w:r>
      <w:r>
        <w:t xml:space="preserve"> </w:t>
      </w:r>
      <w:r w:rsidRPr="00454A4E">
        <w:rPr>
          <w:rFonts w:ascii="Arial" w:hAnsi="Arial" w:cs="Arial"/>
        </w:rPr>
        <w:t>Guidelines Issue Paper prepared by ICANN staff.</w:t>
      </w:r>
    </w:p>
    <w:p w14:paraId="4808A044" w14:textId="77777777" w:rsidR="008C72B7" w:rsidRPr="00454A4E" w:rsidRDefault="008C72B7">
      <w:pPr>
        <w:pStyle w:val="FootnoteText"/>
        <w:rPr>
          <w:rFonts w:ascii="Arial" w:hAnsi="Arial" w:cs="Arial"/>
        </w:rPr>
      </w:pPr>
      <w:r w:rsidRPr="00454A4E">
        <w:rPr>
          <w:rFonts w:ascii="Arial" w:hAnsi="Arial" w:cs="Arial"/>
        </w:rPr>
        <w:t>https://community.icann.org/display/WEIA/Guidelines+for+Good+Faith+Conduct?preview=/59643294/59649262/GuidelinesIssuePaper.pdf</w:t>
      </w:r>
    </w:p>
  </w:footnote>
  <w:footnote w:id="6">
    <w:p w14:paraId="0DF92214" w14:textId="77777777" w:rsidR="000651C4" w:rsidRPr="00454A4E" w:rsidRDefault="000651C4" w:rsidP="000651C4">
      <w:pPr>
        <w:pStyle w:val="FootnoteText"/>
        <w:rPr>
          <w:rFonts w:ascii="Arial" w:hAnsi="Arial" w:cs="Arial"/>
        </w:rPr>
      </w:pPr>
      <w:r w:rsidRPr="00454A4E">
        <w:rPr>
          <w:rStyle w:val="FootnoteReference"/>
          <w:rFonts w:ascii="Arial" w:hAnsi="Arial" w:cs="Arial"/>
        </w:rPr>
        <w:footnoteRef/>
      </w:r>
      <w:r w:rsidRPr="00454A4E">
        <w:rPr>
          <w:rFonts w:ascii="Arial" w:hAnsi="Arial" w:cs="Arial"/>
        </w:rPr>
        <w:t xml:space="preserve"> WS1 Annex 02 – Recommendation #2: Empowering the Community through Consensus: Engagement, Escalation, Enforcement, page 24   https://www.icann.org/en/system/files/files/ccwg-accountability-supp-proposal-work-stream-1-recs-23feb16-en.pdf</w:t>
      </w:r>
    </w:p>
    <w:p w14:paraId="299D16C9" w14:textId="77777777" w:rsidR="000651C4" w:rsidRPr="00454A4E" w:rsidRDefault="000651C4" w:rsidP="000651C4">
      <w:pPr>
        <w:pStyle w:val="FootnoteText"/>
        <w:rPr>
          <w:rFonts w:ascii="Arial" w:hAnsi="Arial" w:cs="Arial"/>
        </w:rPr>
      </w:pPr>
    </w:p>
  </w:footnote>
  <w:footnote w:id="7">
    <w:p w14:paraId="0A7FD55F" w14:textId="77777777" w:rsidR="00AA34B3" w:rsidRPr="00454A4E" w:rsidRDefault="00AA34B3">
      <w:pPr>
        <w:pStyle w:val="FootnoteText"/>
        <w:rPr>
          <w:rFonts w:ascii="Arial" w:hAnsi="Arial" w:cs="Arial"/>
        </w:rPr>
      </w:pPr>
      <w:r w:rsidRPr="00454A4E">
        <w:rPr>
          <w:rStyle w:val="FootnoteReference"/>
          <w:rFonts w:ascii="Arial" w:hAnsi="Arial" w:cs="Arial"/>
        </w:rPr>
        <w:footnoteRef/>
      </w:r>
      <w:r w:rsidRPr="00454A4E">
        <w:rPr>
          <w:rFonts w:ascii="Arial" w:hAnsi="Arial" w:cs="Arial"/>
        </w:rPr>
        <w:t xml:space="preserve"> </w:t>
      </w:r>
      <w:r w:rsidR="0012640B" w:rsidRPr="00454A4E">
        <w:rPr>
          <w:rFonts w:ascii="Arial" w:hAnsi="Arial" w:cs="Arial"/>
        </w:rPr>
        <w:t>WS1 A</w:t>
      </w:r>
      <w:r w:rsidRPr="00454A4E">
        <w:rPr>
          <w:rFonts w:ascii="Arial" w:hAnsi="Arial" w:cs="Arial"/>
        </w:rPr>
        <w:t>nnex 02 – Recommendation #2: Empowering the Community through Consensus: Engagement, Escalation, Enforcement</w:t>
      </w:r>
      <w:r w:rsidR="00623F77" w:rsidRPr="00454A4E">
        <w:rPr>
          <w:rFonts w:ascii="Arial" w:hAnsi="Arial" w:cs="Arial"/>
        </w:rPr>
        <w:t>, page 11</w:t>
      </w:r>
      <w:r w:rsidRPr="00454A4E">
        <w:rPr>
          <w:rFonts w:ascii="Arial" w:hAnsi="Arial" w:cs="Arial"/>
        </w:rPr>
        <w:t xml:space="preserve"> </w:t>
      </w:r>
      <w:r w:rsidR="0012640B" w:rsidRPr="00454A4E">
        <w:rPr>
          <w:rFonts w:ascii="Arial" w:hAnsi="Arial" w:cs="Arial"/>
        </w:rPr>
        <w:t xml:space="preserve"> </w:t>
      </w:r>
      <w:r w:rsidRPr="00454A4E">
        <w:rPr>
          <w:rFonts w:ascii="Arial" w:hAnsi="Arial" w:cs="Arial"/>
        </w:rPr>
        <w:t xml:space="preserve"> https://www.icann.org/en/system/files/files/ccwg-accountability-supp-proposal-work-stream-1-recs-23feb16-en.pdf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EE6B3" w14:textId="77777777" w:rsidR="009E31C3" w:rsidRDefault="009E31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9422962"/>
      <w:docPartObj>
        <w:docPartGallery w:val="Watermarks"/>
        <w:docPartUnique/>
      </w:docPartObj>
    </w:sdtPr>
    <w:sdtEndPr/>
    <w:sdtContent>
      <w:p w14:paraId="4BC7FAAF" w14:textId="1C61DB14" w:rsidR="009E31C3" w:rsidRDefault="00AE362F">
        <w:pPr>
          <w:pStyle w:val="Header"/>
        </w:pPr>
        <w:r>
          <w:rPr>
            <w:noProof/>
          </w:rPr>
          <w:pict w14:anchorId="4BCBE2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95FE4" w14:textId="77777777" w:rsidR="009E31C3" w:rsidRDefault="009E31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02ECE"/>
    <w:multiLevelType w:val="hybridMultilevel"/>
    <w:tmpl w:val="430A3D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E4322"/>
    <w:multiLevelType w:val="hybridMultilevel"/>
    <w:tmpl w:val="A796C8F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772705"/>
    <w:multiLevelType w:val="hybridMultilevel"/>
    <w:tmpl w:val="DD98B39C"/>
    <w:lvl w:ilvl="0" w:tplc="93D4D6B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11C5926"/>
    <w:multiLevelType w:val="hybridMultilevel"/>
    <w:tmpl w:val="A060F41C"/>
    <w:lvl w:ilvl="0" w:tplc="6C6A76D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1B437F0"/>
    <w:multiLevelType w:val="hybridMultilevel"/>
    <w:tmpl w:val="82403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C844C0"/>
    <w:multiLevelType w:val="hybridMultilevel"/>
    <w:tmpl w:val="33C09350"/>
    <w:lvl w:ilvl="0" w:tplc="A8E6347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DF370B"/>
    <w:multiLevelType w:val="hybridMultilevel"/>
    <w:tmpl w:val="A796C8F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D76FD1"/>
    <w:multiLevelType w:val="hybridMultilevel"/>
    <w:tmpl w:val="0AACB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A06CA1"/>
    <w:multiLevelType w:val="hybridMultilevel"/>
    <w:tmpl w:val="4F944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EE3356"/>
    <w:multiLevelType w:val="hybridMultilevel"/>
    <w:tmpl w:val="559E0BD2"/>
    <w:lvl w:ilvl="0" w:tplc="D6A2BD46">
      <w:start w:val="1"/>
      <w:numFmt w:val="decimal"/>
      <w:lvlText w:val="%1."/>
      <w:lvlJc w:val="left"/>
      <w:pPr>
        <w:ind w:left="2160" w:hanging="360"/>
      </w:pPr>
      <w:rPr>
        <w:rFonts w:ascii="Arial" w:hAnsi="Arial" w:cs="Arial" w:hint="default"/>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62022B5A"/>
    <w:multiLevelType w:val="hybridMultilevel"/>
    <w:tmpl w:val="B41E5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BF72A5"/>
    <w:multiLevelType w:val="hybridMultilevel"/>
    <w:tmpl w:val="3B56C5D2"/>
    <w:lvl w:ilvl="0" w:tplc="55B211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CF6868"/>
    <w:multiLevelType w:val="hybridMultilevel"/>
    <w:tmpl w:val="6E9E41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1"/>
  </w:num>
  <w:num w:numId="6">
    <w:abstractNumId w:val="0"/>
  </w:num>
  <w:num w:numId="7">
    <w:abstractNumId w:val="9"/>
  </w:num>
  <w:num w:numId="8">
    <w:abstractNumId w:val="12"/>
  </w:num>
  <w:num w:numId="9">
    <w:abstractNumId w:val="4"/>
  </w:num>
  <w:num w:numId="10">
    <w:abstractNumId w:val="5"/>
  </w:num>
  <w:num w:numId="11">
    <w:abstractNumId w:val="11"/>
  </w:num>
  <w:num w:numId="12">
    <w:abstractNumId w:val="3"/>
  </w:num>
  <w:num w:numId="1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B48"/>
    <w:rsid w:val="00034FFF"/>
    <w:rsid w:val="000651C4"/>
    <w:rsid w:val="00095D88"/>
    <w:rsid w:val="000A420F"/>
    <w:rsid w:val="000F27A0"/>
    <w:rsid w:val="0012640B"/>
    <w:rsid w:val="001365A7"/>
    <w:rsid w:val="001746B9"/>
    <w:rsid w:val="00177FE3"/>
    <w:rsid w:val="00182E95"/>
    <w:rsid w:val="00324C49"/>
    <w:rsid w:val="003E2598"/>
    <w:rsid w:val="003E3911"/>
    <w:rsid w:val="00410567"/>
    <w:rsid w:val="00431E1D"/>
    <w:rsid w:val="00454A4E"/>
    <w:rsid w:val="004E2D4A"/>
    <w:rsid w:val="00501F7E"/>
    <w:rsid w:val="00561641"/>
    <w:rsid w:val="005E3D06"/>
    <w:rsid w:val="00623F77"/>
    <w:rsid w:val="006D62D1"/>
    <w:rsid w:val="006E4A2D"/>
    <w:rsid w:val="00744269"/>
    <w:rsid w:val="007C5A63"/>
    <w:rsid w:val="00881983"/>
    <w:rsid w:val="008C72B7"/>
    <w:rsid w:val="00933817"/>
    <w:rsid w:val="0099073B"/>
    <w:rsid w:val="009D550D"/>
    <w:rsid w:val="009E31C3"/>
    <w:rsid w:val="00A06B48"/>
    <w:rsid w:val="00A1562E"/>
    <w:rsid w:val="00AA34B3"/>
    <w:rsid w:val="00AE362F"/>
    <w:rsid w:val="00B22D22"/>
    <w:rsid w:val="00C702F4"/>
    <w:rsid w:val="00CC0F7D"/>
    <w:rsid w:val="00CF1742"/>
    <w:rsid w:val="00D123DC"/>
    <w:rsid w:val="00D617C1"/>
    <w:rsid w:val="00D623E0"/>
    <w:rsid w:val="00D662E7"/>
    <w:rsid w:val="00D9438E"/>
    <w:rsid w:val="00DA04FE"/>
    <w:rsid w:val="00E33462"/>
    <w:rsid w:val="00EE6264"/>
    <w:rsid w:val="00EE6B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DE99952"/>
  <w15:chartTrackingRefBased/>
  <w15:docId w15:val="{A39EAFF2-1494-4464-928A-89AAF1C91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438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E3346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E3346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6B48"/>
    <w:pPr>
      <w:ind w:left="720"/>
      <w:contextualSpacing/>
    </w:pPr>
  </w:style>
  <w:style w:type="paragraph" w:styleId="Header">
    <w:name w:val="header"/>
    <w:basedOn w:val="Normal"/>
    <w:link w:val="HeaderChar"/>
    <w:uiPriority w:val="99"/>
    <w:unhideWhenUsed/>
    <w:rsid w:val="00D943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38E"/>
  </w:style>
  <w:style w:type="paragraph" w:styleId="Footer">
    <w:name w:val="footer"/>
    <w:basedOn w:val="Normal"/>
    <w:link w:val="FooterChar"/>
    <w:uiPriority w:val="99"/>
    <w:unhideWhenUsed/>
    <w:rsid w:val="00D943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438E"/>
  </w:style>
  <w:style w:type="character" w:customStyle="1" w:styleId="Heading1Char">
    <w:name w:val="Heading 1 Char"/>
    <w:basedOn w:val="DefaultParagraphFont"/>
    <w:link w:val="Heading1"/>
    <w:uiPriority w:val="9"/>
    <w:rsid w:val="00D9438E"/>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D9438E"/>
    <w:pPr>
      <w:outlineLvl w:val="9"/>
    </w:pPr>
  </w:style>
  <w:style w:type="paragraph" w:styleId="TOC2">
    <w:name w:val="toc 2"/>
    <w:basedOn w:val="Normal"/>
    <w:next w:val="Normal"/>
    <w:autoRedefine/>
    <w:uiPriority w:val="39"/>
    <w:unhideWhenUsed/>
    <w:rsid w:val="00D9438E"/>
    <w:pPr>
      <w:spacing w:after="100"/>
      <w:ind w:left="220"/>
    </w:pPr>
    <w:rPr>
      <w:rFonts w:eastAsiaTheme="minorEastAsia" w:cs="Times New Roman"/>
    </w:rPr>
  </w:style>
  <w:style w:type="paragraph" w:styleId="TOC1">
    <w:name w:val="toc 1"/>
    <w:basedOn w:val="Normal"/>
    <w:next w:val="Normal"/>
    <w:autoRedefine/>
    <w:uiPriority w:val="39"/>
    <w:unhideWhenUsed/>
    <w:rsid w:val="00D9438E"/>
    <w:pPr>
      <w:spacing w:after="100"/>
    </w:pPr>
    <w:rPr>
      <w:rFonts w:eastAsiaTheme="minorEastAsia" w:cs="Times New Roman"/>
    </w:rPr>
  </w:style>
  <w:style w:type="paragraph" w:styleId="TOC3">
    <w:name w:val="toc 3"/>
    <w:basedOn w:val="Normal"/>
    <w:next w:val="Normal"/>
    <w:autoRedefine/>
    <w:uiPriority w:val="39"/>
    <w:unhideWhenUsed/>
    <w:rsid w:val="00D9438E"/>
    <w:pPr>
      <w:spacing w:after="100"/>
      <w:ind w:left="440"/>
    </w:pPr>
    <w:rPr>
      <w:rFonts w:eastAsiaTheme="minorEastAsia" w:cs="Times New Roman"/>
    </w:rPr>
  </w:style>
  <w:style w:type="character" w:customStyle="1" w:styleId="Heading3Char">
    <w:name w:val="Heading 3 Char"/>
    <w:basedOn w:val="DefaultParagraphFont"/>
    <w:link w:val="Heading3"/>
    <w:uiPriority w:val="9"/>
    <w:semiHidden/>
    <w:rsid w:val="00E3346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E33462"/>
    <w:rPr>
      <w:rFonts w:asciiTheme="majorHAnsi" w:eastAsiaTheme="majorEastAsia" w:hAnsiTheme="majorHAnsi" w:cstheme="majorBidi"/>
      <w:i/>
      <w:iCs/>
      <w:color w:val="2E74B5" w:themeColor="accent1" w:themeShade="BF"/>
    </w:rPr>
  </w:style>
  <w:style w:type="paragraph" w:styleId="NormalWeb">
    <w:name w:val="Normal (Web)"/>
    <w:basedOn w:val="Normal"/>
    <w:uiPriority w:val="99"/>
    <w:semiHidden/>
    <w:unhideWhenUsed/>
    <w:rsid w:val="00E3346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33462"/>
    <w:rPr>
      <w:b/>
      <w:bCs/>
    </w:rPr>
  </w:style>
  <w:style w:type="paragraph" w:styleId="FootnoteText">
    <w:name w:val="footnote text"/>
    <w:basedOn w:val="Normal"/>
    <w:link w:val="FootnoteTextChar"/>
    <w:uiPriority w:val="99"/>
    <w:semiHidden/>
    <w:unhideWhenUsed/>
    <w:rsid w:val="003E25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E2598"/>
    <w:rPr>
      <w:sz w:val="20"/>
      <w:szCs w:val="20"/>
    </w:rPr>
  </w:style>
  <w:style w:type="character" w:styleId="FootnoteReference">
    <w:name w:val="footnote reference"/>
    <w:basedOn w:val="DefaultParagraphFont"/>
    <w:uiPriority w:val="99"/>
    <w:semiHidden/>
    <w:unhideWhenUsed/>
    <w:rsid w:val="003E2598"/>
    <w:rPr>
      <w:vertAlign w:val="superscript"/>
    </w:rPr>
  </w:style>
  <w:style w:type="character" w:styleId="Hyperlink">
    <w:name w:val="Hyperlink"/>
    <w:basedOn w:val="DefaultParagraphFont"/>
    <w:uiPriority w:val="99"/>
    <w:unhideWhenUsed/>
    <w:rsid w:val="00933817"/>
    <w:rPr>
      <w:color w:val="0563C1" w:themeColor="hyperlink"/>
      <w:u w:val="single"/>
    </w:rPr>
  </w:style>
  <w:style w:type="character" w:styleId="CommentReference">
    <w:name w:val="annotation reference"/>
    <w:basedOn w:val="DefaultParagraphFont"/>
    <w:uiPriority w:val="99"/>
    <w:semiHidden/>
    <w:unhideWhenUsed/>
    <w:rsid w:val="008C72B7"/>
    <w:rPr>
      <w:sz w:val="16"/>
      <w:szCs w:val="16"/>
    </w:rPr>
  </w:style>
  <w:style w:type="paragraph" w:styleId="CommentText">
    <w:name w:val="annotation text"/>
    <w:basedOn w:val="Normal"/>
    <w:link w:val="CommentTextChar"/>
    <w:uiPriority w:val="99"/>
    <w:semiHidden/>
    <w:unhideWhenUsed/>
    <w:rsid w:val="008C72B7"/>
    <w:pPr>
      <w:spacing w:line="240" w:lineRule="auto"/>
    </w:pPr>
    <w:rPr>
      <w:sz w:val="20"/>
      <w:szCs w:val="20"/>
    </w:rPr>
  </w:style>
  <w:style w:type="character" w:customStyle="1" w:styleId="CommentTextChar">
    <w:name w:val="Comment Text Char"/>
    <w:basedOn w:val="DefaultParagraphFont"/>
    <w:link w:val="CommentText"/>
    <w:uiPriority w:val="99"/>
    <w:semiHidden/>
    <w:rsid w:val="008C72B7"/>
    <w:rPr>
      <w:sz w:val="20"/>
      <w:szCs w:val="20"/>
    </w:rPr>
  </w:style>
  <w:style w:type="paragraph" w:styleId="CommentSubject">
    <w:name w:val="annotation subject"/>
    <w:basedOn w:val="CommentText"/>
    <w:next w:val="CommentText"/>
    <w:link w:val="CommentSubjectChar"/>
    <w:uiPriority w:val="99"/>
    <w:semiHidden/>
    <w:unhideWhenUsed/>
    <w:rsid w:val="008C72B7"/>
    <w:rPr>
      <w:b/>
      <w:bCs/>
    </w:rPr>
  </w:style>
  <w:style w:type="character" w:customStyle="1" w:styleId="CommentSubjectChar">
    <w:name w:val="Comment Subject Char"/>
    <w:basedOn w:val="CommentTextChar"/>
    <w:link w:val="CommentSubject"/>
    <w:uiPriority w:val="99"/>
    <w:semiHidden/>
    <w:rsid w:val="008C72B7"/>
    <w:rPr>
      <w:b/>
      <w:bCs/>
      <w:sz w:val="20"/>
      <w:szCs w:val="20"/>
    </w:rPr>
  </w:style>
  <w:style w:type="paragraph" w:styleId="BalloonText">
    <w:name w:val="Balloon Text"/>
    <w:basedOn w:val="Normal"/>
    <w:link w:val="BalloonTextChar"/>
    <w:uiPriority w:val="99"/>
    <w:semiHidden/>
    <w:unhideWhenUsed/>
    <w:rsid w:val="008C72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72B7"/>
    <w:rPr>
      <w:rFonts w:ascii="Segoe UI" w:hAnsi="Segoe UI" w:cs="Segoe UI"/>
      <w:sz w:val="18"/>
      <w:szCs w:val="18"/>
    </w:rPr>
  </w:style>
  <w:style w:type="table" w:styleId="TableGrid">
    <w:name w:val="Table Grid"/>
    <w:basedOn w:val="TableNormal"/>
    <w:uiPriority w:val="39"/>
    <w:rsid w:val="007C5A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1667248">
      <w:bodyDiv w:val="1"/>
      <w:marLeft w:val="0"/>
      <w:marRight w:val="0"/>
      <w:marTop w:val="0"/>
      <w:marBottom w:val="0"/>
      <w:divBdr>
        <w:top w:val="none" w:sz="0" w:space="0" w:color="auto"/>
        <w:left w:val="none" w:sz="0" w:space="0" w:color="auto"/>
        <w:bottom w:val="none" w:sz="0" w:space="0" w:color="auto"/>
        <w:right w:val="none" w:sz="0" w:space="0" w:color="auto"/>
      </w:divBdr>
      <w:divsChild>
        <w:div w:id="1626110095">
          <w:blockQuote w:val="1"/>
          <w:marLeft w:val="720"/>
          <w:marRight w:val="720"/>
          <w:marTop w:val="100"/>
          <w:marBottom w:val="100"/>
          <w:divBdr>
            <w:top w:val="none" w:sz="0" w:space="0" w:color="auto"/>
            <w:left w:val="none" w:sz="0" w:space="0" w:color="auto"/>
            <w:bottom w:val="none" w:sz="0" w:space="0" w:color="auto"/>
            <w:right w:val="none" w:sz="0" w:space="0" w:color="auto"/>
          </w:divBdr>
        </w:div>
        <w:div w:id="959920089">
          <w:blockQuote w:val="1"/>
          <w:marLeft w:val="720"/>
          <w:marRight w:val="720"/>
          <w:marTop w:val="100"/>
          <w:marBottom w:val="100"/>
          <w:divBdr>
            <w:top w:val="none" w:sz="0" w:space="0" w:color="auto"/>
            <w:left w:val="none" w:sz="0" w:space="0" w:color="auto"/>
            <w:bottom w:val="none" w:sz="0" w:space="0" w:color="auto"/>
            <w:right w:val="none" w:sz="0" w:space="0" w:color="auto"/>
          </w:divBdr>
        </w:div>
        <w:div w:id="394471996">
          <w:blockQuote w:val="1"/>
          <w:marLeft w:val="720"/>
          <w:marRight w:val="720"/>
          <w:marTop w:val="100"/>
          <w:marBottom w:val="100"/>
          <w:divBdr>
            <w:top w:val="none" w:sz="0" w:space="0" w:color="auto"/>
            <w:left w:val="none" w:sz="0" w:space="0" w:color="auto"/>
            <w:bottom w:val="none" w:sz="0" w:space="0" w:color="auto"/>
            <w:right w:val="none" w:sz="0" w:space="0" w:color="auto"/>
          </w:divBdr>
        </w:div>
        <w:div w:id="1160733008">
          <w:blockQuote w:val="1"/>
          <w:marLeft w:val="720"/>
          <w:marRight w:val="720"/>
          <w:marTop w:val="100"/>
          <w:marBottom w:val="100"/>
          <w:divBdr>
            <w:top w:val="none" w:sz="0" w:space="0" w:color="auto"/>
            <w:left w:val="none" w:sz="0" w:space="0" w:color="auto"/>
            <w:bottom w:val="none" w:sz="0" w:space="0" w:color="auto"/>
            <w:right w:val="none" w:sz="0" w:space="0" w:color="auto"/>
          </w:divBdr>
        </w:div>
        <w:div w:id="1402095327">
          <w:blockQuote w:val="1"/>
          <w:marLeft w:val="720"/>
          <w:marRight w:val="720"/>
          <w:marTop w:val="100"/>
          <w:marBottom w:val="100"/>
          <w:divBdr>
            <w:top w:val="none" w:sz="0" w:space="0" w:color="auto"/>
            <w:left w:val="none" w:sz="0" w:space="0" w:color="auto"/>
            <w:bottom w:val="none" w:sz="0" w:space="0" w:color="auto"/>
            <w:right w:val="none" w:sz="0" w:space="0" w:color="auto"/>
          </w:divBdr>
        </w:div>
        <w:div w:id="54668183">
          <w:blockQuote w:val="1"/>
          <w:marLeft w:val="720"/>
          <w:marRight w:val="720"/>
          <w:marTop w:val="100"/>
          <w:marBottom w:val="100"/>
          <w:divBdr>
            <w:top w:val="none" w:sz="0" w:space="0" w:color="auto"/>
            <w:left w:val="none" w:sz="0" w:space="0" w:color="auto"/>
            <w:bottom w:val="none" w:sz="0" w:space="0" w:color="auto"/>
            <w:right w:val="none" w:sz="0" w:space="0" w:color="auto"/>
          </w:divBdr>
        </w:div>
        <w:div w:id="1458178223">
          <w:blockQuote w:val="1"/>
          <w:marLeft w:val="720"/>
          <w:marRight w:val="720"/>
          <w:marTop w:val="100"/>
          <w:marBottom w:val="100"/>
          <w:divBdr>
            <w:top w:val="none" w:sz="0" w:space="0" w:color="auto"/>
            <w:left w:val="none" w:sz="0" w:space="0" w:color="auto"/>
            <w:bottom w:val="none" w:sz="0" w:space="0" w:color="auto"/>
            <w:right w:val="none" w:sz="0" w:space="0" w:color="auto"/>
          </w:divBdr>
        </w:div>
        <w:div w:id="943268215">
          <w:blockQuote w:val="1"/>
          <w:marLeft w:val="720"/>
          <w:marRight w:val="720"/>
          <w:marTop w:val="100"/>
          <w:marBottom w:val="100"/>
          <w:divBdr>
            <w:top w:val="none" w:sz="0" w:space="0" w:color="auto"/>
            <w:left w:val="none" w:sz="0" w:space="0" w:color="auto"/>
            <w:bottom w:val="none" w:sz="0" w:space="0" w:color="auto"/>
            <w:right w:val="none" w:sz="0" w:space="0" w:color="auto"/>
          </w:divBdr>
        </w:div>
        <w:div w:id="1583491860">
          <w:blockQuote w:val="1"/>
          <w:marLeft w:val="720"/>
          <w:marRight w:val="720"/>
          <w:marTop w:val="100"/>
          <w:marBottom w:val="100"/>
          <w:divBdr>
            <w:top w:val="none" w:sz="0" w:space="0" w:color="auto"/>
            <w:left w:val="none" w:sz="0" w:space="0" w:color="auto"/>
            <w:bottom w:val="none" w:sz="0" w:space="0" w:color="auto"/>
            <w:right w:val="none" w:sz="0" w:space="0" w:color="auto"/>
          </w:divBdr>
        </w:div>
        <w:div w:id="768894428">
          <w:blockQuote w:val="1"/>
          <w:marLeft w:val="720"/>
          <w:marRight w:val="720"/>
          <w:marTop w:val="100"/>
          <w:marBottom w:val="100"/>
          <w:divBdr>
            <w:top w:val="none" w:sz="0" w:space="0" w:color="auto"/>
            <w:left w:val="none" w:sz="0" w:space="0" w:color="auto"/>
            <w:bottom w:val="none" w:sz="0" w:space="0" w:color="auto"/>
            <w:right w:val="none" w:sz="0" w:space="0" w:color="auto"/>
          </w:divBdr>
        </w:div>
        <w:div w:id="12567863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07950945">
          <w:blockQuote w:val="1"/>
          <w:marLeft w:val="720"/>
          <w:marRight w:val="720"/>
          <w:marTop w:val="100"/>
          <w:marBottom w:val="100"/>
          <w:divBdr>
            <w:top w:val="none" w:sz="0" w:space="0" w:color="auto"/>
            <w:left w:val="none" w:sz="0" w:space="0" w:color="auto"/>
            <w:bottom w:val="none" w:sz="0" w:space="0" w:color="auto"/>
            <w:right w:val="none" w:sz="0" w:space="0" w:color="auto"/>
          </w:divBdr>
        </w:div>
        <w:div w:id="1856310236">
          <w:blockQuote w:val="1"/>
          <w:marLeft w:val="720"/>
          <w:marRight w:val="720"/>
          <w:marTop w:val="100"/>
          <w:marBottom w:val="100"/>
          <w:divBdr>
            <w:top w:val="none" w:sz="0" w:space="0" w:color="auto"/>
            <w:left w:val="none" w:sz="0" w:space="0" w:color="auto"/>
            <w:bottom w:val="none" w:sz="0" w:space="0" w:color="auto"/>
            <w:right w:val="none" w:sz="0" w:space="0" w:color="auto"/>
          </w:divBdr>
        </w:div>
        <w:div w:id="215506379">
          <w:blockQuote w:val="1"/>
          <w:marLeft w:val="720"/>
          <w:marRight w:val="720"/>
          <w:marTop w:val="100"/>
          <w:marBottom w:val="100"/>
          <w:divBdr>
            <w:top w:val="none" w:sz="0" w:space="0" w:color="auto"/>
            <w:left w:val="none" w:sz="0" w:space="0" w:color="auto"/>
            <w:bottom w:val="none" w:sz="0" w:space="0" w:color="auto"/>
            <w:right w:val="none" w:sz="0" w:space="0" w:color="auto"/>
          </w:divBdr>
        </w:div>
        <w:div w:id="1481919962">
          <w:blockQuote w:val="1"/>
          <w:marLeft w:val="720"/>
          <w:marRight w:val="720"/>
          <w:marTop w:val="100"/>
          <w:marBottom w:val="100"/>
          <w:divBdr>
            <w:top w:val="none" w:sz="0" w:space="0" w:color="auto"/>
            <w:left w:val="none" w:sz="0" w:space="0" w:color="auto"/>
            <w:bottom w:val="none" w:sz="0" w:space="0" w:color="auto"/>
            <w:right w:val="none" w:sz="0" w:space="0" w:color="auto"/>
          </w:divBdr>
        </w:div>
        <w:div w:id="1000933566">
          <w:blockQuote w:val="1"/>
          <w:marLeft w:val="720"/>
          <w:marRight w:val="720"/>
          <w:marTop w:val="100"/>
          <w:marBottom w:val="100"/>
          <w:divBdr>
            <w:top w:val="none" w:sz="0" w:space="0" w:color="auto"/>
            <w:left w:val="none" w:sz="0" w:space="0" w:color="auto"/>
            <w:bottom w:val="none" w:sz="0" w:space="0" w:color="auto"/>
            <w:right w:val="none" w:sz="0" w:space="0" w:color="auto"/>
          </w:divBdr>
        </w:div>
        <w:div w:id="1681664847">
          <w:blockQuote w:val="1"/>
          <w:marLeft w:val="720"/>
          <w:marRight w:val="720"/>
          <w:marTop w:val="100"/>
          <w:marBottom w:val="100"/>
          <w:divBdr>
            <w:top w:val="none" w:sz="0" w:space="0" w:color="auto"/>
            <w:left w:val="none" w:sz="0" w:space="0" w:color="auto"/>
            <w:bottom w:val="none" w:sz="0" w:space="0" w:color="auto"/>
            <w:right w:val="none" w:sz="0" w:space="0" w:color="auto"/>
          </w:divBdr>
        </w:div>
        <w:div w:id="2140220506">
          <w:blockQuote w:val="1"/>
          <w:marLeft w:val="720"/>
          <w:marRight w:val="720"/>
          <w:marTop w:val="100"/>
          <w:marBottom w:val="100"/>
          <w:divBdr>
            <w:top w:val="none" w:sz="0" w:space="0" w:color="auto"/>
            <w:left w:val="none" w:sz="0" w:space="0" w:color="auto"/>
            <w:bottom w:val="none" w:sz="0" w:space="0" w:color="auto"/>
            <w:right w:val="none" w:sz="0" w:space="0" w:color="auto"/>
          </w:divBdr>
        </w:div>
        <w:div w:id="134108051">
          <w:blockQuote w:val="1"/>
          <w:marLeft w:val="720"/>
          <w:marRight w:val="720"/>
          <w:marTop w:val="100"/>
          <w:marBottom w:val="100"/>
          <w:divBdr>
            <w:top w:val="none" w:sz="0" w:space="0" w:color="auto"/>
            <w:left w:val="none" w:sz="0" w:space="0" w:color="auto"/>
            <w:bottom w:val="none" w:sz="0" w:space="0" w:color="auto"/>
            <w:right w:val="none" w:sz="0" w:space="0" w:color="auto"/>
          </w:divBdr>
        </w:div>
        <w:div w:id="1436169213">
          <w:blockQuote w:val="1"/>
          <w:marLeft w:val="720"/>
          <w:marRight w:val="720"/>
          <w:marTop w:val="100"/>
          <w:marBottom w:val="100"/>
          <w:divBdr>
            <w:top w:val="none" w:sz="0" w:space="0" w:color="auto"/>
            <w:left w:val="none" w:sz="0" w:space="0" w:color="auto"/>
            <w:bottom w:val="none" w:sz="0" w:space="0" w:color="auto"/>
            <w:right w:val="none" w:sz="0" w:space="0" w:color="auto"/>
          </w:divBdr>
        </w:div>
        <w:div w:id="456872934">
          <w:blockQuote w:val="1"/>
          <w:marLeft w:val="720"/>
          <w:marRight w:val="720"/>
          <w:marTop w:val="100"/>
          <w:marBottom w:val="100"/>
          <w:divBdr>
            <w:top w:val="none" w:sz="0" w:space="0" w:color="auto"/>
            <w:left w:val="none" w:sz="0" w:space="0" w:color="auto"/>
            <w:bottom w:val="none" w:sz="0" w:space="0" w:color="auto"/>
            <w:right w:val="none" w:sz="0" w:space="0" w:color="auto"/>
          </w:divBdr>
        </w:div>
        <w:div w:id="881943754">
          <w:blockQuote w:val="1"/>
          <w:marLeft w:val="720"/>
          <w:marRight w:val="720"/>
          <w:marTop w:val="100"/>
          <w:marBottom w:val="100"/>
          <w:divBdr>
            <w:top w:val="none" w:sz="0" w:space="0" w:color="auto"/>
            <w:left w:val="none" w:sz="0" w:space="0" w:color="auto"/>
            <w:bottom w:val="none" w:sz="0" w:space="0" w:color="auto"/>
            <w:right w:val="none" w:sz="0" w:space="0" w:color="auto"/>
          </w:divBdr>
        </w:div>
        <w:div w:id="853569721">
          <w:blockQuote w:val="1"/>
          <w:marLeft w:val="720"/>
          <w:marRight w:val="720"/>
          <w:marTop w:val="100"/>
          <w:marBottom w:val="100"/>
          <w:divBdr>
            <w:top w:val="none" w:sz="0" w:space="0" w:color="auto"/>
            <w:left w:val="none" w:sz="0" w:space="0" w:color="auto"/>
            <w:bottom w:val="none" w:sz="0" w:space="0" w:color="auto"/>
            <w:right w:val="none" w:sz="0" w:space="0" w:color="auto"/>
          </w:divBdr>
        </w:div>
        <w:div w:id="4587615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0322653">
      <w:bodyDiv w:val="1"/>
      <w:marLeft w:val="0"/>
      <w:marRight w:val="0"/>
      <w:marTop w:val="0"/>
      <w:marBottom w:val="0"/>
      <w:divBdr>
        <w:top w:val="none" w:sz="0" w:space="0" w:color="auto"/>
        <w:left w:val="none" w:sz="0" w:space="0" w:color="auto"/>
        <w:bottom w:val="none" w:sz="0" w:space="0" w:color="auto"/>
        <w:right w:val="none" w:sz="0" w:space="0" w:color="auto"/>
      </w:divBdr>
    </w:div>
    <w:div w:id="1932737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icann.org/resources/pages/governance/bylaws-en"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B26621-4BE5-46C1-BFBA-15387A4BC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1425</Words>
  <Characters>8126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2017-01-05T18:09:00Z</dcterms:created>
  <dcterms:modified xsi:type="dcterms:W3CDTF">2017-01-05T18:13:00Z</dcterms:modified>
</cp:coreProperties>
</file>