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44A997" w14:textId="32C06AA2" w:rsidR="000F27A0" w:rsidRPr="0012640B" w:rsidRDefault="00685E42" w:rsidP="000F27A0">
      <w:pPr>
        <w:jc w:val="center"/>
        <w:rPr>
          <w:rFonts w:ascii="Arial" w:hAnsi="Arial" w:cs="Arial"/>
        </w:rPr>
      </w:pPr>
      <w:r>
        <w:rPr>
          <w:rFonts w:ascii="Arial" w:hAnsi="Arial" w:cs="Arial"/>
        </w:rPr>
        <w:t xml:space="preserve">CCWG-Accountability </w:t>
      </w:r>
      <w:r w:rsidR="000F27A0" w:rsidRPr="0012640B">
        <w:rPr>
          <w:rFonts w:ascii="Arial" w:hAnsi="Arial" w:cs="Arial"/>
        </w:rPr>
        <w:t xml:space="preserve">WS2 </w:t>
      </w:r>
    </w:p>
    <w:p w14:paraId="03AE19B8" w14:textId="18AA3463" w:rsidR="000A420F" w:rsidRPr="0012640B" w:rsidRDefault="00320898" w:rsidP="000A420F">
      <w:pPr>
        <w:jc w:val="center"/>
        <w:rPr>
          <w:rFonts w:ascii="Arial" w:hAnsi="Arial" w:cs="Arial"/>
          <w:b/>
        </w:rPr>
      </w:pPr>
      <w:r w:rsidRPr="00320898">
        <w:rPr>
          <w:rFonts w:ascii="Arial" w:hAnsi="Arial" w:cs="Arial"/>
          <w:b/>
        </w:rPr>
        <w:t>Draft recommendations on Guidelines for standards of conduct presumed to be in good faith associated with exercising removal of individual Directors of the ICANN Board</w:t>
      </w:r>
      <w:r w:rsidR="007D1EC0">
        <w:rPr>
          <w:rFonts w:ascii="Arial" w:hAnsi="Arial" w:cs="Arial"/>
          <w:b/>
        </w:rPr>
        <w:t xml:space="preserve"> </w:t>
      </w:r>
      <w:r w:rsidR="002D6B34">
        <w:rPr>
          <w:rFonts w:ascii="Arial" w:hAnsi="Arial" w:cs="Arial"/>
          <w:b/>
        </w:rPr>
        <w:t>August 7</w:t>
      </w:r>
      <w:r w:rsidR="000A420F" w:rsidRPr="0012640B">
        <w:rPr>
          <w:rFonts w:ascii="Arial" w:hAnsi="Arial" w:cs="Arial"/>
          <w:b/>
        </w:rPr>
        <w:t>, 2017</w:t>
      </w:r>
    </w:p>
    <w:p w14:paraId="491D472A" w14:textId="77777777" w:rsidR="000A420F" w:rsidRPr="0012640B" w:rsidRDefault="000A420F" w:rsidP="000A420F">
      <w:pPr>
        <w:jc w:val="center"/>
        <w:rPr>
          <w:rFonts w:ascii="Arial" w:hAnsi="Arial" w:cs="Arial"/>
          <w:b/>
        </w:rPr>
      </w:pPr>
    </w:p>
    <w:p w14:paraId="033FED41" w14:textId="77777777" w:rsidR="000A420F" w:rsidRDefault="000A420F" w:rsidP="000A420F">
      <w:pPr>
        <w:jc w:val="center"/>
        <w:rPr>
          <w:rFonts w:ascii="Arial" w:hAnsi="Arial" w:cs="Arial"/>
        </w:rPr>
      </w:pPr>
      <w:r w:rsidRPr="0012640B">
        <w:rPr>
          <w:rFonts w:ascii="Arial" w:hAnsi="Arial" w:cs="Arial"/>
        </w:rPr>
        <w:t>Table of Contents</w:t>
      </w:r>
    </w:p>
    <w:p w14:paraId="467D85AB" w14:textId="77777777" w:rsidR="007C5A63" w:rsidRDefault="007C5A63" w:rsidP="000A420F">
      <w:pPr>
        <w:jc w:val="center"/>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35"/>
        <w:gridCol w:w="715"/>
      </w:tblGrid>
      <w:tr w:rsidR="007C5A63" w14:paraId="5D20A623" w14:textId="77777777" w:rsidTr="00B22D22">
        <w:tc>
          <w:tcPr>
            <w:tcW w:w="8635" w:type="dxa"/>
          </w:tcPr>
          <w:p w14:paraId="587DCDA9" w14:textId="77777777" w:rsidR="007C5A63" w:rsidRDefault="007C5A63" w:rsidP="007C5A63">
            <w:pPr>
              <w:pStyle w:val="ListParagraph"/>
              <w:numPr>
                <w:ilvl w:val="0"/>
                <w:numId w:val="11"/>
              </w:numPr>
              <w:jc w:val="both"/>
              <w:rPr>
                <w:rFonts w:ascii="Arial" w:hAnsi="Arial" w:cs="Arial"/>
              </w:rPr>
            </w:pPr>
            <w:r w:rsidRPr="007C5A63">
              <w:rPr>
                <w:rFonts w:ascii="Arial" w:hAnsi="Arial" w:cs="Arial"/>
              </w:rPr>
              <w:t>Executive Summary</w:t>
            </w:r>
          </w:p>
          <w:p w14:paraId="6D47A362" w14:textId="77777777" w:rsidR="00EE6BA5" w:rsidRPr="007C5A63" w:rsidRDefault="00EE6BA5" w:rsidP="00EE6BA5">
            <w:pPr>
              <w:pStyle w:val="ListParagraph"/>
              <w:ind w:left="1080"/>
              <w:jc w:val="both"/>
              <w:rPr>
                <w:rFonts w:ascii="Arial" w:hAnsi="Arial" w:cs="Arial"/>
              </w:rPr>
            </w:pPr>
          </w:p>
        </w:tc>
        <w:tc>
          <w:tcPr>
            <w:tcW w:w="715" w:type="dxa"/>
          </w:tcPr>
          <w:p w14:paraId="7053E261" w14:textId="77777777" w:rsidR="007C5A63" w:rsidRDefault="007C5A63" w:rsidP="007C5A63">
            <w:pPr>
              <w:jc w:val="right"/>
              <w:rPr>
                <w:rFonts w:ascii="Arial" w:hAnsi="Arial" w:cs="Arial"/>
              </w:rPr>
            </w:pPr>
            <w:r>
              <w:rPr>
                <w:rFonts w:ascii="Arial" w:hAnsi="Arial" w:cs="Arial"/>
              </w:rPr>
              <w:t>2</w:t>
            </w:r>
          </w:p>
        </w:tc>
      </w:tr>
      <w:tr w:rsidR="007C5A63" w14:paraId="7A46CE6F" w14:textId="77777777" w:rsidTr="00B22D22">
        <w:tc>
          <w:tcPr>
            <w:tcW w:w="8635" w:type="dxa"/>
          </w:tcPr>
          <w:p w14:paraId="48927324" w14:textId="77777777" w:rsidR="007C5A63" w:rsidRDefault="007C5A63" w:rsidP="007C5A63">
            <w:pPr>
              <w:pStyle w:val="ListParagraph"/>
              <w:numPr>
                <w:ilvl w:val="0"/>
                <w:numId w:val="11"/>
              </w:numPr>
              <w:jc w:val="both"/>
              <w:rPr>
                <w:rFonts w:ascii="Arial" w:hAnsi="Arial" w:cs="Arial"/>
              </w:rPr>
            </w:pPr>
            <w:r>
              <w:rPr>
                <w:rFonts w:ascii="Arial" w:hAnsi="Arial" w:cs="Arial"/>
              </w:rPr>
              <w:t>Description of Issue</w:t>
            </w:r>
          </w:p>
          <w:p w14:paraId="35581188" w14:textId="77777777" w:rsidR="00EE6BA5" w:rsidRPr="007C5A63" w:rsidRDefault="00EE6BA5" w:rsidP="00EE6BA5">
            <w:pPr>
              <w:pStyle w:val="ListParagraph"/>
              <w:ind w:left="1080"/>
              <w:jc w:val="both"/>
              <w:rPr>
                <w:rFonts w:ascii="Arial" w:hAnsi="Arial" w:cs="Arial"/>
              </w:rPr>
            </w:pPr>
          </w:p>
        </w:tc>
        <w:tc>
          <w:tcPr>
            <w:tcW w:w="715" w:type="dxa"/>
          </w:tcPr>
          <w:p w14:paraId="0EA56600" w14:textId="77777777" w:rsidR="007C5A63" w:rsidRDefault="00B22D22" w:rsidP="007C5A63">
            <w:pPr>
              <w:jc w:val="right"/>
              <w:rPr>
                <w:rFonts w:ascii="Arial" w:hAnsi="Arial" w:cs="Arial"/>
              </w:rPr>
            </w:pPr>
            <w:r>
              <w:rPr>
                <w:rFonts w:ascii="Arial" w:hAnsi="Arial" w:cs="Arial"/>
              </w:rPr>
              <w:t>3</w:t>
            </w:r>
          </w:p>
        </w:tc>
      </w:tr>
      <w:tr w:rsidR="007C5A63" w14:paraId="1E4A4CBC" w14:textId="77777777" w:rsidTr="00B22D22">
        <w:tc>
          <w:tcPr>
            <w:tcW w:w="8635" w:type="dxa"/>
          </w:tcPr>
          <w:p w14:paraId="096A809F" w14:textId="77777777" w:rsidR="007C5A63" w:rsidRDefault="007C5A63" w:rsidP="007C5A63">
            <w:pPr>
              <w:pStyle w:val="ListParagraph"/>
              <w:numPr>
                <w:ilvl w:val="0"/>
                <w:numId w:val="11"/>
              </w:numPr>
              <w:rPr>
                <w:rFonts w:ascii="Arial" w:hAnsi="Arial" w:cs="Arial"/>
              </w:rPr>
            </w:pPr>
            <w:r>
              <w:rPr>
                <w:rFonts w:ascii="Arial" w:hAnsi="Arial" w:cs="Arial"/>
              </w:rPr>
              <w:t>Recommendations</w:t>
            </w:r>
          </w:p>
          <w:p w14:paraId="55D516D2" w14:textId="77777777" w:rsidR="007C5A63" w:rsidRDefault="007C5A63" w:rsidP="007C5A63">
            <w:pPr>
              <w:pStyle w:val="ListParagraph"/>
              <w:numPr>
                <w:ilvl w:val="0"/>
                <w:numId w:val="12"/>
              </w:numPr>
              <w:rPr>
                <w:rFonts w:ascii="Arial" w:hAnsi="Arial" w:cs="Arial"/>
              </w:rPr>
            </w:pPr>
            <w:r>
              <w:rPr>
                <w:rFonts w:ascii="Arial" w:hAnsi="Arial" w:cs="Arial"/>
              </w:rPr>
              <w:t>Proposed Guidelines</w:t>
            </w:r>
          </w:p>
          <w:p w14:paraId="6AD965EE" w14:textId="77777777" w:rsidR="009B5F09" w:rsidRDefault="009B5F09" w:rsidP="007C5A63">
            <w:pPr>
              <w:pStyle w:val="ListParagraph"/>
              <w:numPr>
                <w:ilvl w:val="0"/>
                <w:numId w:val="12"/>
              </w:numPr>
              <w:rPr>
                <w:rFonts w:ascii="Arial" w:hAnsi="Arial" w:cs="Arial"/>
              </w:rPr>
            </w:pPr>
            <w:r>
              <w:rPr>
                <w:rFonts w:ascii="Arial" w:hAnsi="Arial" w:cs="Arial"/>
              </w:rPr>
              <w:t>Stand-alone Recommendations</w:t>
            </w:r>
          </w:p>
          <w:p w14:paraId="31284E07" w14:textId="77777777" w:rsidR="007C5A63" w:rsidRDefault="007C5A63" w:rsidP="007C5A63">
            <w:pPr>
              <w:pStyle w:val="ListParagraph"/>
              <w:numPr>
                <w:ilvl w:val="0"/>
                <w:numId w:val="12"/>
              </w:numPr>
              <w:rPr>
                <w:rFonts w:ascii="Arial" w:hAnsi="Arial" w:cs="Arial"/>
              </w:rPr>
            </w:pPr>
            <w:r>
              <w:rPr>
                <w:rFonts w:ascii="Arial" w:hAnsi="Arial" w:cs="Arial"/>
              </w:rPr>
              <w:t>Requirements for Recommendations</w:t>
            </w:r>
          </w:p>
          <w:p w14:paraId="7246320A" w14:textId="77777777" w:rsidR="007C5A63" w:rsidRDefault="007C5A63" w:rsidP="007C5A63">
            <w:pPr>
              <w:pStyle w:val="ListParagraph"/>
              <w:numPr>
                <w:ilvl w:val="0"/>
                <w:numId w:val="12"/>
              </w:numPr>
              <w:rPr>
                <w:rFonts w:ascii="Arial" w:hAnsi="Arial" w:cs="Arial"/>
              </w:rPr>
            </w:pPr>
            <w:r>
              <w:rPr>
                <w:rFonts w:ascii="Arial" w:hAnsi="Arial" w:cs="Arial"/>
              </w:rPr>
              <w:t>Rationale for Recommendations</w:t>
            </w:r>
          </w:p>
          <w:p w14:paraId="09FA9F20" w14:textId="77777777" w:rsidR="00EE6BA5" w:rsidRPr="00C35217" w:rsidRDefault="00C35217" w:rsidP="00C35217">
            <w:pPr>
              <w:pStyle w:val="ListParagraph"/>
              <w:numPr>
                <w:ilvl w:val="0"/>
                <w:numId w:val="12"/>
              </w:numPr>
              <w:rPr>
                <w:rFonts w:ascii="Arial" w:hAnsi="Arial" w:cs="Arial"/>
              </w:rPr>
            </w:pPr>
            <w:r>
              <w:rPr>
                <w:rFonts w:ascii="Arial" w:hAnsi="Arial" w:cs="Arial"/>
              </w:rPr>
              <w:t>Legal Review of Recommendations</w:t>
            </w:r>
          </w:p>
        </w:tc>
        <w:tc>
          <w:tcPr>
            <w:tcW w:w="715" w:type="dxa"/>
          </w:tcPr>
          <w:p w14:paraId="6EB73AE8" w14:textId="77777777" w:rsidR="00B22D22" w:rsidRDefault="00B22D22" w:rsidP="007C5A63">
            <w:pPr>
              <w:jc w:val="right"/>
              <w:rPr>
                <w:rFonts w:ascii="Arial" w:hAnsi="Arial" w:cs="Arial"/>
              </w:rPr>
            </w:pPr>
          </w:p>
          <w:p w14:paraId="065BBD89" w14:textId="77777777" w:rsidR="007C5A63" w:rsidRDefault="00B22D22" w:rsidP="007C5A63">
            <w:pPr>
              <w:jc w:val="right"/>
              <w:rPr>
                <w:rFonts w:ascii="Arial" w:hAnsi="Arial" w:cs="Arial"/>
              </w:rPr>
            </w:pPr>
            <w:r>
              <w:rPr>
                <w:rFonts w:ascii="Arial" w:hAnsi="Arial" w:cs="Arial"/>
              </w:rPr>
              <w:t>3</w:t>
            </w:r>
          </w:p>
          <w:p w14:paraId="0882EFF0" w14:textId="77777777" w:rsidR="00B22D22" w:rsidRDefault="00B22D22" w:rsidP="007C5A63">
            <w:pPr>
              <w:jc w:val="right"/>
              <w:rPr>
                <w:rFonts w:ascii="Arial" w:hAnsi="Arial" w:cs="Arial"/>
              </w:rPr>
            </w:pPr>
            <w:r>
              <w:rPr>
                <w:rFonts w:ascii="Arial" w:hAnsi="Arial" w:cs="Arial"/>
              </w:rPr>
              <w:t>3</w:t>
            </w:r>
          </w:p>
          <w:p w14:paraId="223B8263" w14:textId="77777777" w:rsidR="009B5F09" w:rsidRDefault="009B5F09" w:rsidP="007C5A63">
            <w:pPr>
              <w:jc w:val="right"/>
              <w:rPr>
                <w:rFonts w:ascii="Arial" w:hAnsi="Arial" w:cs="Arial"/>
              </w:rPr>
            </w:pPr>
            <w:r>
              <w:rPr>
                <w:rFonts w:ascii="Arial" w:hAnsi="Arial" w:cs="Arial"/>
              </w:rPr>
              <w:t>4</w:t>
            </w:r>
          </w:p>
          <w:p w14:paraId="6005CC48" w14:textId="77777777" w:rsidR="00B22D22" w:rsidRDefault="00B22D22" w:rsidP="007C5A63">
            <w:pPr>
              <w:jc w:val="right"/>
              <w:rPr>
                <w:rFonts w:ascii="Arial" w:hAnsi="Arial" w:cs="Arial"/>
              </w:rPr>
            </w:pPr>
            <w:r>
              <w:rPr>
                <w:rFonts w:ascii="Arial" w:hAnsi="Arial" w:cs="Arial"/>
              </w:rPr>
              <w:t>4</w:t>
            </w:r>
          </w:p>
          <w:p w14:paraId="597AC876" w14:textId="65AE3F0B" w:rsidR="00C35217" w:rsidRDefault="00774F5A" w:rsidP="007C5A63">
            <w:pPr>
              <w:jc w:val="right"/>
              <w:rPr>
                <w:rFonts w:ascii="Arial" w:hAnsi="Arial" w:cs="Arial"/>
              </w:rPr>
            </w:pPr>
            <w:r>
              <w:rPr>
                <w:rFonts w:ascii="Arial" w:hAnsi="Arial" w:cs="Arial"/>
              </w:rPr>
              <w:t>5</w:t>
            </w:r>
          </w:p>
          <w:p w14:paraId="56693CB2" w14:textId="77777777" w:rsidR="00C35217" w:rsidRDefault="00C35217" w:rsidP="007C5A63">
            <w:pPr>
              <w:jc w:val="right"/>
              <w:rPr>
                <w:rFonts w:ascii="Arial" w:hAnsi="Arial" w:cs="Arial"/>
              </w:rPr>
            </w:pPr>
          </w:p>
        </w:tc>
      </w:tr>
      <w:tr w:rsidR="007C5A63" w14:paraId="78E00542" w14:textId="77777777" w:rsidTr="00B22D22">
        <w:tc>
          <w:tcPr>
            <w:tcW w:w="8635" w:type="dxa"/>
          </w:tcPr>
          <w:p w14:paraId="236E9A7F" w14:textId="77777777" w:rsidR="007C5A63" w:rsidRPr="007C5A63" w:rsidRDefault="007C5A63" w:rsidP="007C5A63">
            <w:pPr>
              <w:pStyle w:val="ListParagraph"/>
              <w:numPr>
                <w:ilvl w:val="0"/>
                <w:numId w:val="11"/>
              </w:numPr>
              <w:rPr>
                <w:rFonts w:ascii="Arial" w:hAnsi="Arial" w:cs="Arial"/>
              </w:rPr>
            </w:pPr>
            <w:r w:rsidRPr="007C5A63">
              <w:rPr>
                <w:rFonts w:ascii="Arial" w:hAnsi="Arial" w:cs="Arial"/>
              </w:rPr>
              <w:t>Assessment of Recommendations</w:t>
            </w:r>
          </w:p>
          <w:p w14:paraId="6529B793" w14:textId="77777777" w:rsidR="007C5A63" w:rsidRDefault="007C5A63" w:rsidP="007C5A63">
            <w:pPr>
              <w:pStyle w:val="ListParagraph"/>
              <w:numPr>
                <w:ilvl w:val="0"/>
                <w:numId w:val="13"/>
              </w:numPr>
              <w:rPr>
                <w:rFonts w:ascii="Arial" w:hAnsi="Arial" w:cs="Arial"/>
              </w:rPr>
            </w:pPr>
            <w:r>
              <w:rPr>
                <w:rFonts w:ascii="Arial" w:hAnsi="Arial" w:cs="Arial"/>
              </w:rPr>
              <w:t xml:space="preserve">How do Recommendations Meet </w:t>
            </w:r>
            <w:r w:rsidR="00EE6BA5">
              <w:rPr>
                <w:rFonts w:ascii="Arial" w:hAnsi="Arial" w:cs="Arial"/>
              </w:rPr>
              <w:t xml:space="preserve">the </w:t>
            </w:r>
            <w:r>
              <w:rPr>
                <w:rFonts w:ascii="Arial" w:hAnsi="Arial" w:cs="Arial"/>
              </w:rPr>
              <w:t>NTIA</w:t>
            </w:r>
            <w:r w:rsidR="00EE6BA5">
              <w:rPr>
                <w:rFonts w:ascii="Arial" w:hAnsi="Arial" w:cs="Arial"/>
              </w:rPr>
              <w:t xml:space="preserve"> Criteria?</w:t>
            </w:r>
          </w:p>
          <w:p w14:paraId="0C748083" w14:textId="77777777" w:rsidR="00EE6BA5" w:rsidRDefault="00B22D22" w:rsidP="007C5A63">
            <w:pPr>
              <w:pStyle w:val="ListParagraph"/>
              <w:numPr>
                <w:ilvl w:val="0"/>
                <w:numId w:val="13"/>
              </w:numPr>
              <w:rPr>
                <w:rFonts w:ascii="Arial" w:hAnsi="Arial" w:cs="Arial"/>
              </w:rPr>
            </w:pPr>
            <w:r>
              <w:rPr>
                <w:rFonts w:ascii="Arial" w:hAnsi="Arial" w:cs="Arial"/>
              </w:rPr>
              <w:t>Are the Recommendations</w:t>
            </w:r>
            <w:r w:rsidR="00EE6BA5">
              <w:rPr>
                <w:rFonts w:ascii="Arial" w:hAnsi="Arial" w:cs="Arial"/>
              </w:rPr>
              <w:t xml:space="preserve"> compliant with WS1 Recommendations</w:t>
            </w:r>
            <w:r w:rsidR="00C702F4">
              <w:rPr>
                <w:rFonts w:ascii="Arial" w:hAnsi="Arial" w:cs="Arial"/>
              </w:rPr>
              <w:t>?</w:t>
            </w:r>
          </w:p>
          <w:p w14:paraId="6C72C999" w14:textId="77777777" w:rsidR="00EE6BA5" w:rsidRPr="007C5A63" w:rsidRDefault="00EE6BA5" w:rsidP="00EE6BA5">
            <w:pPr>
              <w:pStyle w:val="ListParagraph"/>
              <w:ind w:left="1440"/>
              <w:rPr>
                <w:rFonts w:ascii="Arial" w:hAnsi="Arial" w:cs="Arial"/>
              </w:rPr>
            </w:pPr>
          </w:p>
        </w:tc>
        <w:tc>
          <w:tcPr>
            <w:tcW w:w="715" w:type="dxa"/>
          </w:tcPr>
          <w:p w14:paraId="0AACF2A3" w14:textId="77777777" w:rsidR="00B22D22" w:rsidRDefault="00B22D22" w:rsidP="00B22D22">
            <w:pPr>
              <w:jc w:val="right"/>
              <w:rPr>
                <w:rFonts w:ascii="Arial" w:hAnsi="Arial" w:cs="Arial"/>
              </w:rPr>
            </w:pPr>
          </w:p>
          <w:p w14:paraId="27E51B07" w14:textId="1E59B818" w:rsidR="00B22D22" w:rsidRDefault="00774F5A" w:rsidP="00B22D22">
            <w:pPr>
              <w:jc w:val="right"/>
              <w:rPr>
                <w:rFonts w:ascii="Arial" w:hAnsi="Arial" w:cs="Arial"/>
              </w:rPr>
            </w:pPr>
            <w:r>
              <w:rPr>
                <w:rFonts w:ascii="Arial" w:hAnsi="Arial" w:cs="Arial"/>
              </w:rPr>
              <w:t>6</w:t>
            </w:r>
          </w:p>
          <w:p w14:paraId="1B4A9DC8" w14:textId="0D5198CB" w:rsidR="007C5A63" w:rsidRDefault="00774F5A" w:rsidP="00B22D22">
            <w:pPr>
              <w:jc w:val="right"/>
              <w:rPr>
                <w:rFonts w:ascii="Arial" w:hAnsi="Arial" w:cs="Arial"/>
              </w:rPr>
            </w:pPr>
            <w:r>
              <w:rPr>
                <w:rFonts w:ascii="Arial" w:hAnsi="Arial" w:cs="Arial"/>
              </w:rPr>
              <w:t>6</w:t>
            </w:r>
          </w:p>
          <w:p w14:paraId="1893CB04" w14:textId="77777777" w:rsidR="00B22D22" w:rsidRDefault="00B22D22" w:rsidP="00B22D22">
            <w:pPr>
              <w:rPr>
                <w:rFonts w:ascii="Arial" w:hAnsi="Arial" w:cs="Arial"/>
              </w:rPr>
            </w:pPr>
          </w:p>
        </w:tc>
      </w:tr>
      <w:tr w:rsidR="007C5A63" w14:paraId="2F0CD5DF" w14:textId="77777777" w:rsidTr="00B22D22">
        <w:tc>
          <w:tcPr>
            <w:tcW w:w="8635" w:type="dxa"/>
          </w:tcPr>
          <w:p w14:paraId="4536A6A5" w14:textId="77777777" w:rsidR="007C5A63" w:rsidRDefault="007C5A63" w:rsidP="007C5A63">
            <w:pPr>
              <w:rPr>
                <w:rFonts w:ascii="Arial" w:hAnsi="Arial" w:cs="Arial"/>
              </w:rPr>
            </w:pPr>
          </w:p>
          <w:p w14:paraId="5CA3D08C" w14:textId="77777777" w:rsidR="007C5A63" w:rsidRDefault="007C5A63" w:rsidP="00EE6BA5">
            <w:pPr>
              <w:ind w:left="1050"/>
              <w:rPr>
                <w:rFonts w:ascii="Arial" w:hAnsi="Arial" w:cs="Arial"/>
              </w:rPr>
            </w:pPr>
            <w:r>
              <w:rPr>
                <w:rFonts w:ascii="Arial" w:hAnsi="Arial" w:cs="Arial"/>
              </w:rPr>
              <w:t>Table of References</w:t>
            </w:r>
          </w:p>
        </w:tc>
        <w:tc>
          <w:tcPr>
            <w:tcW w:w="715" w:type="dxa"/>
          </w:tcPr>
          <w:p w14:paraId="13846513" w14:textId="77777777" w:rsidR="007C5A63" w:rsidRDefault="007C5A63" w:rsidP="00B22D22">
            <w:pPr>
              <w:jc w:val="right"/>
              <w:rPr>
                <w:rFonts w:ascii="Arial" w:hAnsi="Arial" w:cs="Arial"/>
              </w:rPr>
            </w:pPr>
          </w:p>
          <w:p w14:paraId="5926580D" w14:textId="77777777" w:rsidR="00B22D22" w:rsidRDefault="005C0FCF" w:rsidP="00B22D22">
            <w:pPr>
              <w:jc w:val="right"/>
              <w:rPr>
                <w:rFonts w:ascii="Arial" w:hAnsi="Arial" w:cs="Arial"/>
              </w:rPr>
            </w:pPr>
            <w:r>
              <w:rPr>
                <w:rFonts w:ascii="Arial" w:hAnsi="Arial" w:cs="Arial"/>
              </w:rPr>
              <w:t>7</w:t>
            </w:r>
          </w:p>
        </w:tc>
      </w:tr>
    </w:tbl>
    <w:p w14:paraId="1A759C1D" w14:textId="77777777" w:rsidR="007C5A63" w:rsidRPr="0012640B" w:rsidRDefault="007C5A63" w:rsidP="000A420F">
      <w:pPr>
        <w:jc w:val="center"/>
        <w:rPr>
          <w:rFonts w:ascii="Arial" w:hAnsi="Arial" w:cs="Arial"/>
        </w:rPr>
      </w:pPr>
    </w:p>
    <w:p w14:paraId="2CF2BEAE" w14:textId="77777777" w:rsidR="00A06B48" w:rsidRPr="0012640B" w:rsidRDefault="00A06B48">
      <w:pPr>
        <w:rPr>
          <w:rFonts w:ascii="Arial" w:hAnsi="Arial" w:cs="Arial"/>
        </w:rPr>
      </w:pPr>
    </w:p>
    <w:p w14:paraId="7789F140" w14:textId="77777777" w:rsidR="001365A7" w:rsidRPr="0012640B" w:rsidRDefault="00D9438E" w:rsidP="001365A7">
      <w:pPr>
        <w:jc w:val="center"/>
        <w:rPr>
          <w:rFonts w:ascii="Arial" w:hAnsi="Arial" w:cs="Arial"/>
        </w:rPr>
      </w:pPr>
      <w:r w:rsidRPr="0012640B">
        <w:rPr>
          <w:rFonts w:ascii="Arial" w:hAnsi="Arial" w:cs="Arial"/>
        </w:rPr>
        <w:br w:type="page"/>
      </w:r>
    </w:p>
    <w:p w14:paraId="67FDFDAC" w14:textId="15F7F2F3" w:rsidR="00774F5A" w:rsidRPr="0012640B" w:rsidRDefault="00774F5A" w:rsidP="00774F5A">
      <w:pPr>
        <w:jc w:val="center"/>
        <w:rPr>
          <w:rFonts w:ascii="Arial" w:hAnsi="Arial" w:cs="Arial"/>
          <w:b/>
        </w:rPr>
      </w:pPr>
    </w:p>
    <w:p w14:paraId="1656B13E" w14:textId="77777777" w:rsidR="00D9438E" w:rsidRPr="0012640B" w:rsidRDefault="00D9438E">
      <w:pPr>
        <w:rPr>
          <w:rFonts w:ascii="Arial" w:hAnsi="Arial" w:cs="Arial"/>
        </w:rPr>
      </w:pPr>
    </w:p>
    <w:p w14:paraId="16DA56FE" w14:textId="77777777" w:rsidR="00D9438E" w:rsidRDefault="00D9438E" w:rsidP="00D9438E">
      <w:pPr>
        <w:pStyle w:val="ListParagraph"/>
        <w:numPr>
          <w:ilvl w:val="0"/>
          <w:numId w:val="5"/>
        </w:numPr>
        <w:rPr>
          <w:rFonts w:ascii="Arial" w:hAnsi="Arial" w:cs="Arial"/>
        </w:rPr>
      </w:pPr>
      <w:r w:rsidRPr="0012640B">
        <w:rPr>
          <w:rFonts w:ascii="Arial" w:hAnsi="Arial" w:cs="Arial"/>
        </w:rPr>
        <w:t>Executive Summary</w:t>
      </w:r>
    </w:p>
    <w:p w14:paraId="5147FBFB" w14:textId="6824EA8A" w:rsidR="001365A7" w:rsidRPr="001365A7" w:rsidRDefault="001365A7" w:rsidP="001365A7">
      <w:pPr>
        <w:rPr>
          <w:rFonts w:ascii="Arial" w:hAnsi="Arial" w:cs="Arial"/>
        </w:rPr>
      </w:pPr>
      <w:r>
        <w:rPr>
          <w:rFonts w:ascii="Arial" w:hAnsi="Arial" w:cs="Arial"/>
        </w:rPr>
        <w:t xml:space="preserve">The </w:t>
      </w:r>
      <w:r w:rsidR="00287082">
        <w:rPr>
          <w:rFonts w:ascii="Arial" w:hAnsi="Arial" w:cs="Arial"/>
        </w:rPr>
        <w:t>CCWG-Accountability Work Stream 2 (WS2)</w:t>
      </w:r>
      <w:r>
        <w:rPr>
          <w:rFonts w:ascii="Arial" w:hAnsi="Arial" w:cs="Arial"/>
        </w:rPr>
        <w:t xml:space="preserve"> w</w:t>
      </w:r>
      <w:r w:rsidR="005E3D06">
        <w:rPr>
          <w:rFonts w:ascii="Arial" w:hAnsi="Arial" w:cs="Arial"/>
        </w:rPr>
        <w:t>as tasked with creating a frame</w:t>
      </w:r>
      <w:r>
        <w:rPr>
          <w:rFonts w:ascii="Arial" w:hAnsi="Arial" w:cs="Arial"/>
        </w:rPr>
        <w:t xml:space="preserve">work for community members to propose removal of Directors </w:t>
      </w:r>
      <w:r w:rsidR="005E3D06">
        <w:rPr>
          <w:rFonts w:ascii="Arial" w:hAnsi="Arial" w:cs="Arial"/>
        </w:rPr>
        <w:t>in</w:t>
      </w:r>
      <w:r w:rsidR="00034FFF">
        <w:rPr>
          <w:rFonts w:ascii="Arial" w:hAnsi="Arial" w:cs="Arial"/>
        </w:rPr>
        <w:t xml:space="preserve"> a</w:t>
      </w:r>
      <w:r w:rsidR="005E3D06">
        <w:rPr>
          <w:rFonts w:ascii="Arial" w:hAnsi="Arial" w:cs="Arial"/>
        </w:rPr>
        <w:t xml:space="preserve"> manner that would allow </w:t>
      </w:r>
      <w:r w:rsidR="00606D2F">
        <w:rPr>
          <w:rFonts w:ascii="Arial" w:hAnsi="Arial" w:cs="Arial"/>
        </w:rPr>
        <w:t xml:space="preserve">individuals acting on behalf of their supporting organization or advisory committee to </w:t>
      </w:r>
      <w:r w:rsidR="00034FFF">
        <w:rPr>
          <w:rFonts w:ascii="Arial" w:hAnsi="Arial" w:cs="Arial"/>
        </w:rPr>
        <w:t>benefit from</w:t>
      </w:r>
      <w:r>
        <w:rPr>
          <w:rFonts w:ascii="Arial" w:hAnsi="Arial" w:cs="Arial"/>
        </w:rPr>
        <w:t xml:space="preserve"> the indemnificati</w:t>
      </w:r>
      <w:r w:rsidR="00606D2F">
        <w:rPr>
          <w:rFonts w:ascii="Arial" w:hAnsi="Arial" w:cs="Arial"/>
        </w:rPr>
        <w:t>on clause enshrined in ICANN’s B</w:t>
      </w:r>
      <w:r>
        <w:rPr>
          <w:rFonts w:ascii="Arial" w:hAnsi="Arial" w:cs="Arial"/>
        </w:rPr>
        <w:t>ylaws as amended on</w:t>
      </w:r>
      <w:r w:rsidR="005E3D06">
        <w:rPr>
          <w:rFonts w:ascii="Arial" w:hAnsi="Arial" w:cs="Arial"/>
        </w:rPr>
        <w:t xml:space="preserve"> October 1, 2016.   The goal was </w:t>
      </w:r>
      <w:r>
        <w:rPr>
          <w:rFonts w:ascii="Arial" w:hAnsi="Arial" w:cs="Arial"/>
        </w:rPr>
        <w:t>to find the right balance between encouraging good</w:t>
      </w:r>
      <w:r w:rsidR="005E3D06">
        <w:rPr>
          <w:rFonts w:ascii="Arial" w:hAnsi="Arial" w:cs="Arial"/>
        </w:rPr>
        <w:t xml:space="preserve"> faith</w:t>
      </w:r>
      <w:r>
        <w:rPr>
          <w:rFonts w:ascii="Arial" w:hAnsi="Arial" w:cs="Arial"/>
        </w:rPr>
        <w:t xml:space="preserve"> behavior from the community without discouraging exercise of the community power </w:t>
      </w:r>
      <w:r w:rsidR="005E3D06">
        <w:rPr>
          <w:rFonts w:ascii="Arial" w:hAnsi="Arial" w:cs="Arial"/>
        </w:rPr>
        <w:t xml:space="preserve">to </w:t>
      </w:r>
      <w:r>
        <w:rPr>
          <w:rFonts w:ascii="Arial" w:hAnsi="Arial" w:cs="Arial"/>
        </w:rPr>
        <w:t>remove Directors.</w:t>
      </w:r>
      <w:r w:rsidR="00DE0C1B">
        <w:rPr>
          <w:rFonts w:ascii="Arial" w:hAnsi="Arial" w:cs="Arial"/>
        </w:rPr>
        <w:t xml:space="preserve"> </w:t>
      </w:r>
      <w:r>
        <w:rPr>
          <w:rFonts w:ascii="Arial" w:hAnsi="Arial" w:cs="Arial"/>
        </w:rPr>
        <w:t xml:space="preserve">The </w:t>
      </w:r>
      <w:r w:rsidR="00287082">
        <w:rPr>
          <w:rFonts w:ascii="Arial" w:hAnsi="Arial" w:cs="Arial"/>
        </w:rPr>
        <w:t xml:space="preserve">CCWG-Accountability WS2 </w:t>
      </w:r>
      <w:r>
        <w:rPr>
          <w:rFonts w:ascii="Arial" w:hAnsi="Arial" w:cs="Arial"/>
        </w:rPr>
        <w:t>opted for a minimalist approach that leaves discretion to the SO/AC as to what process to follow provided there is some process that can be documented and explained to other</w:t>
      </w:r>
      <w:r w:rsidR="00606D2F">
        <w:rPr>
          <w:rFonts w:ascii="Arial" w:hAnsi="Arial" w:cs="Arial"/>
        </w:rPr>
        <w:t xml:space="preserve"> SO/ACs who are acting in the capacity of Decisional Participants</w:t>
      </w:r>
      <w:r w:rsidR="00343D54">
        <w:rPr>
          <w:rFonts w:ascii="Arial" w:hAnsi="Arial" w:cs="Arial"/>
        </w:rPr>
        <w:t xml:space="preserve"> within the Empowered Community </w:t>
      </w:r>
      <w:r w:rsidR="00606D2F">
        <w:rPr>
          <w:rFonts w:ascii="Arial" w:hAnsi="Arial" w:cs="Arial"/>
        </w:rPr>
        <w:t>as defined in ICANN’s Bylaws</w:t>
      </w:r>
      <w:r>
        <w:rPr>
          <w:rFonts w:ascii="Arial" w:hAnsi="Arial" w:cs="Arial"/>
        </w:rPr>
        <w:t>.</w:t>
      </w:r>
      <w:r w:rsidR="00343D54" w:rsidRPr="0012640B">
        <w:rPr>
          <w:rStyle w:val="FootnoteReference"/>
          <w:rFonts w:ascii="Arial" w:hAnsi="Arial" w:cs="Arial"/>
          <w:iCs/>
          <w:color w:val="000000" w:themeColor="text1"/>
        </w:rPr>
        <w:footnoteReference w:id="1"/>
      </w:r>
      <w:r w:rsidR="003E3911">
        <w:rPr>
          <w:rFonts w:ascii="Arial" w:hAnsi="Arial" w:cs="Arial"/>
        </w:rPr>
        <w:t>Adherence to the guidelines should be sufficient to demonstrate the good faith required to trigger the indemnity</w:t>
      </w:r>
      <w:r w:rsidR="00A24C77">
        <w:rPr>
          <w:rFonts w:ascii="Arial" w:hAnsi="Arial" w:cs="Arial"/>
        </w:rPr>
        <w:t xml:space="preserve">.  The result is that </w:t>
      </w:r>
      <w:r w:rsidR="00606D2F">
        <w:rPr>
          <w:rFonts w:ascii="Arial" w:hAnsi="Arial" w:cs="Arial"/>
        </w:rPr>
        <w:t>individuals</w:t>
      </w:r>
      <w:r w:rsidR="00343D54">
        <w:rPr>
          <w:rFonts w:ascii="Arial" w:hAnsi="Arial" w:cs="Arial"/>
        </w:rPr>
        <w:t xml:space="preserve"> who are representing their communities in </w:t>
      </w:r>
      <w:r w:rsidR="002F111A">
        <w:rPr>
          <w:rFonts w:ascii="Arial" w:hAnsi="Arial" w:cs="Arial"/>
        </w:rPr>
        <w:t xml:space="preserve">a </w:t>
      </w:r>
      <w:r w:rsidR="00343D54">
        <w:rPr>
          <w:rFonts w:ascii="Arial" w:hAnsi="Arial" w:cs="Arial"/>
        </w:rPr>
        <w:t>Director removal process</w:t>
      </w:r>
      <w:r w:rsidR="009F7D15">
        <w:rPr>
          <w:rFonts w:ascii="Arial" w:hAnsi="Arial" w:cs="Arial"/>
        </w:rPr>
        <w:t xml:space="preserve"> </w:t>
      </w:r>
      <w:r w:rsidR="00343D54">
        <w:rPr>
          <w:rFonts w:ascii="Arial" w:hAnsi="Arial" w:cs="Arial"/>
        </w:rPr>
        <w:t xml:space="preserve">are shielded </w:t>
      </w:r>
      <w:r w:rsidR="00410567">
        <w:rPr>
          <w:rFonts w:ascii="Arial" w:hAnsi="Arial" w:cs="Arial"/>
        </w:rPr>
        <w:t xml:space="preserve">from the costs of </w:t>
      </w:r>
      <w:r w:rsidR="00D617C1">
        <w:rPr>
          <w:rFonts w:ascii="Arial" w:hAnsi="Arial" w:cs="Arial"/>
        </w:rPr>
        <w:t xml:space="preserve">responding to </w:t>
      </w:r>
      <w:r w:rsidR="00410567">
        <w:rPr>
          <w:rFonts w:ascii="Arial" w:hAnsi="Arial" w:cs="Arial"/>
        </w:rPr>
        <w:t xml:space="preserve">Director </w:t>
      </w:r>
      <w:r w:rsidR="003E3911">
        <w:rPr>
          <w:rFonts w:ascii="Arial" w:hAnsi="Arial" w:cs="Arial"/>
        </w:rPr>
        <w:t xml:space="preserve">initiated actions </w:t>
      </w:r>
      <w:r w:rsidR="00410567">
        <w:rPr>
          <w:rFonts w:ascii="Arial" w:hAnsi="Arial" w:cs="Arial"/>
        </w:rPr>
        <w:t xml:space="preserve">during </w:t>
      </w:r>
      <w:r w:rsidR="002F111A">
        <w:rPr>
          <w:rFonts w:ascii="Arial" w:hAnsi="Arial" w:cs="Arial"/>
        </w:rPr>
        <w:t xml:space="preserve">or after </w:t>
      </w:r>
      <w:r w:rsidR="00410567">
        <w:rPr>
          <w:rFonts w:ascii="Arial" w:hAnsi="Arial" w:cs="Arial"/>
        </w:rPr>
        <w:t>the escalation and enforcement process</w:t>
      </w:r>
      <w:r w:rsidR="00034FFF">
        <w:rPr>
          <w:rFonts w:ascii="Arial" w:hAnsi="Arial" w:cs="Arial"/>
        </w:rPr>
        <w:t xml:space="preserve"> for Director removal</w:t>
      </w:r>
      <w:r w:rsidR="00410567">
        <w:rPr>
          <w:rFonts w:ascii="Arial" w:hAnsi="Arial" w:cs="Arial"/>
        </w:rPr>
        <w:t>.</w:t>
      </w:r>
    </w:p>
    <w:p w14:paraId="519A9E61" w14:textId="77777777" w:rsidR="00D9438E" w:rsidRPr="0012640B" w:rsidRDefault="00D9438E" w:rsidP="00D9438E">
      <w:pPr>
        <w:pStyle w:val="ListParagraph"/>
        <w:numPr>
          <w:ilvl w:val="0"/>
          <w:numId w:val="5"/>
        </w:numPr>
        <w:rPr>
          <w:rFonts w:ascii="Arial" w:hAnsi="Arial" w:cs="Arial"/>
        </w:rPr>
      </w:pPr>
      <w:r w:rsidRPr="0012640B">
        <w:rPr>
          <w:rFonts w:ascii="Arial" w:hAnsi="Arial" w:cs="Arial"/>
        </w:rPr>
        <w:t>Description of Issue</w:t>
      </w:r>
      <w:r w:rsidRPr="0012640B">
        <w:rPr>
          <w:rFonts w:ascii="Arial" w:hAnsi="Arial" w:cs="Arial"/>
        </w:rPr>
        <w:tab/>
      </w:r>
    </w:p>
    <w:p w14:paraId="33BAD30B" w14:textId="77777777" w:rsidR="00B22D22" w:rsidRDefault="00501F7E" w:rsidP="00E33462">
      <w:pPr>
        <w:rPr>
          <w:rFonts w:ascii="Arial" w:hAnsi="Arial" w:cs="Arial"/>
          <w:iCs/>
          <w:color w:val="000000" w:themeColor="text1"/>
        </w:rPr>
      </w:pPr>
      <w:r w:rsidRPr="0012640B">
        <w:rPr>
          <w:rFonts w:ascii="Arial" w:hAnsi="Arial" w:cs="Arial"/>
          <w:color w:val="000000" w:themeColor="text1"/>
        </w:rPr>
        <w:t>Effective October 1, 2016, ICANN’s bylaws grants the multistakeholder community</w:t>
      </w:r>
      <w:r w:rsidR="003E2598" w:rsidRPr="0012640B">
        <w:rPr>
          <w:rFonts w:ascii="Arial" w:hAnsi="Arial" w:cs="Arial"/>
          <w:color w:val="000000" w:themeColor="text1"/>
        </w:rPr>
        <w:t xml:space="preserve"> power through the Empowered Community (EC) mechanism</w:t>
      </w:r>
      <w:r w:rsidRPr="0012640B">
        <w:rPr>
          <w:rFonts w:ascii="Arial" w:hAnsi="Arial" w:cs="Arial"/>
          <w:color w:val="000000" w:themeColor="text1"/>
        </w:rPr>
        <w:t xml:space="preserve"> to remove Board Members. </w:t>
      </w:r>
      <w:r w:rsidR="003E2598" w:rsidRPr="0012640B">
        <w:rPr>
          <w:rFonts w:ascii="Arial" w:hAnsi="Arial" w:cs="Arial"/>
          <w:color w:val="000000" w:themeColor="text1"/>
        </w:rPr>
        <w:t xml:space="preserve"> Any Director designated by the EC may be removed without cause.</w:t>
      </w:r>
      <w:r w:rsidR="003E2598" w:rsidRPr="0012640B">
        <w:rPr>
          <w:rStyle w:val="FootnoteReference"/>
          <w:rFonts w:ascii="Arial" w:hAnsi="Arial" w:cs="Arial"/>
          <w:color w:val="000000" w:themeColor="text1"/>
        </w:rPr>
        <w:footnoteReference w:id="2"/>
      </w:r>
      <w:r w:rsidRPr="0012640B">
        <w:rPr>
          <w:rFonts w:ascii="Arial" w:hAnsi="Arial" w:cs="Arial"/>
          <w:color w:val="000000" w:themeColor="text1"/>
        </w:rPr>
        <w:t xml:space="preserve"> This new </w:t>
      </w:r>
      <w:r w:rsidR="003E2598" w:rsidRPr="0012640B">
        <w:rPr>
          <w:rFonts w:ascii="Arial" w:hAnsi="Arial" w:cs="Arial"/>
          <w:color w:val="000000" w:themeColor="text1"/>
        </w:rPr>
        <w:t xml:space="preserve">level of Director accountability and corresponding community responsibility are based on </w:t>
      </w:r>
      <w:r w:rsidRPr="0012640B">
        <w:rPr>
          <w:rFonts w:ascii="Arial" w:hAnsi="Arial" w:cs="Arial"/>
          <w:color w:val="000000" w:themeColor="text1"/>
        </w:rPr>
        <w:t xml:space="preserve">recommendations developed </w:t>
      </w:r>
      <w:r w:rsidR="00095D88" w:rsidRPr="0012640B">
        <w:rPr>
          <w:rFonts w:ascii="Arial" w:hAnsi="Arial" w:cs="Arial"/>
          <w:color w:val="000000" w:themeColor="text1"/>
        </w:rPr>
        <w:t xml:space="preserve">in the CCWG-Accountability Supplemental Final Proposal on Work Stream 1 Recommendations </w:t>
      </w:r>
      <w:r w:rsidRPr="0012640B">
        <w:rPr>
          <w:rFonts w:ascii="Arial" w:hAnsi="Arial" w:cs="Arial"/>
          <w:color w:val="000000" w:themeColor="text1"/>
        </w:rPr>
        <w:t>(WS1)</w:t>
      </w:r>
      <w:r w:rsidR="00095D88" w:rsidRPr="0012640B">
        <w:rPr>
          <w:rStyle w:val="FootnoteReference"/>
          <w:rFonts w:ascii="Arial" w:hAnsi="Arial" w:cs="Arial"/>
          <w:color w:val="000000" w:themeColor="text1"/>
        </w:rPr>
        <w:footnoteReference w:id="3"/>
      </w:r>
      <w:r w:rsidR="00095D88" w:rsidRPr="0012640B">
        <w:rPr>
          <w:rFonts w:ascii="Arial" w:hAnsi="Arial" w:cs="Arial"/>
          <w:color w:val="000000" w:themeColor="text1"/>
        </w:rPr>
        <w:t>.</w:t>
      </w:r>
    </w:p>
    <w:p w14:paraId="213F24BD" w14:textId="5818784A" w:rsidR="00B22D22" w:rsidRDefault="00410567" w:rsidP="00E33462">
      <w:pPr>
        <w:rPr>
          <w:rFonts w:ascii="Arial" w:hAnsi="Arial" w:cs="Arial"/>
          <w:iCs/>
          <w:color w:val="000000" w:themeColor="text1"/>
        </w:rPr>
      </w:pPr>
      <w:r>
        <w:rPr>
          <w:rFonts w:ascii="Arial" w:hAnsi="Arial" w:cs="Arial"/>
          <w:iCs/>
          <w:color w:val="000000" w:themeColor="text1"/>
        </w:rPr>
        <w:t>Decisional P</w:t>
      </w:r>
      <w:r w:rsidR="009A70F0">
        <w:rPr>
          <w:rFonts w:ascii="Arial" w:hAnsi="Arial" w:cs="Arial"/>
          <w:iCs/>
          <w:color w:val="000000" w:themeColor="text1"/>
        </w:rPr>
        <w:t>articipants may be any SO/AC which</w:t>
      </w:r>
      <w:r w:rsidR="00AE4ECA">
        <w:rPr>
          <w:rFonts w:ascii="Arial" w:hAnsi="Arial" w:cs="Arial"/>
          <w:iCs/>
          <w:color w:val="000000" w:themeColor="text1"/>
        </w:rPr>
        <w:t xml:space="preserve"> </w:t>
      </w:r>
      <w:r w:rsidR="002F111A">
        <w:rPr>
          <w:rFonts w:ascii="Arial" w:hAnsi="Arial" w:cs="Arial"/>
          <w:iCs/>
          <w:color w:val="000000" w:themeColor="text1"/>
        </w:rPr>
        <w:t xml:space="preserve">is a member of </w:t>
      </w:r>
      <w:r>
        <w:rPr>
          <w:rFonts w:ascii="Arial" w:hAnsi="Arial" w:cs="Arial"/>
          <w:iCs/>
          <w:color w:val="000000" w:themeColor="text1"/>
        </w:rPr>
        <w:t>the EC.</w:t>
      </w:r>
      <w:r w:rsidR="00AE4ECA">
        <w:rPr>
          <w:rFonts w:ascii="Arial" w:hAnsi="Arial" w:cs="Arial"/>
          <w:iCs/>
          <w:color w:val="000000" w:themeColor="text1"/>
        </w:rPr>
        <w:t xml:space="preserve"> </w:t>
      </w:r>
      <w:r w:rsidR="00E33462" w:rsidRPr="0012640B">
        <w:rPr>
          <w:rFonts w:ascii="Arial" w:hAnsi="Arial" w:cs="Arial"/>
          <w:iCs/>
          <w:color w:val="000000" w:themeColor="text1"/>
        </w:rPr>
        <w:t>In the event that a Decisional Participant endeavors to remove an indi</w:t>
      </w:r>
      <w:r w:rsidR="00606D2F">
        <w:rPr>
          <w:rFonts w:ascii="Arial" w:hAnsi="Arial" w:cs="Arial"/>
          <w:iCs/>
          <w:color w:val="000000" w:themeColor="text1"/>
        </w:rPr>
        <w:t xml:space="preserve">vidual board member, the </w:t>
      </w:r>
      <w:r w:rsidR="00E33462" w:rsidRPr="0012640B">
        <w:rPr>
          <w:rFonts w:ascii="Arial" w:hAnsi="Arial" w:cs="Arial"/>
          <w:iCs/>
          <w:color w:val="000000" w:themeColor="text1"/>
        </w:rPr>
        <w:t>actions</w:t>
      </w:r>
      <w:r w:rsidR="00606D2F">
        <w:rPr>
          <w:rFonts w:ascii="Arial" w:hAnsi="Arial" w:cs="Arial"/>
          <w:iCs/>
          <w:color w:val="000000" w:themeColor="text1"/>
        </w:rPr>
        <w:t xml:space="preserve"> of persons who are members of the leadership council (or equivalent body) of </w:t>
      </w:r>
      <w:r w:rsidR="001E2E99">
        <w:rPr>
          <w:rFonts w:ascii="Arial" w:hAnsi="Arial" w:cs="Arial"/>
          <w:iCs/>
          <w:color w:val="000000" w:themeColor="text1"/>
        </w:rPr>
        <w:t xml:space="preserve">the </w:t>
      </w:r>
      <w:r w:rsidR="00606D2F">
        <w:rPr>
          <w:rFonts w:ascii="Arial" w:hAnsi="Arial" w:cs="Arial"/>
          <w:iCs/>
          <w:color w:val="000000" w:themeColor="text1"/>
        </w:rPr>
        <w:t>Decisional Participant or a representative of a Decis</w:t>
      </w:r>
      <w:r w:rsidR="001E2E99">
        <w:rPr>
          <w:rFonts w:ascii="Arial" w:hAnsi="Arial" w:cs="Arial"/>
          <w:iCs/>
          <w:color w:val="000000" w:themeColor="text1"/>
        </w:rPr>
        <w:t>i</w:t>
      </w:r>
      <w:r w:rsidR="00606D2F">
        <w:rPr>
          <w:rFonts w:ascii="Arial" w:hAnsi="Arial" w:cs="Arial"/>
          <w:iCs/>
          <w:color w:val="000000" w:themeColor="text1"/>
        </w:rPr>
        <w:t>onal Participant in the EC Administratio</w:t>
      </w:r>
      <w:r w:rsidR="001E2E99">
        <w:rPr>
          <w:rFonts w:ascii="Arial" w:hAnsi="Arial" w:cs="Arial"/>
          <w:iCs/>
          <w:color w:val="000000" w:themeColor="text1"/>
        </w:rPr>
        <w:t>n</w:t>
      </w:r>
      <w:r w:rsidR="009F7D15">
        <w:rPr>
          <w:rFonts w:ascii="Arial" w:hAnsi="Arial" w:cs="Arial"/>
          <w:iCs/>
          <w:color w:val="000000" w:themeColor="text1"/>
        </w:rPr>
        <w:t xml:space="preserve"> </w:t>
      </w:r>
      <w:r w:rsidR="001E2E99">
        <w:rPr>
          <w:rFonts w:ascii="Arial" w:hAnsi="Arial" w:cs="Arial"/>
          <w:iCs/>
          <w:color w:val="000000" w:themeColor="text1"/>
        </w:rPr>
        <w:t>who is a party or threatened to be a party to any proceeding in connection with a Board member’s removal or recall pursuant to the Bylaws are indemnified against costs associated with the proceeding.</w:t>
      </w:r>
      <w:r w:rsidR="001E2E99">
        <w:rPr>
          <w:rStyle w:val="FootnoteReference"/>
          <w:rFonts w:ascii="Arial" w:hAnsi="Arial" w:cs="Arial"/>
          <w:iCs/>
          <w:color w:val="000000" w:themeColor="text1"/>
        </w:rPr>
        <w:footnoteReference w:id="4"/>
      </w:r>
      <w:r w:rsidR="001E2E99">
        <w:rPr>
          <w:rFonts w:ascii="Arial" w:hAnsi="Arial" w:cs="Arial"/>
          <w:iCs/>
          <w:color w:val="000000" w:themeColor="text1"/>
        </w:rPr>
        <w:t xml:space="preserve">  These persons </w:t>
      </w:r>
      <w:r w:rsidR="00343D54">
        <w:rPr>
          <w:rFonts w:ascii="Arial" w:hAnsi="Arial" w:cs="Arial"/>
          <w:iCs/>
          <w:color w:val="000000" w:themeColor="text1"/>
        </w:rPr>
        <w:t xml:space="preserve">are </w:t>
      </w:r>
      <w:r w:rsidR="001E2E99">
        <w:rPr>
          <w:rFonts w:ascii="Arial" w:hAnsi="Arial" w:cs="Arial"/>
          <w:iCs/>
          <w:color w:val="000000" w:themeColor="text1"/>
        </w:rPr>
        <w:t xml:space="preserve">referred to as the “Indemnified Party” throughout the remainder of this </w:t>
      </w:r>
      <w:r w:rsidR="001E2E99">
        <w:rPr>
          <w:rFonts w:ascii="Arial" w:hAnsi="Arial" w:cs="Arial"/>
          <w:iCs/>
          <w:color w:val="000000" w:themeColor="text1"/>
        </w:rPr>
        <w:lastRenderedPageBreak/>
        <w:t>report.  The indemnification is condition</w:t>
      </w:r>
      <w:r w:rsidR="00A24C77">
        <w:rPr>
          <w:rFonts w:ascii="Arial" w:hAnsi="Arial" w:cs="Arial"/>
          <w:iCs/>
          <w:color w:val="000000" w:themeColor="text1"/>
        </w:rPr>
        <w:t>ed on the fact</w:t>
      </w:r>
      <w:r w:rsidR="001E2E99">
        <w:rPr>
          <w:rFonts w:ascii="Arial" w:hAnsi="Arial" w:cs="Arial"/>
          <w:iCs/>
          <w:color w:val="000000" w:themeColor="text1"/>
        </w:rPr>
        <w:t xml:space="preserve"> that the Indemnified Party </w:t>
      </w:r>
      <w:r w:rsidR="00431E1D">
        <w:rPr>
          <w:rFonts w:ascii="Arial" w:hAnsi="Arial" w:cs="Arial"/>
          <w:iCs/>
          <w:color w:val="000000" w:themeColor="text1"/>
        </w:rPr>
        <w:t>has acted in good faith</w:t>
      </w:r>
      <w:r w:rsidR="00095D88" w:rsidRPr="0012640B">
        <w:rPr>
          <w:rStyle w:val="FootnoteReference"/>
          <w:rFonts w:ascii="Arial" w:hAnsi="Arial" w:cs="Arial"/>
          <w:iCs/>
          <w:color w:val="000000" w:themeColor="text1"/>
        </w:rPr>
        <w:footnoteReference w:id="5"/>
      </w:r>
      <w:r w:rsidR="00E33462" w:rsidRPr="0012640B">
        <w:rPr>
          <w:rFonts w:ascii="Arial" w:hAnsi="Arial" w:cs="Arial"/>
          <w:iCs/>
          <w:color w:val="000000" w:themeColor="text1"/>
        </w:rPr>
        <w:t xml:space="preserve">. The </w:t>
      </w:r>
      <w:r w:rsidR="00324C49" w:rsidRPr="0012640B">
        <w:rPr>
          <w:rFonts w:ascii="Arial" w:hAnsi="Arial" w:cs="Arial"/>
          <w:iCs/>
          <w:color w:val="000000" w:themeColor="text1"/>
        </w:rPr>
        <w:t>challenge was</w:t>
      </w:r>
      <w:r w:rsidR="00E33462" w:rsidRPr="0012640B">
        <w:rPr>
          <w:rFonts w:ascii="Arial" w:hAnsi="Arial" w:cs="Arial"/>
          <w:iCs/>
          <w:color w:val="000000" w:themeColor="text1"/>
        </w:rPr>
        <w:t xml:space="preserve"> to create guidelines for conduct that would be considered goo</w:t>
      </w:r>
      <w:r>
        <w:rPr>
          <w:rFonts w:ascii="Arial" w:hAnsi="Arial" w:cs="Arial"/>
          <w:iCs/>
          <w:color w:val="000000" w:themeColor="text1"/>
        </w:rPr>
        <w:t xml:space="preserve">d faith actions on the part of </w:t>
      </w:r>
      <w:r w:rsidR="00A24C77">
        <w:rPr>
          <w:rFonts w:ascii="Arial" w:hAnsi="Arial" w:cs="Arial"/>
          <w:iCs/>
          <w:color w:val="000000" w:themeColor="text1"/>
        </w:rPr>
        <w:t xml:space="preserve">the Indemnified Party </w:t>
      </w:r>
      <w:r w:rsidR="00E33462" w:rsidRPr="0012640B">
        <w:rPr>
          <w:rFonts w:ascii="Arial" w:hAnsi="Arial" w:cs="Arial"/>
          <w:iCs/>
          <w:color w:val="000000" w:themeColor="text1"/>
        </w:rPr>
        <w:t xml:space="preserve">in order for </w:t>
      </w:r>
      <w:r>
        <w:rPr>
          <w:rFonts w:ascii="Arial" w:hAnsi="Arial" w:cs="Arial"/>
          <w:iCs/>
          <w:color w:val="000000" w:themeColor="text1"/>
        </w:rPr>
        <w:t xml:space="preserve">the indemnification to apply while leaving the widest area of discretion for </w:t>
      </w:r>
      <w:r w:rsidR="00CA6613">
        <w:rPr>
          <w:rFonts w:ascii="Arial" w:hAnsi="Arial" w:cs="Arial"/>
          <w:iCs/>
          <w:color w:val="000000" w:themeColor="text1"/>
        </w:rPr>
        <w:t xml:space="preserve">the </w:t>
      </w:r>
      <w:r>
        <w:rPr>
          <w:rFonts w:ascii="Arial" w:hAnsi="Arial" w:cs="Arial"/>
          <w:iCs/>
          <w:color w:val="000000" w:themeColor="text1"/>
        </w:rPr>
        <w:t>SO/ACs.</w:t>
      </w:r>
      <w:r w:rsidR="00E33462" w:rsidRPr="0012640B">
        <w:rPr>
          <w:rFonts w:ascii="Arial" w:hAnsi="Arial" w:cs="Arial"/>
          <w:iCs/>
          <w:color w:val="000000" w:themeColor="text1"/>
        </w:rPr>
        <w:t> </w:t>
      </w:r>
      <w:r w:rsidR="00454A4E">
        <w:rPr>
          <w:rFonts w:ascii="Arial" w:hAnsi="Arial" w:cs="Arial"/>
          <w:iCs/>
          <w:color w:val="000000" w:themeColor="text1"/>
        </w:rPr>
        <w:t xml:space="preserve"> The absence of good faith</w:t>
      </w:r>
      <w:r w:rsidR="009F7D15">
        <w:rPr>
          <w:rFonts w:ascii="Arial" w:hAnsi="Arial" w:cs="Arial"/>
          <w:iCs/>
          <w:color w:val="000000" w:themeColor="text1"/>
        </w:rPr>
        <w:t xml:space="preserve"> </w:t>
      </w:r>
      <w:r w:rsidR="00454A4E">
        <w:rPr>
          <w:rFonts w:ascii="Arial" w:hAnsi="Arial" w:cs="Arial"/>
          <w:iCs/>
          <w:color w:val="000000" w:themeColor="text1"/>
        </w:rPr>
        <w:t xml:space="preserve">leaves the </w:t>
      </w:r>
      <w:r w:rsidR="00A24C77">
        <w:rPr>
          <w:rFonts w:ascii="Arial" w:hAnsi="Arial" w:cs="Arial"/>
          <w:iCs/>
          <w:color w:val="000000" w:themeColor="text1"/>
        </w:rPr>
        <w:t xml:space="preserve">Indemnified Party </w:t>
      </w:r>
      <w:r w:rsidR="00454A4E">
        <w:rPr>
          <w:rFonts w:ascii="Arial" w:hAnsi="Arial" w:cs="Arial"/>
          <w:iCs/>
          <w:color w:val="000000" w:themeColor="text1"/>
        </w:rPr>
        <w:t>vulnerable to the costs of any proceeding that a Director may initiate in connection with remo</w:t>
      </w:r>
      <w:r w:rsidR="00A24C77">
        <w:rPr>
          <w:rFonts w:ascii="Arial" w:hAnsi="Arial" w:cs="Arial"/>
          <w:iCs/>
          <w:color w:val="000000" w:themeColor="text1"/>
        </w:rPr>
        <w:t>val or recall according to the B</w:t>
      </w:r>
      <w:r w:rsidR="00454A4E">
        <w:rPr>
          <w:rFonts w:ascii="Arial" w:hAnsi="Arial" w:cs="Arial"/>
          <w:iCs/>
          <w:color w:val="000000" w:themeColor="text1"/>
        </w:rPr>
        <w:t>ylaws.  The indemnification was crafted with the specific act</w:t>
      </w:r>
      <w:r w:rsidR="00B22D22">
        <w:rPr>
          <w:rFonts w:ascii="Arial" w:hAnsi="Arial" w:cs="Arial"/>
          <w:iCs/>
          <w:color w:val="000000" w:themeColor="text1"/>
        </w:rPr>
        <w:t>ion of Director removal in mind</w:t>
      </w:r>
      <w:r w:rsidR="00DE264C">
        <w:rPr>
          <w:rFonts w:ascii="Arial" w:hAnsi="Arial" w:cs="Arial"/>
          <w:iCs/>
          <w:color w:val="000000" w:themeColor="text1"/>
        </w:rPr>
        <w:t xml:space="preserve">. </w:t>
      </w:r>
      <w:r w:rsidR="00A24C77">
        <w:rPr>
          <w:rFonts w:ascii="Arial" w:hAnsi="Arial" w:cs="Arial"/>
          <w:iCs/>
          <w:color w:val="000000" w:themeColor="text1"/>
        </w:rPr>
        <w:t xml:space="preserve">Indemnified Parties </w:t>
      </w:r>
      <w:r w:rsidR="00DE264C">
        <w:rPr>
          <w:rFonts w:ascii="Arial" w:hAnsi="Arial" w:cs="Arial"/>
          <w:iCs/>
          <w:color w:val="000000" w:themeColor="text1"/>
        </w:rPr>
        <w:t>are protected</w:t>
      </w:r>
      <w:r w:rsidR="00B22D22">
        <w:rPr>
          <w:rFonts w:ascii="Arial" w:hAnsi="Arial" w:cs="Arial"/>
          <w:iCs/>
          <w:color w:val="000000" w:themeColor="text1"/>
        </w:rPr>
        <w:t xml:space="preserve"> from expenses, judgements, fines, settlements and other amounts that may be incurred in any such action.</w:t>
      </w:r>
    </w:p>
    <w:p w14:paraId="0E71350A" w14:textId="5D20C21C" w:rsidR="00431E1D" w:rsidRDefault="00C702F4" w:rsidP="00D617C1">
      <w:pPr>
        <w:rPr>
          <w:rFonts w:ascii="Arial" w:hAnsi="Arial" w:cs="Arial"/>
          <w:iCs/>
          <w:color w:val="000000" w:themeColor="text1"/>
        </w:rPr>
      </w:pPr>
      <w:r>
        <w:rPr>
          <w:rFonts w:ascii="Arial" w:hAnsi="Arial" w:cs="Arial"/>
          <w:iCs/>
          <w:color w:val="000000" w:themeColor="text1"/>
        </w:rPr>
        <w:t>As Directors may be removed for any reason, the guideline</w:t>
      </w:r>
      <w:r w:rsidR="00D617C1">
        <w:rPr>
          <w:rFonts w:ascii="Arial" w:hAnsi="Arial" w:cs="Arial"/>
          <w:iCs/>
          <w:color w:val="000000" w:themeColor="text1"/>
        </w:rPr>
        <w:t xml:space="preserve">s </w:t>
      </w:r>
      <w:r w:rsidR="00A24C77">
        <w:rPr>
          <w:rFonts w:ascii="Arial" w:hAnsi="Arial" w:cs="Arial"/>
          <w:iCs/>
          <w:color w:val="000000" w:themeColor="text1"/>
        </w:rPr>
        <w:t xml:space="preserve">were </w:t>
      </w:r>
      <w:r>
        <w:rPr>
          <w:rFonts w:ascii="Arial" w:hAnsi="Arial" w:cs="Arial"/>
          <w:iCs/>
          <w:color w:val="000000" w:themeColor="text1"/>
        </w:rPr>
        <w:t>crafted in a way to avoid manufacturing cause</w:t>
      </w:r>
      <w:r w:rsidR="009F7D15">
        <w:rPr>
          <w:rFonts w:ascii="Arial" w:hAnsi="Arial" w:cs="Arial"/>
          <w:iCs/>
          <w:color w:val="000000" w:themeColor="text1"/>
        </w:rPr>
        <w:t xml:space="preserve"> </w:t>
      </w:r>
      <w:r>
        <w:rPr>
          <w:rFonts w:ascii="Arial" w:hAnsi="Arial" w:cs="Arial"/>
          <w:iCs/>
          <w:color w:val="000000" w:themeColor="text1"/>
        </w:rPr>
        <w:t>through mandating specific conditions or circumstances</w:t>
      </w:r>
      <w:r w:rsidR="00D617C1">
        <w:rPr>
          <w:rFonts w:ascii="Arial" w:hAnsi="Arial" w:cs="Arial"/>
          <w:iCs/>
          <w:color w:val="000000" w:themeColor="text1"/>
        </w:rPr>
        <w:t xml:space="preserve"> that must be met in order for the process to commence.  There is an inherent tension between creating a process that meets a legal threshold of good faith and avoiding </w:t>
      </w:r>
      <w:r w:rsidR="00431E1D">
        <w:rPr>
          <w:rFonts w:ascii="Arial" w:hAnsi="Arial" w:cs="Arial"/>
          <w:iCs/>
          <w:color w:val="000000" w:themeColor="text1"/>
        </w:rPr>
        <w:t xml:space="preserve">the creation of a list of </w:t>
      </w:r>
      <w:r w:rsidR="00D617C1">
        <w:rPr>
          <w:rFonts w:ascii="Arial" w:hAnsi="Arial" w:cs="Arial"/>
          <w:iCs/>
          <w:color w:val="000000" w:themeColor="text1"/>
        </w:rPr>
        <w:t>cause</w:t>
      </w:r>
      <w:r w:rsidR="00431E1D">
        <w:rPr>
          <w:rFonts w:ascii="Arial" w:hAnsi="Arial" w:cs="Arial"/>
          <w:iCs/>
          <w:color w:val="000000" w:themeColor="text1"/>
        </w:rPr>
        <w:t>s</w:t>
      </w:r>
      <w:r w:rsidR="00D617C1">
        <w:rPr>
          <w:rFonts w:ascii="Arial" w:hAnsi="Arial" w:cs="Arial"/>
          <w:iCs/>
          <w:color w:val="000000" w:themeColor="text1"/>
        </w:rPr>
        <w:t>.  For example, the</w:t>
      </w:r>
      <w:r w:rsidR="00287082">
        <w:rPr>
          <w:rFonts w:ascii="Arial" w:hAnsi="Arial" w:cs="Arial"/>
          <w:iCs/>
          <w:color w:val="000000" w:themeColor="text1"/>
        </w:rPr>
        <w:t>re were</w:t>
      </w:r>
      <w:r w:rsidR="00D617C1">
        <w:rPr>
          <w:rFonts w:ascii="Arial" w:hAnsi="Arial" w:cs="Arial"/>
          <w:iCs/>
          <w:color w:val="000000" w:themeColor="text1"/>
        </w:rPr>
        <w:t xml:space="preserve"> discuss</w:t>
      </w:r>
      <w:r w:rsidR="00287082">
        <w:rPr>
          <w:rFonts w:ascii="Arial" w:hAnsi="Arial" w:cs="Arial"/>
          <w:iCs/>
          <w:color w:val="000000" w:themeColor="text1"/>
        </w:rPr>
        <w:t>ions as to</w:t>
      </w:r>
      <w:r w:rsidR="00D617C1">
        <w:rPr>
          <w:rFonts w:ascii="Arial" w:hAnsi="Arial" w:cs="Arial"/>
          <w:iCs/>
          <w:color w:val="000000" w:themeColor="text1"/>
        </w:rPr>
        <w:t xml:space="preserve"> whether SO/AC appointed directors should be notified of SO/AC expectations within a specified period of time upon taking a seat on the Board.  </w:t>
      </w:r>
      <w:r w:rsidR="00287082">
        <w:rPr>
          <w:rFonts w:ascii="Arial" w:hAnsi="Arial" w:cs="Arial"/>
          <w:iCs/>
          <w:color w:val="000000" w:themeColor="text1"/>
        </w:rPr>
        <w:t>It was</w:t>
      </w:r>
      <w:r w:rsidR="00D617C1">
        <w:rPr>
          <w:rFonts w:ascii="Arial" w:hAnsi="Arial" w:cs="Arial"/>
          <w:iCs/>
          <w:color w:val="000000" w:themeColor="text1"/>
        </w:rPr>
        <w:t xml:space="preserve"> concluded that any sort of requirement of that nature would, in fact, give rise to a list of causes</w:t>
      </w:r>
      <w:r w:rsidR="00431E1D">
        <w:rPr>
          <w:rFonts w:ascii="Arial" w:hAnsi="Arial" w:cs="Arial"/>
          <w:iCs/>
          <w:color w:val="000000" w:themeColor="text1"/>
        </w:rPr>
        <w:t xml:space="preserve"> and would run counter </w:t>
      </w:r>
      <w:r w:rsidR="00D617C1">
        <w:rPr>
          <w:rFonts w:ascii="Arial" w:hAnsi="Arial" w:cs="Arial"/>
          <w:iCs/>
          <w:color w:val="000000" w:themeColor="text1"/>
        </w:rPr>
        <w:t>to the intentions of the WS1 recommendations.</w:t>
      </w:r>
      <w:r w:rsidR="00431E1D">
        <w:rPr>
          <w:rFonts w:ascii="Arial" w:hAnsi="Arial" w:cs="Arial"/>
          <w:iCs/>
          <w:color w:val="000000" w:themeColor="text1"/>
        </w:rPr>
        <w:t xml:space="preserve">  Good faith speaks to the intention of </w:t>
      </w:r>
      <w:r w:rsidR="00287082">
        <w:rPr>
          <w:rFonts w:ascii="Arial" w:hAnsi="Arial" w:cs="Arial"/>
          <w:iCs/>
          <w:color w:val="000000" w:themeColor="text1"/>
        </w:rPr>
        <w:t xml:space="preserve">the </w:t>
      </w:r>
      <w:r w:rsidR="00A24C77">
        <w:rPr>
          <w:rFonts w:ascii="Arial" w:hAnsi="Arial" w:cs="Arial"/>
          <w:iCs/>
          <w:color w:val="000000" w:themeColor="text1"/>
        </w:rPr>
        <w:t xml:space="preserve">Indemnified Party </w:t>
      </w:r>
      <w:r w:rsidR="00431E1D">
        <w:rPr>
          <w:rFonts w:ascii="Arial" w:hAnsi="Arial" w:cs="Arial"/>
          <w:iCs/>
          <w:color w:val="000000" w:themeColor="text1"/>
        </w:rPr>
        <w:t xml:space="preserve">rather than the action of the Director.  As long as the </w:t>
      </w:r>
      <w:r w:rsidR="00A24C77">
        <w:rPr>
          <w:rFonts w:ascii="Arial" w:hAnsi="Arial" w:cs="Arial"/>
          <w:iCs/>
          <w:color w:val="000000" w:themeColor="text1"/>
        </w:rPr>
        <w:t xml:space="preserve">Indemnified Party </w:t>
      </w:r>
      <w:r w:rsidR="00431E1D">
        <w:rPr>
          <w:rFonts w:ascii="Arial" w:hAnsi="Arial" w:cs="Arial"/>
          <w:iCs/>
          <w:color w:val="000000" w:themeColor="text1"/>
        </w:rPr>
        <w:t>participant is truthful</w:t>
      </w:r>
      <w:r w:rsidR="006D62D1">
        <w:rPr>
          <w:rFonts w:ascii="Arial" w:hAnsi="Arial" w:cs="Arial"/>
          <w:iCs/>
          <w:color w:val="000000" w:themeColor="text1"/>
        </w:rPr>
        <w:t>, acting for the benefit of the community</w:t>
      </w:r>
      <w:r w:rsidR="00431E1D">
        <w:rPr>
          <w:rFonts w:ascii="Arial" w:hAnsi="Arial" w:cs="Arial"/>
          <w:iCs/>
          <w:color w:val="000000" w:themeColor="text1"/>
        </w:rPr>
        <w:t xml:space="preserve"> and following established, transparent procedures</w:t>
      </w:r>
      <w:r w:rsidR="006D62D1">
        <w:rPr>
          <w:rFonts w:ascii="Arial" w:hAnsi="Arial" w:cs="Arial"/>
          <w:iCs/>
          <w:color w:val="000000" w:themeColor="text1"/>
        </w:rPr>
        <w:t xml:space="preserve">, the good faith standard </w:t>
      </w:r>
      <w:r w:rsidR="00431E1D">
        <w:rPr>
          <w:rFonts w:ascii="Arial" w:hAnsi="Arial" w:cs="Arial"/>
          <w:iCs/>
          <w:color w:val="000000" w:themeColor="text1"/>
        </w:rPr>
        <w:t>should be met.</w:t>
      </w:r>
    </w:p>
    <w:p w14:paraId="280C73F6" w14:textId="77777777" w:rsidR="00D9438E" w:rsidRPr="006D62D1" w:rsidRDefault="00D9438E" w:rsidP="006D62D1">
      <w:pPr>
        <w:pStyle w:val="ListParagraph"/>
        <w:numPr>
          <w:ilvl w:val="0"/>
          <w:numId w:val="5"/>
        </w:numPr>
        <w:rPr>
          <w:rFonts w:ascii="Arial" w:hAnsi="Arial" w:cs="Arial"/>
        </w:rPr>
      </w:pPr>
      <w:r w:rsidRPr="006D62D1">
        <w:rPr>
          <w:rFonts w:ascii="Arial" w:hAnsi="Arial" w:cs="Arial"/>
        </w:rPr>
        <w:t>Recommendations</w:t>
      </w:r>
    </w:p>
    <w:p w14:paraId="00C9681B" w14:textId="77777777" w:rsidR="0012640B" w:rsidRPr="0012640B" w:rsidRDefault="0012640B" w:rsidP="0012640B">
      <w:pPr>
        <w:pStyle w:val="ListParagraph"/>
        <w:rPr>
          <w:rFonts w:ascii="Arial" w:hAnsi="Arial" w:cs="Arial"/>
        </w:rPr>
      </w:pPr>
    </w:p>
    <w:p w14:paraId="49AB8F14" w14:textId="77777777" w:rsidR="00D9438E" w:rsidRPr="0012640B" w:rsidRDefault="00D9438E" w:rsidP="00D9438E">
      <w:pPr>
        <w:pStyle w:val="ListParagraph"/>
        <w:numPr>
          <w:ilvl w:val="1"/>
          <w:numId w:val="5"/>
        </w:numPr>
        <w:rPr>
          <w:rFonts w:ascii="Arial" w:hAnsi="Arial" w:cs="Arial"/>
        </w:rPr>
      </w:pPr>
      <w:r w:rsidRPr="0012640B">
        <w:rPr>
          <w:rFonts w:ascii="Arial" w:hAnsi="Arial" w:cs="Arial"/>
        </w:rPr>
        <w:t xml:space="preserve">Proposed Guidelines </w:t>
      </w:r>
    </w:p>
    <w:p w14:paraId="559CBFBE" w14:textId="39E59089" w:rsidR="00034FFF" w:rsidRDefault="0012640B" w:rsidP="00182E95">
      <w:pPr>
        <w:spacing w:after="0" w:line="240" w:lineRule="auto"/>
        <w:rPr>
          <w:rFonts w:ascii="Arial" w:hAnsi="Arial" w:cs="Arial"/>
        </w:rPr>
      </w:pPr>
      <w:r w:rsidRPr="0012640B">
        <w:rPr>
          <w:rFonts w:ascii="Arial" w:hAnsi="Arial" w:cs="Arial"/>
        </w:rPr>
        <w:t xml:space="preserve">The proposed guidelines </w:t>
      </w:r>
      <w:r w:rsidR="00D469C4">
        <w:rPr>
          <w:rFonts w:ascii="Arial" w:hAnsi="Arial" w:cs="Arial"/>
        </w:rPr>
        <w:t xml:space="preserve">apply to all Board seats whether the Director is appointed </w:t>
      </w:r>
      <w:r w:rsidR="00774F5A">
        <w:rPr>
          <w:rFonts w:ascii="Arial" w:hAnsi="Arial" w:cs="Arial"/>
        </w:rPr>
        <w:t>by the SO/AC or the ICANN Nominating</w:t>
      </w:r>
      <w:r w:rsidR="00D469C4">
        <w:rPr>
          <w:rFonts w:ascii="Arial" w:hAnsi="Arial" w:cs="Arial"/>
        </w:rPr>
        <w:t xml:space="preserve"> Committee</w:t>
      </w:r>
      <w:r w:rsidR="00454A4E">
        <w:rPr>
          <w:rFonts w:ascii="Arial" w:hAnsi="Arial" w:cs="Arial"/>
        </w:rPr>
        <w:t xml:space="preserve"> </w:t>
      </w:r>
      <w:r w:rsidR="00D469C4">
        <w:rPr>
          <w:rFonts w:ascii="Arial" w:hAnsi="Arial" w:cs="Arial"/>
        </w:rPr>
        <w:t xml:space="preserve">and are </w:t>
      </w:r>
      <w:r w:rsidR="00454A4E">
        <w:rPr>
          <w:rFonts w:ascii="Arial" w:hAnsi="Arial" w:cs="Arial"/>
        </w:rPr>
        <w:t>as follows:</w:t>
      </w:r>
    </w:p>
    <w:p w14:paraId="7974BA48" w14:textId="77777777" w:rsidR="00034FFF" w:rsidRDefault="00034FFF" w:rsidP="00182E95">
      <w:pPr>
        <w:spacing w:after="0" w:line="240" w:lineRule="auto"/>
        <w:rPr>
          <w:rFonts w:ascii="Arial" w:hAnsi="Arial" w:cs="Arial"/>
        </w:rPr>
      </w:pPr>
    </w:p>
    <w:p w14:paraId="0E1B4955" w14:textId="4B716828" w:rsidR="00034FFF" w:rsidRPr="00533BFD" w:rsidRDefault="00034FFF" w:rsidP="00034FFF">
      <w:pPr>
        <w:spacing w:after="0" w:line="240" w:lineRule="auto"/>
        <w:ind w:left="720"/>
        <w:rPr>
          <w:rFonts w:ascii="Times New Roman" w:eastAsia="Times New Roman" w:hAnsi="Times New Roman" w:cs="Times New Roman"/>
          <w:sz w:val="24"/>
          <w:szCs w:val="24"/>
        </w:rPr>
      </w:pPr>
      <w:r>
        <w:rPr>
          <w:rFonts w:ascii="Arial" w:eastAsia="Times New Roman" w:hAnsi="Arial" w:cs="Arial"/>
          <w:b/>
          <w:bCs/>
          <w:color w:val="000000"/>
        </w:rPr>
        <w:t xml:space="preserve">1. </w:t>
      </w:r>
      <w:r w:rsidR="00D469C4">
        <w:rPr>
          <w:rFonts w:ascii="Arial" w:eastAsia="Times New Roman" w:hAnsi="Arial" w:cs="Arial"/>
          <w:b/>
          <w:bCs/>
          <w:color w:val="000000"/>
        </w:rPr>
        <w:t>P</w:t>
      </w:r>
      <w:r w:rsidRPr="00533BFD">
        <w:rPr>
          <w:rFonts w:ascii="Arial" w:eastAsia="Times New Roman" w:hAnsi="Arial" w:cs="Arial"/>
          <w:b/>
          <w:bCs/>
          <w:color w:val="000000"/>
        </w:rPr>
        <w:t>etitions for removal:</w:t>
      </w:r>
    </w:p>
    <w:p w14:paraId="47D8E804" w14:textId="77777777" w:rsidR="00034FFF" w:rsidRPr="00533BFD" w:rsidRDefault="00034FFF" w:rsidP="00034FFF">
      <w:pPr>
        <w:spacing w:after="0" w:line="240" w:lineRule="auto"/>
        <w:ind w:left="720"/>
        <w:rPr>
          <w:rFonts w:ascii="Times New Roman" w:eastAsia="Times New Roman" w:hAnsi="Times New Roman" w:cs="Times New Roman"/>
          <w:sz w:val="24"/>
          <w:szCs w:val="24"/>
        </w:rPr>
      </w:pPr>
      <w:r w:rsidRPr="00533BFD">
        <w:rPr>
          <w:rFonts w:ascii="Arial" w:eastAsia="Times New Roman" w:hAnsi="Arial" w:cs="Arial"/>
          <w:color w:val="000000"/>
        </w:rPr>
        <w:t>a.</w:t>
      </w:r>
      <w:r w:rsidRPr="00533BFD">
        <w:rPr>
          <w:rFonts w:ascii="Arial" w:eastAsia="Times New Roman" w:hAnsi="Arial" w:cs="Arial"/>
          <w:color w:val="000000"/>
          <w:sz w:val="14"/>
          <w:szCs w:val="14"/>
        </w:rPr>
        <w:t xml:space="preserve">      </w:t>
      </w:r>
      <w:r w:rsidRPr="00533BFD">
        <w:rPr>
          <w:rFonts w:ascii="Arial" w:eastAsia="Times New Roman" w:hAnsi="Arial" w:cs="Arial"/>
          <w:color w:val="000000"/>
        </w:rPr>
        <w:t>may be for any reason; and</w:t>
      </w:r>
    </w:p>
    <w:p w14:paraId="6749CCC0" w14:textId="77777777" w:rsidR="00034FFF" w:rsidRDefault="00034FFF" w:rsidP="00034FFF">
      <w:pPr>
        <w:spacing w:after="0" w:line="240" w:lineRule="auto"/>
        <w:ind w:left="720"/>
        <w:rPr>
          <w:rFonts w:ascii="Arial" w:eastAsia="Times New Roman" w:hAnsi="Arial" w:cs="Arial"/>
          <w:color w:val="000000"/>
        </w:rPr>
      </w:pPr>
      <w:r w:rsidRPr="00533BFD">
        <w:rPr>
          <w:rFonts w:ascii="Arial" w:eastAsia="Times New Roman" w:hAnsi="Arial" w:cs="Arial"/>
          <w:color w:val="000000"/>
        </w:rPr>
        <w:t>b.</w:t>
      </w:r>
      <w:r w:rsidRPr="00533BFD">
        <w:rPr>
          <w:rFonts w:ascii="Arial" w:eastAsia="Times New Roman" w:hAnsi="Arial" w:cs="Arial"/>
          <w:color w:val="000000"/>
          <w:sz w:val="14"/>
          <w:szCs w:val="14"/>
        </w:rPr>
        <w:t xml:space="preserve">      </w:t>
      </w:r>
      <w:r w:rsidR="00C15259">
        <w:rPr>
          <w:rFonts w:ascii="Arial" w:eastAsia="Times New Roman" w:hAnsi="Arial" w:cs="Arial"/>
          <w:color w:val="000000"/>
        </w:rPr>
        <w:t>must</w:t>
      </w:r>
      <w:r w:rsidRPr="00533BFD">
        <w:rPr>
          <w:rFonts w:ascii="Arial" w:eastAsia="Times New Roman" w:hAnsi="Arial" w:cs="Arial"/>
          <w:color w:val="000000"/>
        </w:rPr>
        <w:t>:</w:t>
      </w:r>
    </w:p>
    <w:p w14:paraId="1540BFCA" w14:textId="447B4619"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 xml:space="preserve">be </w:t>
      </w:r>
      <w:r w:rsidR="00C15259">
        <w:rPr>
          <w:rFonts w:ascii="Arial" w:eastAsia="Times New Roman" w:hAnsi="Arial" w:cs="Arial"/>
          <w:color w:val="000000"/>
        </w:rPr>
        <w:t xml:space="preserve">believed </w:t>
      </w:r>
      <w:r w:rsidR="00DE0C1B">
        <w:rPr>
          <w:rFonts w:ascii="Arial" w:eastAsia="Times New Roman" w:hAnsi="Arial" w:cs="Arial"/>
          <w:color w:val="000000"/>
        </w:rPr>
        <w:t xml:space="preserve">by the Indemnified Party </w:t>
      </w:r>
      <w:r w:rsidR="00C15259">
        <w:rPr>
          <w:rFonts w:ascii="Arial" w:eastAsia="Times New Roman" w:hAnsi="Arial" w:cs="Arial"/>
          <w:color w:val="000000"/>
        </w:rPr>
        <w:t>to be true</w:t>
      </w:r>
      <w:ins w:id="0" w:author="User" w:date="2017-08-07T17:43:00Z">
        <w:r w:rsidR="00AF6727">
          <w:rPr>
            <w:rFonts w:ascii="Arial" w:eastAsia="Times New Roman" w:hAnsi="Arial" w:cs="Arial"/>
            <w:color w:val="000000"/>
          </w:rPr>
          <w:t>;</w:t>
        </w:r>
      </w:ins>
    </w:p>
    <w:p w14:paraId="700A5A48" w14:textId="444FEADC" w:rsidR="00034FFF" w:rsidRPr="005C5755" w:rsidRDefault="00B60E45"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Pr>
          <w:rFonts w:ascii="Arial" w:eastAsia="Times New Roman" w:hAnsi="Arial" w:cs="Arial"/>
          <w:color w:val="000000"/>
        </w:rPr>
        <w:t>be in writing</w:t>
      </w:r>
      <w:ins w:id="1" w:author="User" w:date="2017-08-07T17:43:00Z">
        <w:r w:rsidR="00AF6727">
          <w:rPr>
            <w:rFonts w:ascii="Arial" w:eastAsia="Times New Roman" w:hAnsi="Arial" w:cs="Arial"/>
            <w:color w:val="000000"/>
          </w:rPr>
          <w:t>;</w:t>
        </w:r>
      </w:ins>
    </w:p>
    <w:p w14:paraId="58367B4F" w14:textId="4F3F14E7"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contain sufficient detail to verify facts; if verifiable facts are asserted</w:t>
      </w:r>
      <w:ins w:id="2" w:author="User" w:date="2017-08-07T17:43:00Z">
        <w:r w:rsidR="00AF6727">
          <w:rPr>
            <w:rFonts w:ascii="Arial" w:eastAsia="Times New Roman" w:hAnsi="Arial" w:cs="Arial"/>
            <w:color w:val="000000"/>
          </w:rPr>
          <w:t>;</w:t>
        </w:r>
      </w:ins>
    </w:p>
    <w:p w14:paraId="3D2568FB" w14:textId="55EAC9FB"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supply supporting evidence if available</w:t>
      </w:r>
      <w:r w:rsidR="00A606CB">
        <w:rPr>
          <w:rFonts w:ascii="Arial" w:eastAsia="Times New Roman" w:hAnsi="Arial" w:cs="Arial"/>
          <w:color w:val="000000"/>
        </w:rPr>
        <w:t>/applicable</w:t>
      </w:r>
      <w:ins w:id="3" w:author="User" w:date="2017-08-07T17:43:00Z">
        <w:r w:rsidR="00AF6727">
          <w:rPr>
            <w:rFonts w:ascii="Arial" w:eastAsia="Times New Roman" w:hAnsi="Arial" w:cs="Arial"/>
            <w:color w:val="000000"/>
          </w:rPr>
          <w:t>;</w:t>
        </w:r>
      </w:ins>
    </w:p>
    <w:p w14:paraId="5F393282" w14:textId="73A94136" w:rsidR="00034FFF" w:rsidRPr="005C5755" w:rsidRDefault="00034FFF" w:rsidP="005C0FCF">
      <w:pPr>
        <w:pStyle w:val="ListParagraph"/>
        <w:numPr>
          <w:ilvl w:val="0"/>
          <w:numId w:val="7"/>
        </w:numPr>
        <w:spacing w:after="0" w:line="240" w:lineRule="auto"/>
        <w:ind w:left="1440" w:hanging="720"/>
        <w:rPr>
          <w:rFonts w:ascii="Times New Roman" w:eastAsia="Times New Roman" w:hAnsi="Times New Roman" w:cs="Times New Roman"/>
          <w:sz w:val="24"/>
          <w:szCs w:val="24"/>
        </w:rPr>
      </w:pPr>
      <w:r w:rsidRPr="005C5755">
        <w:rPr>
          <w:rFonts w:ascii="Arial" w:eastAsia="Times New Roman" w:hAnsi="Arial" w:cs="Arial"/>
          <w:color w:val="000000"/>
        </w:rPr>
        <w:t>include references to applicable by-laws and/or procedures if the assertion is that a specific by-law or procedure has been breached</w:t>
      </w:r>
      <w:ins w:id="4" w:author="User" w:date="2017-08-07T17:43:00Z">
        <w:r w:rsidR="00AF6727">
          <w:rPr>
            <w:rFonts w:ascii="Arial" w:eastAsia="Times New Roman" w:hAnsi="Arial" w:cs="Arial"/>
            <w:color w:val="000000"/>
          </w:rPr>
          <w:t>;</w:t>
        </w:r>
      </w:ins>
    </w:p>
    <w:p w14:paraId="30539073" w14:textId="238C4F7F"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be respectful and professional in tone</w:t>
      </w:r>
      <w:ins w:id="5" w:author="User" w:date="2017-08-07T17:43:00Z">
        <w:r w:rsidR="00AF6727">
          <w:rPr>
            <w:rFonts w:ascii="Arial" w:eastAsia="Times New Roman" w:hAnsi="Arial" w:cs="Arial"/>
            <w:color w:val="000000"/>
          </w:rPr>
          <w:t>;</w:t>
        </w:r>
      </w:ins>
    </w:p>
    <w:p w14:paraId="10D962D9" w14:textId="77777777" w:rsidR="00034FFF" w:rsidRPr="00533BFD" w:rsidRDefault="00034FFF" w:rsidP="00034FFF">
      <w:pPr>
        <w:spacing w:after="0" w:line="240" w:lineRule="auto"/>
        <w:ind w:left="720"/>
        <w:rPr>
          <w:rFonts w:ascii="Times New Roman" w:eastAsia="Times New Roman" w:hAnsi="Times New Roman" w:cs="Times New Roman"/>
          <w:sz w:val="24"/>
          <w:szCs w:val="24"/>
        </w:rPr>
      </w:pPr>
    </w:p>
    <w:p w14:paraId="7EB1D4DA" w14:textId="1F07320E" w:rsidR="00034FFF" w:rsidRDefault="00034FFF" w:rsidP="00034FFF">
      <w:pPr>
        <w:spacing w:after="0" w:line="240" w:lineRule="auto"/>
        <w:ind w:left="720"/>
        <w:rPr>
          <w:rFonts w:ascii="Times New Roman" w:eastAsia="Times New Roman" w:hAnsi="Times New Roman" w:cs="Times New Roman"/>
          <w:sz w:val="24"/>
          <w:szCs w:val="24"/>
        </w:rPr>
      </w:pPr>
      <w:r>
        <w:rPr>
          <w:rFonts w:ascii="Arial" w:eastAsia="Times New Roman" w:hAnsi="Arial" w:cs="Arial"/>
          <w:b/>
          <w:color w:val="000000"/>
        </w:rPr>
        <w:t>2</w:t>
      </w:r>
      <w:r w:rsidRPr="00034FFF">
        <w:rPr>
          <w:rFonts w:ascii="Arial" w:eastAsia="Times New Roman" w:hAnsi="Arial" w:cs="Arial"/>
          <w:b/>
          <w:color w:val="000000"/>
        </w:rPr>
        <w:t>.</w:t>
      </w:r>
      <w:r w:rsidRPr="00533BFD">
        <w:rPr>
          <w:rFonts w:ascii="Arial" w:eastAsia="Times New Roman" w:hAnsi="Arial" w:cs="Arial"/>
          <w:color w:val="000000"/>
        </w:rPr>
        <w:t xml:space="preserve">    </w:t>
      </w:r>
      <w:r w:rsidRPr="00533BFD">
        <w:rPr>
          <w:rFonts w:ascii="Arial" w:eastAsia="Times New Roman" w:hAnsi="Arial" w:cs="Arial"/>
          <w:b/>
          <w:bCs/>
          <w:color w:val="000000"/>
        </w:rPr>
        <w:t xml:space="preserve">SO/AC’s shall </w:t>
      </w:r>
      <w:r w:rsidR="00A606CB">
        <w:rPr>
          <w:rFonts w:ascii="Arial" w:eastAsia="Times New Roman" w:hAnsi="Arial" w:cs="Arial"/>
          <w:b/>
          <w:bCs/>
          <w:color w:val="000000"/>
        </w:rPr>
        <w:t>have</w:t>
      </w:r>
      <w:r w:rsidR="009F7D15">
        <w:rPr>
          <w:rFonts w:ascii="Arial" w:eastAsia="Times New Roman" w:hAnsi="Arial" w:cs="Arial"/>
          <w:b/>
          <w:bCs/>
          <w:color w:val="000000"/>
        </w:rPr>
        <w:t xml:space="preserve"> </w:t>
      </w:r>
      <w:r>
        <w:rPr>
          <w:rFonts w:ascii="Arial" w:eastAsia="Times New Roman" w:hAnsi="Arial" w:cs="Arial"/>
          <w:b/>
          <w:bCs/>
          <w:color w:val="000000"/>
        </w:rPr>
        <w:t>procedures for consideration of board removal notices</w:t>
      </w:r>
      <w:r w:rsidR="00774F5A">
        <w:rPr>
          <w:rFonts w:ascii="Arial" w:eastAsia="Times New Roman" w:hAnsi="Arial" w:cs="Arial"/>
          <w:b/>
          <w:bCs/>
          <w:color w:val="000000"/>
        </w:rPr>
        <w:t xml:space="preserve"> </w:t>
      </w:r>
      <w:r>
        <w:rPr>
          <w:rFonts w:ascii="Arial" w:eastAsia="Times New Roman" w:hAnsi="Arial" w:cs="Arial"/>
          <w:b/>
          <w:bCs/>
          <w:color w:val="000000"/>
        </w:rPr>
        <w:t xml:space="preserve">to </w:t>
      </w:r>
      <w:r w:rsidRPr="00533BFD">
        <w:rPr>
          <w:rFonts w:ascii="Arial" w:eastAsia="Times New Roman" w:hAnsi="Arial" w:cs="Arial"/>
          <w:b/>
          <w:bCs/>
          <w:color w:val="000000"/>
        </w:rPr>
        <w:t>include:</w:t>
      </w:r>
    </w:p>
    <w:p w14:paraId="073FADFA" w14:textId="77777777" w:rsidR="00034FFF" w:rsidRDefault="00034FFF" w:rsidP="00034FFF">
      <w:pPr>
        <w:spacing w:after="0" w:line="240" w:lineRule="auto"/>
        <w:ind w:left="720"/>
        <w:rPr>
          <w:rFonts w:ascii="Times New Roman" w:eastAsia="Times New Roman" w:hAnsi="Times New Roman" w:cs="Times New Roman"/>
          <w:sz w:val="24"/>
          <w:szCs w:val="24"/>
        </w:rPr>
      </w:pPr>
    </w:p>
    <w:p w14:paraId="3102102F" w14:textId="28850E8E" w:rsidR="00034FFF" w:rsidRPr="005C5755" w:rsidRDefault="00034FFF" w:rsidP="005C0FCF">
      <w:pPr>
        <w:pStyle w:val="ListParagraph"/>
        <w:numPr>
          <w:ilvl w:val="0"/>
          <w:numId w:val="6"/>
        </w:numPr>
        <w:spacing w:after="0" w:line="240" w:lineRule="auto"/>
        <w:ind w:left="1440" w:hanging="720"/>
        <w:rPr>
          <w:rFonts w:ascii="Arial" w:eastAsia="Times New Roman" w:hAnsi="Arial" w:cs="Arial"/>
          <w:sz w:val="24"/>
          <w:szCs w:val="24"/>
        </w:rPr>
      </w:pPr>
      <w:r w:rsidRPr="005C5755">
        <w:rPr>
          <w:rFonts w:ascii="Arial" w:eastAsia="Times New Roman" w:hAnsi="Arial" w:cs="Arial"/>
          <w:color w:val="000000"/>
        </w:rPr>
        <w:t xml:space="preserve">reasonable time frames for investigation </w:t>
      </w:r>
      <w:r w:rsidR="00AE4ECA">
        <w:rPr>
          <w:rFonts w:ascii="Arial" w:eastAsia="Times New Roman" w:hAnsi="Arial" w:cs="Arial"/>
          <w:color w:val="000000"/>
        </w:rPr>
        <w:t>by SO/AC coun</w:t>
      </w:r>
      <w:ins w:id="6" w:author="User" w:date="2017-08-07T17:37:00Z">
        <w:r w:rsidR="002D6B34">
          <w:rPr>
            <w:rFonts w:ascii="Arial" w:eastAsia="Times New Roman" w:hAnsi="Arial" w:cs="Arial"/>
            <w:color w:val="000000"/>
          </w:rPr>
          <w:t>ci</w:t>
        </w:r>
      </w:ins>
      <w:del w:id="7" w:author="User" w:date="2017-08-07T17:37:00Z">
        <w:r w:rsidR="00AE4ECA" w:rsidDel="002D6B34">
          <w:rPr>
            <w:rFonts w:ascii="Arial" w:eastAsia="Times New Roman" w:hAnsi="Arial" w:cs="Arial"/>
            <w:color w:val="000000"/>
          </w:rPr>
          <w:delText>se</w:delText>
        </w:r>
      </w:del>
      <w:r w:rsidR="00AE4ECA">
        <w:rPr>
          <w:rFonts w:ascii="Arial" w:eastAsia="Times New Roman" w:hAnsi="Arial" w:cs="Arial"/>
          <w:color w:val="000000"/>
        </w:rPr>
        <w:t>ls or the equivalent</w:t>
      </w:r>
      <w:ins w:id="8" w:author="User" w:date="2017-08-07T17:37:00Z">
        <w:r w:rsidR="00AF6727">
          <w:rPr>
            <w:rFonts w:ascii="Arial" w:eastAsia="Times New Roman" w:hAnsi="Arial" w:cs="Arial"/>
            <w:color w:val="000000"/>
          </w:rPr>
          <w:t xml:space="preserve"> decisionmaking</w:t>
        </w:r>
        <w:r w:rsidR="002D6B34">
          <w:rPr>
            <w:rFonts w:ascii="Arial" w:eastAsia="Times New Roman" w:hAnsi="Arial" w:cs="Arial"/>
            <w:color w:val="000000"/>
          </w:rPr>
          <w:t xml:space="preserve"> structure</w:t>
        </w:r>
      </w:ins>
      <w:r w:rsidR="00AE4ECA">
        <w:rPr>
          <w:rFonts w:ascii="Arial" w:eastAsia="Times New Roman" w:hAnsi="Arial" w:cs="Arial"/>
          <w:color w:val="000000"/>
        </w:rPr>
        <w:t xml:space="preserve"> </w:t>
      </w:r>
      <w:r w:rsidRPr="005C5755">
        <w:rPr>
          <w:rFonts w:ascii="Arial" w:eastAsia="Times New Roman" w:hAnsi="Arial" w:cs="Arial"/>
          <w:color w:val="000000"/>
        </w:rPr>
        <w:t>if the SO/AC deems that an investigation is required</w:t>
      </w:r>
      <w:ins w:id="9" w:author="User" w:date="2017-08-07T17:43:00Z">
        <w:r w:rsidR="00AF6727">
          <w:rPr>
            <w:rFonts w:ascii="Arial" w:eastAsia="Times New Roman" w:hAnsi="Arial" w:cs="Arial"/>
            <w:color w:val="000000"/>
          </w:rPr>
          <w:t>;</w:t>
        </w:r>
      </w:ins>
      <w:del w:id="10" w:author="User" w:date="2017-08-07T17:43:00Z">
        <w:r w:rsidRPr="005C5755" w:rsidDel="00AF6727">
          <w:rPr>
            <w:rFonts w:ascii="Arial" w:eastAsia="Times New Roman" w:hAnsi="Arial" w:cs="Arial"/>
            <w:color w:val="000000"/>
          </w:rPr>
          <w:delText>   </w:delText>
        </w:r>
      </w:del>
      <w:r w:rsidRPr="005C5755">
        <w:rPr>
          <w:rFonts w:ascii="Arial" w:eastAsia="Times New Roman" w:hAnsi="Arial" w:cs="Arial"/>
          <w:color w:val="000000"/>
        </w:rPr>
        <w:t xml:space="preserve"> </w:t>
      </w:r>
    </w:p>
    <w:p w14:paraId="3733B60A" w14:textId="5799E9FC" w:rsidR="00034FFF" w:rsidRPr="005C5755" w:rsidRDefault="00034FFF" w:rsidP="00034FFF">
      <w:pPr>
        <w:pStyle w:val="ListParagraph"/>
        <w:numPr>
          <w:ilvl w:val="0"/>
          <w:numId w:val="6"/>
        </w:numPr>
        <w:spacing w:after="0" w:line="240" w:lineRule="auto"/>
        <w:ind w:firstLine="0"/>
        <w:rPr>
          <w:rFonts w:ascii="Arial" w:eastAsia="Times New Roman" w:hAnsi="Arial" w:cs="Arial"/>
          <w:sz w:val="24"/>
          <w:szCs w:val="24"/>
        </w:rPr>
      </w:pPr>
      <w:r w:rsidRPr="005C5755">
        <w:rPr>
          <w:rFonts w:ascii="Arial" w:eastAsia="Times New Roman" w:hAnsi="Arial" w:cs="Arial"/>
          <w:color w:val="000000"/>
        </w:rPr>
        <w:lastRenderedPageBreak/>
        <w:t>period of review by the entire members</w:t>
      </w:r>
      <w:r w:rsidR="00C15259">
        <w:rPr>
          <w:rFonts w:ascii="Arial" w:eastAsia="Times New Roman" w:hAnsi="Arial" w:cs="Arial"/>
          <w:color w:val="000000"/>
        </w:rPr>
        <w:t>hip</w:t>
      </w:r>
      <w:r w:rsidRPr="005C5755">
        <w:rPr>
          <w:rFonts w:ascii="Arial" w:eastAsia="Times New Roman" w:hAnsi="Arial" w:cs="Arial"/>
          <w:color w:val="000000"/>
        </w:rPr>
        <w:t xml:space="preserve"> of the SO/AC</w:t>
      </w:r>
      <w:ins w:id="11" w:author="User" w:date="2017-08-07T17:35:00Z">
        <w:r w:rsidR="002D6B34">
          <w:rPr>
            <w:rFonts w:ascii="Arial" w:eastAsia="Times New Roman" w:hAnsi="Arial" w:cs="Arial"/>
            <w:color w:val="000000"/>
          </w:rPr>
          <w:t xml:space="preserve"> provided the SO/AC organizational structure </w:t>
        </w:r>
      </w:ins>
      <w:ins w:id="12" w:author="User" w:date="2017-08-07T17:37:00Z">
        <w:r w:rsidR="002D6B34">
          <w:rPr>
            <w:rFonts w:ascii="Arial" w:eastAsia="Times New Roman" w:hAnsi="Arial" w:cs="Arial"/>
            <w:color w:val="000000"/>
          </w:rPr>
          <w:t xml:space="preserve">customarily provides review for </w:t>
        </w:r>
      </w:ins>
      <w:ins w:id="13" w:author="User" w:date="2017-08-07T17:39:00Z">
        <w:r w:rsidR="002D6B34">
          <w:rPr>
            <w:rFonts w:ascii="Arial" w:eastAsia="Times New Roman" w:hAnsi="Arial" w:cs="Arial"/>
            <w:color w:val="000000"/>
          </w:rPr>
          <w:t>individual members; otherwise, period of review by those empowered to represent the SO/AC in decisions of this nature</w:t>
        </w:r>
      </w:ins>
      <w:ins w:id="14" w:author="User" w:date="2017-08-07T17:45:00Z">
        <w:r w:rsidR="00AF6727">
          <w:rPr>
            <w:rFonts w:ascii="Arial" w:eastAsia="Times New Roman" w:hAnsi="Arial" w:cs="Arial"/>
            <w:color w:val="000000"/>
          </w:rPr>
          <w:t>;</w:t>
        </w:r>
      </w:ins>
    </w:p>
    <w:p w14:paraId="55DB64BD" w14:textId="46974DA8" w:rsidR="00034FFF" w:rsidRPr="005C5755" w:rsidRDefault="00034FFF" w:rsidP="00034FFF">
      <w:pPr>
        <w:pStyle w:val="ListParagraph"/>
        <w:numPr>
          <w:ilvl w:val="0"/>
          <w:numId w:val="6"/>
        </w:numPr>
        <w:spacing w:after="0" w:line="240" w:lineRule="auto"/>
        <w:ind w:firstLine="0"/>
        <w:rPr>
          <w:rFonts w:ascii="Arial" w:eastAsia="Times New Roman" w:hAnsi="Arial" w:cs="Arial"/>
          <w:color w:val="000000"/>
        </w:rPr>
      </w:pPr>
      <w:r w:rsidRPr="005C5755">
        <w:rPr>
          <w:rFonts w:ascii="Arial" w:eastAsia="Times New Roman" w:hAnsi="Arial" w:cs="Arial"/>
          <w:color w:val="000000"/>
        </w:rPr>
        <w:t xml:space="preserve">consistent </w:t>
      </w:r>
      <w:r>
        <w:rPr>
          <w:rFonts w:ascii="Arial" w:eastAsia="Times New Roman" w:hAnsi="Arial" w:cs="Arial"/>
          <w:color w:val="000000"/>
        </w:rPr>
        <w:t xml:space="preserve">and transparent </w:t>
      </w:r>
      <w:r w:rsidR="00AE4ECA">
        <w:rPr>
          <w:rStyle w:val="FootnoteReference"/>
          <w:rFonts w:ascii="Arial" w:eastAsia="Times New Roman" w:hAnsi="Arial" w:cs="Arial"/>
          <w:color w:val="000000"/>
        </w:rPr>
        <w:footnoteReference w:id="6"/>
      </w:r>
      <w:r w:rsidR="00AE4ECA">
        <w:rPr>
          <w:rFonts w:ascii="Arial" w:eastAsia="Times New Roman" w:hAnsi="Arial" w:cs="Arial"/>
          <w:color w:val="000000"/>
        </w:rPr>
        <w:t xml:space="preserve"> </w:t>
      </w:r>
      <w:r w:rsidRPr="005C5755">
        <w:rPr>
          <w:rFonts w:ascii="Arial" w:eastAsia="Times New Roman" w:hAnsi="Arial" w:cs="Arial"/>
          <w:color w:val="000000"/>
        </w:rPr>
        <w:t>voting method for accepting or rejecting a petition</w:t>
      </w:r>
      <w:ins w:id="16" w:author="User" w:date="2017-08-07T17:41:00Z">
        <w:r w:rsidR="00AF6727">
          <w:rPr>
            <w:rFonts w:ascii="Arial" w:eastAsia="Times New Roman" w:hAnsi="Arial" w:cs="Arial"/>
            <w:color w:val="000000"/>
          </w:rPr>
          <w:t>; such voting maybe be by the entire</w:t>
        </w:r>
      </w:ins>
      <w:ins w:id="17" w:author="User" w:date="2017-08-07T17:42:00Z">
        <w:r w:rsidR="00AF6727">
          <w:rPr>
            <w:rFonts w:ascii="Arial" w:eastAsia="Times New Roman" w:hAnsi="Arial" w:cs="Arial"/>
            <w:color w:val="000000"/>
          </w:rPr>
          <w:t xml:space="preserve"> membership or those empowered to represent the SO/AC in decisions of this nature; and</w:t>
        </w:r>
      </w:ins>
    </w:p>
    <w:p w14:paraId="5CB48EF5" w14:textId="32A59DB0" w:rsidR="00034FFF" w:rsidRPr="00D662E7" w:rsidRDefault="00034FFF" w:rsidP="00034FFF">
      <w:pPr>
        <w:pStyle w:val="ListParagraph"/>
        <w:numPr>
          <w:ilvl w:val="0"/>
          <w:numId w:val="6"/>
        </w:numPr>
        <w:spacing w:after="0" w:line="240" w:lineRule="auto"/>
        <w:ind w:firstLine="0"/>
        <w:rPr>
          <w:rFonts w:ascii="Arial" w:eastAsia="Times New Roman" w:hAnsi="Arial" w:cs="Arial"/>
          <w:sz w:val="24"/>
          <w:szCs w:val="24"/>
        </w:rPr>
      </w:pPr>
      <w:r>
        <w:rPr>
          <w:rFonts w:ascii="Arial" w:eastAsia="Times New Roman" w:hAnsi="Arial" w:cs="Arial"/>
          <w:color w:val="000000"/>
        </w:rPr>
        <w:t>documentation of the community process and how decisions are reached</w:t>
      </w:r>
      <w:ins w:id="18" w:author="User" w:date="2017-08-07T17:44:00Z">
        <w:r w:rsidR="00AF6727">
          <w:rPr>
            <w:rFonts w:ascii="Arial" w:eastAsia="Times New Roman" w:hAnsi="Arial" w:cs="Arial"/>
            <w:color w:val="000000"/>
          </w:rPr>
          <w:t>.</w:t>
        </w:r>
      </w:ins>
    </w:p>
    <w:p w14:paraId="15DD4737" w14:textId="77777777" w:rsidR="00034FFF" w:rsidRPr="005C5755" w:rsidRDefault="00034FFF" w:rsidP="00034FFF">
      <w:pPr>
        <w:pStyle w:val="ListParagraph"/>
        <w:spacing w:after="0" w:line="240" w:lineRule="auto"/>
        <w:rPr>
          <w:rFonts w:ascii="Arial" w:eastAsia="Times New Roman" w:hAnsi="Arial" w:cs="Arial"/>
          <w:sz w:val="24"/>
          <w:szCs w:val="24"/>
        </w:rPr>
      </w:pPr>
      <w:r w:rsidRPr="005C5755">
        <w:rPr>
          <w:rFonts w:ascii="Arial" w:eastAsia="Times New Roman" w:hAnsi="Arial" w:cs="Arial"/>
          <w:color w:val="000000"/>
        </w:rPr>
        <w:t xml:space="preserve">       </w:t>
      </w:r>
    </w:p>
    <w:p w14:paraId="6501C645" w14:textId="77777777" w:rsidR="00B04BE8" w:rsidRPr="00B04BE8" w:rsidRDefault="00E10107" w:rsidP="00B04BE8">
      <w:pPr>
        <w:pStyle w:val="ListParagraph"/>
        <w:numPr>
          <w:ilvl w:val="1"/>
          <w:numId w:val="5"/>
        </w:numPr>
        <w:spacing w:after="0" w:line="240" w:lineRule="auto"/>
        <w:rPr>
          <w:rFonts w:ascii="Arial" w:hAnsi="Arial" w:cs="Arial"/>
        </w:rPr>
      </w:pPr>
      <w:r>
        <w:rPr>
          <w:rFonts w:ascii="Arial" w:hAnsi="Arial" w:cs="Arial"/>
        </w:rPr>
        <w:t>Stand-a</w:t>
      </w:r>
      <w:r w:rsidR="00B04BE8">
        <w:rPr>
          <w:rFonts w:ascii="Arial" w:hAnsi="Arial" w:cs="Arial"/>
        </w:rPr>
        <w:t>lone Recommendations</w:t>
      </w:r>
    </w:p>
    <w:p w14:paraId="1020353D" w14:textId="77777777" w:rsidR="00B04BE8" w:rsidRDefault="00B04BE8" w:rsidP="00B04BE8">
      <w:pPr>
        <w:spacing w:after="0" w:line="240" w:lineRule="auto"/>
        <w:ind w:firstLine="720"/>
        <w:rPr>
          <w:rFonts w:ascii="Arial" w:hAnsi="Arial" w:cs="Arial"/>
        </w:rPr>
      </w:pPr>
    </w:p>
    <w:p w14:paraId="3EA7156A" w14:textId="0779CA6A" w:rsidR="009B5F09" w:rsidRPr="009B5F09" w:rsidRDefault="009B5F09" w:rsidP="009B5F09">
      <w:pPr>
        <w:spacing w:after="0" w:line="240" w:lineRule="auto"/>
        <w:rPr>
          <w:rFonts w:ascii="Arial" w:hAnsi="Arial" w:cs="Arial"/>
        </w:rPr>
      </w:pPr>
      <w:r w:rsidRPr="009B5F09">
        <w:rPr>
          <w:rFonts w:ascii="Arial" w:hAnsi="Arial" w:cs="Arial"/>
        </w:rPr>
        <w:t xml:space="preserve">In addition to the proposed guidelines which are intended to trigger the indemnity under ICANN Bylaws Article 20, Section 20.2, two other recommendations </w:t>
      </w:r>
      <w:r w:rsidR="00144654">
        <w:rPr>
          <w:rFonts w:ascii="Arial" w:hAnsi="Arial" w:cs="Arial"/>
        </w:rPr>
        <w:t xml:space="preserve">were developed </w:t>
      </w:r>
      <w:r w:rsidRPr="009B5F09">
        <w:rPr>
          <w:rFonts w:ascii="Arial" w:hAnsi="Arial" w:cs="Arial"/>
        </w:rPr>
        <w:t xml:space="preserve">that may be helpful to the community as stand-alone items:   </w:t>
      </w:r>
    </w:p>
    <w:p w14:paraId="2AED5C73" w14:textId="77777777" w:rsidR="009B5F09" w:rsidRDefault="009B5F09" w:rsidP="00B04BE8">
      <w:pPr>
        <w:spacing w:after="0" w:line="240" w:lineRule="auto"/>
        <w:ind w:firstLine="720"/>
        <w:rPr>
          <w:rFonts w:ascii="Arial" w:hAnsi="Arial" w:cs="Arial"/>
        </w:rPr>
      </w:pPr>
    </w:p>
    <w:p w14:paraId="6F00728E" w14:textId="3F105951" w:rsidR="00431E1D" w:rsidRPr="009B5F09" w:rsidRDefault="000E4353" w:rsidP="009B5F09">
      <w:pPr>
        <w:pStyle w:val="ListParagraph"/>
        <w:numPr>
          <w:ilvl w:val="3"/>
          <w:numId w:val="5"/>
        </w:numPr>
        <w:spacing w:after="0" w:line="240" w:lineRule="auto"/>
        <w:ind w:left="0" w:firstLine="810"/>
        <w:rPr>
          <w:rFonts w:ascii="Arial" w:eastAsia="Times New Roman" w:hAnsi="Arial" w:cs="Arial"/>
          <w:color w:val="000000"/>
        </w:rPr>
      </w:pPr>
      <w:r w:rsidRPr="009B5F09">
        <w:rPr>
          <w:rFonts w:ascii="Arial" w:hAnsi="Arial" w:cs="Arial"/>
        </w:rPr>
        <w:t xml:space="preserve">A </w:t>
      </w:r>
      <w:r w:rsidR="00D662E7" w:rsidRPr="009B5F09">
        <w:rPr>
          <w:rFonts w:ascii="Arial" w:eastAsia="Times New Roman" w:hAnsi="Arial" w:cs="Arial"/>
          <w:color w:val="000000"/>
        </w:rPr>
        <w:t xml:space="preserve">standard </w:t>
      </w:r>
      <w:r w:rsidR="00DE0C1B">
        <w:rPr>
          <w:rFonts w:ascii="Arial" w:eastAsia="Times New Roman" w:hAnsi="Arial" w:cs="Arial"/>
          <w:color w:val="000000"/>
        </w:rPr>
        <w:t xml:space="preserve">framework </w:t>
      </w:r>
      <w:r w:rsidR="00D662E7" w:rsidRPr="009B5F09">
        <w:rPr>
          <w:rFonts w:ascii="Arial" w:eastAsia="Times New Roman" w:hAnsi="Arial" w:cs="Arial"/>
          <w:color w:val="000000"/>
        </w:rPr>
        <w:t xml:space="preserve">be </w:t>
      </w:r>
      <w:r w:rsidR="00A606CB" w:rsidRPr="009B5F09">
        <w:rPr>
          <w:rFonts w:ascii="Arial" w:eastAsia="Times New Roman" w:hAnsi="Arial" w:cs="Arial"/>
          <w:color w:val="000000"/>
        </w:rPr>
        <w:t xml:space="preserve">developed and </w:t>
      </w:r>
      <w:r w:rsidR="00182E95" w:rsidRPr="009B5F09">
        <w:rPr>
          <w:rFonts w:ascii="Arial" w:eastAsia="Times New Roman" w:hAnsi="Arial" w:cs="Arial"/>
          <w:color w:val="000000"/>
        </w:rPr>
        <w:t>use</w:t>
      </w:r>
      <w:r w:rsidR="00D662E7" w:rsidRPr="009B5F09">
        <w:rPr>
          <w:rFonts w:ascii="Arial" w:eastAsia="Times New Roman" w:hAnsi="Arial" w:cs="Arial"/>
          <w:color w:val="000000"/>
        </w:rPr>
        <w:t>d</w:t>
      </w:r>
      <w:r w:rsidR="00182E95" w:rsidRPr="009B5F09">
        <w:rPr>
          <w:rFonts w:ascii="Arial" w:eastAsia="Times New Roman" w:hAnsi="Arial" w:cs="Arial"/>
          <w:color w:val="000000"/>
        </w:rPr>
        <w:t xml:space="preserve"> to raise the issue of Board removal to the respective body – either the specific SO/AC who appointed the member or the Decisional Participant in the case of a Nom Com appointee</w:t>
      </w:r>
      <w:r w:rsidR="00A606CB" w:rsidRPr="009B5F09">
        <w:rPr>
          <w:rFonts w:ascii="Arial" w:eastAsia="Times New Roman" w:hAnsi="Arial" w:cs="Arial"/>
          <w:color w:val="000000"/>
        </w:rPr>
        <w:t xml:space="preserve">.  The </w:t>
      </w:r>
      <w:r w:rsidR="00DE0C1B">
        <w:rPr>
          <w:rFonts w:ascii="Arial" w:eastAsia="Times New Roman" w:hAnsi="Arial" w:cs="Arial"/>
          <w:color w:val="000000"/>
        </w:rPr>
        <w:t>framework</w:t>
      </w:r>
      <w:r w:rsidR="00774F5A">
        <w:rPr>
          <w:rFonts w:ascii="Arial" w:eastAsia="Times New Roman" w:hAnsi="Arial" w:cs="Arial"/>
          <w:color w:val="000000"/>
        </w:rPr>
        <w:t xml:space="preserve"> </w:t>
      </w:r>
      <w:r w:rsidR="00A606CB" w:rsidRPr="009B5F09">
        <w:rPr>
          <w:rFonts w:ascii="Arial" w:eastAsia="Times New Roman" w:hAnsi="Arial" w:cs="Arial"/>
          <w:color w:val="000000"/>
        </w:rPr>
        <w:t>would be</w:t>
      </w:r>
      <w:r w:rsidRPr="009B5F09">
        <w:rPr>
          <w:rFonts w:ascii="Arial" w:eastAsia="Times New Roman" w:hAnsi="Arial" w:cs="Arial"/>
          <w:color w:val="000000"/>
        </w:rPr>
        <w:t xml:space="preserve"> in the context of developing a broader framework for implementing community powers and entering into the discussions contemplated by WS1. This framework could be developed by a new </w:t>
      </w:r>
      <w:r w:rsidR="00A24C77">
        <w:rPr>
          <w:rFonts w:ascii="Arial" w:eastAsia="Times New Roman" w:hAnsi="Arial" w:cs="Arial"/>
          <w:color w:val="000000"/>
        </w:rPr>
        <w:t xml:space="preserve">group </w:t>
      </w:r>
      <w:r w:rsidRPr="009B5F09">
        <w:rPr>
          <w:rFonts w:ascii="Arial" w:eastAsia="Times New Roman" w:hAnsi="Arial" w:cs="Arial"/>
          <w:color w:val="000000"/>
        </w:rPr>
        <w:t>specifically formed for that purpose.</w:t>
      </w:r>
    </w:p>
    <w:p w14:paraId="7F379610" w14:textId="77777777" w:rsidR="00B04BE8" w:rsidRPr="00A606CB" w:rsidRDefault="00B04BE8" w:rsidP="00B04BE8">
      <w:pPr>
        <w:pStyle w:val="ListParagraph"/>
        <w:spacing w:after="0" w:line="240" w:lineRule="auto"/>
        <w:ind w:left="1440"/>
        <w:rPr>
          <w:rFonts w:ascii="Arial" w:eastAsia="Times New Roman" w:hAnsi="Arial" w:cs="Arial"/>
          <w:color w:val="000000"/>
        </w:rPr>
      </w:pPr>
    </w:p>
    <w:p w14:paraId="1284D3FC" w14:textId="77777777" w:rsidR="00182E95" w:rsidRPr="009B5F09" w:rsidRDefault="009B5F09" w:rsidP="009B5F09">
      <w:pPr>
        <w:spacing w:after="0" w:line="240" w:lineRule="auto"/>
        <w:ind w:firstLine="900"/>
        <w:rPr>
          <w:rFonts w:ascii="Arial" w:hAnsi="Arial" w:cs="Arial"/>
        </w:rPr>
      </w:pPr>
      <w:r>
        <w:rPr>
          <w:rFonts w:ascii="Arial" w:hAnsi="Arial" w:cs="Arial"/>
        </w:rPr>
        <w:t xml:space="preserve">2.     </w:t>
      </w:r>
      <w:r w:rsidR="000E4353" w:rsidRPr="009B5F09">
        <w:rPr>
          <w:rFonts w:ascii="Arial" w:hAnsi="Arial" w:cs="Arial"/>
        </w:rPr>
        <w:t>Implement the guidelines as a community best practice to apply to all discussi</w:t>
      </w:r>
      <w:r w:rsidR="00CD2072" w:rsidRPr="009B5F09">
        <w:rPr>
          <w:rFonts w:ascii="Arial" w:hAnsi="Arial" w:cs="Arial"/>
        </w:rPr>
        <w:t>ons even if not covered by the indemnities contemplated under Article 20</w:t>
      </w:r>
      <w:r w:rsidR="000E4353" w:rsidRPr="009B5F09">
        <w:rPr>
          <w:rFonts w:ascii="Arial" w:hAnsi="Arial" w:cs="Arial"/>
        </w:rPr>
        <w:t>. There may be discussions around rejec</w:t>
      </w:r>
      <w:r w:rsidR="00992646" w:rsidRPr="009B5F09">
        <w:rPr>
          <w:rFonts w:ascii="Arial" w:hAnsi="Arial" w:cs="Arial"/>
        </w:rPr>
        <w:t xml:space="preserve">ting a budget or </w:t>
      </w:r>
      <w:r w:rsidR="00CD2072" w:rsidRPr="009B5F09">
        <w:rPr>
          <w:rFonts w:ascii="Arial" w:hAnsi="Arial" w:cs="Arial"/>
        </w:rPr>
        <w:t xml:space="preserve">rejecting a </w:t>
      </w:r>
      <w:r w:rsidR="00992646" w:rsidRPr="009B5F09">
        <w:rPr>
          <w:rFonts w:ascii="Arial" w:hAnsi="Arial" w:cs="Arial"/>
        </w:rPr>
        <w:t>p</w:t>
      </w:r>
      <w:r w:rsidR="00CD2072" w:rsidRPr="009B5F09">
        <w:rPr>
          <w:rFonts w:ascii="Arial" w:hAnsi="Arial" w:cs="Arial"/>
        </w:rPr>
        <w:t xml:space="preserve">roposed standard by-law that would benefit from a good faith process.  The guidelines for engaging discussions around board removal could be adopted as a universal standard given that they are broad enough to encompass any discussion.  </w:t>
      </w:r>
    </w:p>
    <w:p w14:paraId="0CC51AE1" w14:textId="77777777" w:rsidR="00B04BE8" w:rsidRPr="00533BFD" w:rsidRDefault="00B04BE8" w:rsidP="00182E95">
      <w:pPr>
        <w:spacing w:after="0" w:line="240" w:lineRule="auto"/>
        <w:rPr>
          <w:rFonts w:ascii="Times New Roman" w:eastAsia="Times New Roman" w:hAnsi="Times New Roman" w:cs="Times New Roman"/>
          <w:sz w:val="24"/>
          <w:szCs w:val="24"/>
        </w:rPr>
      </w:pPr>
    </w:p>
    <w:p w14:paraId="00A4E34A" w14:textId="77777777" w:rsidR="00D9438E" w:rsidRPr="0012640B" w:rsidRDefault="00410567" w:rsidP="00D9438E">
      <w:pPr>
        <w:pStyle w:val="ListParagraph"/>
        <w:numPr>
          <w:ilvl w:val="1"/>
          <w:numId w:val="5"/>
        </w:numPr>
        <w:rPr>
          <w:rFonts w:ascii="Arial" w:hAnsi="Arial" w:cs="Arial"/>
        </w:rPr>
      </w:pPr>
      <w:r>
        <w:rPr>
          <w:rFonts w:ascii="Arial" w:hAnsi="Arial" w:cs="Arial"/>
        </w:rPr>
        <w:t>Requirements for R</w:t>
      </w:r>
      <w:r w:rsidR="00D9438E" w:rsidRPr="0012640B">
        <w:rPr>
          <w:rFonts w:ascii="Arial" w:hAnsi="Arial" w:cs="Arial"/>
        </w:rPr>
        <w:t>ecommendation</w:t>
      </w:r>
      <w:r>
        <w:rPr>
          <w:rFonts w:ascii="Arial" w:hAnsi="Arial" w:cs="Arial"/>
        </w:rPr>
        <w:t>s</w:t>
      </w:r>
    </w:p>
    <w:p w14:paraId="50B02E2D" w14:textId="342BF0EC" w:rsidR="00324C49" w:rsidRDefault="006D46BB" w:rsidP="00324C49">
      <w:pPr>
        <w:rPr>
          <w:rFonts w:ascii="Arial" w:hAnsi="Arial" w:cs="Arial"/>
        </w:rPr>
      </w:pPr>
      <w:r>
        <w:rPr>
          <w:rFonts w:ascii="Arial" w:hAnsi="Arial" w:cs="Arial"/>
        </w:rPr>
        <w:t>In terms of the proposed guidelines, t</w:t>
      </w:r>
      <w:r w:rsidR="00324C49" w:rsidRPr="0012640B">
        <w:rPr>
          <w:rFonts w:ascii="Arial" w:hAnsi="Arial" w:cs="Arial"/>
        </w:rPr>
        <w:t>he</w:t>
      </w:r>
      <w:r w:rsidR="009B5F09">
        <w:rPr>
          <w:rFonts w:ascii="Arial" w:hAnsi="Arial" w:cs="Arial"/>
        </w:rPr>
        <w:t>re are no special</w:t>
      </w:r>
      <w:r w:rsidR="00324C49" w:rsidRPr="0012640B">
        <w:rPr>
          <w:rFonts w:ascii="Arial" w:hAnsi="Arial" w:cs="Arial"/>
        </w:rPr>
        <w:t xml:space="preserve"> requirements</w:t>
      </w:r>
      <w:r w:rsidR="009B5F09">
        <w:rPr>
          <w:rFonts w:ascii="Arial" w:hAnsi="Arial" w:cs="Arial"/>
        </w:rPr>
        <w:t xml:space="preserve"> for the implementation of the recommendations</w:t>
      </w:r>
      <w:r w:rsidR="00933817" w:rsidRPr="0012640B">
        <w:rPr>
          <w:rFonts w:ascii="Arial" w:hAnsi="Arial" w:cs="Arial"/>
        </w:rPr>
        <w:t xml:space="preserve">. </w:t>
      </w:r>
      <w:r w:rsidR="00A24C77">
        <w:rPr>
          <w:rFonts w:ascii="Arial" w:hAnsi="Arial" w:cs="Arial"/>
        </w:rPr>
        <w:t xml:space="preserve">However, should </w:t>
      </w:r>
      <w:r w:rsidR="00144654">
        <w:rPr>
          <w:rFonts w:ascii="Arial" w:hAnsi="Arial" w:cs="Arial"/>
        </w:rPr>
        <w:t>the</w:t>
      </w:r>
      <w:r w:rsidR="00A24C77">
        <w:rPr>
          <w:rFonts w:ascii="Arial" w:hAnsi="Arial" w:cs="Arial"/>
        </w:rPr>
        <w:t xml:space="preserve"> first stand-</w:t>
      </w:r>
      <w:r>
        <w:rPr>
          <w:rFonts w:ascii="Arial" w:hAnsi="Arial" w:cs="Arial"/>
        </w:rPr>
        <w:t xml:space="preserve">alone recommendation be accepted, then </w:t>
      </w:r>
      <w:r w:rsidR="00144654">
        <w:rPr>
          <w:rFonts w:ascii="Arial" w:hAnsi="Arial" w:cs="Arial"/>
        </w:rPr>
        <w:t>it</w:t>
      </w:r>
      <w:r>
        <w:rPr>
          <w:rFonts w:ascii="Arial" w:hAnsi="Arial" w:cs="Arial"/>
        </w:rPr>
        <w:t xml:space="preserve"> would most likely require a new </w:t>
      </w:r>
      <w:r w:rsidR="00A24C77">
        <w:rPr>
          <w:rFonts w:ascii="Arial" w:hAnsi="Arial" w:cs="Arial"/>
        </w:rPr>
        <w:t xml:space="preserve">group </w:t>
      </w:r>
      <w:r>
        <w:rPr>
          <w:rFonts w:ascii="Arial" w:hAnsi="Arial" w:cs="Arial"/>
        </w:rPr>
        <w:t>to consider what a notification form may look like and, to the extent that a broader framework is developed, how it fits in.</w:t>
      </w:r>
    </w:p>
    <w:p w14:paraId="11E85935" w14:textId="77777777" w:rsidR="00D9438E" w:rsidRDefault="00410567" w:rsidP="00D9438E">
      <w:pPr>
        <w:pStyle w:val="ListParagraph"/>
        <w:numPr>
          <w:ilvl w:val="1"/>
          <w:numId w:val="5"/>
        </w:numPr>
        <w:rPr>
          <w:rFonts w:ascii="Arial" w:hAnsi="Arial" w:cs="Arial"/>
        </w:rPr>
      </w:pPr>
      <w:r>
        <w:rPr>
          <w:rFonts w:ascii="Arial" w:hAnsi="Arial" w:cs="Arial"/>
        </w:rPr>
        <w:t>Rationale for R</w:t>
      </w:r>
      <w:r w:rsidR="00D9438E" w:rsidRPr="0012640B">
        <w:rPr>
          <w:rFonts w:ascii="Arial" w:hAnsi="Arial" w:cs="Arial"/>
        </w:rPr>
        <w:t>ecommendation</w:t>
      </w:r>
      <w:r>
        <w:rPr>
          <w:rFonts w:ascii="Arial" w:hAnsi="Arial" w:cs="Arial"/>
        </w:rPr>
        <w:t>s</w:t>
      </w:r>
    </w:p>
    <w:p w14:paraId="19B2F191" w14:textId="5729A8F5" w:rsidR="00EE6264" w:rsidRDefault="00182E95" w:rsidP="00EE6264">
      <w:pPr>
        <w:rPr>
          <w:rFonts w:ascii="Arial" w:hAnsi="Arial" w:cs="Arial"/>
        </w:rPr>
      </w:pPr>
      <w:r>
        <w:rPr>
          <w:rFonts w:ascii="Arial" w:hAnsi="Arial" w:cs="Arial"/>
        </w:rPr>
        <w:t>The</w:t>
      </w:r>
      <w:r w:rsidR="00144654">
        <w:rPr>
          <w:rFonts w:ascii="Arial" w:hAnsi="Arial" w:cs="Arial"/>
        </w:rPr>
        <w:t xml:space="preserve">se recommendations represent </w:t>
      </w:r>
      <w:r w:rsidR="00EE6264" w:rsidRPr="00EE6264">
        <w:rPr>
          <w:rFonts w:ascii="Arial" w:hAnsi="Arial" w:cs="Arial"/>
        </w:rPr>
        <w:t xml:space="preserve">a “minimalist” set of guidelines that will put the responsibility of putting specific processes in place by each SO/AC.  </w:t>
      </w:r>
      <w:r>
        <w:rPr>
          <w:rFonts w:ascii="Arial" w:hAnsi="Arial" w:cs="Arial"/>
        </w:rPr>
        <w:t>Th</w:t>
      </w:r>
      <w:r w:rsidR="0098589A">
        <w:rPr>
          <w:rFonts w:ascii="Arial" w:hAnsi="Arial" w:cs="Arial"/>
        </w:rPr>
        <w:t>is</w:t>
      </w:r>
      <w:r>
        <w:rPr>
          <w:rFonts w:ascii="Arial" w:hAnsi="Arial" w:cs="Arial"/>
        </w:rPr>
        <w:t xml:space="preserve"> will avoid i</w:t>
      </w:r>
      <w:r w:rsidR="00EE6264" w:rsidRPr="00EE6264">
        <w:rPr>
          <w:rFonts w:ascii="Arial" w:hAnsi="Arial" w:cs="Arial"/>
        </w:rPr>
        <w:t>nterfere</w:t>
      </w:r>
      <w:r>
        <w:rPr>
          <w:rFonts w:ascii="Arial" w:hAnsi="Arial" w:cs="Arial"/>
        </w:rPr>
        <w:t>nce</w:t>
      </w:r>
      <w:r w:rsidR="00EE6264" w:rsidRPr="00EE6264">
        <w:rPr>
          <w:rFonts w:ascii="Arial" w:hAnsi="Arial" w:cs="Arial"/>
        </w:rPr>
        <w:t xml:space="preserve"> in the decision making process of any particular SO/AC.  The SO/ACs may have different expectations and standards for </w:t>
      </w:r>
      <w:r>
        <w:rPr>
          <w:rFonts w:ascii="Arial" w:hAnsi="Arial" w:cs="Arial"/>
        </w:rPr>
        <w:t xml:space="preserve">Directors </w:t>
      </w:r>
      <w:r w:rsidR="00EE6264" w:rsidRPr="00EE6264">
        <w:rPr>
          <w:rFonts w:ascii="Arial" w:hAnsi="Arial" w:cs="Arial"/>
        </w:rPr>
        <w:t>who are chosen to repres</w:t>
      </w:r>
      <w:r>
        <w:rPr>
          <w:rFonts w:ascii="Arial" w:hAnsi="Arial" w:cs="Arial"/>
        </w:rPr>
        <w:t xml:space="preserve">ent them.  The guidelines </w:t>
      </w:r>
      <w:r w:rsidR="00EE6264" w:rsidRPr="00EE6264">
        <w:rPr>
          <w:rFonts w:ascii="Arial" w:hAnsi="Arial" w:cs="Arial"/>
        </w:rPr>
        <w:t>note</w:t>
      </w:r>
      <w:r w:rsidR="00774F5A">
        <w:rPr>
          <w:rFonts w:ascii="Arial" w:hAnsi="Arial" w:cs="Arial"/>
        </w:rPr>
        <w:t xml:space="preserve"> that </w:t>
      </w:r>
      <w:r w:rsidR="00EE6264" w:rsidRPr="00EE6264">
        <w:rPr>
          <w:rFonts w:ascii="Arial" w:hAnsi="Arial" w:cs="Arial"/>
        </w:rPr>
        <w:t xml:space="preserve">each SO/AC </w:t>
      </w:r>
      <w:r>
        <w:rPr>
          <w:rFonts w:ascii="Arial" w:hAnsi="Arial" w:cs="Arial"/>
        </w:rPr>
        <w:t>should have</w:t>
      </w:r>
      <w:r w:rsidR="00EE6264" w:rsidRPr="00EE6264">
        <w:rPr>
          <w:rFonts w:ascii="Arial" w:hAnsi="Arial" w:cs="Arial"/>
        </w:rPr>
        <w:t xml:space="preserve"> a </w:t>
      </w:r>
      <w:r w:rsidR="00144654" w:rsidRPr="00EE6264">
        <w:rPr>
          <w:rFonts w:ascii="Arial" w:hAnsi="Arial" w:cs="Arial"/>
        </w:rPr>
        <w:t>decision-making</w:t>
      </w:r>
      <w:r w:rsidR="00EE6264" w:rsidRPr="00EE6264">
        <w:rPr>
          <w:rFonts w:ascii="Arial" w:hAnsi="Arial" w:cs="Arial"/>
        </w:rPr>
        <w:t xml:space="preserve"> process and the process must include a means to document the decision made, including verification and the steps taken to reach the decision.  </w:t>
      </w:r>
      <w:r w:rsidR="00144654">
        <w:rPr>
          <w:rFonts w:ascii="Arial" w:hAnsi="Arial" w:cs="Arial"/>
        </w:rPr>
        <w:t>The objective was to</w:t>
      </w:r>
      <w:r w:rsidR="00EE6264" w:rsidRPr="00EE6264">
        <w:rPr>
          <w:rFonts w:ascii="Arial" w:hAnsi="Arial" w:cs="Arial"/>
        </w:rPr>
        <w:t xml:space="preserve"> not to be too prescriptive but establish principles for fair and reasonable conduct for the community even if different internal standards apply for different </w:t>
      </w:r>
      <w:r w:rsidR="00EE6264" w:rsidRPr="00EE6264">
        <w:rPr>
          <w:rFonts w:ascii="Arial" w:hAnsi="Arial" w:cs="Arial"/>
        </w:rPr>
        <w:lastRenderedPageBreak/>
        <w:t xml:space="preserve">interests.  Per the guidance from the WS1 discussions, </w:t>
      </w:r>
      <w:r w:rsidR="00144654">
        <w:rPr>
          <w:rFonts w:ascii="Arial" w:hAnsi="Arial" w:cs="Arial"/>
        </w:rPr>
        <w:t>the CCWG-Accountability WS2</w:t>
      </w:r>
      <w:r w:rsidR="00EE6264" w:rsidRPr="00EE6264">
        <w:rPr>
          <w:rFonts w:ascii="Arial" w:hAnsi="Arial" w:cs="Arial"/>
        </w:rPr>
        <w:t xml:space="preserve"> will not be listing specific causes of action. Each SO/AC could have a different </w:t>
      </w:r>
      <w:r w:rsidR="00744269">
        <w:rPr>
          <w:rFonts w:ascii="Arial" w:hAnsi="Arial" w:cs="Arial"/>
        </w:rPr>
        <w:t xml:space="preserve">reason </w:t>
      </w:r>
      <w:r w:rsidR="00EE6264" w:rsidRPr="00EE6264">
        <w:rPr>
          <w:rFonts w:ascii="Arial" w:hAnsi="Arial" w:cs="Arial"/>
        </w:rPr>
        <w:t>for board removal but all SO/ACs must follow the same guidelines in order to elevate their concerns to an action for removal in good faith. The proposed action may be subjective but should be able to be explained and accepted by others.</w:t>
      </w:r>
    </w:p>
    <w:p w14:paraId="00E9FAB5" w14:textId="77777777" w:rsidR="00C35217" w:rsidRDefault="00C35217" w:rsidP="00C35217">
      <w:pPr>
        <w:pStyle w:val="ListParagraph"/>
        <w:numPr>
          <w:ilvl w:val="1"/>
          <w:numId w:val="5"/>
        </w:numPr>
        <w:rPr>
          <w:rFonts w:ascii="Arial" w:hAnsi="Arial" w:cs="Arial"/>
        </w:rPr>
      </w:pPr>
      <w:r>
        <w:rPr>
          <w:rFonts w:ascii="Arial" w:hAnsi="Arial" w:cs="Arial"/>
        </w:rPr>
        <w:t>Legal Review of Recommendations</w:t>
      </w:r>
    </w:p>
    <w:p w14:paraId="2B43999E" w14:textId="647B97E6" w:rsidR="00C35217" w:rsidRDefault="00C35217" w:rsidP="00C35217">
      <w:pPr>
        <w:rPr>
          <w:rFonts w:ascii="Arial" w:hAnsi="Arial" w:cs="Arial"/>
        </w:rPr>
      </w:pPr>
      <w:r>
        <w:rPr>
          <w:rFonts w:ascii="Arial" w:hAnsi="Arial" w:cs="Arial"/>
        </w:rPr>
        <w:t xml:space="preserve">The </w:t>
      </w:r>
      <w:r w:rsidR="00144654">
        <w:rPr>
          <w:rFonts w:ascii="Arial" w:hAnsi="Arial" w:cs="Arial"/>
        </w:rPr>
        <w:t xml:space="preserve">CCWG-Accountability WS2 </w:t>
      </w:r>
      <w:r>
        <w:rPr>
          <w:rFonts w:ascii="Arial" w:hAnsi="Arial" w:cs="Arial"/>
        </w:rPr>
        <w:t>submitted the recommendations to ICANN Legal for review</w:t>
      </w:r>
      <w:r w:rsidR="00144654">
        <w:rPr>
          <w:rFonts w:ascii="Arial" w:hAnsi="Arial" w:cs="Arial"/>
        </w:rPr>
        <w:t xml:space="preserve"> with </w:t>
      </w:r>
      <w:r>
        <w:rPr>
          <w:rFonts w:ascii="Arial" w:hAnsi="Arial" w:cs="Arial"/>
        </w:rPr>
        <w:t>two questions: 1) Whether there is any conflict of interest were ICANN’s internal legal team to review the recommendations rather than independent counsel and 2) Whether the proposed recommendations would meet the thre</w:t>
      </w:r>
      <w:r w:rsidR="00A24C77">
        <w:rPr>
          <w:rFonts w:ascii="Arial" w:hAnsi="Arial" w:cs="Arial"/>
        </w:rPr>
        <w:t>shold of “good faith” that may be r</w:t>
      </w:r>
      <w:r>
        <w:rPr>
          <w:rFonts w:ascii="Arial" w:hAnsi="Arial" w:cs="Arial"/>
        </w:rPr>
        <w:t>equired under California law? Samantha Eisner, Deputy General Counsel for ICANN responded to question 1 on November 15, 2016 as follows:</w:t>
      </w:r>
    </w:p>
    <w:p w14:paraId="5B690E27" w14:textId="77777777" w:rsidR="00C35217" w:rsidRPr="00C35217" w:rsidRDefault="00C35217" w:rsidP="00C35217">
      <w:pPr>
        <w:shd w:val="clear" w:color="auto" w:fill="FFFFFF"/>
        <w:rPr>
          <w:i/>
          <w:color w:val="000000"/>
          <w:sz w:val="24"/>
          <w:szCs w:val="24"/>
        </w:rPr>
      </w:pPr>
      <w:r w:rsidRPr="00C35217">
        <w:rPr>
          <w:i/>
          <w:color w:val="000000"/>
        </w:rPr>
        <w:t>There has not been any conflict assessment of this issue, and indeed no conflict arises.</w:t>
      </w:r>
    </w:p>
    <w:p w14:paraId="6850C5A5" w14:textId="77777777" w:rsidR="00C35217" w:rsidRPr="00C35217" w:rsidRDefault="00C35217" w:rsidP="00C35217">
      <w:pPr>
        <w:shd w:val="clear" w:color="auto" w:fill="FFFFFF"/>
        <w:rPr>
          <w:i/>
          <w:color w:val="000000"/>
        </w:rPr>
      </w:pPr>
      <w:r w:rsidRPr="00C35217">
        <w:rPr>
          <w:i/>
          <w:color w:val="000000"/>
        </w:rPr>
        <w:t>The ICANN legal team does not report to the Board.  The ICANN legal team's obligation is to the organization and to uphold the Bylaws.  The ICANN Bylaws now include a right of the community to directly remove Board members, and also allow for, at Section 20.2, the indemnification of community members who participate in good faith in those removal proceedings.  It is ICANN's obligation to uphold that Bylaw.</w:t>
      </w:r>
    </w:p>
    <w:p w14:paraId="7DBB3A6E" w14:textId="77777777" w:rsidR="00C35217" w:rsidRPr="00C35217" w:rsidRDefault="00C35217" w:rsidP="00C35217">
      <w:pPr>
        <w:shd w:val="clear" w:color="auto" w:fill="FFFFFF"/>
        <w:rPr>
          <w:i/>
          <w:color w:val="000000"/>
        </w:rPr>
      </w:pPr>
      <w:r w:rsidRPr="00C35217">
        <w:rPr>
          <w:i/>
          <w:color w:val="000000"/>
        </w:rPr>
        <w:t>Providing guidelines to the community on what "good faith" could mean in these circumstances was recommended by ICANN.  It is of benefit to all - the ICANN community, board and organization, to understand and agree upon what conduct is appropriate in these circumstances.  This is a collective - and not an adverse - effort.  The guidelines developed by the community are not expected to be overly burdensome or restrictive, but to provide some path of "if you do </w:t>
      </w:r>
      <w:r w:rsidRPr="00C35217">
        <w:rPr>
          <w:rStyle w:val="Emphasis"/>
          <w:i w:val="0"/>
          <w:color w:val="000000"/>
        </w:rPr>
        <w:t>x</w:t>
      </w:r>
      <w:r w:rsidRPr="00C35217">
        <w:rPr>
          <w:i/>
          <w:color w:val="000000"/>
        </w:rPr>
        <w:t>​ while participating in the conversation, that tends to demonstrate good faith".  </w:t>
      </w:r>
    </w:p>
    <w:p w14:paraId="12BD98F5" w14:textId="77777777" w:rsidR="00C35217" w:rsidRPr="00C35217" w:rsidRDefault="00C35217" w:rsidP="00C35217">
      <w:pPr>
        <w:shd w:val="clear" w:color="auto" w:fill="FFFFFF"/>
        <w:rPr>
          <w:i/>
          <w:color w:val="000000"/>
        </w:rPr>
      </w:pPr>
      <w:r w:rsidRPr="00C35217">
        <w:rPr>
          <w:i/>
          <w:color w:val="000000"/>
        </w:rPr>
        <w:t>There could be concerns, of course, depending on how the guidelines are drafted, as to whether they meet the requirements of law.  For example, a guideline that suggests that "good faith" participation allows willful avoidance of facts (which, of course, is not part of the group's deliberations to date) should not be acceptable to any attorney reviewing the document, whether they are with ICANN's legal department or external.  It will also be very important to understand if the ICANN legal department identifies any potential legal issues with the text as drafted, as that could impact whether the Board is in a position to accept the recommendation based on issues of legality.</w:t>
      </w:r>
    </w:p>
    <w:p w14:paraId="0EA1A063" w14:textId="77777777" w:rsidR="00C35217" w:rsidRPr="003E17AD" w:rsidRDefault="00C35217" w:rsidP="00C35217">
      <w:pPr>
        <w:shd w:val="clear" w:color="auto" w:fill="FFFFFF"/>
        <w:rPr>
          <w:color w:val="000000"/>
          <w:sz w:val="24"/>
          <w:szCs w:val="24"/>
        </w:rPr>
      </w:pPr>
      <w:r w:rsidRPr="00C35217">
        <w:rPr>
          <w:i/>
          <w:color w:val="000000"/>
        </w:rPr>
        <w:t>We recommend, as a starting point, that the guidelines be presented to the ICANN legal department for review. If it were to occur that the ICANN legal department raises a challenge to any of the guidelines, and it is believed by those participating in the discussion that there would be a benefit to obtain additional advice or a different viewpoint, that might be an appropriate point for reference to external counsel.</w:t>
      </w:r>
      <w:r w:rsidR="003E17AD">
        <w:rPr>
          <w:rStyle w:val="FootnoteReference"/>
          <w:i/>
          <w:color w:val="000000"/>
        </w:rPr>
        <w:footnoteReference w:id="7"/>
      </w:r>
    </w:p>
    <w:p w14:paraId="69929DF9" w14:textId="5E7349A7" w:rsidR="00C35217" w:rsidRDefault="00C35217" w:rsidP="00C35217">
      <w:pPr>
        <w:rPr>
          <w:rFonts w:ascii="Arial" w:hAnsi="Arial" w:cs="Arial"/>
        </w:rPr>
      </w:pPr>
      <w:r>
        <w:rPr>
          <w:rFonts w:ascii="Arial" w:hAnsi="Arial" w:cs="Arial"/>
        </w:rPr>
        <w:lastRenderedPageBreak/>
        <w:t>With regard to question 2, ICA</w:t>
      </w:r>
      <w:r w:rsidR="00A24C77">
        <w:rPr>
          <w:rFonts w:ascii="Arial" w:hAnsi="Arial" w:cs="Arial"/>
        </w:rPr>
        <w:t xml:space="preserve">NN Legal has advised that </w:t>
      </w:r>
      <w:r w:rsidR="00DA1580">
        <w:rPr>
          <w:rFonts w:ascii="Arial" w:hAnsi="Arial" w:cs="Arial"/>
        </w:rPr>
        <w:t>“</w:t>
      </w:r>
      <w:r w:rsidR="00A24C77">
        <w:rPr>
          <w:rFonts w:ascii="Arial" w:hAnsi="Arial" w:cs="Arial"/>
        </w:rPr>
        <w:t xml:space="preserve">they </w:t>
      </w:r>
      <w:r w:rsidR="003E17AD" w:rsidRPr="00A24C77">
        <w:rPr>
          <w:rFonts w:ascii="Arial" w:hAnsi="Arial" w:cs="Arial"/>
          <w:i/>
        </w:rPr>
        <w:t>don’t see any concerns or conflicts between the recommendations of the report and unders</w:t>
      </w:r>
      <w:r w:rsidR="00DA1580">
        <w:rPr>
          <w:rFonts w:ascii="Arial" w:hAnsi="Arial" w:cs="Arial"/>
          <w:i/>
        </w:rPr>
        <w:t>tood</w:t>
      </w:r>
      <w:r w:rsidR="003E17AD" w:rsidRPr="00A24C77">
        <w:rPr>
          <w:rFonts w:ascii="Arial" w:hAnsi="Arial" w:cs="Arial"/>
          <w:i/>
        </w:rPr>
        <w:t xml:space="preserve">d practices of </w:t>
      </w:r>
      <w:r w:rsidR="00A24C77">
        <w:rPr>
          <w:rFonts w:ascii="Arial" w:hAnsi="Arial" w:cs="Arial"/>
          <w:i/>
        </w:rPr>
        <w:t>“</w:t>
      </w:r>
      <w:r w:rsidR="003E17AD" w:rsidRPr="00A24C77">
        <w:rPr>
          <w:rFonts w:ascii="Arial" w:hAnsi="Arial" w:cs="Arial"/>
          <w:i/>
        </w:rPr>
        <w:t>good faith</w:t>
      </w:r>
      <w:r w:rsidR="00A24C77">
        <w:rPr>
          <w:rFonts w:ascii="Arial" w:hAnsi="Arial" w:cs="Arial"/>
          <w:i/>
        </w:rPr>
        <w:t>”</w:t>
      </w:r>
      <w:r w:rsidR="00A24C77" w:rsidRPr="00A24C77">
        <w:rPr>
          <w:rFonts w:ascii="Arial" w:hAnsi="Arial" w:cs="Arial"/>
          <w:i/>
        </w:rPr>
        <w:t xml:space="preserve"> conduct</w:t>
      </w:r>
      <w:r w:rsidR="00A24C77">
        <w:rPr>
          <w:rFonts w:ascii="Arial" w:hAnsi="Arial" w:cs="Arial"/>
        </w:rPr>
        <w:t>.</w:t>
      </w:r>
      <w:r w:rsidR="00EF3204">
        <w:rPr>
          <w:rStyle w:val="FootnoteReference"/>
          <w:rFonts w:ascii="Arial" w:hAnsi="Arial" w:cs="Arial"/>
        </w:rPr>
        <w:footnoteReference w:id="8"/>
      </w:r>
    </w:p>
    <w:p w14:paraId="4667A995" w14:textId="77777777" w:rsidR="00774F5A" w:rsidRDefault="00774F5A" w:rsidP="00C35217">
      <w:pPr>
        <w:rPr>
          <w:rFonts w:ascii="Arial" w:hAnsi="Arial" w:cs="Arial"/>
        </w:rPr>
      </w:pPr>
    </w:p>
    <w:p w14:paraId="38C35983" w14:textId="77777777" w:rsidR="00D9438E" w:rsidRDefault="00D9438E" w:rsidP="00D9438E">
      <w:pPr>
        <w:pStyle w:val="ListParagraph"/>
        <w:numPr>
          <w:ilvl w:val="0"/>
          <w:numId w:val="5"/>
        </w:numPr>
        <w:rPr>
          <w:rFonts w:ascii="Arial" w:hAnsi="Arial" w:cs="Arial"/>
        </w:rPr>
      </w:pPr>
      <w:r w:rsidRPr="0012640B">
        <w:rPr>
          <w:rFonts w:ascii="Arial" w:hAnsi="Arial" w:cs="Arial"/>
        </w:rPr>
        <w:t>Assessment of Recommendations</w:t>
      </w:r>
    </w:p>
    <w:p w14:paraId="394DBA53" w14:textId="77777777" w:rsidR="00623F77" w:rsidRPr="0012640B" w:rsidRDefault="00623F77" w:rsidP="00623F77">
      <w:pPr>
        <w:pStyle w:val="ListParagraph"/>
        <w:rPr>
          <w:rFonts w:ascii="Arial" w:hAnsi="Arial" w:cs="Arial"/>
        </w:rPr>
      </w:pPr>
    </w:p>
    <w:p w14:paraId="75F1E3C8" w14:textId="77777777" w:rsidR="00D9438E" w:rsidRDefault="00D9438E" w:rsidP="00D9438E">
      <w:pPr>
        <w:pStyle w:val="ListParagraph"/>
        <w:numPr>
          <w:ilvl w:val="1"/>
          <w:numId w:val="5"/>
        </w:numPr>
        <w:rPr>
          <w:rFonts w:ascii="Arial" w:hAnsi="Arial" w:cs="Arial"/>
        </w:rPr>
      </w:pPr>
      <w:r w:rsidRPr="0012640B">
        <w:rPr>
          <w:rFonts w:ascii="Arial" w:hAnsi="Arial" w:cs="Arial"/>
        </w:rPr>
        <w:t>How do the recommendations meet the NTIA criteria?</w:t>
      </w:r>
    </w:p>
    <w:p w14:paraId="5BBC637E" w14:textId="77777777" w:rsidR="00623F77" w:rsidRPr="0012640B" w:rsidRDefault="000651C4" w:rsidP="000651C4">
      <w:pPr>
        <w:rPr>
          <w:rFonts w:ascii="Arial" w:hAnsi="Arial" w:cs="Arial"/>
        </w:rPr>
      </w:pPr>
      <w:r>
        <w:rPr>
          <w:rFonts w:ascii="Arial" w:hAnsi="Arial" w:cs="Arial"/>
        </w:rPr>
        <w:t>The guidelines assist the community with the implementation of Recommendation #2, they are consistent with rationale in support of NTIA requirements as more specifically described in Annex 02.</w:t>
      </w:r>
      <w:r>
        <w:rPr>
          <w:rStyle w:val="FootnoteReference"/>
          <w:rFonts w:ascii="Arial" w:hAnsi="Arial" w:cs="Arial"/>
        </w:rPr>
        <w:footnoteReference w:id="9"/>
      </w:r>
      <w:r>
        <w:rPr>
          <w:rFonts w:ascii="Arial" w:hAnsi="Arial" w:cs="Arial"/>
        </w:rPr>
        <w:t xml:space="preserve">  With regard to</w:t>
      </w:r>
      <w:r w:rsidR="006E4A2D">
        <w:rPr>
          <w:rFonts w:ascii="Arial" w:hAnsi="Arial" w:cs="Arial"/>
        </w:rPr>
        <w:t xml:space="preserve"> the fifth articulated criterion</w:t>
      </w:r>
      <w:r>
        <w:rPr>
          <w:rFonts w:ascii="Arial" w:hAnsi="Arial" w:cs="Arial"/>
        </w:rPr>
        <w:t>, the NTIA did not play a role in Director removal.  There is no specific role to replace.</w:t>
      </w:r>
    </w:p>
    <w:p w14:paraId="6541D215" w14:textId="77777777" w:rsidR="00D9438E" w:rsidRDefault="00D9438E" w:rsidP="00D9438E">
      <w:pPr>
        <w:pStyle w:val="ListParagraph"/>
        <w:numPr>
          <w:ilvl w:val="1"/>
          <w:numId w:val="5"/>
        </w:numPr>
        <w:rPr>
          <w:rFonts w:ascii="Arial" w:hAnsi="Arial" w:cs="Arial"/>
        </w:rPr>
      </w:pPr>
      <w:r w:rsidRPr="0012640B">
        <w:rPr>
          <w:rFonts w:ascii="Arial" w:hAnsi="Arial" w:cs="Arial"/>
        </w:rPr>
        <w:t>Are the recommendations compliant with WS1 recommendations?</w:t>
      </w:r>
    </w:p>
    <w:p w14:paraId="29254C64" w14:textId="77777777" w:rsidR="00EF3204" w:rsidRPr="0012640B" w:rsidRDefault="00EF3204" w:rsidP="00EF3204">
      <w:pPr>
        <w:pStyle w:val="ListParagraph"/>
        <w:ind w:left="1440"/>
        <w:rPr>
          <w:rFonts w:ascii="Arial" w:hAnsi="Arial" w:cs="Arial"/>
        </w:rPr>
      </w:pPr>
    </w:p>
    <w:p w14:paraId="16F06D3A" w14:textId="77777777" w:rsidR="00AA34B3" w:rsidRDefault="00AA34B3" w:rsidP="00AA34B3">
      <w:pPr>
        <w:pStyle w:val="ListParagraph"/>
        <w:numPr>
          <w:ilvl w:val="2"/>
          <w:numId w:val="5"/>
        </w:numPr>
        <w:rPr>
          <w:rFonts w:ascii="Arial" w:hAnsi="Arial" w:cs="Arial"/>
        </w:rPr>
      </w:pPr>
      <w:r w:rsidRPr="0012640B">
        <w:rPr>
          <w:rFonts w:ascii="Arial" w:hAnsi="Arial" w:cs="Arial"/>
        </w:rPr>
        <w:t>Annex 02 – Recommendation #2: Empowering the Community through Consensus: Engagement, Escalation, Enforcement</w:t>
      </w:r>
      <w:r w:rsidRPr="0012640B">
        <w:rPr>
          <w:rStyle w:val="FootnoteReference"/>
          <w:rFonts w:ascii="Arial" w:hAnsi="Arial" w:cs="Arial"/>
        </w:rPr>
        <w:footnoteReference w:id="10"/>
      </w:r>
    </w:p>
    <w:p w14:paraId="209AF5D5" w14:textId="77777777" w:rsidR="008C72B7" w:rsidRPr="0012640B" w:rsidRDefault="008C72B7" w:rsidP="008C72B7">
      <w:pPr>
        <w:pStyle w:val="ListParagraph"/>
        <w:ind w:left="2160"/>
        <w:rPr>
          <w:rFonts w:ascii="Arial" w:hAnsi="Arial" w:cs="Arial"/>
        </w:rPr>
      </w:pPr>
    </w:p>
    <w:p w14:paraId="73D5A2D9" w14:textId="77777777" w:rsidR="008C72B7" w:rsidRDefault="008C72B7" w:rsidP="00AA34B3">
      <w:pPr>
        <w:pStyle w:val="ListParagraph"/>
        <w:numPr>
          <w:ilvl w:val="3"/>
          <w:numId w:val="5"/>
        </w:numPr>
        <w:rPr>
          <w:rFonts w:ascii="Arial" w:hAnsi="Arial" w:cs="Arial"/>
        </w:rPr>
      </w:pPr>
      <w:r>
        <w:rPr>
          <w:rFonts w:ascii="Arial" w:hAnsi="Arial" w:cs="Arial"/>
        </w:rPr>
        <w:t>Engagement</w:t>
      </w:r>
    </w:p>
    <w:p w14:paraId="65D5610E" w14:textId="77777777" w:rsidR="008C72B7" w:rsidRDefault="008C72B7" w:rsidP="008C72B7">
      <w:pPr>
        <w:rPr>
          <w:rFonts w:ascii="Arial" w:hAnsi="Arial" w:cs="Arial"/>
        </w:rPr>
      </w:pPr>
      <w:r>
        <w:rPr>
          <w:rFonts w:ascii="Arial" w:hAnsi="Arial" w:cs="Arial"/>
        </w:rPr>
        <w:t>The recommendations are focused on the escalation phase when engagement has failed to produce a desired outcome for the community.</w:t>
      </w:r>
    </w:p>
    <w:p w14:paraId="45F94A99" w14:textId="77777777" w:rsidR="008C72B7" w:rsidRPr="008C72B7" w:rsidRDefault="00AA34B3" w:rsidP="008C72B7">
      <w:pPr>
        <w:pStyle w:val="ListParagraph"/>
        <w:numPr>
          <w:ilvl w:val="3"/>
          <w:numId w:val="5"/>
        </w:numPr>
        <w:rPr>
          <w:rFonts w:ascii="Arial" w:hAnsi="Arial" w:cs="Arial"/>
        </w:rPr>
      </w:pPr>
      <w:r w:rsidRPr="008C72B7">
        <w:rPr>
          <w:rFonts w:ascii="Arial" w:hAnsi="Arial" w:cs="Arial"/>
        </w:rPr>
        <w:t>Escalation</w:t>
      </w:r>
    </w:p>
    <w:p w14:paraId="07AFBABC" w14:textId="77777777" w:rsidR="00AA34B3" w:rsidRPr="008C72B7" w:rsidRDefault="008C72B7" w:rsidP="008C72B7">
      <w:pPr>
        <w:rPr>
          <w:rFonts w:ascii="Arial" w:hAnsi="Arial" w:cs="Arial"/>
        </w:rPr>
      </w:pPr>
      <w:r>
        <w:rPr>
          <w:rFonts w:ascii="Arial" w:hAnsi="Arial" w:cs="Arial"/>
        </w:rPr>
        <w:t>T</w:t>
      </w:r>
      <w:r w:rsidRPr="008C72B7">
        <w:rPr>
          <w:rFonts w:ascii="Arial" w:hAnsi="Arial" w:cs="Arial"/>
        </w:rPr>
        <w:t xml:space="preserve">he recommendations focus on the escalation portion of the report.  They </w:t>
      </w:r>
      <w:r>
        <w:rPr>
          <w:rFonts w:ascii="Arial" w:hAnsi="Arial" w:cs="Arial"/>
        </w:rPr>
        <w:t>provide a frame work for for</w:t>
      </w:r>
      <w:r w:rsidRPr="008C72B7">
        <w:rPr>
          <w:rFonts w:ascii="Arial" w:hAnsi="Arial" w:cs="Arial"/>
        </w:rPr>
        <w:t>mulating a rational approach to raising the discussion of Board removal while providing the SO/AC’s latitude for their own internal decision</w:t>
      </w:r>
      <w:r>
        <w:rPr>
          <w:rFonts w:ascii="Arial" w:hAnsi="Arial" w:cs="Arial"/>
        </w:rPr>
        <w:t xml:space="preserve"> mak</w:t>
      </w:r>
      <w:r w:rsidRPr="008C72B7">
        <w:rPr>
          <w:rFonts w:ascii="Arial" w:hAnsi="Arial" w:cs="Arial"/>
        </w:rPr>
        <w:t>ing.</w:t>
      </w:r>
      <w:r w:rsidR="00D123DC">
        <w:rPr>
          <w:rFonts w:ascii="Arial" w:hAnsi="Arial" w:cs="Arial"/>
        </w:rPr>
        <w:t xml:space="preserve">  It will be up to each Decisional Participant to convince other DP’s t</w:t>
      </w:r>
      <w:r w:rsidR="00623F77">
        <w:rPr>
          <w:rFonts w:ascii="Arial" w:hAnsi="Arial" w:cs="Arial"/>
        </w:rPr>
        <w:t xml:space="preserve">hat </w:t>
      </w:r>
      <w:r w:rsidR="00D123DC">
        <w:rPr>
          <w:rFonts w:ascii="Arial" w:hAnsi="Arial" w:cs="Arial"/>
        </w:rPr>
        <w:t>escalation and, ultimately enforcement, are necessary.   In the case of an individual SO/AC, the guidelines will assist the voting process that requires a majority in order for the escalation to move to the Community Forum phase.</w:t>
      </w:r>
    </w:p>
    <w:p w14:paraId="7B9B6807" w14:textId="77777777" w:rsidR="008C72B7" w:rsidRDefault="008C72B7" w:rsidP="00AA34B3">
      <w:pPr>
        <w:pStyle w:val="ListParagraph"/>
        <w:numPr>
          <w:ilvl w:val="3"/>
          <w:numId w:val="5"/>
        </w:numPr>
        <w:rPr>
          <w:rFonts w:ascii="Arial" w:hAnsi="Arial" w:cs="Arial"/>
        </w:rPr>
      </w:pPr>
      <w:r>
        <w:rPr>
          <w:rFonts w:ascii="Arial" w:hAnsi="Arial" w:cs="Arial"/>
        </w:rPr>
        <w:t xml:space="preserve">Enforcement </w:t>
      </w:r>
    </w:p>
    <w:p w14:paraId="6DC67080" w14:textId="7C455648" w:rsidR="001746B9" w:rsidRPr="0012640B" w:rsidRDefault="008C72B7">
      <w:pPr>
        <w:rPr>
          <w:rFonts w:ascii="Arial" w:hAnsi="Arial" w:cs="Arial"/>
        </w:rPr>
      </w:pPr>
      <w:r>
        <w:rPr>
          <w:rFonts w:ascii="Arial" w:hAnsi="Arial" w:cs="Arial"/>
        </w:rPr>
        <w:t>As per the WS1 report, escalation is a prerequisite for enforcement.  If the guidelines are followed, then the Decisional Participants will hav</w:t>
      </w:r>
      <w:r w:rsidR="00D123DC">
        <w:rPr>
          <w:rFonts w:ascii="Arial" w:hAnsi="Arial" w:cs="Arial"/>
        </w:rPr>
        <w:t>e the tools to enforce provided</w:t>
      </w:r>
      <w:r w:rsidR="0097547C">
        <w:rPr>
          <w:rFonts w:ascii="Arial" w:hAnsi="Arial" w:cs="Arial"/>
        </w:rPr>
        <w:t xml:space="preserve"> </w:t>
      </w:r>
      <w:r w:rsidR="00D123DC">
        <w:rPr>
          <w:rFonts w:ascii="Arial" w:hAnsi="Arial" w:cs="Arial"/>
        </w:rPr>
        <w:t xml:space="preserve">that </w:t>
      </w:r>
      <w:r>
        <w:rPr>
          <w:rFonts w:ascii="Arial" w:hAnsi="Arial" w:cs="Arial"/>
        </w:rPr>
        <w:t>the</w:t>
      </w:r>
      <w:r w:rsidR="00623F77">
        <w:rPr>
          <w:rFonts w:ascii="Arial" w:hAnsi="Arial" w:cs="Arial"/>
        </w:rPr>
        <w:t xml:space="preserve"> </w:t>
      </w:r>
      <w:r w:rsidR="00623F77">
        <w:rPr>
          <w:rFonts w:ascii="Arial" w:hAnsi="Arial" w:cs="Arial"/>
        </w:rPr>
        <w:lastRenderedPageBreak/>
        <w:t>escalation has not resulted in a satisfactory resolution</w:t>
      </w:r>
      <w:r>
        <w:rPr>
          <w:rFonts w:ascii="Arial" w:hAnsi="Arial" w:cs="Arial"/>
        </w:rPr>
        <w:t xml:space="preserve">.  </w:t>
      </w:r>
      <w:r w:rsidR="00623F77">
        <w:rPr>
          <w:rFonts w:ascii="Arial" w:hAnsi="Arial" w:cs="Arial"/>
        </w:rPr>
        <w:t>In that case,</w:t>
      </w:r>
      <w:r>
        <w:rPr>
          <w:rFonts w:ascii="Arial" w:hAnsi="Arial" w:cs="Arial"/>
        </w:rPr>
        <w:t xml:space="preserve"> the preparation will have been done in “good faith” and </w:t>
      </w:r>
      <w:r w:rsidR="00D123DC">
        <w:rPr>
          <w:rFonts w:ascii="Arial" w:hAnsi="Arial" w:cs="Arial"/>
        </w:rPr>
        <w:t>the indemnification will apply.</w:t>
      </w:r>
      <w:r w:rsidR="001746B9" w:rsidRPr="0012640B">
        <w:rPr>
          <w:rFonts w:ascii="Arial" w:hAnsi="Arial" w:cs="Arial"/>
        </w:rPr>
        <w:br w:type="page"/>
      </w:r>
    </w:p>
    <w:p w14:paraId="70D6CCA4" w14:textId="77777777" w:rsidR="000A420F" w:rsidRPr="0012640B" w:rsidRDefault="006E4A2D" w:rsidP="00324C49">
      <w:pPr>
        <w:jc w:val="center"/>
        <w:rPr>
          <w:rFonts w:ascii="Arial" w:hAnsi="Arial" w:cs="Arial"/>
        </w:rPr>
      </w:pPr>
      <w:r>
        <w:rPr>
          <w:rFonts w:ascii="Arial" w:hAnsi="Arial" w:cs="Arial"/>
        </w:rPr>
        <w:lastRenderedPageBreak/>
        <w:t xml:space="preserve">Table </w:t>
      </w:r>
      <w:r w:rsidR="00324C49" w:rsidRPr="0012640B">
        <w:rPr>
          <w:rFonts w:ascii="Arial" w:hAnsi="Arial" w:cs="Arial"/>
        </w:rPr>
        <w:t xml:space="preserve">of </w:t>
      </w:r>
      <w:r w:rsidR="0012640B" w:rsidRPr="0012640B">
        <w:rPr>
          <w:rFonts w:ascii="Arial" w:hAnsi="Arial" w:cs="Arial"/>
        </w:rPr>
        <w:t>References</w:t>
      </w:r>
    </w:p>
    <w:p w14:paraId="7B75B060" w14:textId="77777777" w:rsidR="00D623E0" w:rsidRPr="0012640B" w:rsidRDefault="00D623E0" w:rsidP="00D623E0">
      <w:pPr>
        <w:jc w:val="center"/>
        <w:rPr>
          <w:rFonts w:ascii="Arial" w:hAnsi="Arial" w:cs="Arial"/>
        </w:rPr>
      </w:pPr>
    </w:p>
    <w:p w14:paraId="6CFC5C5E" w14:textId="77777777" w:rsidR="000A420F" w:rsidRPr="0012640B" w:rsidRDefault="00933817" w:rsidP="000A420F">
      <w:pPr>
        <w:rPr>
          <w:rFonts w:ascii="Arial" w:hAnsi="Arial" w:cs="Arial"/>
        </w:rPr>
      </w:pPr>
      <w:r w:rsidRPr="0012640B">
        <w:rPr>
          <w:rFonts w:ascii="Arial" w:hAnsi="Arial" w:cs="Arial"/>
        </w:rPr>
        <w:t xml:space="preserve">1. </w:t>
      </w:r>
      <w:r w:rsidR="00324C49" w:rsidRPr="0012640B">
        <w:rPr>
          <w:rFonts w:ascii="Arial" w:hAnsi="Arial" w:cs="Arial"/>
        </w:rPr>
        <w:t>Guidelines Issue Paper prepared by ICANN staff</w:t>
      </w:r>
    </w:p>
    <w:p w14:paraId="287067FA" w14:textId="77777777" w:rsidR="00324C49" w:rsidRPr="0012640B" w:rsidRDefault="00324C49" w:rsidP="000A420F">
      <w:pPr>
        <w:rPr>
          <w:rFonts w:ascii="Arial" w:hAnsi="Arial" w:cs="Arial"/>
        </w:rPr>
      </w:pPr>
      <w:r w:rsidRPr="0012640B">
        <w:rPr>
          <w:rFonts w:ascii="Arial" w:hAnsi="Arial" w:cs="Arial"/>
        </w:rPr>
        <w:t>https://community.icann.org/display/WEIA/Guidelines+for+Good+Faith+Conduct?preview=/59643294/59649262/GuidelinesIssuePaper.pdf</w:t>
      </w:r>
    </w:p>
    <w:p w14:paraId="7B51B5F6" w14:textId="77777777" w:rsidR="00E33462" w:rsidRPr="0012640B" w:rsidRDefault="00933817" w:rsidP="000A420F">
      <w:pPr>
        <w:rPr>
          <w:rFonts w:ascii="Arial" w:hAnsi="Arial" w:cs="Arial"/>
        </w:rPr>
      </w:pPr>
      <w:r w:rsidRPr="0012640B">
        <w:rPr>
          <w:rFonts w:ascii="Arial" w:hAnsi="Arial" w:cs="Arial"/>
        </w:rPr>
        <w:t>2.  ICANN Bylaws as Amended October 1, 2016</w:t>
      </w:r>
    </w:p>
    <w:p w14:paraId="08BE9DE6" w14:textId="77777777" w:rsidR="00933817" w:rsidRPr="0012640B" w:rsidRDefault="005F45B0" w:rsidP="000A420F">
      <w:pPr>
        <w:rPr>
          <w:rFonts w:ascii="Arial" w:hAnsi="Arial" w:cs="Arial"/>
        </w:rPr>
      </w:pPr>
      <w:hyperlink r:id="rId8" w:history="1">
        <w:r w:rsidR="00933817" w:rsidRPr="0012640B">
          <w:rPr>
            <w:rStyle w:val="Hyperlink"/>
            <w:rFonts w:ascii="Arial" w:hAnsi="Arial" w:cs="Arial"/>
          </w:rPr>
          <w:t>https://www.icann.org/resources/pages/governance/bylaws-en</w:t>
        </w:r>
      </w:hyperlink>
    </w:p>
    <w:p w14:paraId="13BC3A07" w14:textId="77777777" w:rsidR="00933817" w:rsidRPr="0012640B" w:rsidRDefault="0012640B" w:rsidP="000A420F">
      <w:pPr>
        <w:rPr>
          <w:rFonts w:ascii="Arial" w:hAnsi="Arial" w:cs="Arial"/>
        </w:rPr>
      </w:pPr>
      <w:r w:rsidRPr="0012640B">
        <w:rPr>
          <w:rFonts w:ascii="Arial" w:hAnsi="Arial" w:cs="Arial"/>
        </w:rPr>
        <w:t xml:space="preserve">3. CCWG-Accountability </w:t>
      </w:r>
      <w:r w:rsidR="00DA04FE" w:rsidRPr="0012640B">
        <w:rPr>
          <w:rFonts w:ascii="Arial" w:hAnsi="Arial" w:cs="Arial"/>
        </w:rPr>
        <w:t>Supplemental</w:t>
      </w:r>
      <w:r w:rsidRPr="0012640B">
        <w:rPr>
          <w:rFonts w:ascii="Arial" w:hAnsi="Arial" w:cs="Arial"/>
        </w:rPr>
        <w:t xml:space="preserve"> Final Proposal on Work Stream 1 Recommendations</w:t>
      </w:r>
    </w:p>
    <w:p w14:paraId="370ADE3C" w14:textId="77777777" w:rsidR="0012640B" w:rsidRPr="0012640B" w:rsidRDefault="0012640B" w:rsidP="000A420F">
      <w:pPr>
        <w:rPr>
          <w:rFonts w:ascii="Arial" w:hAnsi="Arial" w:cs="Arial"/>
        </w:rPr>
      </w:pPr>
      <w:r w:rsidRPr="0012640B">
        <w:rPr>
          <w:rFonts w:ascii="Arial" w:hAnsi="Arial" w:cs="Arial"/>
        </w:rPr>
        <w:t>https://www.icann.org/en/system/files/files/ccwg-accountability-supp-proposal-work-stream-1-recs-23feb16-en.pdf</w:t>
      </w:r>
    </w:p>
    <w:sectPr w:rsidR="0012640B" w:rsidRPr="0012640B" w:rsidSect="00D9438E">
      <w:headerReference w:type="default"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21DAD4" w14:textId="77777777" w:rsidR="005F45B0" w:rsidRDefault="005F45B0" w:rsidP="00D9438E">
      <w:pPr>
        <w:spacing w:after="0" w:line="240" w:lineRule="auto"/>
      </w:pPr>
      <w:r>
        <w:separator/>
      </w:r>
    </w:p>
  </w:endnote>
  <w:endnote w:type="continuationSeparator" w:id="0">
    <w:p w14:paraId="60805FB8" w14:textId="77777777" w:rsidR="005F45B0" w:rsidRDefault="005F45B0" w:rsidP="00D94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FC24C" w14:textId="0E166666" w:rsidR="00D9438E" w:rsidRDefault="002D6B34">
    <w:pPr>
      <w:pStyle w:val="Footer"/>
    </w:pPr>
    <w:ins w:id="19" w:author="User" w:date="2017-08-07T17:34:00Z">
      <w:r>
        <w:t>August 7</w:t>
      </w:r>
    </w:ins>
    <w:del w:id="20" w:author="User" w:date="2017-08-07T17:34:00Z">
      <w:r w:rsidR="00287082" w:rsidDel="002D6B34">
        <w:delText>February 1</w:delText>
      </w:r>
    </w:del>
    <w:r w:rsidR="00287082" w:rsidRPr="0012640B">
      <w:t>, 2017</w:t>
    </w:r>
    <w:r w:rsidR="00287082">
      <w:tab/>
    </w:r>
    <w:r w:rsidR="00287082">
      <w:tab/>
    </w:r>
    <w:sdt>
      <w:sdtPr>
        <w:id w:val="-1178277551"/>
        <w:docPartObj>
          <w:docPartGallery w:val="Page Numbers (Bottom of Page)"/>
          <w:docPartUnique/>
        </w:docPartObj>
      </w:sdtPr>
      <w:sdtEndPr>
        <w:rPr>
          <w:color w:val="7F7F7F" w:themeColor="background1" w:themeShade="7F"/>
          <w:spacing w:val="60"/>
        </w:rPr>
      </w:sdtEndPr>
      <w:sdtContent>
        <w:r w:rsidR="00FC694A">
          <w:fldChar w:fldCharType="begin"/>
        </w:r>
        <w:r w:rsidR="00D9438E">
          <w:instrText xml:space="preserve"> PAGE   \* MERGEFORMAT </w:instrText>
        </w:r>
        <w:r w:rsidR="00FC694A">
          <w:fldChar w:fldCharType="separate"/>
        </w:r>
        <w:r w:rsidR="00DA1580">
          <w:rPr>
            <w:noProof/>
          </w:rPr>
          <w:t>2</w:t>
        </w:r>
        <w:r w:rsidR="00FC694A">
          <w:rPr>
            <w:noProof/>
          </w:rPr>
          <w:fldChar w:fldCharType="end"/>
        </w:r>
        <w:r w:rsidR="00D9438E">
          <w:t xml:space="preserve"> | </w:t>
        </w:r>
        <w:r w:rsidR="00D9438E">
          <w:rPr>
            <w:color w:val="7F7F7F" w:themeColor="background1" w:themeShade="7F"/>
            <w:spacing w:val="60"/>
          </w:rPr>
          <w:t>Page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0BB9A" w14:textId="77777777" w:rsidR="005F45B0" w:rsidRDefault="005F45B0" w:rsidP="00D9438E">
      <w:pPr>
        <w:spacing w:after="0" w:line="240" w:lineRule="auto"/>
      </w:pPr>
      <w:r>
        <w:separator/>
      </w:r>
    </w:p>
  </w:footnote>
  <w:footnote w:type="continuationSeparator" w:id="0">
    <w:p w14:paraId="23AF580A" w14:textId="77777777" w:rsidR="005F45B0" w:rsidRDefault="005F45B0" w:rsidP="00D9438E">
      <w:pPr>
        <w:spacing w:after="0" w:line="240" w:lineRule="auto"/>
      </w:pPr>
      <w:r>
        <w:continuationSeparator/>
      </w:r>
    </w:p>
  </w:footnote>
  <w:footnote w:id="1">
    <w:p w14:paraId="7F58F59E" w14:textId="77777777" w:rsidR="00343D54" w:rsidRPr="00EF3204" w:rsidRDefault="00343D54" w:rsidP="00343D54">
      <w:pPr>
        <w:pStyle w:val="FootnoteText"/>
        <w:rPr>
          <w:rFonts w:ascii="Arial" w:hAnsi="Arial" w:cs="Arial"/>
        </w:rPr>
      </w:pPr>
      <w:r w:rsidRPr="00EF3204">
        <w:rPr>
          <w:rStyle w:val="FootnoteReference"/>
          <w:rFonts w:ascii="Arial" w:hAnsi="Arial" w:cs="Arial"/>
        </w:rPr>
        <w:footnoteRef/>
      </w:r>
      <w:r w:rsidRPr="00EF3204">
        <w:rPr>
          <w:rFonts w:ascii="Arial" w:hAnsi="Arial" w:cs="Arial"/>
        </w:rPr>
        <w:t xml:space="preserve"> ICANN Bylaws Article 6, Section 6.1 Composition and Organization of the Empowered Community</w:t>
      </w:r>
    </w:p>
    <w:p w14:paraId="12D39DAC" w14:textId="77777777" w:rsidR="00343D54" w:rsidRDefault="005F45B0" w:rsidP="00343D54">
      <w:pPr>
        <w:pStyle w:val="FootnoteText"/>
        <w:rPr>
          <w:rFonts w:ascii="Arial" w:hAnsi="Arial" w:cs="Arial"/>
        </w:rPr>
      </w:pPr>
      <w:hyperlink r:id="rId1" w:anchor="article6" w:history="1">
        <w:r w:rsidR="00343D54" w:rsidRPr="006662D7">
          <w:rPr>
            <w:rStyle w:val="Hyperlink"/>
            <w:rFonts w:ascii="Arial" w:hAnsi="Arial" w:cs="Arial"/>
          </w:rPr>
          <w:t>https://www.icann.org/resources/pages/governance/bylaws-en/#article6</w:t>
        </w:r>
      </w:hyperlink>
    </w:p>
    <w:p w14:paraId="5B5478EB" w14:textId="77777777" w:rsidR="00343D54" w:rsidRPr="00EF3204" w:rsidRDefault="00343D54" w:rsidP="00343D54">
      <w:pPr>
        <w:pStyle w:val="FootnoteText"/>
        <w:rPr>
          <w:rFonts w:ascii="Arial" w:hAnsi="Arial" w:cs="Arial"/>
        </w:rPr>
      </w:pPr>
    </w:p>
  </w:footnote>
  <w:footnote w:id="2">
    <w:p w14:paraId="52AFBA5E" w14:textId="77777777" w:rsidR="00095D88" w:rsidRPr="00EF3204" w:rsidRDefault="003E2598">
      <w:pPr>
        <w:pStyle w:val="FootnoteText"/>
        <w:rPr>
          <w:rFonts w:ascii="Arial" w:hAnsi="Arial" w:cs="Arial"/>
        </w:rPr>
      </w:pPr>
      <w:r w:rsidRPr="00EF3204">
        <w:rPr>
          <w:rStyle w:val="FootnoteReference"/>
          <w:rFonts w:ascii="Arial" w:hAnsi="Arial" w:cs="Arial"/>
        </w:rPr>
        <w:footnoteRef/>
      </w:r>
      <w:r w:rsidR="00095D88" w:rsidRPr="00EF3204">
        <w:rPr>
          <w:rFonts w:ascii="Arial" w:hAnsi="Arial" w:cs="Arial"/>
        </w:rPr>
        <w:t xml:space="preserve"> ICANN Bylaws</w:t>
      </w:r>
      <w:r w:rsidRPr="00EF3204">
        <w:rPr>
          <w:rFonts w:ascii="Arial" w:hAnsi="Arial" w:cs="Arial"/>
        </w:rPr>
        <w:t xml:space="preserve"> Article 7, Section 7.11 </w:t>
      </w:r>
      <w:r w:rsidR="00095D88" w:rsidRPr="00EF3204">
        <w:rPr>
          <w:rFonts w:ascii="Arial" w:hAnsi="Arial" w:cs="Arial"/>
        </w:rPr>
        <w:t>Removal of a Director or Non-Voting Liaison</w:t>
      </w:r>
    </w:p>
    <w:p w14:paraId="3A8D90AD" w14:textId="77777777" w:rsidR="003E2598" w:rsidRDefault="005F45B0">
      <w:pPr>
        <w:pStyle w:val="FootnoteText"/>
        <w:rPr>
          <w:rFonts w:ascii="Arial" w:hAnsi="Arial" w:cs="Arial"/>
        </w:rPr>
      </w:pPr>
      <w:hyperlink r:id="rId2" w:anchor="article7" w:history="1">
        <w:r w:rsidR="00343D54" w:rsidRPr="007233E4">
          <w:rPr>
            <w:rStyle w:val="Hyperlink"/>
            <w:rFonts w:ascii="Arial" w:hAnsi="Arial" w:cs="Arial"/>
          </w:rPr>
          <w:t>https://www.icann.org/resources/pages/governance/bylaws-en/#article7</w:t>
        </w:r>
      </w:hyperlink>
    </w:p>
    <w:p w14:paraId="63F3FF3B" w14:textId="77777777" w:rsidR="00343D54" w:rsidRPr="00EF3204" w:rsidRDefault="00343D54">
      <w:pPr>
        <w:pStyle w:val="FootnoteText"/>
        <w:rPr>
          <w:rFonts w:ascii="Arial" w:hAnsi="Arial" w:cs="Arial"/>
        </w:rPr>
      </w:pPr>
    </w:p>
  </w:footnote>
  <w:footnote w:id="3">
    <w:p w14:paraId="22937817" w14:textId="77777777" w:rsidR="00095D88" w:rsidRDefault="00095D88">
      <w:pPr>
        <w:pStyle w:val="FootnoteText"/>
        <w:rPr>
          <w:rFonts w:ascii="Arial" w:hAnsi="Arial" w:cs="Arial"/>
        </w:rPr>
      </w:pPr>
      <w:r w:rsidRPr="00EF3204">
        <w:rPr>
          <w:rStyle w:val="FootnoteReference"/>
          <w:rFonts w:ascii="Arial" w:hAnsi="Arial" w:cs="Arial"/>
        </w:rPr>
        <w:footnoteRef/>
      </w:r>
      <w:r w:rsidR="00343D54">
        <w:rPr>
          <w:rFonts w:ascii="Arial" w:hAnsi="Arial" w:cs="Arial"/>
        </w:rPr>
        <w:t>See</w:t>
      </w:r>
      <w:hyperlink r:id="rId3" w:history="1">
        <w:r w:rsidR="00EF3204" w:rsidRPr="006662D7">
          <w:rPr>
            <w:rStyle w:val="Hyperlink"/>
            <w:rFonts w:ascii="Arial" w:hAnsi="Arial" w:cs="Arial"/>
          </w:rPr>
          <w:t>https://www.icann.org/en/system/files/files/ccwg-accountability-supp-proposal-work-stream-1-recs-23feb16-en.pdf</w:t>
        </w:r>
      </w:hyperlink>
    </w:p>
    <w:p w14:paraId="0E72D54A" w14:textId="77777777" w:rsidR="00EF3204" w:rsidRPr="00EF3204" w:rsidRDefault="00EF3204">
      <w:pPr>
        <w:pStyle w:val="FootnoteText"/>
        <w:rPr>
          <w:rFonts w:ascii="Arial" w:hAnsi="Arial" w:cs="Arial"/>
        </w:rPr>
      </w:pPr>
    </w:p>
  </w:footnote>
  <w:footnote w:id="4">
    <w:p w14:paraId="666D1D92" w14:textId="77777777" w:rsidR="001E2E99" w:rsidRPr="00EF3204" w:rsidRDefault="001E2E99" w:rsidP="001E2E99">
      <w:pPr>
        <w:pStyle w:val="FootnoteText"/>
        <w:rPr>
          <w:rFonts w:ascii="Arial" w:hAnsi="Arial" w:cs="Arial"/>
        </w:rPr>
      </w:pPr>
      <w:r>
        <w:rPr>
          <w:rStyle w:val="FootnoteReference"/>
        </w:rPr>
        <w:footnoteRef/>
      </w:r>
      <w:r w:rsidRPr="00EF3204">
        <w:rPr>
          <w:rFonts w:ascii="Arial" w:hAnsi="Arial" w:cs="Arial"/>
        </w:rPr>
        <w:t>ICANN Bylaws Article 20, Section 20.2 Indemnification with Respect to Director Removal https://www.icann.org/resources/pages/governance/bylaws-en/#article20</w:t>
      </w:r>
    </w:p>
    <w:p w14:paraId="031451E5" w14:textId="77777777" w:rsidR="001E2E99" w:rsidRDefault="001E2E99">
      <w:pPr>
        <w:pStyle w:val="FootnoteText"/>
      </w:pPr>
    </w:p>
  </w:footnote>
  <w:footnote w:id="5">
    <w:p w14:paraId="3D96683A" w14:textId="77777777" w:rsidR="00095D88" w:rsidRPr="00EF3204" w:rsidRDefault="00095D88">
      <w:pPr>
        <w:pStyle w:val="FootnoteText"/>
        <w:rPr>
          <w:rFonts w:ascii="Arial" w:hAnsi="Arial" w:cs="Arial"/>
        </w:rPr>
      </w:pPr>
      <w:r w:rsidRPr="00EF3204">
        <w:rPr>
          <w:rStyle w:val="FootnoteReference"/>
          <w:rFonts w:ascii="Arial" w:hAnsi="Arial" w:cs="Arial"/>
        </w:rPr>
        <w:footnoteRef/>
      </w:r>
      <w:r w:rsidRPr="00EF3204">
        <w:rPr>
          <w:rFonts w:ascii="Arial" w:hAnsi="Arial" w:cs="Arial"/>
        </w:rPr>
        <w:t xml:space="preserve"> ICANN Bylaws Article 20, Section 20.2 Indemnification with Respect to Director Removal https://www.icann.org/resources/pages/governance/bylaws-en/#article20</w:t>
      </w:r>
    </w:p>
  </w:footnote>
  <w:footnote w:id="6">
    <w:p w14:paraId="2AB93088" w14:textId="428B77C4" w:rsidR="00AE4ECA" w:rsidRDefault="00AE4ECA" w:rsidP="00AE4ECA">
      <w:pPr>
        <w:pStyle w:val="FootnoteText"/>
      </w:pPr>
      <w:r>
        <w:rPr>
          <w:rStyle w:val="FootnoteReference"/>
        </w:rPr>
        <w:footnoteRef/>
      </w:r>
      <w:r>
        <w:t xml:space="preserve"> For clarity, “transparency” does not exclude use of a secret ballot. Transparency as contemplated by this section means disclosure of the process.  As long as the SO/AC discloses that voting method that is sufficient to meet the threshold of </w:t>
      </w:r>
      <w:r w:rsidR="00774F5A">
        <w:t>transparen</w:t>
      </w:r>
      <w:bookmarkStart w:id="15" w:name="_GoBack"/>
      <w:bookmarkEnd w:id="15"/>
      <w:r w:rsidR="00774F5A">
        <w:t>cy</w:t>
      </w:r>
      <w:r>
        <w:t>.</w:t>
      </w:r>
    </w:p>
  </w:footnote>
  <w:footnote w:id="7">
    <w:p w14:paraId="4E294F17" w14:textId="77777777" w:rsidR="00EF3204" w:rsidRDefault="003E17AD">
      <w:pPr>
        <w:pStyle w:val="FootnoteText"/>
        <w:rPr>
          <w:rFonts w:ascii="Arial" w:hAnsi="Arial" w:cs="Arial"/>
        </w:rPr>
      </w:pPr>
      <w:r w:rsidRPr="00EF3204">
        <w:rPr>
          <w:rStyle w:val="FootnoteReference"/>
          <w:rFonts w:ascii="Arial" w:hAnsi="Arial" w:cs="Arial"/>
        </w:rPr>
        <w:footnoteRef/>
      </w:r>
      <w:r w:rsidRPr="00EF3204">
        <w:rPr>
          <w:rFonts w:ascii="Arial" w:hAnsi="Arial" w:cs="Arial"/>
        </w:rPr>
        <w:t xml:space="preserve"> Email response from ICANN Deputy Counsel, Samantha Eisner to Karen Mulberry and CCWG WS2 Legal Committee forwarded to Lori Schulman on November 15, 2016.</w:t>
      </w:r>
    </w:p>
    <w:p w14:paraId="21CC03EB" w14:textId="77777777" w:rsidR="00EF3204" w:rsidRPr="00EF3204" w:rsidRDefault="00EF3204">
      <w:pPr>
        <w:pStyle w:val="FootnoteText"/>
        <w:rPr>
          <w:rFonts w:ascii="Arial" w:hAnsi="Arial" w:cs="Arial"/>
        </w:rPr>
      </w:pPr>
    </w:p>
  </w:footnote>
  <w:footnote w:id="8">
    <w:p w14:paraId="2ABF0AB1" w14:textId="77777777" w:rsidR="00EF3204" w:rsidRDefault="00EF3204">
      <w:pPr>
        <w:pStyle w:val="FootnoteText"/>
        <w:rPr>
          <w:rFonts w:ascii="Arial" w:hAnsi="Arial" w:cs="Arial"/>
        </w:rPr>
      </w:pPr>
      <w:r w:rsidRPr="00EF3204">
        <w:rPr>
          <w:rStyle w:val="FootnoteReference"/>
          <w:rFonts w:ascii="Arial" w:hAnsi="Arial" w:cs="Arial"/>
        </w:rPr>
        <w:footnoteRef/>
      </w:r>
      <w:r w:rsidRPr="00EF3204">
        <w:rPr>
          <w:rFonts w:ascii="Arial" w:hAnsi="Arial" w:cs="Arial"/>
        </w:rPr>
        <w:t xml:space="preserve"> Email response from </w:t>
      </w:r>
      <w:r>
        <w:rPr>
          <w:rFonts w:ascii="Arial" w:hAnsi="Arial" w:cs="Arial"/>
        </w:rPr>
        <w:t xml:space="preserve">ICANN Deputy Counsel, Samantha </w:t>
      </w:r>
      <w:r w:rsidRPr="00EF3204">
        <w:rPr>
          <w:rFonts w:ascii="Arial" w:hAnsi="Arial" w:cs="Arial"/>
        </w:rPr>
        <w:t>Eisner to Lori Schulman with a copy to CCWG WS2 Legal Committee, ACCT-Staff and Karen Mulberry on January 23, 2017.</w:t>
      </w:r>
    </w:p>
    <w:p w14:paraId="7E09E43D" w14:textId="77777777" w:rsidR="00EF3204" w:rsidRPr="00EF3204" w:rsidRDefault="00EF3204">
      <w:pPr>
        <w:pStyle w:val="FootnoteText"/>
        <w:rPr>
          <w:rFonts w:ascii="Arial" w:hAnsi="Arial" w:cs="Arial"/>
        </w:rPr>
      </w:pPr>
    </w:p>
  </w:footnote>
  <w:footnote w:id="9">
    <w:p w14:paraId="5C860459" w14:textId="77777777" w:rsidR="000651C4" w:rsidRDefault="000651C4" w:rsidP="000651C4">
      <w:pPr>
        <w:pStyle w:val="FootnoteText"/>
        <w:rPr>
          <w:rFonts w:ascii="Arial" w:hAnsi="Arial" w:cs="Arial"/>
        </w:rPr>
      </w:pPr>
      <w:r w:rsidRPr="00EF3204">
        <w:rPr>
          <w:rStyle w:val="FootnoteReference"/>
          <w:rFonts w:ascii="Arial" w:hAnsi="Arial" w:cs="Arial"/>
        </w:rPr>
        <w:footnoteRef/>
      </w:r>
      <w:r w:rsidRPr="00EF3204">
        <w:rPr>
          <w:rFonts w:ascii="Arial" w:hAnsi="Arial" w:cs="Arial"/>
        </w:rPr>
        <w:t xml:space="preserve"> WS1 Annex 02 – Recommendation #2: Empowering the Community through Consensus: Engagement, Escalation, Enforcement, page 24   </w:t>
      </w:r>
      <w:hyperlink r:id="rId4" w:history="1">
        <w:r w:rsidR="00EF3204" w:rsidRPr="006662D7">
          <w:rPr>
            <w:rStyle w:val="Hyperlink"/>
            <w:rFonts w:ascii="Arial" w:hAnsi="Arial" w:cs="Arial"/>
          </w:rPr>
          <w:t>https://www.icann.org/en/system/files/files/ccwg-accountability-supp-proposal-work-stream-1-recs-23feb16-en.pdf</w:t>
        </w:r>
      </w:hyperlink>
    </w:p>
    <w:p w14:paraId="1C61C4D8" w14:textId="77777777" w:rsidR="00EF3204" w:rsidRPr="00EF3204" w:rsidRDefault="00EF3204" w:rsidP="000651C4">
      <w:pPr>
        <w:pStyle w:val="FootnoteText"/>
        <w:rPr>
          <w:rFonts w:ascii="Arial" w:hAnsi="Arial" w:cs="Arial"/>
        </w:rPr>
      </w:pPr>
    </w:p>
  </w:footnote>
  <w:footnote w:id="10">
    <w:p w14:paraId="6DC94545" w14:textId="77777777" w:rsidR="00AA34B3" w:rsidRPr="00EF3204" w:rsidRDefault="00AA34B3">
      <w:pPr>
        <w:pStyle w:val="FootnoteText"/>
        <w:rPr>
          <w:rFonts w:ascii="Arial" w:hAnsi="Arial" w:cs="Arial"/>
        </w:rPr>
      </w:pPr>
      <w:r w:rsidRPr="00EF3204">
        <w:rPr>
          <w:rStyle w:val="FootnoteReference"/>
          <w:rFonts w:ascii="Arial" w:hAnsi="Arial" w:cs="Arial"/>
        </w:rPr>
        <w:footnoteRef/>
      </w:r>
      <w:r w:rsidR="0012640B" w:rsidRPr="00EF3204">
        <w:rPr>
          <w:rFonts w:ascii="Arial" w:hAnsi="Arial" w:cs="Arial"/>
        </w:rPr>
        <w:t>WS1 A</w:t>
      </w:r>
      <w:r w:rsidRPr="00EF3204">
        <w:rPr>
          <w:rFonts w:ascii="Arial" w:hAnsi="Arial" w:cs="Arial"/>
        </w:rPr>
        <w:t>nnex 02 – Recommendation #2: Empowering the Community through Consensus: Engagement, Escalation, Enforcement</w:t>
      </w:r>
      <w:r w:rsidR="00623F77" w:rsidRPr="00EF3204">
        <w:rPr>
          <w:rFonts w:ascii="Arial" w:hAnsi="Arial" w:cs="Arial"/>
        </w:rPr>
        <w:t>, page 11</w:t>
      </w:r>
      <w:r w:rsidRPr="00EF3204">
        <w:rPr>
          <w:rFonts w:ascii="Arial" w:hAnsi="Arial" w:cs="Arial"/>
        </w:rPr>
        <w:t xml:space="preserve"> https://www.icann.org/en/system/files/files/ccwg-accountability-supp-proposal-work-stream-1-recs-23feb16-en.pdf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2E03F" w14:textId="77777777" w:rsidR="00320898" w:rsidRDefault="00320898" w:rsidP="007D1EC0">
    <w:pPr>
      <w:jc w:val="center"/>
      <w:rPr>
        <w:b/>
        <w:sz w:val="24"/>
        <w:szCs w:val="24"/>
      </w:rPr>
    </w:pPr>
    <w:r>
      <w:rPr>
        <w:b/>
        <w:sz w:val="24"/>
        <w:szCs w:val="24"/>
      </w:rPr>
      <w:t>D</w:t>
    </w:r>
    <w:r w:rsidRPr="00B14257">
      <w:rPr>
        <w:b/>
        <w:sz w:val="24"/>
        <w:szCs w:val="24"/>
      </w:rPr>
      <w:t xml:space="preserve">raft recommendations on Guidelines for standards of conduct presumed to be in good faith associated with exercising </w:t>
    </w:r>
    <w:r>
      <w:rPr>
        <w:b/>
        <w:sz w:val="24"/>
        <w:szCs w:val="24"/>
      </w:rPr>
      <w:t>removal of individual Directors</w:t>
    </w:r>
    <w:r w:rsidRPr="00B14257">
      <w:rPr>
        <w:b/>
        <w:sz w:val="24"/>
        <w:szCs w:val="24"/>
      </w:rPr>
      <w:t xml:space="preserve"> of the ICANN Board</w:t>
    </w:r>
  </w:p>
  <w:p w14:paraId="3FB34FC0" w14:textId="2F20DC88" w:rsidR="009E31C3" w:rsidRPr="00320898" w:rsidRDefault="009E31C3" w:rsidP="003208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02ECE"/>
    <w:multiLevelType w:val="hybridMultilevel"/>
    <w:tmpl w:val="430A3DD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E4322"/>
    <w:multiLevelType w:val="hybridMultilevel"/>
    <w:tmpl w:val="56F6A60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41E4161E">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772705"/>
    <w:multiLevelType w:val="hybridMultilevel"/>
    <w:tmpl w:val="DD98B39C"/>
    <w:lvl w:ilvl="0" w:tplc="93D4D6B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11C5926"/>
    <w:multiLevelType w:val="hybridMultilevel"/>
    <w:tmpl w:val="A060F41C"/>
    <w:lvl w:ilvl="0" w:tplc="6C6A76D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1B437F0"/>
    <w:multiLevelType w:val="hybridMultilevel"/>
    <w:tmpl w:val="82403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C844C0"/>
    <w:multiLevelType w:val="hybridMultilevel"/>
    <w:tmpl w:val="33C09350"/>
    <w:lvl w:ilvl="0" w:tplc="A8E6347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DF370B"/>
    <w:multiLevelType w:val="hybridMultilevel"/>
    <w:tmpl w:val="A796C8F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D76FD1"/>
    <w:multiLevelType w:val="hybridMultilevel"/>
    <w:tmpl w:val="0AACB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A06CA1"/>
    <w:multiLevelType w:val="hybridMultilevel"/>
    <w:tmpl w:val="4F944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A63A5C"/>
    <w:multiLevelType w:val="hybridMultilevel"/>
    <w:tmpl w:val="58D6797A"/>
    <w:lvl w:ilvl="0" w:tplc="C6ECC3C0">
      <w:start w:val="1"/>
      <w:numFmt w:val="decimal"/>
      <w:lvlText w:val="%1)"/>
      <w:lvlJc w:val="left"/>
      <w:pPr>
        <w:ind w:left="1800" w:hanging="360"/>
      </w:pPr>
      <w:rPr>
        <w:rFonts w:eastAsiaTheme="minorHAnsi"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56EE3356"/>
    <w:multiLevelType w:val="hybridMultilevel"/>
    <w:tmpl w:val="559E0BD2"/>
    <w:lvl w:ilvl="0" w:tplc="D6A2BD46">
      <w:start w:val="1"/>
      <w:numFmt w:val="decimal"/>
      <w:lvlText w:val="%1."/>
      <w:lvlJc w:val="left"/>
      <w:pPr>
        <w:ind w:left="2160" w:hanging="360"/>
      </w:pPr>
      <w:rPr>
        <w:rFonts w:ascii="Arial" w:hAnsi="Arial" w:cs="Arial" w:hint="default"/>
        <w:sz w:val="22"/>
        <w:szCs w:val="22"/>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62022B5A"/>
    <w:multiLevelType w:val="hybridMultilevel"/>
    <w:tmpl w:val="B41E5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BF72A5"/>
    <w:multiLevelType w:val="hybridMultilevel"/>
    <w:tmpl w:val="3B56C5D2"/>
    <w:lvl w:ilvl="0" w:tplc="55B211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CF6868"/>
    <w:multiLevelType w:val="hybridMultilevel"/>
    <w:tmpl w:val="6E9E41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8"/>
  </w:num>
  <w:num w:numId="3">
    <w:abstractNumId w:val="7"/>
  </w:num>
  <w:num w:numId="4">
    <w:abstractNumId w:val="6"/>
  </w:num>
  <w:num w:numId="5">
    <w:abstractNumId w:val="1"/>
  </w:num>
  <w:num w:numId="6">
    <w:abstractNumId w:val="0"/>
  </w:num>
  <w:num w:numId="7">
    <w:abstractNumId w:val="10"/>
  </w:num>
  <w:num w:numId="8">
    <w:abstractNumId w:val="13"/>
  </w:num>
  <w:num w:numId="9">
    <w:abstractNumId w:val="4"/>
  </w:num>
  <w:num w:numId="10">
    <w:abstractNumId w:val="5"/>
  </w:num>
  <w:num w:numId="11">
    <w:abstractNumId w:val="12"/>
  </w:num>
  <w:num w:numId="12">
    <w:abstractNumId w:val="3"/>
  </w:num>
  <w:num w:numId="13">
    <w:abstractNumId w:val="2"/>
  </w:num>
  <w:num w:numId="14">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B48"/>
    <w:rsid w:val="00011E02"/>
    <w:rsid w:val="00034FFF"/>
    <w:rsid w:val="000651C4"/>
    <w:rsid w:val="00095D88"/>
    <w:rsid w:val="000A420F"/>
    <w:rsid w:val="000E4353"/>
    <w:rsid w:val="000F27A0"/>
    <w:rsid w:val="000F312F"/>
    <w:rsid w:val="0012640B"/>
    <w:rsid w:val="001365A7"/>
    <w:rsid w:val="00144654"/>
    <w:rsid w:val="001746B9"/>
    <w:rsid w:val="00177FE3"/>
    <w:rsid w:val="00182E95"/>
    <w:rsid w:val="001E2E99"/>
    <w:rsid w:val="001E63FD"/>
    <w:rsid w:val="00244C6A"/>
    <w:rsid w:val="00262BA7"/>
    <w:rsid w:val="00287082"/>
    <w:rsid w:val="002D6B34"/>
    <w:rsid w:val="002F111A"/>
    <w:rsid w:val="00320898"/>
    <w:rsid w:val="00324C49"/>
    <w:rsid w:val="00343D54"/>
    <w:rsid w:val="0036461F"/>
    <w:rsid w:val="003E17AD"/>
    <w:rsid w:val="003E2598"/>
    <w:rsid w:val="003E3911"/>
    <w:rsid w:val="00410567"/>
    <w:rsid w:val="00431E1D"/>
    <w:rsid w:val="00440D47"/>
    <w:rsid w:val="00454A4E"/>
    <w:rsid w:val="00465423"/>
    <w:rsid w:val="0048247E"/>
    <w:rsid w:val="004E2D4A"/>
    <w:rsid w:val="00501F7E"/>
    <w:rsid w:val="005245DA"/>
    <w:rsid w:val="00561641"/>
    <w:rsid w:val="005A55BB"/>
    <w:rsid w:val="005C0FCF"/>
    <w:rsid w:val="005E3D06"/>
    <w:rsid w:val="005F45B0"/>
    <w:rsid w:val="00606D2F"/>
    <w:rsid w:val="00623F77"/>
    <w:rsid w:val="00685E42"/>
    <w:rsid w:val="006D46BB"/>
    <w:rsid w:val="006D62D1"/>
    <w:rsid w:val="006E4A2D"/>
    <w:rsid w:val="00735DF4"/>
    <w:rsid w:val="00744269"/>
    <w:rsid w:val="007660EF"/>
    <w:rsid w:val="00774F5A"/>
    <w:rsid w:val="007B235B"/>
    <w:rsid w:val="007C27A1"/>
    <w:rsid w:val="007C5A63"/>
    <w:rsid w:val="007D1EC0"/>
    <w:rsid w:val="00881983"/>
    <w:rsid w:val="008B3E97"/>
    <w:rsid w:val="008C72B7"/>
    <w:rsid w:val="00923532"/>
    <w:rsid w:val="00933817"/>
    <w:rsid w:val="0097547C"/>
    <w:rsid w:val="0098589A"/>
    <w:rsid w:val="0099073B"/>
    <w:rsid w:val="00992646"/>
    <w:rsid w:val="00996833"/>
    <w:rsid w:val="009A70F0"/>
    <w:rsid w:val="009B5F09"/>
    <w:rsid w:val="009D550D"/>
    <w:rsid w:val="009E31C3"/>
    <w:rsid w:val="009E4A35"/>
    <w:rsid w:val="009F7D15"/>
    <w:rsid w:val="00A06B48"/>
    <w:rsid w:val="00A1562E"/>
    <w:rsid w:val="00A24C77"/>
    <w:rsid w:val="00A266DA"/>
    <w:rsid w:val="00A606CB"/>
    <w:rsid w:val="00A64135"/>
    <w:rsid w:val="00AA34B3"/>
    <w:rsid w:val="00AD401E"/>
    <w:rsid w:val="00AE362F"/>
    <w:rsid w:val="00AE4AE6"/>
    <w:rsid w:val="00AE4ECA"/>
    <w:rsid w:val="00AF6727"/>
    <w:rsid w:val="00B007E4"/>
    <w:rsid w:val="00B04BE8"/>
    <w:rsid w:val="00B22D22"/>
    <w:rsid w:val="00B60E45"/>
    <w:rsid w:val="00B82E7C"/>
    <w:rsid w:val="00B83D24"/>
    <w:rsid w:val="00C04333"/>
    <w:rsid w:val="00C15259"/>
    <w:rsid w:val="00C33882"/>
    <w:rsid w:val="00C35217"/>
    <w:rsid w:val="00C4685F"/>
    <w:rsid w:val="00C702F4"/>
    <w:rsid w:val="00CA555A"/>
    <w:rsid w:val="00CA6613"/>
    <w:rsid w:val="00CC0F7D"/>
    <w:rsid w:val="00CD2072"/>
    <w:rsid w:val="00CF1742"/>
    <w:rsid w:val="00D123DC"/>
    <w:rsid w:val="00D35712"/>
    <w:rsid w:val="00D469C4"/>
    <w:rsid w:val="00D617C1"/>
    <w:rsid w:val="00D623E0"/>
    <w:rsid w:val="00D662E7"/>
    <w:rsid w:val="00D9438E"/>
    <w:rsid w:val="00DA04FE"/>
    <w:rsid w:val="00DA1580"/>
    <w:rsid w:val="00DE0C1B"/>
    <w:rsid w:val="00DE264C"/>
    <w:rsid w:val="00DF0FD4"/>
    <w:rsid w:val="00E10107"/>
    <w:rsid w:val="00E237E0"/>
    <w:rsid w:val="00E33462"/>
    <w:rsid w:val="00E95ECE"/>
    <w:rsid w:val="00EB57B9"/>
    <w:rsid w:val="00EE6264"/>
    <w:rsid w:val="00EE6BA5"/>
    <w:rsid w:val="00EF3204"/>
    <w:rsid w:val="00F319D0"/>
    <w:rsid w:val="00FB028A"/>
    <w:rsid w:val="00FC694A"/>
  </w:rsids>
  <m:mathPr>
    <m:mathFont m:val="Cambria Math"/>
    <m:brkBin m:val="before"/>
    <m:brkBinSub m:val="--"/>
    <m:smallFrac/>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8AB760"/>
  <w15:docId w15:val="{663ABA1C-5C4F-4396-B03C-90BA165DF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438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3346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E3346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6B48"/>
    <w:pPr>
      <w:ind w:left="720"/>
      <w:contextualSpacing/>
    </w:pPr>
  </w:style>
  <w:style w:type="paragraph" w:styleId="Header">
    <w:name w:val="header"/>
    <w:basedOn w:val="Normal"/>
    <w:link w:val="HeaderChar"/>
    <w:uiPriority w:val="99"/>
    <w:unhideWhenUsed/>
    <w:rsid w:val="00D943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38E"/>
  </w:style>
  <w:style w:type="paragraph" w:styleId="Footer">
    <w:name w:val="footer"/>
    <w:basedOn w:val="Normal"/>
    <w:link w:val="FooterChar"/>
    <w:uiPriority w:val="99"/>
    <w:unhideWhenUsed/>
    <w:rsid w:val="00D943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438E"/>
  </w:style>
  <w:style w:type="character" w:customStyle="1" w:styleId="Heading1Char">
    <w:name w:val="Heading 1 Char"/>
    <w:basedOn w:val="DefaultParagraphFont"/>
    <w:link w:val="Heading1"/>
    <w:uiPriority w:val="9"/>
    <w:rsid w:val="00D9438E"/>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D9438E"/>
    <w:pPr>
      <w:outlineLvl w:val="9"/>
    </w:pPr>
  </w:style>
  <w:style w:type="paragraph" w:styleId="TOC2">
    <w:name w:val="toc 2"/>
    <w:basedOn w:val="Normal"/>
    <w:next w:val="Normal"/>
    <w:autoRedefine/>
    <w:uiPriority w:val="39"/>
    <w:unhideWhenUsed/>
    <w:rsid w:val="00D9438E"/>
    <w:pPr>
      <w:spacing w:after="100"/>
      <w:ind w:left="220"/>
    </w:pPr>
    <w:rPr>
      <w:rFonts w:eastAsiaTheme="minorEastAsia" w:cs="Times New Roman"/>
    </w:rPr>
  </w:style>
  <w:style w:type="paragraph" w:styleId="TOC1">
    <w:name w:val="toc 1"/>
    <w:basedOn w:val="Normal"/>
    <w:next w:val="Normal"/>
    <w:autoRedefine/>
    <w:uiPriority w:val="39"/>
    <w:unhideWhenUsed/>
    <w:rsid w:val="00D9438E"/>
    <w:pPr>
      <w:spacing w:after="100"/>
    </w:pPr>
    <w:rPr>
      <w:rFonts w:eastAsiaTheme="minorEastAsia" w:cs="Times New Roman"/>
    </w:rPr>
  </w:style>
  <w:style w:type="paragraph" w:styleId="TOC3">
    <w:name w:val="toc 3"/>
    <w:basedOn w:val="Normal"/>
    <w:next w:val="Normal"/>
    <w:autoRedefine/>
    <w:uiPriority w:val="39"/>
    <w:unhideWhenUsed/>
    <w:rsid w:val="00D9438E"/>
    <w:pPr>
      <w:spacing w:after="100"/>
      <w:ind w:left="440"/>
    </w:pPr>
    <w:rPr>
      <w:rFonts w:eastAsiaTheme="minorEastAsia" w:cs="Times New Roman"/>
    </w:rPr>
  </w:style>
  <w:style w:type="character" w:customStyle="1" w:styleId="Heading3Char">
    <w:name w:val="Heading 3 Char"/>
    <w:basedOn w:val="DefaultParagraphFont"/>
    <w:link w:val="Heading3"/>
    <w:uiPriority w:val="9"/>
    <w:semiHidden/>
    <w:rsid w:val="00E3346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E33462"/>
    <w:rPr>
      <w:rFonts w:asciiTheme="majorHAnsi" w:eastAsiaTheme="majorEastAsia" w:hAnsiTheme="majorHAnsi" w:cstheme="majorBidi"/>
      <w:i/>
      <w:iCs/>
      <w:color w:val="2E74B5" w:themeColor="accent1" w:themeShade="BF"/>
    </w:rPr>
  </w:style>
  <w:style w:type="paragraph" w:styleId="NormalWeb">
    <w:name w:val="Normal (Web)"/>
    <w:basedOn w:val="Normal"/>
    <w:uiPriority w:val="99"/>
    <w:semiHidden/>
    <w:unhideWhenUsed/>
    <w:rsid w:val="00E3346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33462"/>
    <w:rPr>
      <w:b/>
      <w:bCs/>
    </w:rPr>
  </w:style>
  <w:style w:type="paragraph" w:styleId="FootnoteText">
    <w:name w:val="footnote text"/>
    <w:basedOn w:val="Normal"/>
    <w:link w:val="FootnoteTextChar"/>
    <w:uiPriority w:val="99"/>
    <w:semiHidden/>
    <w:unhideWhenUsed/>
    <w:rsid w:val="003E25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E2598"/>
    <w:rPr>
      <w:sz w:val="20"/>
      <w:szCs w:val="20"/>
    </w:rPr>
  </w:style>
  <w:style w:type="character" w:styleId="FootnoteReference">
    <w:name w:val="footnote reference"/>
    <w:basedOn w:val="DefaultParagraphFont"/>
    <w:uiPriority w:val="99"/>
    <w:semiHidden/>
    <w:unhideWhenUsed/>
    <w:rsid w:val="003E2598"/>
    <w:rPr>
      <w:vertAlign w:val="superscript"/>
    </w:rPr>
  </w:style>
  <w:style w:type="character" w:styleId="Hyperlink">
    <w:name w:val="Hyperlink"/>
    <w:basedOn w:val="DefaultParagraphFont"/>
    <w:uiPriority w:val="99"/>
    <w:unhideWhenUsed/>
    <w:rsid w:val="00933817"/>
    <w:rPr>
      <w:color w:val="0563C1" w:themeColor="hyperlink"/>
      <w:u w:val="single"/>
    </w:rPr>
  </w:style>
  <w:style w:type="character" w:styleId="CommentReference">
    <w:name w:val="annotation reference"/>
    <w:basedOn w:val="DefaultParagraphFont"/>
    <w:uiPriority w:val="99"/>
    <w:semiHidden/>
    <w:unhideWhenUsed/>
    <w:rsid w:val="008C72B7"/>
    <w:rPr>
      <w:sz w:val="16"/>
      <w:szCs w:val="16"/>
    </w:rPr>
  </w:style>
  <w:style w:type="paragraph" w:styleId="CommentText">
    <w:name w:val="annotation text"/>
    <w:basedOn w:val="Normal"/>
    <w:link w:val="CommentTextChar"/>
    <w:uiPriority w:val="99"/>
    <w:semiHidden/>
    <w:unhideWhenUsed/>
    <w:rsid w:val="008C72B7"/>
    <w:pPr>
      <w:spacing w:line="240" w:lineRule="auto"/>
    </w:pPr>
    <w:rPr>
      <w:sz w:val="20"/>
      <w:szCs w:val="20"/>
    </w:rPr>
  </w:style>
  <w:style w:type="character" w:customStyle="1" w:styleId="CommentTextChar">
    <w:name w:val="Comment Text Char"/>
    <w:basedOn w:val="DefaultParagraphFont"/>
    <w:link w:val="CommentText"/>
    <w:uiPriority w:val="99"/>
    <w:semiHidden/>
    <w:rsid w:val="008C72B7"/>
    <w:rPr>
      <w:sz w:val="20"/>
      <w:szCs w:val="20"/>
    </w:rPr>
  </w:style>
  <w:style w:type="paragraph" w:styleId="CommentSubject">
    <w:name w:val="annotation subject"/>
    <w:basedOn w:val="CommentText"/>
    <w:next w:val="CommentText"/>
    <w:link w:val="CommentSubjectChar"/>
    <w:uiPriority w:val="99"/>
    <w:semiHidden/>
    <w:unhideWhenUsed/>
    <w:rsid w:val="008C72B7"/>
    <w:rPr>
      <w:b/>
      <w:bCs/>
    </w:rPr>
  </w:style>
  <w:style w:type="character" w:customStyle="1" w:styleId="CommentSubjectChar">
    <w:name w:val="Comment Subject Char"/>
    <w:basedOn w:val="CommentTextChar"/>
    <w:link w:val="CommentSubject"/>
    <w:uiPriority w:val="99"/>
    <w:semiHidden/>
    <w:rsid w:val="008C72B7"/>
    <w:rPr>
      <w:b/>
      <w:bCs/>
      <w:sz w:val="20"/>
      <w:szCs w:val="20"/>
    </w:rPr>
  </w:style>
  <w:style w:type="paragraph" w:styleId="BalloonText">
    <w:name w:val="Balloon Text"/>
    <w:basedOn w:val="Normal"/>
    <w:link w:val="BalloonTextChar"/>
    <w:uiPriority w:val="99"/>
    <w:semiHidden/>
    <w:unhideWhenUsed/>
    <w:rsid w:val="008C72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72B7"/>
    <w:rPr>
      <w:rFonts w:ascii="Segoe UI" w:hAnsi="Segoe UI" w:cs="Segoe UI"/>
      <w:sz w:val="18"/>
      <w:szCs w:val="18"/>
    </w:rPr>
  </w:style>
  <w:style w:type="table" w:styleId="TableGrid">
    <w:name w:val="Table Grid"/>
    <w:basedOn w:val="TableNormal"/>
    <w:uiPriority w:val="39"/>
    <w:rsid w:val="007C5A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C3521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1667248">
      <w:bodyDiv w:val="1"/>
      <w:marLeft w:val="0"/>
      <w:marRight w:val="0"/>
      <w:marTop w:val="0"/>
      <w:marBottom w:val="0"/>
      <w:divBdr>
        <w:top w:val="none" w:sz="0" w:space="0" w:color="auto"/>
        <w:left w:val="none" w:sz="0" w:space="0" w:color="auto"/>
        <w:bottom w:val="none" w:sz="0" w:space="0" w:color="auto"/>
        <w:right w:val="none" w:sz="0" w:space="0" w:color="auto"/>
      </w:divBdr>
      <w:divsChild>
        <w:div w:id="1626110095">
          <w:blockQuote w:val="1"/>
          <w:marLeft w:val="720"/>
          <w:marRight w:val="720"/>
          <w:marTop w:val="100"/>
          <w:marBottom w:val="100"/>
          <w:divBdr>
            <w:top w:val="none" w:sz="0" w:space="0" w:color="auto"/>
            <w:left w:val="none" w:sz="0" w:space="0" w:color="auto"/>
            <w:bottom w:val="none" w:sz="0" w:space="0" w:color="auto"/>
            <w:right w:val="none" w:sz="0" w:space="0" w:color="auto"/>
          </w:divBdr>
        </w:div>
        <w:div w:id="959920089">
          <w:blockQuote w:val="1"/>
          <w:marLeft w:val="720"/>
          <w:marRight w:val="720"/>
          <w:marTop w:val="100"/>
          <w:marBottom w:val="100"/>
          <w:divBdr>
            <w:top w:val="none" w:sz="0" w:space="0" w:color="auto"/>
            <w:left w:val="none" w:sz="0" w:space="0" w:color="auto"/>
            <w:bottom w:val="none" w:sz="0" w:space="0" w:color="auto"/>
            <w:right w:val="none" w:sz="0" w:space="0" w:color="auto"/>
          </w:divBdr>
        </w:div>
        <w:div w:id="394471996">
          <w:blockQuote w:val="1"/>
          <w:marLeft w:val="720"/>
          <w:marRight w:val="720"/>
          <w:marTop w:val="100"/>
          <w:marBottom w:val="100"/>
          <w:divBdr>
            <w:top w:val="none" w:sz="0" w:space="0" w:color="auto"/>
            <w:left w:val="none" w:sz="0" w:space="0" w:color="auto"/>
            <w:bottom w:val="none" w:sz="0" w:space="0" w:color="auto"/>
            <w:right w:val="none" w:sz="0" w:space="0" w:color="auto"/>
          </w:divBdr>
        </w:div>
        <w:div w:id="1160733008">
          <w:blockQuote w:val="1"/>
          <w:marLeft w:val="720"/>
          <w:marRight w:val="720"/>
          <w:marTop w:val="100"/>
          <w:marBottom w:val="100"/>
          <w:divBdr>
            <w:top w:val="none" w:sz="0" w:space="0" w:color="auto"/>
            <w:left w:val="none" w:sz="0" w:space="0" w:color="auto"/>
            <w:bottom w:val="none" w:sz="0" w:space="0" w:color="auto"/>
            <w:right w:val="none" w:sz="0" w:space="0" w:color="auto"/>
          </w:divBdr>
        </w:div>
        <w:div w:id="1402095327">
          <w:blockQuote w:val="1"/>
          <w:marLeft w:val="720"/>
          <w:marRight w:val="720"/>
          <w:marTop w:val="100"/>
          <w:marBottom w:val="100"/>
          <w:divBdr>
            <w:top w:val="none" w:sz="0" w:space="0" w:color="auto"/>
            <w:left w:val="none" w:sz="0" w:space="0" w:color="auto"/>
            <w:bottom w:val="none" w:sz="0" w:space="0" w:color="auto"/>
            <w:right w:val="none" w:sz="0" w:space="0" w:color="auto"/>
          </w:divBdr>
        </w:div>
        <w:div w:id="54668183">
          <w:blockQuote w:val="1"/>
          <w:marLeft w:val="720"/>
          <w:marRight w:val="720"/>
          <w:marTop w:val="100"/>
          <w:marBottom w:val="100"/>
          <w:divBdr>
            <w:top w:val="none" w:sz="0" w:space="0" w:color="auto"/>
            <w:left w:val="none" w:sz="0" w:space="0" w:color="auto"/>
            <w:bottom w:val="none" w:sz="0" w:space="0" w:color="auto"/>
            <w:right w:val="none" w:sz="0" w:space="0" w:color="auto"/>
          </w:divBdr>
        </w:div>
        <w:div w:id="1458178223">
          <w:blockQuote w:val="1"/>
          <w:marLeft w:val="720"/>
          <w:marRight w:val="720"/>
          <w:marTop w:val="100"/>
          <w:marBottom w:val="100"/>
          <w:divBdr>
            <w:top w:val="none" w:sz="0" w:space="0" w:color="auto"/>
            <w:left w:val="none" w:sz="0" w:space="0" w:color="auto"/>
            <w:bottom w:val="none" w:sz="0" w:space="0" w:color="auto"/>
            <w:right w:val="none" w:sz="0" w:space="0" w:color="auto"/>
          </w:divBdr>
        </w:div>
        <w:div w:id="943268215">
          <w:blockQuote w:val="1"/>
          <w:marLeft w:val="720"/>
          <w:marRight w:val="720"/>
          <w:marTop w:val="100"/>
          <w:marBottom w:val="100"/>
          <w:divBdr>
            <w:top w:val="none" w:sz="0" w:space="0" w:color="auto"/>
            <w:left w:val="none" w:sz="0" w:space="0" w:color="auto"/>
            <w:bottom w:val="none" w:sz="0" w:space="0" w:color="auto"/>
            <w:right w:val="none" w:sz="0" w:space="0" w:color="auto"/>
          </w:divBdr>
        </w:div>
        <w:div w:id="1583491860">
          <w:blockQuote w:val="1"/>
          <w:marLeft w:val="720"/>
          <w:marRight w:val="720"/>
          <w:marTop w:val="100"/>
          <w:marBottom w:val="100"/>
          <w:divBdr>
            <w:top w:val="none" w:sz="0" w:space="0" w:color="auto"/>
            <w:left w:val="none" w:sz="0" w:space="0" w:color="auto"/>
            <w:bottom w:val="none" w:sz="0" w:space="0" w:color="auto"/>
            <w:right w:val="none" w:sz="0" w:space="0" w:color="auto"/>
          </w:divBdr>
        </w:div>
        <w:div w:id="768894428">
          <w:blockQuote w:val="1"/>
          <w:marLeft w:val="720"/>
          <w:marRight w:val="720"/>
          <w:marTop w:val="100"/>
          <w:marBottom w:val="100"/>
          <w:divBdr>
            <w:top w:val="none" w:sz="0" w:space="0" w:color="auto"/>
            <w:left w:val="none" w:sz="0" w:space="0" w:color="auto"/>
            <w:bottom w:val="none" w:sz="0" w:space="0" w:color="auto"/>
            <w:right w:val="none" w:sz="0" w:space="0" w:color="auto"/>
          </w:divBdr>
        </w:div>
        <w:div w:id="12567863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07950945">
          <w:blockQuote w:val="1"/>
          <w:marLeft w:val="720"/>
          <w:marRight w:val="720"/>
          <w:marTop w:val="100"/>
          <w:marBottom w:val="100"/>
          <w:divBdr>
            <w:top w:val="none" w:sz="0" w:space="0" w:color="auto"/>
            <w:left w:val="none" w:sz="0" w:space="0" w:color="auto"/>
            <w:bottom w:val="none" w:sz="0" w:space="0" w:color="auto"/>
            <w:right w:val="none" w:sz="0" w:space="0" w:color="auto"/>
          </w:divBdr>
        </w:div>
        <w:div w:id="1856310236">
          <w:blockQuote w:val="1"/>
          <w:marLeft w:val="720"/>
          <w:marRight w:val="720"/>
          <w:marTop w:val="100"/>
          <w:marBottom w:val="100"/>
          <w:divBdr>
            <w:top w:val="none" w:sz="0" w:space="0" w:color="auto"/>
            <w:left w:val="none" w:sz="0" w:space="0" w:color="auto"/>
            <w:bottom w:val="none" w:sz="0" w:space="0" w:color="auto"/>
            <w:right w:val="none" w:sz="0" w:space="0" w:color="auto"/>
          </w:divBdr>
        </w:div>
        <w:div w:id="215506379">
          <w:blockQuote w:val="1"/>
          <w:marLeft w:val="720"/>
          <w:marRight w:val="720"/>
          <w:marTop w:val="100"/>
          <w:marBottom w:val="100"/>
          <w:divBdr>
            <w:top w:val="none" w:sz="0" w:space="0" w:color="auto"/>
            <w:left w:val="none" w:sz="0" w:space="0" w:color="auto"/>
            <w:bottom w:val="none" w:sz="0" w:space="0" w:color="auto"/>
            <w:right w:val="none" w:sz="0" w:space="0" w:color="auto"/>
          </w:divBdr>
        </w:div>
        <w:div w:id="1481919962">
          <w:blockQuote w:val="1"/>
          <w:marLeft w:val="720"/>
          <w:marRight w:val="720"/>
          <w:marTop w:val="100"/>
          <w:marBottom w:val="100"/>
          <w:divBdr>
            <w:top w:val="none" w:sz="0" w:space="0" w:color="auto"/>
            <w:left w:val="none" w:sz="0" w:space="0" w:color="auto"/>
            <w:bottom w:val="none" w:sz="0" w:space="0" w:color="auto"/>
            <w:right w:val="none" w:sz="0" w:space="0" w:color="auto"/>
          </w:divBdr>
        </w:div>
        <w:div w:id="1000933566">
          <w:blockQuote w:val="1"/>
          <w:marLeft w:val="720"/>
          <w:marRight w:val="720"/>
          <w:marTop w:val="100"/>
          <w:marBottom w:val="100"/>
          <w:divBdr>
            <w:top w:val="none" w:sz="0" w:space="0" w:color="auto"/>
            <w:left w:val="none" w:sz="0" w:space="0" w:color="auto"/>
            <w:bottom w:val="none" w:sz="0" w:space="0" w:color="auto"/>
            <w:right w:val="none" w:sz="0" w:space="0" w:color="auto"/>
          </w:divBdr>
        </w:div>
        <w:div w:id="1681664847">
          <w:blockQuote w:val="1"/>
          <w:marLeft w:val="720"/>
          <w:marRight w:val="720"/>
          <w:marTop w:val="100"/>
          <w:marBottom w:val="100"/>
          <w:divBdr>
            <w:top w:val="none" w:sz="0" w:space="0" w:color="auto"/>
            <w:left w:val="none" w:sz="0" w:space="0" w:color="auto"/>
            <w:bottom w:val="none" w:sz="0" w:space="0" w:color="auto"/>
            <w:right w:val="none" w:sz="0" w:space="0" w:color="auto"/>
          </w:divBdr>
        </w:div>
        <w:div w:id="2140220506">
          <w:blockQuote w:val="1"/>
          <w:marLeft w:val="720"/>
          <w:marRight w:val="720"/>
          <w:marTop w:val="100"/>
          <w:marBottom w:val="100"/>
          <w:divBdr>
            <w:top w:val="none" w:sz="0" w:space="0" w:color="auto"/>
            <w:left w:val="none" w:sz="0" w:space="0" w:color="auto"/>
            <w:bottom w:val="none" w:sz="0" w:space="0" w:color="auto"/>
            <w:right w:val="none" w:sz="0" w:space="0" w:color="auto"/>
          </w:divBdr>
        </w:div>
        <w:div w:id="134108051">
          <w:blockQuote w:val="1"/>
          <w:marLeft w:val="720"/>
          <w:marRight w:val="720"/>
          <w:marTop w:val="100"/>
          <w:marBottom w:val="100"/>
          <w:divBdr>
            <w:top w:val="none" w:sz="0" w:space="0" w:color="auto"/>
            <w:left w:val="none" w:sz="0" w:space="0" w:color="auto"/>
            <w:bottom w:val="none" w:sz="0" w:space="0" w:color="auto"/>
            <w:right w:val="none" w:sz="0" w:space="0" w:color="auto"/>
          </w:divBdr>
        </w:div>
        <w:div w:id="1436169213">
          <w:blockQuote w:val="1"/>
          <w:marLeft w:val="720"/>
          <w:marRight w:val="720"/>
          <w:marTop w:val="100"/>
          <w:marBottom w:val="100"/>
          <w:divBdr>
            <w:top w:val="none" w:sz="0" w:space="0" w:color="auto"/>
            <w:left w:val="none" w:sz="0" w:space="0" w:color="auto"/>
            <w:bottom w:val="none" w:sz="0" w:space="0" w:color="auto"/>
            <w:right w:val="none" w:sz="0" w:space="0" w:color="auto"/>
          </w:divBdr>
        </w:div>
        <w:div w:id="456872934">
          <w:blockQuote w:val="1"/>
          <w:marLeft w:val="720"/>
          <w:marRight w:val="720"/>
          <w:marTop w:val="100"/>
          <w:marBottom w:val="100"/>
          <w:divBdr>
            <w:top w:val="none" w:sz="0" w:space="0" w:color="auto"/>
            <w:left w:val="none" w:sz="0" w:space="0" w:color="auto"/>
            <w:bottom w:val="none" w:sz="0" w:space="0" w:color="auto"/>
            <w:right w:val="none" w:sz="0" w:space="0" w:color="auto"/>
          </w:divBdr>
        </w:div>
        <w:div w:id="881943754">
          <w:blockQuote w:val="1"/>
          <w:marLeft w:val="720"/>
          <w:marRight w:val="720"/>
          <w:marTop w:val="100"/>
          <w:marBottom w:val="100"/>
          <w:divBdr>
            <w:top w:val="none" w:sz="0" w:space="0" w:color="auto"/>
            <w:left w:val="none" w:sz="0" w:space="0" w:color="auto"/>
            <w:bottom w:val="none" w:sz="0" w:space="0" w:color="auto"/>
            <w:right w:val="none" w:sz="0" w:space="0" w:color="auto"/>
          </w:divBdr>
        </w:div>
        <w:div w:id="853569721">
          <w:blockQuote w:val="1"/>
          <w:marLeft w:val="720"/>
          <w:marRight w:val="720"/>
          <w:marTop w:val="100"/>
          <w:marBottom w:val="100"/>
          <w:divBdr>
            <w:top w:val="none" w:sz="0" w:space="0" w:color="auto"/>
            <w:left w:val="none" w:sz="0" w:space="0" w:color="auto"/>
            <w:bottom w:val="none" w:sz="0" w:space="0" w:color="auto"/>
            <w:right w:val="none" w:sz="0" w:space="0" w:color="auto"/>
          </w:divBdr>
        </w:div>
        <w:div w:id="4587615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0322653">
      <w:bodyDiv w:val="1"/>
      <w:marLeft w:val="0"/>
      <w:marRight w:val="0"/>
      <w:marTop w:val="0"/>
      <w:marBottom w:val="0"/>
      <w:divBdr>
        <w:top w:val="none" w:sz="0" w:space="0" w:color="auto"/>
        <w:left w:val="none" w:sz="0" w:space="0" w:color="auto"/>
        <w:bottom w:val="none" w:sz="0" w:space="0" w:color="auto"/>
        <w:right w:val="none" w:sz="0" w:space="0" w:color="auto"/>
      </w:divBdr>
    </w:div>
    <w:div w:id="1888684867">
      <w:bodyDiv w:val="1"/>
      <w:marLeft w:val="0"/>
      <w:marRight w:val="0"/>
      <w:marTop w:val="0"/>
      <w:marBottom w:val="0"/>
      <w:divBdr>
        <w:top w:val="none" w:sz="0" w:space="0" w:color="auto"/>
        <w:left w:val="none" w:sz="0" w:space="0" w:color="auto"/>
        <w:bottom w:val="none" w:sz="0" w:space="0" w:color="auto"/>
        <w:right w:val="none" w:sz="0" w:space="0" w:color="auto"/>
      </w:divBdr>
    </w:div>
    <w:div w:id="1932737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ann.org/resources/pages/governance/bylaws-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icann.org/en/system/files/files/ccwg-accountability-supp-proposal-work-stream-1-recs-23feb16-en.pdf" TargetMode="External"/><Relationship Id="rId2" Type="http://schemas.openxmlformats.org/officeDocument/2006/relationships/hyperlink" Target="https://www.icann.org/resources/pages/governance/bylaws-en/" TargetMode="External"/><Relationship Id="rId1" Type="http://schemas.openxmlformats.org/officeDocument/2006/relationships/hyperlink" Target="https://www.icann.org/resources/pages/governance/bylaws-en/" TargetMode="External"/><Relationship Id="rId4" Type="http://schemas.openxmlformats.org/officeDocument/2006/relationships/hyperlink" Target="https://www.icann.org/en/system/files/files/ccwg-accountability-supp-proposal-work-stream-1-recs-23feb16-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0CAC4-48E1-4790-9F7E-A55E0241B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2089</Words>
  <Characters>11908</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dcterms:created xsi:type="dcterms:W3CDTF">2017-08-08T18:35:00Z</dcterms:created>
  <dcterms:modified xsi:type="dcterms:W3CDTF">2017-08-08T18:35:00Z</dcterms:modified>
</cp:coreProperties>
</file>