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01112" w:rsidRDefault="007B1CA5">
      <w:pPr>
        <w:rPr>
          <w:b/>
        </w:rPr>
      </w:pPr>
      <w:r>
        <w:rPr>
          <w:b/>
        </w:rPr>
        <w:t>BACKGROUND</w:t>
      </w:r>
    </w:p>
    <w:p w:rsidR="00901112" w:rsidRDefault="00901112"/>
    <w:p w:rsidR="00901112" w:rsidRDefault="007B1CA5">
      <w:pPr>
        <w:rPr>
          <w:del w:id="0" w:author="Raphaël BEAUREGARD-LACROIX" w:date="2017-09-21T22:58:00Z"/>
        </w:rPr>
      </w:pPr>
      <w:del w:id="1" w:author="Raphaël BEAUREGARD-LACROIX" w:date="2017-09-21T22:58:00Z">
        <w:r>
          <w:delText>+++</w:delText>
        </w:r>
      </w:del>
    </w:p>
    <w:p w:rsidR="00901112" w:rsidRPr="0070301D" w:rsidRDefault="007B1CA5">
      <w:pPr>
        <w:rPr>
          <w:ins w:id="2" w:author="Raphaël BEAUREGARD-LACROIX" w:date="2017-09-21T23:04:00Z"/>
          <w:lang w:val="en-US"/>
        </w:rPr>
      </w:pPr>
      <w:ins w:id="3" w:author="Raphaël BEAUREGARD-LACROIX" w:date="2017-09-21T22:58:00Z">
        <w:r w:rsidRPr="0070301D">
          <w:rPr>
            <w:lang w:val="en-US"/>
          </w:rPr>
          <w:t>In keeping with its stated mandate,</w:t>
        </w:r>
        <w:r>
          <w:rPr>
            <w:vertAlign w:val="superscript"/>
          </w:rPr>
          <w:footnoteReference w:id="1"/>
        </w:r>
        <w:r w:rsidRPr="0070301D">
          <w:rPr>
            <w:lang w:val="en-US"/>
          </w:rPr>
          <w:t xml:space="preserve"> this Subgroup has considered how ICANN jurisdiction-related choices, in the Registry Agreement (hereafter, “RA”) as well as the Registrar Accreditation Agreement (hereafter “RAA,”) may have an influence on accountability. </w:t>
        </w:r>
      </w:ins>
    </w:p>
    <w:p w:rsidR="00901112" w:rsidRPr="0070301D" w:rsidRDefault="00901112">
      <w:pPr>
        <w:rPr>
          <w:ins w:id="6" w:author="Raphaël BEAUREGARD-LACROIX" w:date="2017-09-21T23:04:00Z"/>
          <w:lang w:val="en-US"/>
        </w:rPr>
      </w:pPr>
    </w:p>
    <w:p w:rsidR="00901112" w:rsidRPr="0070301D" w:rsidRDefault="007B1CA5">
      <w:pPr>
        <w:rPr>
          <w:ins w:id="7" w:author="Raphaël BEAUREGARD-LACROIX" w:date="2017-09-21T23:04:00Z"/>
          <w:lang w:val="en-US"/>
        </w:rPr>
      </w:pPr>
      <w:ins w:id="8" w:author="Raphaël BEAUREGARD-LACROIX" w:date="2017-09-21T23:04:00Z">
        <w:r w:rsidRPr="0070301D">
          <w:rPr>
            <w:lang w:val="en-US"/>
          </w:rPr>
          <w:t>Three such jurisdiction-related</w:t>
        </w:r>
        <w:r w:rsidRPr="0070301D">
          <w:rPr>
            <w:lang w:val="en-US"/>
          </w:rPr>
          <w:t xml:space="preserve"> choices have retained the attention of the members of this Subgroup, namely the absence of choice of law provision in registry agreements, the absence of choice of law provision</w:t>
        </w:r>
        <w:bookmarkStart w:id="9" w:name="_GoBack"/>
        <w:bookmarkEnd w:id="9"/>
        <w:r w:rsidRPr="0070301D">
          <w:rPr>
            <w:lang w:val="en-US"/>
          </w:rPr>
          <w:t xml:space="preserve"> in registrar accreditation agreements, and the contents of the choice of venu</w:t>
        </w:r>
        <w:r w:rsidRPr="0070301D">
          <w:rPr>
            <w:lang w:val="en-US"/>
          </w:rPr>
          <w:t xml:space="preserve">e provision in registry agreements. </w:t>
        </w:r>
      </w:ins>
    </w:p>
    <w:p w:rsidR="00901112" w:rsidRPr="0070301D" w:rsidRDefault="00901112">
      <w:pPr>
        <w:rPr>
          <w:ins w:id="10" w:author="Raphaël BEAUREGARD-LACROIX" w:date="2017-09-21T23:04:00Z"/>
          <w:lang w:val="en-US"/>
        </w:rPr>
      </w:pPr>
    </w:p>
    <w:p w:rsidR="00901112" w:rsidRPr="0070301D" w:rsidRDefault="007B1CA5">
      <w:pPr>
        <w:rPr>
          <w:ins w:id="11" w:author="Raphaël BEAUREGARD-LACROIX" w:date="2017-09-21T23:04:00Z"/>
          <w:lang w:val="en-US"/>
        </w:rPr>
      </w:pPr>
      <w:ins w:id="12" w:author="Raphaël BEAUREGARD-LACROIX" w:date="2017-09-21T23:04:00Z">
        <w:r w:rsidRPr="0070301D">
          <w:rPr>
            <w:lang w:val="en-US"/>
          </w:rPr>
          <w:t xml:space="preserve">Both the RA and the RAA are standard-form contracts which do not give rise to negotiation between ICANN and the contracted party, with some exceptions made when the contracted party is an intergovernmental </w:t>
        </w:r>
        <w:proofErr w:type="spellStart"/>
        <w:r w:rsidRPr="0070301D">
          <w:rPr>
            <w:lang w:val="en-US"/>
          </w:rPr>
          <w:t>organisation</w:t>
        </w:r>
        <w:proofErr w:type="spellEnd"/>
        <w:r w:rsidRPr="0070301D">
          <w:rPr>
            <w:lang w:val="en-US"/>
          </w:rPr>
          <w:t xml:space="preserve"> or a governmental entity. The contents of these contracts are now determined through an amendment procedure, detailed in each agreement (for example, see Art. 7.6 of the RA.)</w:t>
        </w:r>
      </w:ins>
    </w:p>
    <w:p w:rsidR="00901112" w:rsidRPr="0070301D" w:rsidRDefault="00901112">
      <w:pPr>
        <w:rPr>
          <w:ins w:id="13" w:author="Raphaël BEAUREGARD-LACROIX" w:date="2017-09-21T23:04:00Z"/>
          <w:lang w:val="en-US"/>
        </w:rPr>
      </w:pPr>
    </w:p>
    <w:p w:rsidR="00901112" w:rsidRDefault="007B1CA5">
      <w:pPr>
        <w:rPr>
          <w:ins w:id="14" w:author="Raphaël BEAUREGARD-LACROIX" w:date="2017-09-21T23:04:00Z"/>
        </w:rPr>
      </w:pPr>
      <w:ins w:id="15" w:author="Raphaël BEAUREGARD-LACROIX" w:date="2017-09-21T23:04:00Z">
        <w:r w:rsidRPr="0070301D">
          <w:rPr>
            <w:lang w:val="en-US"/>
          </w:rPr>
          <w:t>Through its discussion, the Subgroup has identified three separate issues which</w:t>
        </w:r>
        <w:r w:rsidRPr="0070301D">
          <w:rPr>
            <w:lang w:val="en-US"/>
          </w:rPr>
          <w:t xml:space="preserve"> appeared as influencing ICANN’s accountability</w:t>
        </w:r>
        <w:r w:rsidRPr="0070301D">
          <w:rPr>
            <w:lang w:val="en-US"/>
          </w:rPr>
          <w:t xml:space="preserve">. These issues are listed below. </w:t>
        </w:r>
      </w:ins>
    </w:p>
    <w:p w:rsidR="00901112" w:rsidRDefault="00901112"/>
    <w:p w:rsidR="00901112" w:rsidRDefault="007B1CA5">
      <w:pPr>
        <w:rPr>
          <w:b/>
        </w:rPr>
      </w:pPr>
      <w:r>
        <w:rPr>
          <w:b/>
        </w:rPr>
        <w:t>ISSUES</w:t>
      </w:r>
    </w:p>
    <w:p w:rsidR="00901112" w:rsidRDefault="00901112"/>
    <w:p w:rsidR="00901112" w:rsidRPr="0070301D" w:rsidRDefault="007B1CA5">
      <w:pPr>
        <w:numPr>
          <w:ilvl w:val="0"/>
          <w:numId w:val="1"/>
        </w:numPr>
        <w:contextualSpacing/>
        <w:rPr>
          <w:lang w:val="en-US"/>
        </w:rPr>
      </w:pPr>
      <w:r w:rsidRPr="0070301D">
        <w:rPr>
          <w:lang w:val="en-US"/>
        </w:rPr>
        <w:t>Choice of law provision in registry agreements</w:t>
      </w:r>
    </w:p>
    <w:p w:rsidR="00901112" w:rsidRPr="0070301D" w:rsidRDefault="00901112">
      <w:pPr>
        <w:rPr>
          <w:lang w:val="en-US"/>
        </w:rPr>
      </w:pPr>
    </w:p>
    <w:p w:rsidR="00901112" w:rsidRPr="0070301D" w:rsidRDefault="007B1CA5">
      <w:pPr>
        <w:rPr>
          <w:lang w:val="en-US"/>
        </w:rPr>
      </w:pPr>
      <w:r w:rsidRPr="0070301D">
        <w:rPr>
          <w:lang w:val="en-US"/>
        </w:rPr>
        <w:t>ICANN’s Registry Agreement does not contain a choice of law provision.</w:t>
      </w:r>
      <w:ins w:id="16" w:author="Raphaël BEAUREGARD-LACROIX" w:date="2017-09-22T05:50:00Z">
        <w:r w:rsidRPr="0070301D">
          <w:rPr>
            <w:lang w:val="en-US"/>
          </w:rPr>
          <w:t xml:space="preserve"> The governing law for the RA is thus </w:t>
        </w:r>
        <w:proofErr w:type="spellStart"/>
        <w:r w:rsidRPr="0070301D">
          <w:rPr>
            <w:lang w:val="en-US"/>
          </w:rPr>
          <w:t>undetermin</w:t>
        </w:r>
        <w:r w:rsidRPr="0070301D">
          <w:rPr>
            <w:lang w:val="en-US"/>
          </w:rPr>
          <w:t>ate</w:t>
        </w:r>
        <w:proofErr w:type="spellEnd"/>
        <w:r w:rsidRPr="0070301D">
          <w:rPr>
            <w:lang w:val="en-US"/>
          </w:rPr>
          <w:t xml:space="preserve">, until a judge or arbitrator takes a decision on that matter in the context of a litigation. </w:t>
        </w:r>
      </w:ins>
    </w:p>
    <w:p w:rsidR="00901112" w:rsidRPr="0070301D" w:rsidRDefault="00901112">
      <w:pPr>
        <w:rPr>
          <w:lang w:val="en-US"/>
        </w:rPr>
      </w:pPr>
    </w:p>
    <w:p w:rsidR="00901112" w:rsidRPr="0070301D" w:rsidRDefault="007B1CA5">
      <w:pPr>
        <w:numPr>
          <w:ilvl w:val="0"/>
          <w:numId w:val="1"/>
        </w:numPr>
        <w:contextualSpacing/>
        <w:rPr>
          <w:lang w:val="en-US"/>
        </w:rPr>
      </w:pPr>
      <w:r w:rsidRPr="0070301D">
        <w:rPr>
          <w:lang w:val="en-US"/>
        </w:rPr>
        <w:t>Choice of law provision in registrar accreditation agreements</w:t>
      </w:r>
    </w:p>
    <w:p w:rsidR="00901112" w:rsidRPr="0070301D" w:rsidRDefault="00901112">
      <w:pPr>
        <w:rPr>
          <w:lang w:val="en-US"/>
        </w:rPr>
      </w:pPr>
    </w:p>
    <w:p w:rsidR="00901112" w:rsidRDefault="007B1CA5">
      <w:r>
        <w:t>+++</w:t>
      </w:r>
    </w:p>
    <w:p w:rsidR="00901112" w:rsidRDefault="00901112"/>
    <w:p w:rsidR="00901112" w:rsidRPr="0070301D" w:rsidRDefault="007B1CA5">
      <w:pPr>
        <w:numPr>
          <w:ilvl w:val="0"/>
          <w:numId w:val="1"/>
        </w:numPr>
        <w:contextualSpacing/>
        <w:rPr>
          <w:lang w:val="en-US"/>
        </w:rPr>
      </w:pPr>
      <w:r w:rsidRPr="0070301D">
        <w:rPr>
          <w:lang w:val="en-US"/>
        </w:rPr>
        <w:t>Choice of venue provision in registry agreements</w:t>
      </w:r>
    </w:p>
    <w:p w:rsidR="00901112" w:rsidRPr="0070301D" w:rsidRDefault="00901112">
      <w:pPr>
        <w:rPr>
          <w:lang w:val="en-US"/>
        </w:rPr>
      </w:pPr>
    </w:p>
    <w:p w:rsidR="00901112" w:rsidRPr="0070301D" w:rsidRDefault="007B1CA5">
      <w:pPr>
        <w:rPr>
          <w:lang w:val="en-US"/>
        </w:rPr>
      </w:pPr>
      <w:ins w:id="17" w:author="Raphaël BEAUREGARD-LACROIX" w:date="2017-09-22T05:50:00Z">
        <w:r w:rsidRPr="0070301D">
          <w:rPr>
            <w:lang w:val="en-US"/>
          </w:rPr>
          <w:t xml:space="preserve">Dispute arising in the context of </w:t>
        </w:r>
      </w:ins>
      <w:r w:rsidRPr="0070301D">
        <w:rPr>
          <w:lang w:val="en-US"/>
        </w:rPr>
        <w:t>ICANN</w:t>
      </w:r>
      <w:r w:rsidRPr="0070301D">
        <w:rPr>
          <w:lang w:val="en-US"/>
        </w:rPr>
        <w:t xml:space="preserve">’s Registry Agreement </w:t>
      </w:r>
      <w:ins w:id="18" w:author="Raphaël BEAUREGARD-LACROIX" w:date="2017-09-22T05:50:00Z">
        <w:r w:rsidRPr="0070301D">
          <w:rPr>
            <w:lang w:val="en-US"/>
          </w:rPr>
          <w:t xml:space="preserve">are to be resolved under “binding arbitration” pursuant to ICC rules. Moreover, the RA </w:t>
        </w:r>
      </w:ins>
      <w:r w:rsidRPr="0070301D">
        <w:rPr>
          <w:lang w:val="en-US"/>
        </w:rPr>
        <w:t xml:space="preserve">contains a </w:t>
      </w:r>
      <w:ins w:id="19" w:author="Jorge Cancio" w:date="2017-09-19T13:41:00Z">
        <w:r w:rsidRPr="0070301D">
          <w:rPr>
            <w:lang w:val="en-US"/>
          </w:rPr>
          <w:t xml:space="preserve">general </w:t>
        </w:r>
      </w:ins>
      <w:r w:rsidRPr="0070301D">
        <w:rPr>
          <w:lang w:val="en-US"/>
        </w:rPr>
        <w:t>choice of venue provision. This provision sets the venue to Los Angeles California as both the physical place and the seat of th</w:t>
      </w:r>
      <w:r w:rsidRPr="0070301D">
        <w:rPr>
          <w:lang w:val="en-US"/>
        </w:rPr>
        <w:t>e arbitration (to be held under ICC rules.)</w:t>
      </w:r>
    </w:p>
    <w:p w:rsidR="00901112" w:rsidRPr="0070301D" w:rsidRDefault="00901112">
      <w:pPr>
        <w:rPr>
          <w:lang w:val="en-US"/>
        </w:rPr>
      </w:pPr>
    </w:p>
    <w:p w:rsidR="00901112" w:rsidRPr="0070301D" w:rsidRDefault="007B1CA5">
      <w:pPr>
        <w:rPr>
          <w:b/>
          <w:lang w:val="en-US"/>
        </w:rPr>
      </w:pPr>
      <w:proofErr w:type="gramStart"/>
      <w:r w:rsidRPr="0070301D">
        <w:rPr>
          <w:b/>
          <w:lang w:val="en-US"/>
        </w:rPr>
        <w:t>POSSIBLE SOLUTIONS</w:t>
      </w:r>
      <w:proofErr w:type="gramEnd"/>
      <w:r w:rsidRPr="0070301D">
        <w:rPr>
          <w:b/>
          <w:lang w:val="en-US"/>
        </w:rPr>
        <w:t xml:space="preserve"> </w:t>
      </w:r>
    </w:p>
    <w:p w:rsidR="00901112" w:rsidRPr="0070301D" w:rsidRDefault="00901112">
      <w:pPr>
        <w:rPr>
          <w:lang w:val="en-US"/>
        </w:rPr>
      </w:pPr>
    </w:p>
    <w:p w:rsidR="00901112" w:rsidRPr="0070301D" w:rsidRDefault="007B1CA5">
      <w:pPr>
        <w:rPr>
          <w:lang w:val="en-US"/>
        </w:rPr>
      </w:pPr>
      <w:r w:rsidRPr="0070301D">
        <w:rPr>
          <w:lang w:val="en-US"/>
        </w:rPr>
        <w:t>1. Choice of law provision in registry agreements</w:t>
      </w:r>
    </w:p>
    <w:p w:rsidR="00901112" w:rsidRPr="0070301D" w:rsidRDefault="00901112">
      <w:pPr>
        <w:rPr>
          <w:lang w:val="en-US"/>
        </w:rPr>
      </w:pPr>
    </w:p>
    <w:p w:rsidR="00901112" w:rsidRPr="0070301D" w:rsidRDefault="007B1CA5">
      <w:pPr>
        <w:rPr>
          <w:del w:id="20" w:author="Jorge Cancio" w:date="2017-09-19T13:38:00Z"/>
          <w:lang w:val="en-US"/>
        </w:rPr>
      </w:pPr>
      <w:r w:rsidRPr="0070301D">
        <w:rPr>
          <w:lang w:val="en-US"/>
        </w:rPr>
        <w:t xml:space="preserve">It has emerged from the subgroup’s discussions that, besides status quo, there </w:t>
      </w:r>
      <w:ins w:id="21" w:author="Jorge Cancio" w:date="2017-09-19T13:38:00Z">
        <w:r w:rsidRPr="0070301D">
          <w:rPr>
            <w:lang w:val="en-US"/>
          </w:rPr>
          <w:t xml:space="preserve">is a common ground whereby increased freedom of choice for the parties to the agreement could help registries in </w:t>
        </w:r>
        <w:r w:rsidRPr="0070301D">
          <w:rPr>
            <w:lang w:val="en-US"/>
          </w:rPr>
          <w:t>tailoring</w:t>
        </w:r>
        <w:r w:rsidRPr="0070301D">
          <w:rPr>
            <w:lang w:val="en-US"/>
          </w:rPr>
          <w:t xml:space="preserve"> their agreements to their specific needs and obligations. </w:t>
        </w:r>
      </w:ins>
      <w:del w:id="22" w:author="Jorge Cancio" w:date="2017-09-19T13:38:00Z">
        <w:r w:rsidRPr="0070301D">
          <w:rPr>
            <w:lang w:val="en-US"/>
          </w:rPr>
          <w:delText>are three possible options regarding possible changes to the fact that ther</w:delText>
        </w:r>
        <w:r w:rsidRPr="0070301D">
          <w:rPr>
            <w:lang w:val="en-US"/>
          </w:rPr>
          <w:delText>e is currently no choice of law being made in Registry Agreements.</w:delText>
        </w:r>
      </w:del>
    </w:p>
    <w:p w:rsidR="00901112" w:rsidRPr="0070301D" w:rsidRDefault="00901112">
      <w:pPr>
        <w:rPr>
          <w:lang w:val="en-US"/>
        </w:rPr>
      </w:pPr>
    </w:p>
    <w:p w:rsidR="00901112" w:rsidRPr="0070301D" w:rsidRDefault="007B1CA5">
      <w:pPr>
        <w:rPr>
          <w:lang w:val="en-US"/>
        </w:rPr>
      </w:pPr>
      <w:r w:rsidRPr="0070301D">
        <w:rPr>
          <w:u w:val="single"/>
          <w:lang w:val="en-US"/>
        </w:rPr>
        <w:t>Th</w:t>
      </w:r>
      <w:ins w:id="23" w:author="Jorge Cancio" w:date="2017-09-19T13:39:00Z">
        <w:r w:rsidRPr="0070301D">
          <w:rPr>
            <w:u w:val="single"/>
            <w:lang w:val="en-US"/>
          </w:rPr>
          <w:t>is would overall result in a</w:t>
        </w:r>
      </w:ins>
      <w:del w:id="24" w:author="Jorge Cancio" w:date="2017-09-19T13:39:00Z">
        <w:r w:rsidRPr="0070301D">
          <w:rPr>
            <w:u w:val="single"/>
            <w:lang w:val="en-US"/>
          </w:rPr>
          <w:delText>e first option</w:delText>
        </w:r>
        <w:r w:rsidRPr="0070301D">
          <w:rPr>
            <w:lang w:val="en-US"/>
          </w:rPr>
          <w:delText xml:space="preserve"> is the</w:delText>
        </w:r>
      </w:del>
      <w:r w:rsidRPr="0070301D">
        <w:rPr>
          <w:lang w:val="en-US"/>
        </w:rPr>
        <w:t xml:space="preserve"> “Menu” </w:t>
      </w:r>
      <w:ins w:id="25" w:author="Jorge Cancio" w:date="2017-09-19T13:39:00Z">
        <w:r w:rsidRPr="0070301D">
          <w:rPr>
            <w:lang w:val="en-US"/>
          </w:rPr>
          <w:t>approach</w:t>
        </w:r>
      </w:ins>
      <w:del w:id="26" w:author="Jorge Cancio" w:date="2017-09-19T13:39:00Z">
        <w:r w:rsidRPr="0070301D">
          <w:rPr>
            <w:lang w:val="en-US"/>
          </w:rPr>
          <w:delText>option</w:delText>
        </w:r>
      </w:del>
      <w:r w:rsidRPr="0070301D">
        <w:rPr>
          <w:lang w:val="en-US"/>
        </w:rPr>
        <w:t>, whereby the law</w:t>
      </w:r>
      <w:ins w:id="27" w:author="Jorge Cancio" w:date="2017-09-19T13:33:00Z">
        <w:r w:rsidRPr="0070301D">
          <w:rPr>
            <w:lang w:val="en-US"/>
          </w:rPr>
          <w:t>(s)</w:t>
        </w:r>
      </w:ins>
      <w:r w:rsidRPr="0070301D">
        <w:rPr>
          <w:lang w:val="en-US"/>
        </w:rPr>
        <w:t xml:space="preserve"> governing the </w:t>
      </w:r>
      <w:del w:id="28" w:author="Jorge Cancio" w:date="2017-09-19T13:33:00Z">
        <w:r w:rsidRPr="0070301D">
          <w:rPr>
            <w:lang w:val="en-US"/>
          </w:rPr>
          <w:delText xml:space="preserve">whole of the </w:delText>
        </w:r>
      </w:del>
      <w:r w:rsidRPr="0070301D">
        <w:rPr>
          <w:lang w:val="en-US"/>
        </w:rPr>
        <w:t xml:space="preserve">Registry Agreement is </w:t>
      </w:r>
      <w:ins w:id="29" w:author="Jorge Cancio" w:date="2017-09-19T13:33:00Z">
        <w:r w:rsidRPr="0070301D">
          <w:rPr>
            <w:lang w:val="en-US"/>
          </w:rPr>
          <w:t xml:space="preserve">(are) </w:t>
        </w:r>
      </w:ins>
      <w:r w:rsidRPr="0070301D">
        <w:rPr>
          <w:lang w:val="en-US"/>
        </w:rPr>
        <w:t>chosen at the moment of its conclusion. Such choice would be made according to a “menu” of possible governing laws. The said menu could be composed of +++</w:t>
      </w:r>
    </w:p>
    <w:p w:rsidR="00901112" w:rsidRPr="0070301D" w:rsidRDefault="00901112">
      <w:pPr>
        <w:rPr>
          <w:lang w:val="en-US"/>
        </w:rPr>
      </w:pPr>
    </w:p>
    <w:p w:rsidR="00901112" w:rsidRPr="0070301D" w:rsidRDefault="007B1CA5">
      <w:pPr>
        <w:rPr>
          <w:lang w:val="en-US"/>
        </w:rPr>
      </w:pPr>
      <w:r w:rsidRPr="0070301D">
        <w:rPr>
          <w:lang w:val="en-US"/>
        </w:rPr>
        <w:t xml:space="preserve">This option has the advantage of </w:t>
      </w:r>
      <w:ins w:id="30" w:author="Jorge Cancio" w:date="2017-09-19T13:36:00Z">
        <w:r w:rsidRPr="0070301D">
          <w:rPr>
            <w:lang w:val="en-US"/>
          </w:rPr>
          <w:t>providing the parties, especially the registries, with effective fr</w:t>
        </w:r>
        <w:r w:rsidRPr="0070301D">
          <w:rPr>
            <w:lang w:val="en-US"/>
          </w:rPr>
          <w:t xml:space="preserve">eedom to define, within a reasonable agreement with ICANN, the law(s) governing their contracts. This may contribute to avoiding conflicts between provisions established in the contract and the provisions of national or supranational law. It may also help </w:t>
        </w:r>
        <w:r w:rsidRPr="0070301D">
          <w:rPr>
            <w:lang w:val="en-US"/>
          </w:rPr>
          <w:t xml:space="preserve">registries that are more comfortable with subjecting their agreement in whole or in part to law(s) with which they are more </w:t>
        </w:r>
        <w:proofErr w:type="gramStart"/>
        <w:r w:rsidRPr="0070301D">
          <w:rPr>
            <w:lang w:val="en-US"/>
          </w:rPr>
          <w:t>familiar.</w:t>
        </w:r>
      </w:ins>
      <w:r w:rsidRPr="0070301D">
        <w:rPr>
          <w:lang w:val="en-US"/>
        </w:rPr>
        <w:t>+</w:t>
      </w:r>
      <w:proofErr w:type="gramEnd"/>
      <w:r w:rsidRPr="0070301D">
        <w:rPr>
          <w:lang w:val="en-US"/>
        </w:rPr>
        <w:t>++</w:t>
      </w:r>
    </w:p>
    <w:p w:rsidR="00901112" w:rsidRPr="0070301D" w:rsidRDefault="00901112">
      <w:pPr>
        <w:rPr>
          <w:lang w:val="en-US"/>
        </w:rPr>
      </w:pPr>
    </w:p>
    <w:p w:rsidR="00901112" w:rsidRPr="0070301D" w:rsidRDefault="007B1CA5">
      <w:pPr>
        <w:rPr>
          <w:lang w:val="en-US"/>
        </w:rPr>
      </w:pPr>
      <w:ins w:id="31" w:author="Jorge Cancio" w:date="2017-09-19T13:39:00Z">
        <w:r w:rsidRPr="0070301D">
          <w:rPr>
            <w:u w:val="single"/>
            <w:lang w:val="en-US"/>
          </w:rPr>
          <w:t>A possible outcome of this Menu approach would still be the</w:t>
        </w:r>
      </w:ins>
      <w:del w:id="32" w:author="Jorge Cancio" w:date="2017-09-19T13:39:00Z">
        <w:r w:rsidRPr="0070301D">
          <w:rPr>
            <w:u w:val="single"/>
            <w:lang w:val="en-US"/>
          </w:rPr>
          <w:delText>The second option</w:delText>
        </w:r>
        <w:r w:rsidRPr="0070301D">
          <w:rPr>
            <w:lang w:val="en-US"/>
          </w:rPr>
          <w:delText xml:space="preserve"> is the</w:delText>
        </w:r>
      </w:del>
      <w:ins w:id="33" w:author="Jorge Cancio" w:date="2017-09-19T13:39:00Z">
        <w:r w:rsidRPr="0070301D">
          <w:rPr>
            <w:lang w:val="en-US"/>
          </w:rPr>
          <w:t xml:space="preserve"> definition of</w:t>
        </w:r>
      </w:ins>
      <w:r w:rsidRPr="0070301D">
        <w:rPr>
          <w:lang w:val="en-US"/>
        </w:rPr>
        <w:t xml:space="preserve"> “California” </w:t>
      </w:r>
      <w:ins w:id="34" w:author="Jorge Cancio" w:date="2017-09-19T13:40:00Z">
        <w:r w:rsidRPr="0070301D">
          <w:rPr>
            <w:lang w:val="en-US"/>
          </w:rPr>
          <w:t xml:space="preserve">law as </w:t>
        </w:r>
        <w:r w:rsidRPr="0070301D">
          <w:rPr>
            <w:lang w:val="en-US"/>
          </w:rPr>
          <w:t>governing one</w:t>
        </w:r>
      </w:ins>
      <w:del w:id="35" w:author="Jorge Cancio" w:date="2017-09-19T13:40:00Z">
        <w:r w:rsidRPr="0070301D">
          <w:rPr>
            <w:lang w:val="en-US"/>
          </w:rPr>
          <w:delText>option</w:delText>
        </w:r>
      </w:del>
      <w:r w:rsidRPr="0070301D">
        <w:rPr>
          <w:lang w:val="en-US"/>
        </w:rPr>
        <w:t xml:space="preserve">, whereby the law governing the whole of the Registry Agreement is set as being the law of the State of California. </w:t>
      </w:r>
    </w:p>
    <w:p w:rsidR="00901112" w:rsidRPr="0070301D" w:rsidRDefault="00901112">
      <w:pPr>
        <w:rPr>
          <w:lang w:val="en-US"/>
        </w:rPr>
      </w:pPr>
    </w:p>
    <w:p w:rsidR="00901112" w:rsidRPr="0070301D" w:rsidRDefault="007B1CA5">
      <w:pPr>
        <w:rPr>
          <w:lang w:val="en-US"/>
        </w:rPr>
      </w:pPr>
      <w:r w:rsidRPr="0070301D">
        <w:rPr>
          <w:lang w:val="en-US"/>
        </w:rPr>
        <w:t>This option has the advantage of +++</w:t>
      </w:r>
    </w:p>
    <w:p w:rsidR="00901112" w:rsidRPr="0070301D" w:rsidRDefault="00901112">
      <w:pPr>
        <w:rPr>
          <w:lang w:val="en-US"/>
        </w:rPr>
      </w:pPr>
    </w:p>
    <w:p w:rsidR="00901112" w:rsidRPr="0070301D" w:rsidRDefault="007B1CA5">
      <w:pPr>
        <w:rPr>
          <w:lang w:val="en-US"/>
        </w:rPr>
      </w:pPr>
      <w:ins w:id="36" w:author="Jorge Cancio" w:date="2017-09-19T13:40:00Z">
        <w:r w:rsidRPr="0070301D">
          <w:rPr>
            <w:u w:val="single"/>
            <w:lang w:val="en-US"/>
          </w:rPr>
          <w:t>another possible outcome would be a</w:t>
        </w:r>
      </w:ins>
      <w:del w:id="37" w:author="Jorge Cancio" w:date="2017-09-19T13:40:00Z">
        <w:r w:rsidRPr="0070301D">
          <w:rPr>
            <w:u w:val="single"/>
            <w:lang w:val="en-US"/>
          </w:rPr>
          <w:delText>The third option</w:delText>
        </w:r>
        <w:r w:rsidRPr="0070301D">
          <w:rPr>
            <w:lang w:val="en-US"/>
          </w:rPr>
          <w:delText xml:space="preserve"> is the</w:delText>
        </w:r>
      </w:del>
      <w:r w:rsidRPr="0070301D">
        <w:rPr>
          <w:lang w:val="en-US"/>
        </w:rPr>
        <w:t xml:space="preserve"> “Carve-Out” </w:t>
      </w:r>
      <w:del w:id="38" w:author="Jorge Cancio" w:date="2017-09-19T13:40:00Z">
        <w:r w:rsidRPr="0070301D">
          <w:rPr>
            <w:lang w:val="en-US"/>
          </w:rPr>
          <w:delText>option</w:delText>
        </w:r>
      </w:del>
      <w:ins w:id="39" w:author="Jorge Cancio" w:date="2017-09-19T13:40:00Z">
        <w:r w:rsidRPr="0070301D">
          <w:rPr>
            <w:lang w:val="en-US"/>
          </w:rPr>
          <w:t>solu</w:t>
        </w:r>
        <w:r w:rsidRPr="0070301D">
          <w:rPr>
            <w:lang w:val="en-US"/>
          </w:rPr>
          <w:t>tion</w:t>
        </w:r>
      </w:ins>
      <w:r w:rsidRPr="0070301D">
        <w:rPr>
          <w:lang w:val="en-US"/>
        </w:rPr>
        <w:t>, whereby certain parts of the contract (“some parts of the agreement [which] may require a uniform treatment for all registry operators”) are governed by a predetermined law (for example, California) and other parts (“eligibility rules for second leve</w:t>
      </w:r>
      <w:r w:rsidRPr="0070301D">
        <w:rPr>
          <w:lang w:val="en-US"/>
        </w:rPr>
        <w:t xml:space="preserve">l domains, privacy and data protection rules”) are governed by the same law which governs the registry as a legal person. </w:t>
      </w:r>
    </w:p>
    <w:p w:rsidR="00901112" w:rsidRPr="0070301D" w:rsidRDefault="007B1CA5">
      <w:pPr>
        <w:rPr>
          <w:lang w:val="en-US"/>
        </w:rPr>
      </w:pPr>
      <w:r w:rsidRPr="0070301D">
        <w:rPr>
          <w:lang w:val="en-US"/>
        </w:rPr>
        <w:t>This option has the advantage of +++</w:t>
      </w:r>
    </w:p>
    <w:p w:rsidR="00901112" w:rsidRPr="0070301D" w:rsidRDefault="00901112">
      <w:pPr>
        <w:rPr>
          <w:ins w:id="40" w:author="Jorge Cancio" w:date="2017-09-19T13:41:00Z"/>
          <w:lang w:val="en-US"/>
        </w:rPr>
      </w:pPr>
    </w:p>
    <w:p w:rsidR="00901112" w:rsidRPr="0070301D" w:rsidRDefault="007B1CA5">
      <w:pPr>
        <w:rPr>
          <w:ins w:id="41" w:author="Jorge Cancio" w:date="2017-09-19T13:41:00Z"/>
          <w:lang w:val="en-US"/>
        </w:rPr>
      </w:pPr>
      <w:ins w:id="42" w:author="Jorge Cancio" w:date="2017-09-19T13:41:00Z">
        <w:r w:rsidRPr="0070301D">
          <w:rPr>
            <w:lang w:val="en-US"/>
          </w:rPr>
          <w:t xml:space="preserve">There could potentially be other possible outcomes of exercising the effective freedom to </w:t>
        </w:r>
        <w:proofErr w:type="spellStart"/>
        <w:r w:rsidRPr="0070301D">
          <w:rPr>
            <w:lang w:val="en-US"/>
          </w:rPr>
          <w:t>chose</w:t>
        </w:r>
        <w:proofErr w:type="spellEnd"/>
        <w:r w:rsidRPr="0070301D">
          <w:rPr>
            <w:lang w:val="en-US"/>
          </w:rPr>
          <w:t xml:space="preserve"> warranted under the Menu approach.</w:t>
        </w:r>
      </w:ins>
    </w:p>
    <w:p w:rsidR="00901112" w:rsidRPr="0070301D" w:rsidRDefault="00901112">
      <w:pPr>
        <w:rPr>
          <w:lang w:val="en-US"/>
        </w:rPr>
      </w:pPr>
    </w:p>
    <w:p w:rsidR="00901112" w:rsidRPr="0070301D" w:rsidRDefault="007B1CA5">
      <w:pPr>
        <w:rPr>
          <w:lang w:val="en-US"/>
        </w:rPr>
      </w:pPr>
      <w:r w:rsidRPr="0070301D">
        <w:rPr>
          <w:lang w:val="en-US"/>
        </w:rPr>
        <w:t>2. Choice of law provision in registrar accreditation agreements</w:t>
      </w:r>
    </w:p>
    <w:p w:rsidR="00901112" w:rsidRPr="0070301D" w:rsidRDefault="00901112">
      <w:pPr>
        <w:rPr>
          <w:lang w:val="en-US"/>
        </w:rPr>
      </w:pPr>
    </w:p>
    <w:p w:rsidR="00901112" w:rsidRPr="0070301D" w:rsidRDefault="007B1CA5">
      <w:pPr>
        <w:rPr>
          <w:lang w:val="en-US"/>
        </w:rPr>
      </w:pPr>
      <w:r w:rsidRPr="0070301D">
        <w:rPr>
          <w:lang w:val="en-US"/>
        </w:rPr>
        <w:t>+++</w:t>
      </w:r>
    </w:p>
    <w:p w:rsidR="00901112" w:rsidRPr="0070301D" w:rsidRDefault="00901112">
      <w:pPr>
        <w:rPr>
          <w:lang w:val="en-US"/>
        </w:rPr>
      </w:pPr>
    </w:p>
    <w:p w:rsidR="00901112" w:rsidRPr="0070301D" w:rsidRDefault="007B1CA5">
      <w:pPr>
        <w:rPr>
          <w:lang w:val="en-US"/>
        </w:rPr>
      </w:pPr>
      <w:r w:rsidRPr="0070301D">
        <w:rPr>
          <w:lang w:val="en-US"/>
        </w:rPr>
        <w:t xml:space="preserve">3. Choice of venue provisions in registry agreements </w:t>
      </w:r>
    </w:p>
    <w:p w:rsidR="00901112" w:rsidRPr="0070301D" w:rsidRDefault="00901112">
      <w:pPr>
        <w:rPr>
          <w:lang w:val="en-US"/>
        </w:rPr>
      </w:pPr>
    </w:p>
    <w:p w:rsidR="00901112" w:rsidRPr="0070301D" w:rsidRDefault="007B1CA5">
      <w:pPr>
        <w:rPr>
          <w:lang w:val="en-US"/>
        </w:rPr>
      </w:pPr>
      <w:r w:rsidRPr="0070301D">
        <w:rPr>
          <w:lang w:val="en-US"/>
        </w:rPr>
        <w:t xml:space="preserve">When entering into contracts with registries, ICANN could offer a list of possible venues for the arbitration to take place rather than </w:t>
      </w:r>
      <w:ins w:id="43" w:author="Jorge Cancio" w:date="2017-09-19T13:41:00Z">
        <w:r w:rsidRPr="0070301D">
          <w:rPr>
            <w:lang w:val="en-US"/>
          </w:rPr>
          <w:t xml:space="preserve">generally </w:t>
        </w:r>
      </w:ins>
      <w:r w:rsidRPr="0070301D">
        <w:rPr>
          <w:lang w:val="en-US"/>
        </w:rPr>
        <w:t>impos</w:t>
      </w:r>
      <w:ins w:id="44" w:author="Jorge Cancio" w:date="2017-09-19T13:41:00Z">
        <w:r w:rsidRPr="0070301D">
          <w:rPr>
            <w:lang w:val="en-US"/>
          </w:rPr>
          <w:t>ing</w:t>
        </w:r>
      </w:ins>
      <w:del w:id="45" w:author="Jorge Cancio" w:date="2017-09-19T13:41:00Z">
        <w:r w:rsidRPr="0070301D">
          <w:rPr>
            <w:lang w:val="en-US"/>
          </w:rPr>
          <w:delText>e</w:delText>
        </w:r>
      </w:del>
      <w:r w:rsidRPr="0070301D">
        <w:rPr>
          <w:lang w:val="en-US"/>
        </w:rPr>
        <w:t xml:space="preserve"> Los Angeles, California as the place (and hence, both the “seat” and physical location) of the arbit</w:t>
      </w:r>
      <w:r w:rsidRPr="0070301D">
        <w:rPr>
          <w:lang w:val="en-US"/>
        </w:rPr>
        <w:t xml:space="preserve">ration. The rest of the arbitration clause (namely, the rules of arbitration being ICC rules) would remain unchanged. </w:t>
      </w:r>
    </w:p>
    <w:p w:rsidR="00901112" w:rsidRPr="0070301D" w:rsidRDefault="00901112">
      <w:pPr>
        <w:rPr>
          <w:lang w:val="en-US"/>
        </w:rPr>
      </w:pPr>
    </w:p>
    <w:p w:rsidR="00901112" w:rsidRPr="0070301D" w:rsidRDefault="007B1CA5">
      <w:pPr>
        <w:rPr>
          <w:lang w:val="en-US"/>
        </w:rPr>
      </w:pPr>
      <w:r w:rsidRPr="0070301D">
        <w:rPr>
          <w:lang w:val="en-US"/>
        </w:rPr>
        <w:lastRenderedPageBreak/>
        <w:t xml:space="preserve">The registry which enters into a registry agreement with ICANN could then choose which venue it prefers at the moment of the conclusion </w:t>
      </w:r>
      <w:r w:rsidRPr="0070301D">
        <w:rPr>
          <w:lang w:val="en-US"/>
        </w:rPr>
        <w:t>of the contract.</w:t>
      </w:r>
    </w:p>
    <w:p w:rsidR="00901112" w:rsidRPr="0070301D" w:rsidRDefault="00901112">
      <w:pPr>
        <w:rPr>
          <w:lang w:val="en-US"/>
        </w:rPr>
      </w:pPr>
    </w:p>
    <w:p w:rsidR="00901112" w:rsidRPr="0070301D" w:rsidRDefault="007B1CA5">
      <w:pPr>
        <w:rPr>
          <w:lang w:val="en-US"/>
        </w:rPr>
      </w:pPr>
      <w:r w:rsidRPr="0070301D">
        <w:rPr>
          <w:lang w:val="en-US"/>
        </w:rPr>
        <w:t xml:space="preserve">Having this option open would diminish the cost of litigation for registries, potentially allowing registries to start arbitration procedures at a location which is more amenable to them than Los Angeles, California (although Los Angeles </w:t>
      </w:r>
      <w:r w:rsidRPr="0070301D">
        <w:rPr>
          <w:lang w:val="en-US"/>
        </w:rPr>
        <w:t xml:space="preserve">itself could remain an option.) </w:t>
      </w:r>
    </w:p>
    <w:p w:rsidR="00901112" w:rsidRPr="0070301D" w:rsidRDefault="00901112">
      <w:pPr>
        <w:rPr>
          <w:lang w:val="en-US"/>
        </w:rPr>
      </w:pPr>
    </w:p>
    <w:p w:rsidR="00901112" w:rsidRPr="0070301D" w:rsidRDefault="007B1CA5">
      <w:pPr>
        <w:rPr>
          <w:lang w:val="en-US"/>
        </w:rPr>
      </w:pPr>
      <w:r w:rsidRPr="0070301D">
        <w:rPr>
          <w:lang w:val="en-US"/>
        </w:rPr>
        <w:t>From ICANN’s perspective, the only risk associated with such a change is</w:t>
      </w:r>
      <w:ins w:id="46" w:author="Raphaël BEAUREGARD-LACROIX" w:date="2017-09-22T05:50:00Z">
        <w:r w:rsidRPr="0070301D">
          <w:rPr>
            <w:lang w:val="en-US"/>
          </w:rPr>
          <w:t xml:space="preserve"> having to deal with a different </w:t>
        </w:r>
        <w:proofErr w:type="spellStart"/>
        <w:r w:rsidRPr="0070301D">
          <w:rPr>
            <w:i/>
            <w:lang w:val="en-US"/>
          </w:rPr>
          <w:t>lex</w:t>
        </w:r>
        <w:proofErr w:type="spellEnd"/>
        <w:r w:rsidRPr="0070301D">
          <w:rPr>
            <w:i/>
            <w:lang w:val="en-US"/>
          </w:rPr>
          <w:t xml:space="preserve"> </w:t>
        </w:r>
        <w:proofErr w:type="spellStart"/>
        <w:r w:rsidRPr="0070301D">
          <w:rPr>
            <w:i/>
            <w:lang w:val="en-US"/>
          </w:rPr>
          <w:t>arbitri</w:t>
        </w:r>
        <w:proofErr w:type="spellEnd"/>
        <w:r w:rsidRPr="0070301D">
          <w:rPr>
            <w:i/>
            <w:lang w:val="en-US"/>
          </w:rPr>
          <w:t xml:space="preserve"> </w:t>
        </w:r>
        <w:r w:rsidRPr="0070301D">
          <w:rPr>
            <w:lang w:val="en-US"/>
          </w:rPr>
          <w:t xml:space="preserve">than that of California. Indeed, </w:t>
        </w:r>
      </w:ins>
      <w:r w:rsidRPr="0070301D">
        <w:rPr>
          <w:lang w:val="en-US"/>
        </w:rPr>
        <w:t xml:space="preserve"> </w:t>
      </w:r>
      <w:del w:id="47" w:author="Raphaël BEAUREGARD-LACROIX" w:date="2017-09-22T05:50:00Z">
        <w:r w:rsidRPr="0070301D">
          <w:rPr>
            <w:lang w:val="en-US"/>
          </w:rPr>
          <w:delText>related to the prerogatives given to t</w:delText>
        </w:r>
      </w:del>
      <w:r w:rsidRPr="0070301D">
        <w:rPr>
          <w:lang w:val="en-US"/>
        </w:rPr>
        <w:t xml:space="preserve">he </w:t>
      </w:r>
      <w:r w:rsidRPr="0070301D">
        <w:rPr>
          <w:i/>
          <w:lang w:val="en-US"/>
        </w:rPr>
        <w:t xml:space="preserve">courts </w:t>
      </w:r>
      <w:r w:rsidRPr="0070301D">
        <w:rPr>
          <w:lang w:val="en-US"/>
        </w:rPr>
        <w:t>of the seat of the arbi</w:t>
      </w:r>
      <w:r w:rsidRPr="0070301D">
        <w:rPr>
          <w:lang w:val="en-US"/>
        </w:rPr>
        <w:t xml:space="preserve">tration </w:t>
      </w:r>
      <w:ins w:id="48" w:author="Raphaël BEAUREGARD-LACROIX" w:date="2017-09-22T05:50:00Z">
        <w:r w:rsidRPr="0070301D">
          <w:rPr>
            <w:lang w:val="en-US"/>
          </w:rPr>
          <w:t>are competent to order interim relief and hear challenges to the award, among other things.</w:t>
        </w:r>
      </w:ins>
      <w:del w:id="49" w:author="Raphaël BEAUREGARD-LACROIX" w:date="2017-09-22T05:50:00Z">
        <w:r w:rsidRPr="0070301D">
          <w:rPr>
            <w:lang w:val="en-US"/>
          </w:rPr>
          <w:delText>in matters of challenge of the award, for example. Indeed, only the courts of the seat are competent to entertain a challenge of the arbitral award.</w:delText>
        </w:r>
      </w:del>
      <w:ins w:id="50" w:author="Raphaël BEAUREGARD-LACROIX" w:date="2017-09-22T05:50:00Z">
        <w:r>
          <w:rPr>
            <w:vertAlign w:val="superscript"/>
          </w:rPr>
          <w:footnoteReference w:id="2"/>
        </w:r>
      </w:ins>
      <w:r w:rsidRPr="0070301D">
        <w:rPr>
          <w:lang w:val="en-US"/>
        </w:rPr>
        <w:t xml:space="preserve"> </w:t>
      </w:r>
    </w:p>
    <w:p w:rsidR="00901112" w:rsidRPr="0070301D" w:rsidRDefault="00901112">
      <w:pPr>
        <w:rPr>
          <w:lang w:val="en-US"/>
        </w:rPr>
      </w:pPr>
    </w:p>
    <w:p w:rsidR="00901112" w:rsidRPr="0070301D" w:rsidRDefault="007B1CA5">
      <w:pPr>
        <w:rPr>
          <w:lang w:val="en-US"/>
        </w:rPr>
      </w:pPr>
      <w:r w:rsidRPr="0070301D">
        <w:rPr>
          <w:lang w:val="en-US"/>
        </w:rPr>
        <w:t xml:space="preserve">Finally, the options given in the “venue menu” could correspond to ICANN’s own regions </w:t>
      </w:r>
      <w:ins w:id="53" w:author="Raphaël BEAUREGARD-LACROIX" w:date="2017-09-22T00:33:00Z">
        <w:r w:rsidRPr="0070301D">
          <w:rPr>
            <w:lang w:val="en-US"/>
          </w:rPr>
          <w:t>as defined in ICANN’s bylaws, that is ICANN could offer at least one venue per region.</w:t>
        </w:r>
        <w:r>
          <w:rPr>
            <w:vertAlign w:val="superscript"/>
          </w:rPr>
          <w:footnoteReference w:id="3"/>
        </w:r>
        <w:del w:id="56" w:author="Raphaël BEAUREGARD-LACROIX" w:date="2017-09-22T00:33:00Z">
          <w:r w:rsidRPr="0070301D">
            <w:rPr>
              <w:lang w:val="en-US"/>
            </w:rPr>
            <w:delText xml:space="preserve"> </w:delText>
          </w:r>
        </w:del>
      </w:ins>
      <w:del w:id="57" w:author="Raphaël BEAUREGARD-LACROIX" w:date="2017-09-22T00:33:00Z">
        <w:r w:rsidRPr="0070301D">
          <w:rPr>
            <w:lang w:val="en-US"/>
          </w:rPr>
          <w:delText xml:space="preserve">(e.g. one venue per region.) </w:delText>
        </w:r>
      </w:del>
    </w:p>
    <w:p w:rsidR="00901112" w:rsidRPr="0070301D" w:rsidRDefault="00901112">
      <w:pPr>
        <w:rPr>
          <w:lang w:val="en-US"/>
        </w:rPr>
      </w:pPr>
    </w:p>
    <w:p w:rsidR="00901112" w:rsidRDefault="007B1CA5">
      <w:pPr>
        <w:rPr>
          <w:b/>
        </w:rPr>
      </w:pPr>
      <w:r>
        <w:rPr>
          <w:b/>
        </w:rPr>
        <w:t xml:space="preserve">RECOMMENDATION </w:t>
      </w:r>
    </w:p>
    <w:p w:rsidR="00901112" w:rsidRDefault="00901112"/>
    <w:p w:rsidR="00901112" w:rsidRDefault="007B1CA5">
      <w:r>
        <w:t>+++</w:t>
      </w:r>
    </w:p>
    <w:sectPr w:rsidR="00901112">
      <w:pgSz w:w="11906" w:h="16838"/>
      <w:pgMar w:top="1417" w:right="1417" w:bottom="1417" w:left="1417"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1CA5" w:rsidRDefault="007B1CA5">
      <w:pPr>
        <w:spacing w:line="240" w:lineRule="auto"/>
      </w:pPr>
      <w:r>
        <w:separator/>
      </w:r>
    </w:p>
  </w:endnote>
  <w:endnote w:type="continuationSeparator" w:id="0">
    <w:p w:rsidR="007B1CA5" w:rsidRDefault="007B1CA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1CA5" w:rsidRDefault="007B1CA5">
      <w:pPr>
        <w:spacing w:line="240" w:lineRule="auto"/>
      </w:pPr>
      <w:r>
        <w:separator/>
      </w:r>
    </w:p>
  </w:footnote>
  <w:footnote w:type="continuationSeparator" w:id="0">
    <w:p w:rsidR="007B1CA5" w:rsidRDefault="007B1CA5">
      <w:pPr>
        <w:spacing w:line="240" w:lineRule="auto"/>
      </w:pPr>
      <w:r>
        <w:continuationSeparator/>
      </w:r>
    </w:p>
  </w:footnote>
  <w:footnote w:id="1">
    <w:p w:rsidR="00901112" w:rsidRPr="0070301D" w:rsidRDefault="007B1CA5">
      <w:pPr>
        <w:spacing w:line="240" w:lineRule="auto"/>
        <w:rPr>
          <w:ins w:id="4" w:author="Raphaël BEAUREGARD-LACROIX" w:date="2017-09-21T22:58:00Z"/>
          <w:sz w:val="20"/>
          <w:szCs w:val="20"/>
          <w:lang w:val="en-US"/>
        </w:rPr>
      </w:pPr>
      <w:r>
        <w:rPr>
          <w:vertAlign w:val="superscript"/>
        </w:rPr>
        <w:footnoteRef/>
      </w:r>
      <w:ins w:id="5" w:author="Raphaël BEAUREGARD-LACROIX" w:date="2017-09-21T22:58:00Z">
        <w:r w:rsidRPr="0070301D">
          <w:rPr>
            <w:sz w:val="20"/>
            <w:szCs w:val="20"/>
            <w:lang w:val="en-US"/>
          </w:rPr>
          <w:t xml:space="preserve"> “At this point in the CCWG-</w:t>
        </w:r>
        <w:r w:rsidRPr="0070301D">
          <w:rPr>
            <w:sz w:val="20"/>
            <w:szCs w:val="20"/>
            <w:lang w:val="en-US"/>
          </w:rPr>
          <w:t xml:space="preserve">Accountability’s work, the </w:t>
        </w:r>
        <w:proofErr w:type="gramStart"/>
        <w:r w:rsidRPr="0070301D">
          <w:rPr>
            <w:sz w:val="20"/>
            <w:szCs w:val="20"/>
            <w:lang w:val="en-US"/>
          </w:rPr>
          <w:t>main issues</w:t>
        </w:r>
        <w:proofErr w:type="gramEnd"/>
        <w:r w:rsidRPr="0070301D">
          <w:rPr>
            <w:sz w:val="20"/>
            <w:szCs w:val="20"/>
            <w:lang w:val="en-US"/>
          </w:rPr>
          <w:t xml:space="preserve"> that need to be investigated within Work Stream 2 relate to the influence that ICANN´s existing jurisdiction may have on the actual operation of policies and accountability mechanisms. This refers primarily to the pro</w:t>
        </w:r>
        <w:r w:rsidRPr="0070301D">
          <w:rPr>
            <w:sz w:val="20"/>
            <w:szCs w:val="20"/>
            <w:lang w:val="en-US"/>
          </w:rPr>
          <w:t>cess for the settlement of disputes within ICANN, involving the choice of jurisdiction and of the applicable laws, but not necessarily the location where ICANN is incorporated.” CCWG Accountability WS1 Report</w:t>
        </w:r>
      </w:ins>
    </w:p>
  </w:footnote>
  <w:footnote w:id="2">
    <w:p w:rsidR="00901112" w:rsidRPr="0070301D" w:rsidRDefault="007B1CA5">
      <w:pPr>
        <w:spacing w:line="240" w:lineRule="auto"/>
        <w:rPr>
          <w:ins w:id="51" w:author="Raphaël BEAUREGARD-LACROIX" w:date="2017-09-22T05:50:00Z"/>
          <w:sz w:val="20"/>
          <w:szCs w:val="20"/>
          <w:lang w:val="en-US"/>
        </w:rPr>
      </w:pPr>
      <w:r>
        <w:rPr>
          <w:vertAlign w:val="superscript"/>
        </w:rPr>
        <w:footnoteRef/>
      </w:r>
      <w:ins w:id="52" w:author="Raphaël BEAUREGARD-LACROIX" w:date="2017-09-22T05:50:00Z">
        <w:r w:rsidRPr="0070301D">
          <w:rPr>
            <w:sz w:val="20"/>
            <w:szCs w:val="20"/>
            <w:lang w:val="en-US"/>
          </w:rPr>
          <w:t xml:space="preserve"> In addition to interim relief and award challenges, the </w:t>
        </w:r>
        <w:proofErr w:type="spellStart"/>
        <w:r w:rsidRPr="0070301D">
          <w:rPr>
            <w:sz w:val="20"/>
            <w:szCs w:val="20"/>
            <w:lang w:val="en-US"/>
          </w:rPr>
          <w:t>lex</w:t>
        </w:r>
        <w:proofErr w:type="spellEnd"/>
        <w:r w:rsidRPr="0070301D">
          <w:rPr>
            <w:sz w:val="20"/>
            <w:szCs w:val="20"/>
            <w:lang w:val="en-US"/>
          </w:rPr>
          <w:t xml:space="preserve"> </w:t>
        </w:r>
        <w:proofErr w:type="spellStart"/>
        <w:r w:rsidRPr="0070301D">
          <w:rPr>
            <w:sz w:val="20"/>
            <w:szCs w:val="20"/>
            <w:lang w:val="en-US"/>
          </w:rPr>
          <w:t>arbitri</w:t>
        </w:r>
        <w:proofErr w:type="spellEnd"/>
        <w:r w:rsidRPr="0070301D">
          <w:rPr>
            <w:sz w:val="20"/>
            <w:szCs w:val="20"/>
            <w:lang w:val="en-US"/>
          </w:rPr>
          <w:t xml:space="preserve"> is also relevant when witnesses are involved or when one of the parties would claim that the subject matter of the dispute is not arbitrable. The contents of the </w:t>
        </w:r>
        <w:proofErr w:type="spellStart"/>
        <w:r w:rsidRPr="0070301D">
          <w:rPr>
            <w:sz w:val="20"/>
            <w:szCs w:val="20"/>
            <w:lang w:val="en-US"/>
          </w:rPr>
          <w:t>lex</w:t>
        </w:r>
        <w:proofErr w:type="spellEnd"/>
        <w:r w:rsidRPr="0070301D">
          <w:rPr>
            <w:sz w:val="20"/>
            <w:szCs w:val="20"/>
            <w:lang w:val="en-US"/>
          </w:rPr>
          <w:t xml:space="preserve"> </w:t>
        </w:r>
        <w:proofErr w:type="spellStart"/>
        <w:r w:rsidRPr="0070301D">
          <w:rPr>
            <w:sz w:val="20"/>
            <w:szCs w:val="20"/>
            <w:lang w:val="en-US"/>
          </w:rPr>
          <w:t>arbitri</w:t>
        </w:r>
        <w:proofErr w:type="spellEnd"/>
        <w:r w:rsidRPr="0070301D">
          <w:rPr>
            <w:sz w:val="20"/>
            <w:szCs w:val="20"/>
            <w:lang w:val="en-US"/>
          </w:rPr>
          <w:t xml:space="preserve"> are to be fou</w:t>
        </w:r>
        <w:r w:rsidRPr="0070301D">
          <w:rPr>
            <w:sz w:val="20"/>
            <w:szCs w:val="20"/>
            <w:lang w:val="en-US"/>
          </w:rPr>
          <w:t xml:space="preserve">nd in the arbitration laws of a given country. Such laws are today rather </w:t>
        </w:r>
        <w:proofErr w:type="spellStart"/>
        <w:r w:rsidRPr="0070301D">
          <w:rPr>
            <w:sz w:val="20"/>
            <w:szCs w:val="20"/>
            <w:lang w:val="en-US"/>
          </w:rPr>
          <w:t>standardised</w:t>
        </w:r>
        <w:proofErr w:type="spellEnd"/>
        <w:r w:rsidRPr="0070301D">
          <w:rPr>
            <w:sz w:val="20"/>
            <w:szCs w:val="20"/>
            <w:lang w:val="en-US"/>
          </w:rPr>
          <w:t xml:space="preserve"> and in that sense, it is possible to further mitigate this risk by assessing the contents of the arbitration laws of each possible venue offered as an option in the “men</w:t>
        </w:r>
        <w:r w:rsidRPr="0070301D">
          <w:rPr>
            <w:sz w:val="20"/>
            <w:szCs w:val="20"/>
            <w:lang w:val="en-US"/>
          </w:rPr>
          <w:t xml:space="preserve">u.” </w:t>
        </w:r>
      </w:ins>
    </w:p>
  </w:footnote>
  <w:footnote w:id="3">
    <w:p w:rsidR="00901112" w:rsidRPr="0070301D" w:rsidRDefault="007B1CA5">
      <w:pPr>
        <w:spacing w:line="240" w:lineRule="auto"/>
        <w:rPr>
          <w:ins w:id="54" w:author="Raphaël BEAUREGARD-LACROIX" w:date="2017-09-22T00:33:00Z"/>
          <w:sz w:val="20"/>
          <w:szCs w:val="20"/>
        </w:rPr>
      </w:pPr>
      <w:r>
        <w:rPr>
          <w:vertAlign w:val="superscript"/>
        </w:rPr>
        <w:footnoteRef/>
      </w:r>
      <w:ins w:id="55" w:author="Raphaël BEAUREGARD-LACROIX" w:date="2017-09-22T00:33:00Z">
        <w:r w:rsidRPr="0070301D">
          <w:rPr>
            <w:sz w:val="20"/>
            <w:szCs w:val="20"/>
            <w:lang w:val="en-US"/>
          </w:rPr>
          <w:t xml:space="preserve"> “As used in these Bylaws, each of the followi</w:t>
        </w:r>
        <w:r w:rsidRPr="0070301D">
          <w:rPr>
            <w:sz w:val="20"/>
            <w:szCs w:val="20"/>
            <w:lang w:val="en-US"/>
          </w:rPr>
          <w:t xml:space="preserve">ng is considered to be a "Geographic Region": (a) Europe; (b) Asia/Australia/Pacific; (c) Latin America/Caribbean islands; (d) Africa; and (e) North America.” </w:t>
        </w:r>
        <w:r w:rsidRPr="0070301D">
          <w:rPr>
            <w:sz w:val="20"/>
            <w:szCs w:val="20"/>
          </w:rPr>
          <w:t xml:space="preserve">ICANN </w:t>
        </w:r>
        <w:proofErr w:type="spellStart"/>
        <w:r w:rsidRPr="0070301D">
          <w:rPr>
            <w:sz w:val="20"/>
            <w:szCs w:val="20"/>
          </w:rPr>
          <w:t>Bylaws</w:t>
        </w:r>
        <w:proofErr w:type="spellEnd"/>
        <w:r w:rsidRPr="0070301D">
          <w:rPr>
            <w:sz w:val="20"/>
            <w:szCs w:val="20"/>
          </w:rPr>
          <w:t xml:space="preserve">, Art. 7.5 </w:t>
        </w:r>
      </w:ins>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A37628"/>
    <w:multiLevelType w:val="multilevel"/>
    <w:tmpl w:val="4AA6505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901112"/>
    <w:rsid w:val="0070301D"/>
    <w:rsid w:val="007B1CA5"/>
    <w:rsid w:val="009011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A00142B-B2EE-4C73-8CE6-6FA3EBC28B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szCs w:val="22"/>
        <w:lang w:val="fr" w:eastAsia="en-US"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BalloonText">
    <w:name w:val="Balloon Text"/>
    <w:basedOn w:val="Normal"/>
    <w:link w:val="BalloonTextChar"/>
    <w:uiPriority w:val="99"/>
    <w:semiHidden/>
    <w:unhideWhenUsed/>
    <w:rsid w:val="0070301D"/>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301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852</Words>
  <Characters>4862</Characters>
  <Application>Microsoft Office Word</Application>
  <DocSecurity>0</DocSecurity>
  <Lines>40</Lines>
  <Paragraphs>11</Paragraphs>
  <ScaleCrop>false</ScaleCrop>
  <Company/>
  <LinksUpToDate>false</LinksUpToDate>
  <CharactersWithSpaces>5703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Gregory  Shatan</cp:lastModifiedBy>
  <cp:revision>2</cp:revision>
  <dcterms:created xsi:type="dcterms:W3CDTF">2017-09-26T14:10:00Z</dcterms:created>
  <dcterms:modified xsi:type="dcterms:W3CDTF">2017-09-26T14:12:00Z</dcterms:modified>
</cp:coreProperties>
</file>