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2AA" w:rsidRDefault="007F7737">
      <w:pPr>
        <w:jc w:val="center"/>
      </w:pPr>
      <w:r>
        <w:rPr>
          <w:b/>
          <w:color w:val="1C4587"/>
          <w:sz w:val="28"/>
          <w:szCs w:val="28"/>
        </w:rPr>
        <w:t>Multiple Layers of Jurisdiction</w:t>
      </w:r>
    </w:p>
    <w:p w:rsidR="001F12AA" w:rsidRDefault="001F12AA">
      <w:pPr>
        <w:jc w:val="center"/>
      </w:pPr>
    </w:p>
    <w:p w:rsidR="001F12AA" w:rsidRDefault="007F7737">
      <w:pPr>
        <w:numPr>
          <w:ilvl w:val="0"/>
          <w:numId w:val="2"/>
        </w:numPr>
        <w:ind w:hanging="360"/>
        <w:contextualSpacing/>
      </w:pPr>
      <w:r>
        <w:rPr>
          <w:b/>
          <w:color w:val="1155CC"/>
        </w:rPr>
        <w:t>Jurisdiction of incorporation</w:t>
      </w:r>
      <w:r>
        <w:t>.</w:t>
      </w:r>
    </w:p>
    <w:p w:rsidR="001F12AA" w:rsidRDefault="007F7737">
      <w:pPr>
        <w:numPr>
          <w:ilvl w:val="1"/>
          <w:numId w:val="2"/>
        </w:numPr>
        <w:ind w:hanging="360"/>
        <w:contextualSpacing/>
      </w:pPr>
      <w:r>
        <w:t>This refers to the jurisdiction in which an entity is legally incorporated.</w:t>
      </w:r>
    </w:p>
    <w:p w:rsidR="001F12AA" w:rsidRDefault="007F7737">
      <w:pPr>
        <w:numPr>
          <w:ilvl w:val="1"/>
          <w:numId w:val="2"/>
        </w:numPr>
        <w:ind w:hanging="360"/>
        <w:contextualSpacing/>
      </w:pPr>
      <w:r>
        <w:t>ICANN is legally incorporated under the laws of California, as a public benefit corporation (a type of non-profit corporation).  This is reflected in ICANN’s Articles of Incorporation.</w:t>
      </w:r>
    </w:p>
    <w:p w:rsidR="001F12AA" w:rsidRDefault="007F7737">
      <w:pPr>
        <w:numPr>
          <w:ilvl w:val="1"/>
          <w:numId w:val="2"/>
        </w:numPr>
        <w:ind w:hanging="360"/>
        <w:contextualSpacing/>
      </w:pPr>
      <w:proofErr w:type="spellStart"/>
      <w:r>
        <w:t>PTI</w:t>
      </w:r>
      <w:proofErr w:type="spellEnd"/>
      <w:r>
        <w:t xml:space="preserve"> is also incorporated in California, and the Empowered Community wil</w:t>
      </w:r>
      <w:r>
        <w:t xml:space="preserve">l be incorporated in California as well.  These are required by the current Bylaws (adopted 1 October): </w:t>
      </w:r>
      <w:r>
        <w:rPr>
          <w:i/>
        </w:rPr>
        <w:t>see</w:t>
      </w:r>
      <w:r>
        <w:t xml:space="preserve"> Section 6.1 on the EC; Section 16.1 on </w:t>
      </w:r>
      <w:proofErr w:type="spellStart"/>
      <w:r>
        <w:t>PTI</w:t>
      </w:r>
      <w:proofErr w:type="spellEnd"/>
      <w:r>
        <w:t>.</w:t>
      </w:r>
    </w:p>
    <w:p w:rsidR="001F12AA" w:rsidRDefault="007F7737">
      <w:pPr>
        <w:numPr>
          <w:ilvl w:val="1"/>
          <w:numId w:val="2"/>
        </w:numPr>
        <w:ind w:hanging="360"/>
        <w:contextualSpacing/>
      </w:pPr>
      <w:r>
        <w:t xml:space="preserve">Effect of Place of Incorporation:  </w:t>
      </w:r>
    </w:p>
    <w:p w:rsidR="001F12AA" w:rsidRDefault="007F7737">
      <w:pPr>
        <w:numPr>
          <w:ilvl w:val="2"/>
          <w:numId w:val="2"/>
        </w:numPr>
        <w:ind w:hanging="360"/>
        <w:contextualSpacing/>
      </w:pPr>
      <w:r>
        <w:t>ICANN is subject to the laws of its place of incorporation, i.e., Ca</w:t>
      </w:r>
      <w:r>
        <w:t xml:space="preserve">lifornia state law.  </w:t>
      </w:r>
      <w:proofErr w:type="spellStart"/>
      <w:r>
        <w:t>SInce</w:t>
      </w:r>
      <w:proofErr w:type="spellEnd"/>
      <w:r>
        <w:t xml:space="preserve"> California is located in the United States, ICANN is subject to United States federal law based on its place of incorporation.</w:t>
      </w:r>
    </w:p>
    <w:p w:rsidR="001F12AA" w:rsidRDefault="007F7737">
      <w:pPr>
        <w:numPr>
          <w:ilvl w:val="2"/>
          <w:numId w:val="2"/>
        </w:numPr>
        <w:ind w:hanging="360"/>
        <w:contextualSpacing/>
      </w:pPr>
      <w:r>
        <w:t>ICANN can sue or be sued in the Federal and State Courts of California.</w:t>
      </w:r>
    </w:p>
    <w:p w:rsidR="001F12AA" w:rsidRDefault="007F7737">
      <w:pPr>
        <w:numPr>
          <w:ilvl w:val="2"/>
          <w:numId w:val="2"/>
        </w:numPr>
        <w:ind w:hanging="360"/>
        <w:contextualSpacing/>
      </w:pPr>
      <w:r>
        <w:t>These effects could be negated</w:t>
      </w:r>
      <w:r>
        <w:t xml:space="preserve"> by “specific immunity” for ICANN from US law.  However, immunity would block key Accountability mechanisms -- enforceability of actions by the Empowered Community and enforceability of IRP decisions.</w:t>
      </w:r>
    </w:p>
    <w:p w:rsidR="001F12AA" w:rsidRDefault="001F12AA"/>
    <w:p w:rsidR="001F12AA" w:rsidRDefault="007F7737">
      <w:pPr>
        <w:numPr>
          <w:ilvl w:val="0"/>
          <w:numId w:val="2"/>
        </w:numPr>
        <w:ind w:hanging="360"/>
        <w:contextualSpacing/>
      </w:pPr>
      <w:r>
        <w:rPr>
          <w:b/>
          <w:color w:val="1155CC"/>
        </w:rPr>
        <w:t>Jurisdiction of Headquarters Location.</w:t>
      </w:r>
    </w:p>
    <w:p w:rsidR="001F12AA" w:rsidRDefault="007F7737">
      <w:pPr>
        <w:numPr>
          <w:ilvl w:val="1"/>
          <w:numId w:val="2"/>
        </w:numPr>
        <w:ind w:hanging="360"/>
        <w:contextualSpacing/>
      </w:pPr>
      <w:r>
        <w:t xml:space="preserve">This refers to </w:t>
      </w:r>
      <w:r>
        <w:t>the jurisdiction in which an entity’s headquarters is physically located.</w:t>
      </w:r>
    </w:p>
    <w:p w:rsidR="001F12AA" w:rsidRDefault="007F7737">
      <w:pPr>
        <w:numPr>
          <w:ilvl w:val="1"/>
          <w:numId w:val="2"/>
        </w:numPr>
        <w:ind w:hanging="360"/>
        <w:contextualSpacing/>
      </w:pPr>
      <w:r>
        <w:t>ICANN’s headquarters is in Los Angeles County, California.  This is required by Section 24.1 of the ICANN Bylaws, which states “</w:t>
      </w:r>
      <w:r>
        <w:rPr>
          <w:color w:val="333333"/>
          <w:highlight w:val="white"/>
        </w:rPr>
        <w:t>The principal office for the transaction of the busine</w:t>
      </w:r>
      <w:r>
        <w:rPr>
          <w:color w:val="333333"/>
          <w:highlight w:val="white"/>
        </w:rPr>
        <w:t>ss of ICANN shall be in the County of Los Angeles, State of California, United States of America.</w:t>
      </w:r>
      <w:r>
        <w:rPr>
          <w:color w:val="333333"/>
          <w:sz w:val="24"/>
          <w:szCs w:val="24"/>
          <w:highlight w:val="white"/>
        </w:rPr>
        <w:t>”</w:t>
      </w:r>
    </w:p>
    <w:p w:rsidR="001F12AA" w:rsidRDefault="007F7737">
      <w:pPr>
        <w:numPr>
          <w:ilvl w:val="1"/>
          <w:numId w:val="2"/>
        </w:numPr>
        <w:ind w:hanging="360"/>
        <w:contextualSpacing/>
      </w:pPr>
      <w:r>
        <w:t xml:space="preserve">The new bylaws adopted 1 October are very explicit on this matter - see 6.1 on the EC; 16.1 on </w:t>
      </w:r>
      <w:proofErr w:type="spellStart"/>
      <w:r>
        <w:t>PTI</w:t>
      </w:r>
      <w:proofErr w:type="spellEnd"/>
      <w:r>
        <w:t xml:space="preserve"> and 24.1 on ICANN.  If there comes a time that the jurisdi</w:t>
      </w:r>
      <w:r>
        <w:t xml:space="preserve">ction should/needs to be changed there is now a mechanism for doing so in 25.2 (fundamental bylaw).  These were agreed in </w:t>
      </w:r>
      <w:proofErr w:type="spellStart"/>
      <w:r>
        <w:t>WS1</w:t>
      </w:r>
      <w:proofErr w:type="spellEnd"/>
      <w:r>
        <w:t>, in the proposal and adopted as such.</w:t>
      </w:r>
    </w:p>
    <w:p w:rsidR="001F12AA" w:rsidRDefault="007F7737">
      <w:pPr>
        <w:numPr>
          <w:ilvl w:val="1"/>
          <w:numId w:val="2"/>
        </w:numPr>
        <w:ind w:hanging="360"/>
        <w:contextualSpacing/>
      </w:pPr>
      <w:r>
        <w:t xml:space="preserve">Effect of Place of Headquarters Location:  </w:t>
      </w:r>
    </w:p>
    <w:p w:rsidR="001F12AA" w:rsidRDefault="007F7737">
      <w:pPr>
        <w:numPr>
          <w:ilvl w:val="2"/>
          <w:numId w:val="2"/>
        </w:numPr>
        <w:ind w:hanging="360"/>
        <w:contextualSpacing/>
        <w:rPr>
          <w:b/>
        </w:rPr>
      </w:pPr>
      <w:r>
        <w:t>ICANN is subject to the laws of its place of hea</w:t>
      </w:r>
      <w:r>
        <w:t>dquarters location, i.e., United States Federal law, California State law,  Los Angeles County laws and City of Los Angeles laws</w:t>
      </w:r>
      <w:r>
        <w:rPr>
          <w:b/>
        </w:rPr>
        <w:t>.</w:t>
      </w:r>
    </w:p>
    <w:p w:rsidR="001F12AA" w:rsidRDefault="007F7737">
      <w:pPr>
        <w:numPr>
          <w:ilvl w:val="2"/>
          <w:numId w:val="2"/>
        </w:numPr>
        <w:ind w:hanging="360"/>
        <w:contextualSpacing/>
      </w:pPr>
      <w:r>
        <w:t>ICANN can sue or be sued in the federal, state and municipal courts covering Los Angeles, California.</w:t>
      </w:r>
    </w:p>
    <w:p w:rsidR="001F12AA" w:rsidRDefault="001F12AA"/>
    <w:p w:rsidR="001F12AA" w:rsidRDefault="007F7737">
      <w:pPr>
        <w:numPr>
          <w:ilvl w:val="0"/>
          <w:numId w:val="2"/>
        </w:numPr>
        <w:ind w:hanging="360"/>
        <w:contextualSpacing/>
      </w:pPr>
      <w:r>
        <w:rPr>
          <w:b/>
          <w:color w:val="1155CC"/>
        </w:rPr>
        <w:t>Jurisdiction of other p</w:t>
      </w:r>
      <w:r>
        <w:rPr>
          <w:b/>
          <w:color w:val="1155CC"/>
        </w:rPr>
        <w:t>laces of physical presence.</w:t>
      </w:r>
    </w:p>
    <w:p w:rsidR="001F12AA" w:rsidRDefault="007F7737">
      <w:pPr>
        <w:numPr>
          <w:ilvl w:val="1"/>
          <w:numId w:val="2"/>
        </w:numPr>
        <w:ind w:hanging="360"/>
        <w:contextualSpacing/>
      </w:pPr>
      <w:r>
        <w:t>This refers to other places where an entity maintains an ongoing physical presence sufficient to subject the entity to the laws of that jurisdiction.  Under US law, this would generally be referred to as maintaining a “permanent</w:t>
      </w:r>
      <w:r>
        <w:t xml:space="preserve"> establishment for the conduct of business.”</w:t>
      </w:r>
    </w:p>
    <w:p w:rsidR="001F12AA" w:rsidRDefault="007F7737">
      <w:pPr>
        <w:numPr>
          <w:ilvl w:val="1"/>
          <w:numId w:val="2"/>
        </w:numPr>
        <w:ind w:hanging="360"/>
        <w:contextualSpacing/>
      </w:pPr>
      <w:r>
        <w:lastRenderedPageBreak/>
        <w:t>ICANN has permanent establishments in Singapore and Istanbul (described as “hub offices”); Beijing, Brussels, Geneva, Montevideo, Seoul, Nairobi and Washington, D.C. (described as “engagement offices”).</w:t>
      </w:r>
    </w:p>
    <w:p w:rsidR="001F12AA" w:rsidRDefault="007F7737">
      <w:pPr>
        <w:numPr>
          <w:ilvl w:val="1"/>
          <w:numId w:val="2"/>
        </w:numPr>
        <w:ind w:hanging="360"/>
        <w:contextualSpacing/>
      </w:pPr>
      <w:r>
        <w:rPr>
          <w:b/>
        </w:rPr>
        <w:t>Effect o</w:t>
      </w:r>
      <w:r>
        <w:rPr>
          <w:b/>
        </w:rPr>
        <w:t>f Other Places of Physical Presence:</w:t>
      </w:r>
      <w:r>
        <w:t xml:space="preserve">  </w:t>
      </w:r>
    </w:p>
    <w:p w:rsidR="001F12AA" w:rsidRDefault="007F7737">
      <w:pPr>
        <w:numPr>
          <w:ilvl w:val="2"/>
          <w:numId w:val="2"/>
        </w:numPr>
        <w:ind w:hanging="360"/>
        <w:contextualSpacing/>
      </w:pPr>
      <w:r>
        <w:t>ICANN is subject to the laws of each of the jurisdictions in which it has permanent establishments, at least to a limited extent.  It is most likely subject to each country’s laws only to a limited extent, i.e., ICANN</w:t>
      </w:r>
      <w:r>
        <w:t>’s activities and employment relationships in each jurisdiction will be subject to that country’s laws, but ICANN’s overall activities will [most likely] not be subject to each country’s laws.</w:t>
      </w:r>
    </w:p>
    <w:p w:rsidR="001F12AA" w:rsidRDefault="007F7737">
      <w:pPr>
        <w:numPr>
          <w:ilvl w:val="2"/>
          <w:numId w:val="2"/>
        </w:numPr>
        <w:ind w:hanging="360"/>
        <w:contextualSpacing/>
      </w:pPr>
      <w:r>
        <w:t>ICANN can sue or be sued in each of these jurisdictions, at lea</w:t>
      </w:r>
      <w:r>
        <w:t>st to a limited extent.  However, each country will have its own laws relating to venue and choice of forum, which may limit the subject matter of disputes commenced in that jurisdiction.  Laws used to resolve the proper location of disputes are complex, b</w:t>
      </w:r>
      <w:r>
        <w:t>ut (oversimplifying greatly) it is likely in most cases that ICANN can only be sued for actions that took place in that jurisdiction or which bear a reasonable relationship to that jurisdiction and in which no other jurisdiction has a greater interest in t</w:t>
      </w:r>
      <w:r>
        <w:t>he dispute.</w:t>
      </w:r>
    </w:p>
    <w:p w:rsidR="001F12AA" w:rsidRDefault="007F7737">
      <w:pPr>
        <w:ind w:left="1440"/>
      </w:pPr>
      <w:ins w:id="0" w:author="Jorge Cancio" w:date="2016-10-06T13:46:00Z">
        <w:r>
          <w:t>I guess that any jurisdiction where ICANN has important assets may be considered from a “stress test” scenario, i.e. the risk of interventions</w:t>
        </w:r>
        <w:r>
          <w:t xml:space="preserve"> by any branch of the Government of those jurisdictions directed to unduly influence the operations of the organization.</w:t>
        </w:r>
      </w:ins>
      <w:r>
        <w:t xml:space="preserve">. </w:t>
      </w:r>
      <w:ins w:id="1" w:author="Greg Shatan" w:date="2016-10-25T21:15:00Z">
        <w:r>
          <w:t>[What types of “interventions” are being raised here?]</w:t>
        </w:r>
      </w:ins>
      <w:r>
        <w:t xml:space="preserve"> </w:t>
      </w:r>
    </w:p>
    <w:p w:rsidR="001F12AA" w:rsidRDefault="001F12AA">
      <w:pPr>
        <w:ind w:left="1440"/>
      </w:pPr>
    </w:p>
    <w:p w:rsidR="001F12AA" w:rsidRDefault="007F7737">
      <w:pPr>
        <w:ind w:left="1440"/>
      </w:pPr>
      <w:r>
        <w:rPr>
          <w:color w:val="0000FF"/>
          <w:sz w:val="20"/>
          <w:szCs w:val="20"/>
          <w:highlight w:val="white"/>
        </w:rPr>
        <w:t>FROM COMMENTS:</w:t>
      </w:r>
    </w:p>
    <w:p w:rsidR="001F12AA" w:rsidRDefault="007F7737">
      <w:pPr>
        <w:ind w:left="1440"/>
      </w:pPr>
      <w:r>
        <w:rPr>
          <w:color w:val="0000FF"/>
          <w:sz w:val="20"/>
          <w:szCs w:val="20"/>
          <w:highlight w:val="white"/>
        </w:rPr>
        <w:t>Greg Shatan: Are you thinking of something different than main</w:t>
      </w:r>
      <w:r>
        <w:rPr>
          <w:color w:val="0000FF"/>
          <w:sz w:val="20"/>
          <w:szCs w:val="20"/>
          <w:highlight w:val="white"/>
        </w:rPr>
        <w:t>taining a permanent office?</w:t>
      </w:r>
    </w:p>
    <w:tbl>
      <w:tblPr>
        <w:tblStyle w:val="a"/>
        <w:tblW w:w="3860" w:type="dxa"/>
        <w:tblLayout w:type="fixed"/>
        <w:tblLook w:val="0600" w:firstRow="0" w:lastRow="0" w:firstColumn="0" w:lastColumn="0" w:noHBand="1" w:noVBand="1"/>
      </w:tblPr>
      <w:tblGrid>
        <w:gridCol w:w="710"/>
        <w:gridCol w:w="2905"/>
        <w:gridCol w:w="245"/>
      </w:tblGrid>
      <w:tr w:rsidR="001F12AA">
        <w:tc>
          <w:tcPr>
            <w:tcW w:w="710" w:type="dxa"/>
            <w:tcMar>
              <w:top w:w="100" w:type="dxa"/>
              <w:left w:w="100" w:type="dxa"/>
              <w:bottom w:w="100" w:type="dxa"/>
              <w:right w:w="100" w:type="dxa"/>
            </w:tcMar>
          </w:tcPr>
          <w:p w:rsidR="001F12AA" w:rsidRDefault="001F12AA">
            <w:pPr>
              <w:spacing w:before="100" w:after="100"/>
            </w:pPr>
          </w:p>
        </w:tc>
        <w:tc>
          <w:tcPr>
            <w:tcW w:w="2905" w:type="dxa"/>
            <w:tcMar>
              <w:top w:w="100" w:type="dxa"/>
              <w:left w:w="160" w:type="dxa"/>
              <w:bottom w:w="100" w:type="dxa"/>
              <w:right w:w="100" w:type="dxa"/>
            </w:tcMar>
          </w:tcPr>
          <w:p w:rsidR="001F12AA" w:rsidRDefault="007F7737">
            <w:pPr>
              <w:spacing w:before="140" w:after="100"/>
            </w:pPr>
            <w:r>
              <w:rPr>
                <w:color w:val="0000FF"/>
                <w:sz w:val="20"/>
                <w:szCs w:val="20"/>
                <w:shd w:val="clear" w:color="auto" w:fill="F5F5F5"/>
              </w:rPr>
              <w:t xml:space="preserve">Jorge </w:t>
            </w:r>
            <w:proofErr w:type="spellStart"/>
            <w:r>
              <w:rPr>
                <w:color w:val="0000FF"/>
                <w:sz w:val="20"/>
                <w:szCs w:val="20"/>
                <w:shd w:val="clear" w:color="auto" w:fill="F5F5F5"/>
              </w:rPr>
              <w:t>Cancio</w:t>
            </w:r>
            <w:proofErr w:type="spellEnd"/>
            <w:r>
              <w:rPr>
                <w:color w:val="0000FF"/>
                <w:sz w:val="20"/>
                <w:szCs w:val="20"/>
                <w:shd w:val="clear" w:color="auto" w:fill="F5F5F5"/>
              </w:rPr>
              <w:t xml:space="preserve">: </w:t>
            </w:r>
          </w:p>
        </w:tc>
        <w:tc>
          <w:tcPr>
            <w:tcW w:w="245" w:type="dxa"/>
            <w:tcMar>
              <w:top w:w="100" w:type="dxa"/>
              <w:left w:w="100" w:type="dxa"/>
              <w:bottom w:w="100" w:type="dxa"/>
              <w:right w:w="100" w:type="dxa"/>
            </w:tcMar>
          </w:tcPr>
          <w:p w:rsidR="001F12AA" w:rsidRDefault="001F12AA">
            <w:pPr>
              <w:spacing w:before="100" w:after="100"/>
            </w:pPr>
          </w:p>
        </w:tc>
      </w:tr>
    </w:tbl>
    <w:p w:rsidR="001F12AA" w:rsidRDefault="007F7737">
      <w:r>
        <w:rPr>
          <w:color w:val="0000FF"/>
          <w:sz w:val="20"/>
          <w:szCs w:val="20"/>
          <w:shd w:val="clear" w:color="auto" w:fill="F5F5F5"/>
        </w:rPr>
        <w:t>A permanent office is a key asset, but if you intend to intervene against or sue somebody you may look beyond that, right? (financial, monetary assets or other infrastructure)</w:t>
      </w:r>
    </w:p>
    <w:tbl>
      <w:tblPr>
        <w:tblStyle w:val="a0"/>
        <w:tblW w:w="3860" w:type="dxa"/>
        <w:tblLayout w:type="fixed"/>
        <w:tblLook w:val="0600" w:firstRow="0" w:lastRow="0" w:firstColumn="0" w:lastColumn="0" w:noHBand="1" w:noVBand="1"/>
      </w:tblPr>
      <w:tblGrid>
        <w:gridCol w:w="710"/>
        <w:gridCol w:w="2680"/>
        <w:gridCol w:w="470"/>
      </w:tblGrid>
      <w:tr w:rsidR="001F12AA">
        <w:tc>
          <w:tcPr>
            <w:tcW w:w="710" w:type="dxa"/>
            <w:tcMar>
              <w:top w:w="100" w:type="dxa"/>
              <w:left w:w="100" w:type="dxa"/>
              <w:bottom w:w="100" w:type="dxa"/>
              <w:right w:w="100" w:type="dxa"/>
            </w:tcMar>
          </w:tcPr>
          <w:p w:rsidR="001F12AA" w:rsidRDefault="001F12AA">
            <w:pPr>
              <w:spacing w:before="100" w:after="100"/>
            </w:pPr>
          </w:p>
        </w:tc>
        <w:tc>
          <w:tcPr>
            <w:tcW w:w="2680" w:type="dxa"/>
            <w:tcMar>
              <w:top w:w="100" w:type="dxa"/>
              <w:left w:w="160" w:type="dxa"/>
              <w:bottom w:w="100" w:type="dxa"/>
              <w:right w:w="100" w:type="dxa"/>
            </w:tcMar>
          </w:tcPr>
          <w:p w:rsidR="001F12AA" w:rsidRDefault="007F7737">
            <w:pPr>
              <w:spacing w:before="140" w:after="100"/>
            </w:pPr>
            <w:r>
              <w:rPr>
                <w:color w:val="0000FF"/>
                <w:sz w:val="20"/>
                <w:szCs w:val="20"/>
                <w:shd w:val="clear" w:color="auto" w:fill="F5F5F5"/>
              </w:rPr>
              <w:t>Greg Shatan:</w:t>
            </w:r>
          </w:p>
        </w:tc>
        <w:tc>
          <w:tcPr>
            <w:tcW w:w="470" w:type="dxa"/>
            <w:tcMar>
              <w:top w:w="100" w:type="dxa"/>
              <w:left w:w="100" w:type="dxa"/>
              <w:bottom w:w="100" w:type="dxa"/>
              <w:right w:w="100" w:type="dxa"/>
            </w:tcMar>
          </w:tcPr>
          <w:p w:rsidR="001F12AA" w:rsidRDefault="001F12AA">
            <w:pPr>
              <w:spacing w:before="100" w:after="100"/>
            </w:pPr>
          </w:p>
        </w:tc>
      </w:tr>
    </w:tbl>
    <w:p w:rsidR="001F12AA" w:rsidRDefault="007F7737">
      <w:r>
        <w:rPr>
          <w:color w:val="0000FF"/>
          <w:sz w:val="20"/>
          <w:szCs w:val="20"/>
          <w:shd w:val="clear" w:color="auto" w:fill="F5F5F5"/>
        </w:rPr>
        <w:t>Are you talking about looking at these in jurisdictions where ICANN has a physical presence, or in other jurisdictions as well? Do you believe that ICANN has monetary assets or infrastructure in countries where it does not have a permanent establishment? W</w:t>
      </w:r>
      <w:r>
        <w:rPr>
          <w:color w:val="0000FF"/>
          <w:sz w:val="20"/>
          <w:szCs w:val="20"/>
          <w:shd w:val="clear" w:color="auto" w:fill="F5F5F5"/>
        </w:rPr>
        <w:t>ould it matter if it did? Should we ask ICANN if it does have such assets?</w:t>
      </w:r>
    </w:p>
    <w:tbl>
      <w:tblPr>
        <w:tblStyle w:val="a1"/>
        <w:tblW w:w="3860" w:type="dxa"/>
        <w:tblLayout w:type="fixed"/>
        <w:tblLook w:val="0600" w:firstRow="0" w:lastRow="0" w:firstColumn="0" w:lastColumn="0" w:noHBand="1" w:noVBand="1"/>
      </w:tblPr>
      <w:tblGrid>
        <w:gridCol w:w="710"/>
        <w:gridCol w:w="2905"/>
        <w:gridCol w:w="245"/>
      </w:tblGrid>
      <w:tr w:rsidR="001F12AA">
        <w:tc>
          <w:tcPr>
            <w:tcW w:w="710" w:type="dxa"/>
            <w:tcMar>
              <w:top w:w="100" w:type="dxa"/>
              <w:left w:w="100" w:type="dxa"/>
              <w:bottom w:w="100" w:type="dxa"/>
              <w:right w:w="100" w:type="dxa"/>
            </w:tcMar>
          </w:tcPr>
          <w:p w:rsidR="001F12AA" w:rsidRDefault="001F12AA">
            <w:pPr>
              <w:spacing w:before="100" w:after="100"/>
            </w:pPr>
          </w:p>
        </w:tc>
        <w:tc>
          <w:tcPr>
            <w:tcW w:w="2905" w:type="dxa"/>
            <w:tcMar>
              <w:top w:w="100" w:type="dxa"/>
              <w:left w:w="160" w:type="dxa"/>
              <w:bottom w:w="100" w:type="dxa"/>
              <w:right w:w="100" w:type="dxa"/>
            </w:tcMar>
          </w:tcPr>
          <w:p w:rsidR="001F12AA" w:rsidRDefault="007F7737">
            <w:pPr>
              <w:spacing w:before="140" w:after="100"/>
            </w:pPr>
            <w:r>
              <w:rPr>
                <w:color w:val="0000FF"/>
                <w:sz w:val="20"/>
                <w:szCs w:val="20"/>
                <w:shd w:val="clear" w:color="auto" w:fill="F5F5F5"/>
              </w:rPr>
              <w:t xml:space="preserve">Jorge </w:t>
            </w:r>
            <w:proofErr w:type="spellStart"/>
            <w:r>
              <w:rPr>
                <w:color w:val="0000FF"/>
                <w:sz w:val="20"/>
                <w:szCs w:val="20"/>
                <w:shd w:val="clear" w:color="auto" w:fill="F5F5F5"/>
              </w:rPr>
              <w:t>Cancio</w:t>
            </w:r>
            <w:proofErr w:type="spellEnd"/>
          </w:p>
          <w:p w:rsidR="001F12AA" w:rsidRDefault="001F12AA">
            <w:pPr>
              <w:spacing w:before="100" w:after="100"/>
            </w:pPr>
          </w:p>
        </w:tc>
        <w:tc>
          <w:tcPr>
            <w:tcW w:w="245" w:type="dxa"/>
            <w:tcMar>
              <w:top w:w="100" w:type="dxa"/>
              <w:left w:w="100" w:type="dxa"/>
              <w:bottom w:w="100" w:type="dxa"/>
              <w:right w:w="100" w:type="dxa"/>
            </w:tcMar>
          </w:tcPr>
          <w:p w:rsidR="001F12AA" w:rsidRDefault="001F12AA">
            <w:pPr>
              <w:spacing w:before="100" w:after="100"/>
            </w:pPr>
          </w:p>
        </w:tc>
      </w:tr>
    </w:tbl>
    <w:p w:rsidR="001F12AA" w:rsidRDefault="007F7737">
      <w:r>
        <w:rPr>
          <w:color w:val="0000FF"/>
          <w:sz w:val="20"/>
          <w:szCs w:val="20"/>
          <w:shd w:val="clear" w:color="auto" w:fill="F5F5F5"/>
        </w:rPr>
        <w:t>I'm only saying that wherever you have valuable assets you may be sued with some effect, which in turn may influence your operations and decision-making</w:t>
      </w:r>
    </w:p>
    <w:p w:rsidR="001F12AA" w:rsidRDefault="001F12AA">
      <w:pPr>
        <w:ind w:left="1440"/>
      </w:pPr>
    </w:p>
    <w:p w:rsidR="001F12AA" w:rsidRDefault="001F12AA"/>
    <w:p w:rsidR="001F12AA" w:rsidRDefault="007F7737">
      <w:pPr>
        <w:numPr>
          <w:ilvl w:val="0"/>
          <w:numId w:val="2"/>
        </w:numPr>
        <w:ind w:hanging="360"/>
        <w:contextualSpacing/>
      </w:pPr>
      <w:r>
        <w:rPr>
          <w:b/>
          <w:color w:val="1155CC"/>
        </w:rPr>
        <w:lastRenderedPageBreak/>
        <w:t>Jurisdict</w:t>
      </w:r>
      <w:r>
        <w:rPr>
          <w:b/>
          <w:color w:val="1155CC"/>
        </w:rPr>
        <w:t>ion for the Law used in Interpretation of Contracts, etc. (Choice of Law), including contracts with contracted parties, contracts with other third parties, and actions of the Empowered Community.</w:t>
      </w:r>
    </w:p>
    <w:p w:rsidR="001F12AA" w:rsidRDefault="007F7737">
      <w:pPr>
        <w:numPr>
          <w:ilvl w:val="1"/>
          <w:numId w:val="2"/>
        </w:numPr>
        <w:ind w:hanging="360"/>
        <w:contextualSpacing/>
      </w:pPr>
      <w:r>
        <w:t>This refers to the jurisdiction whose laws will be used to interpret the rights and responsibilities of parties to a litigation, arbitration or other dispute resolution mechanism.</w:t>
      </w:r>
    </w:p>
    <w:p w:rsidR="001F12AA" w:rsidRDefault="007F7737">
      <w:pPr>
        <w:numPr>
          <w:ilvl w:val="1"/>
          <w:numId w:val="2"/>
        </w:numPr>
        <w:ind w:hanging="360"/>
        <w:contextualSpacing/>
      </w:pPr>
      <w:r>
        <w:t>Choice of law may be specified in an agreement.  If no governing law is spec</w:t>
      </w:r>
      <w:r>
        <w:t>ified, the governing law will be determined in the dispute by the judge, panel or other decision-maker.</w:t>
      </w:r>
    </w:p>
    <w:p w:rsidR="001F12AA" w:rsidRDefault="007F7737">
      <w:pPr>
        <w:numPr>
          <w:ilvl w:val="2"/>
          <w:numId w:val="2"/>
        </w:numPr>
        <w:ind w:hanging="360"/>
        <w:contextualSpacing/>
      </w:pPr>
      <w:r>
        <w:t xml:space="preserve">California follows the rules set out in section 187 of the Restatement of Law </w:t>
      </w:r>
      <w:proofErr w:type="spellStart"/>
      <w:r>
        <w:t>2d</w:t>
      </w:r>
      <w:proofErr w:type="spellEnd"/>
      <w:r>
        <w:t xml:space="preserve"> (1971) 561, Conflict of Laws, and will enforce the parties’ choice-of-l</w:t>
      </w:r>
      <w:r>
        <w:t>aw clause, unless either:</w:t>
      </w:r>
    </w:p>
    <w:p w:rsidR="001F12AA" w:rsidRDefault="007F7737">
      <w:pPr>
        <w:numPr>
          <w:ilvl w:val="3"/>
          <w:numId w:val="2"/>
        </w:numPr>
        <w:ind w:hanging="360"/>
        <w:contextualSpacing/>
      </w:pPr>
      <w:r>
        <w:t>the chosen state has no substantial relationship to the parties or the transaction and there is no other reasonable basis for the parties’ choice; or</w:t>
      </w:r>
    </w:p>
    <w:p w:rsidR="001F12AA" w:rsidRDefault="007F7737">
      <w:pPr>
        <w:numPr>
          <w:ilvl w:val="3"/>
          <w:numId w:val="2"/>
        </w:numPr>
        <w:ind w:hanging="360"/>
        <w:contextualSpacing/>
        <w:rPr>
          <w:ins w:id="2" w:author="Parminder Jeet Singh" w:date="2016-10-11T16:42:00Z"/>
        </w:rPr>
      </w:pPr>
      <w:r>
        <w:t>application of the law of the chosen state would be contrary to a fundamental po</w:t>
      </w:r>
      <w:r>
        <w:t>licy of a state which has a materially greater interest than the chosen state.</w:t>
      </w:r>
    </w:p>
    <w:p w:rsidR="001F12AA" w:rsidRDefault="007F7737">
      <w:pPr>
        <w:numPr>
          <w:ilvl w:val="1"/>
          <w:numId w:val="2"/>
        </w:numPr>
        <w:ind w:hanging="360"/>
        <w:contextualSpacing/>
      </w:pPr>
      <w:ins w:id="3" w:author="Parminder Jeet Singh" w:date="2016-10-11T16:42:00Z">
        <w:r>
          <w:t>[</w:t>
        </w:r>
        <w:commentRangeStart w:id="4"/>
        <w:r>
          <w:t>It just be remembered that public law will in any case be applicable to all contracts, and disputes related to them. It can be invoked by the state or by an disputant.</w:t>
        </w:r>
        <w:commentRangeEnd w:id="4"/>
        <w:r>
          <w:commentReference w:id="4"/>
        </w:r>
        <w:r>
          <w:t xml:space="preserve">] </w:t>
        </w:r>
      </w:ins>
    </w:p>
    <w:p w:rsidR="001F12AA" w:rsidRDefault="007F7737">
      <w:pPr>
        <w:numPr>
          <w:ilvl w:val="1"/>
          <w:numId w:val="2"/>
        </w:numPr>
        <w:ind w:hanging="360"/>
        <w:contextualSpacing/>
      </w:pPr>
      <w:r>
        <w:t>ICA</w:t>
      </w:r>
      <w:r>
        <w:t xml:space="preserve">NN’s base Registry Agreement for New </w:t>
      </w:r>
      <w:proofErr w:type="spellStart"/>
      <w:r>
        <w:t>gTLDs</w:t>
      </w:r>
      <w:proofErr w:type="spellEnd"/>
      <w:r>
        <w:t xml:space="preserve"> does not specify a governing law.</w:t>
      </w:r>
    </w:p>
    <w:p w:rsidR="001F12AA" w:rsidRDefault="007F7737">
      <w:pPr>
        <w:numPr>
          <w:ilvl w:val="1"/>
          <w:numId w:val="2"/>
        </w:numPr>
        <w:ind w:hanging="360"/>
        <w:contextualSpacing/>
      </w:pPr>
      <w:r>
        <w:t>ICANN’s Registrar Accreditation Agreements?</w:t>
      </w:r>
    </w:p>
    <w:p w:rsidR="001F12AA" w:rsidRDefault="007F7737">
      <w:pPr>
        <w:numPr>
          <w:ilvl w:val="1"/>
          <w:numId w:val="2"/>
        </w:numPr>
        <w:ind w:hanging="360"/>
        <w:contextualSpacing/>
      </w:pPr>
      <w:commentRangeStart w:id="5"/>
      <w:r>
        <w:t>[Disputes can be governed by private law (which could be one chosen by the parties at the time of contract) but also as likely by publi</w:t>
      </w:r>
      <w:r>
        <w:t>c law which is applicable as per jurisdiction of incorporation/ HQ.]</w:t>
      </w:r>
      <w:commentRangeEnd w:id="5"/>
      <w:r>
        <w:commentReference w:id="5"/>
      </w:r>
    </w:p>
    <w:p w:rsidR="001F12AA" w:rsidRDefault="007F7737">
      <w:pPr>
        <w:numPr>
          <w:ilvl w:val="2"/>
          <w:numId w:val="2"/>
        </w:numPr>
        <w:ind w:hanging="360"/>
        <w:contextualSpacing/>
      </w:pPr>
      <w:r>
        <w:t xml:space="preserve">Under U.S. law, the parties are generally free to agree in a contract on a state or country whose substantive law will apply to disputes related to that contract.  If the parties have </w:t>
      </w:r>
      <w:r>
        <w:t>not agreed on a choice of law, the court will engage in a choice of law analysis, which will look at a number of factors, including the place(s) where the contract is performed and the jurisdiction of incorporation/HQ for both parties,</w:t>
      </w:r>
    </w:p>
    <w:p w:rsidR="001F12AA" w:rsidRDefault="007F7737">
      <w:pPr>
        <w:numPr>
          <w:ilvl w:val="2"/>
          <w:numId w:val="2"/>
        </w:numPr>
        <w:ind w:hanging="360"/>
        <w:contextualSpacing/>
      </w:pPr>
      <w:r>
        <w:t>The terms “public la</w:t>
      </w:r>
      <w:r>
        <w:t>w” and “private law” have varying meanings in different countries and legal systems.  In the US, those terms are not generally used; when they are, “public law” refers to all laws passed by governments, while “private law” does not refer to law at all when</w:t>
      </w:r>
      <w:r>
        <w:t xml:space="preserve"> it is used -- rather, it refers to the specific concepts set forth in agreements and forming a private “law” that applies only to the parties..</w:t>
      </w:r>
    </w:p>
    <w:p w:rsidR="001F12AA" w:rsidRDefault="001F12AA">
      <w:pPr>
        <w:ind w:left="720"/>
      </w:pPr>
    </w:p>
    <w:p w:rsidR="001F12AA" w:rsidRDefault="001F12AA">
      <w:pPr>
        <w:ind w:left="720"/>
      </w:pPr>
    </w:p>
    <w:p w:rsidR="001F12AA" w:rsidRDefault="007F7737">
      <w:pPr>
        <w:rPr>
          <w:ins w:id="6" w:author="Jorge Cancio" w:date="2016-10-19T14:55:00Z"/>
        </w:rPr>
      </w:pPr>
      <w:r>
        <w:t>[</w:t>
      </w:r>
      <w:r w:rsidR="0018327D">
        <w:t xml:space="preserve">Jorge: </w:t>
      </w:r>
      <w:commentRangeStart w:id="7"/>
      <w:commentRangeStart w:id="8"/>
      <w:ins w:id="9" w:author="Jorge Cancio" w:date="2016-10-19T14:55:00Z">
        <w:r>
          <w:t>Under choice of law, I would highlight the following topics: potential flexibilities to attend and address t</w:t>
        </w:r>
        <w:r>
          <w:t xml:space="preserve">he different legal frameworks applicable to where contracting parties are established, especially when there are potential conflicts between commitments derived from </w:t>
        </w:r>
        <w:r>
          <w:lastRenderedPageBreak/>
          <w:t xml:space="preserve">ICANN and such national/supranational legal frameworks; freedom to choose applicable law, </w:t>
        </w:r>
        <w:r>
          <w:t>etc.</w:t>
        </w:r>
      </w:ins>
    </w:p>
    <w:p w:rsidR="001F12AA" w:rsidRDefault="007F7737">
      <w:pPr>
        <w:rPr>
          <w:ins w:id="10" w:author="Jorge Cancio" w:date="2016-10-19T14:55:00Z"/>
        </w:rPr>
      </w:pPr>
      <w:ins w:id="11" w:author="Jorge Cancio" w:date="2016-10-19T14:55:00Z">
        <w:r>
          <w:t>Who has the freedom to choose the appropriate law???]</w:t>
        </w:r>
      </w:ins>
    </w:p>
    <w:commentRangeEnd w:id="7"/>
    <w:p w:rsidR="001F12AA" w:rsidRDefault="007F7737">
      <w:r>
        <w:commentReference w:id="7"/>
      </w:r>
      <w:commentRangeEnd w:id="8"/>
      <w:r>
        <w:commentReference w:id="8"/>
      </w:r>
    </w:p>
    <w:p w:rsidR="001F12AA" w:rsidRDefault="007F7737">
      <w:pPr>
        <w:numPr>
          <w:ilvl w:val="0"/>
          <w:numId w:val="2"/>
        </w:numPr>
        <w:ind w:hanging="360"/>
        <w:contextualSpacing/>
      </w:pPr>
      <w:r>
        <w:rPr>
          <w:b/>
          <w:color w:val="1155CC"/>
        </w:rPr>
        <w:t>Jurisdiction for the physical location of litigation of disputes (Venue)</w:t>
      </w:r>
      <w:r>
        <w:t>.</w:t>
      </w:r>
    </w:p>
    <w:p w:rsidR="001F12AA" w:rsidRDefault="007F7737">
      <w:pPr>
        <w:numPr>
          <w:ilvl w:val="1"/>
          <w:numId w:val="2"/>
        </w:numPr>
        <w:ind w:hanging="360"/>
        <w:contextualSpacing/>
      </w:pPr>
      <w:r>
        <w:t>Types of Disputes</w:t>
      </w:r>
    </w:p>
    <w:p w:rsidR="001F12AA" w:rsidRDefault="007F7737">
      <w:pPr>
        <w:numPr>
          <w:ilvl w:val="2"/>
          <w:numId w:val="2"/>
        </w:numPr>
        <w:ind w:hanging="360"/>
        <w:contextualSpacing/>
      </w:pPr>
      <w:r>
        <w:t>Contractual disputes with contracted parties.</w:t>
      </w:r>
    </w:p>
    <w:p w:rsidR="001F12AA" w:rsidRDefault="007F7737">
      <w:pPr>
        <w:numPr>
          <w:ilvl w:val="2"/>
          <w:numId w:val="2"/>
        </w:numPr>
        <w:ind w:hanging="360"/>
        <w:contextualSpacing/>
      </w:pPr>
      <w:r>
        <w:t>Contract disputes with other third parties.</w:t>
      </w:r>
    </w:p>
    <w:p w:rsidR="001F12AA" w:rsidRDefault="007F7737">
      <w:pPr>
        <w:numPr>
          <w:ilvl w:val="2"/>
          <w:numId w:val="2"/>
        </w:numPr>
        <w:ind w:hanging="360"/>
        <w:contextualSpacing/>
      </w:pPr>
      <w:r>
        <w:t xml:space="preserve">Enforcement of actions of the Empowered Community. </w:t>
      </w:r>
    </w:p>
    <w:p w:rsidR="001F12AA" w:rsidRDefault="007F7737">
      <w:pPr>
        <w:numPr>
          <w:ilvl w:val="1"/>
          <w:numId w:val="2"/>
        </w:numPr>
        <w:ind w:hanging="360"/>
        <w:contextualSpacing/>
      </w:pPr>
      <w:r>
        <w:t>This refers to the type of proceeding (e.g., litigation, arbitration, IRP, etc.), the provider of that proceeding, and the physical location in which the proceeding will take place.</w:t>
      </w:r>
      <w:r>
        <w:t xml:space="preserve">  It does not refer to the substantive law applied to the dispute, which is covered under Section 4 (Choice of Law).</w:t>
      </w:r>
    </w:p>
    <w:p w:rsidR="001F12AA" w:rsidRDefault="007F7737">
      <w:pPr>
        <w:numPr>
          <w:ilvl w:val="2"/>
          <w:numId w:val="2"/>
        </w:numPr>
        <w:ind w:hanging="360"/>
        <w:contextualSpacing/>
      </w:pPr>
      <w:r>
        <w:rPr>
          <w:color w:val="333333"/>
        </w:rPr>
        <w:t>For IRP proceedings, there is no physical location of venue. Under Bylaw Section 4.3, the proceedings are designed to be done electronicall</w:t>
      </w:r>
      <w:r>
        <w:rPr>
          <w:color w:val="333333"/>
        </w:rPr>
        <w:t>y. The IRP Implementation Oversight Team is close to finishing supplemental rules of procedures for IRPs and those too will likely direct a panel to conduct its proceedings by electronic means to the extent feasible and if hearings are needed then to do th</w:t>
      </w:r>
      <w:r>
        <w:rPr>
          <w:color w:val="333333"/>
        </w:rPr>
        <w:t>ose by telephone or video conference.</w:t>
      </w:r>
    </w:p>
    <w:p w:rsidR="001F12AA" w:rsidRDefault="001F12AA">
      <w:pPr>
        <w:ind w:left="720"/>
      </w:pPr>
    </w:p>
    <w:p w:rsidR="001F12AA" w:rsidRDefault="007F7737">
      <w:pPr>
        <w:numPr>
          <w:ilvl w:val="1"/>
          <w:numId w:val="2"/>
        </w:numPr>
        <w:ind w:hanging="360"/>
        <w:contextualSpacing/>
      </w:pPr>
      <w:r>
        <w:t xml:space="preserve">ICANN’s base Registry Agreement for new </w:t>
      </w:r>
      <w:proofErr w:type="spellStart"/>
      <w:r>
        <w:t>gTLDs</w:t>
      </w:r>
      <w:proofErr w:type="spellEnd"/>
      <w:r>
        <w:t xml:space="preserve"> specifies arbitration using the International Chamber of Commerce in Los Angeles California (or, if the registry is an </w:t>
      </w:r>
      <w:proofErr w:type="spellStart"/>
      <w:r>
        <w:t>IGO</w:t>
      </w:r>
      <w:proofErr w:type="spellEnd"/>
      <w:r>
        <w:t>, Geneva, Switzerland).</w:t>
      </w:r>
    </w:p>
    <w:p w:rsidR="001F12AA" w:rsidRDefault="007F7737">
      <w:pPr>
        <w:rPr>
          <w:ins w:id="12" w:author="Jorge Cancio" w:date="2016-10-06T13:44:00Z"/>
        </w:rPr>
      </w:pPr>
      <w:r>
        <w:t>[</w:t>
      </w:r>
      <w:commentRangeStart w:id="13"/>
      <w:commentRangeStart w:id="14"/>
      <w:ins w:id="15" w:author="Jorge Cancio" w:date="2016-10-06T13:44:00Z">
        <w:r>
          <w:t>Under venue or venues: m</w:t>
        </w:r>
        <w:r>
          <w:t xml:space="preserve">ultiplicity of venues and of providers of dispute resolution mechanisms (be it judicial or arbitration). Flexibilities as to standards, election of providers, language of proceedings, freedom to choose for the parties.] </w:t>
        </w:r>
        <w:commentRangeEnd w:id="13"/>
        <w:r>
          <w:commentReference w:id="13"/>
        </w:r>
        <w:commentRangeEnd w:id="14"/>
        <w:r>
          <w:commentReference w:id="14"/>
        </w:r>
      </w:ins>
    </w:p>
    <w:p w:rsidR="001F12AA" w:rsidRDefault="007F7737">
      <w:pPr>
        <w:rPr>
          <w:ins w:id="16" w:author="Greg Shatan" w:date="2016-10-25T21:16:00Z"/>
        </w:rPr>
      </w:pPr>
      <w:ins w:id="17" w:author="Jorge Cancio" w:date="2016-10-06T13:44:00Z">
        <w:r>
          <w:t xml:space="preserve">They are belligerent, so how </w:t>
        </w:r>
        <w:r>
          <w:t>they will reach agreement on the chosen standard, provider and language?</w:t>
        </w:r>
      </w:ins>
      <w:ins w:id="18" w:author="Greg Shatan" w:date="2016-10-25T21:16:00Z">
        <w:r>
          <w:t xml:space="preserve"> </w:t>
        </w:r>
      </w:ins>
    </w:p>
    <w:p w:rsidR="001F12AA" w:rsidRDefault="007F7737">
      <w:pPr>
        <w:ind w:left="720"/>
        <w:rPr>
          <w:ins w:id="19" w:author="Jorge Cancio" w:date="2016-10-06T13:44:00Z"/>
        </w:rPr>
      </w:pPr>
      <w:ins w:id="20" w:author="Greg Shatan" w:date="2016-10-25T21:16:00Z">
        <w:r w:rsidRPr="0018327D">
          <w:rPr>
            <w:color w:val="333333"/>
            <w:sz w:val="20"/>
            <w:szCs w:val="20"/>
            <w:shd w:val="clear" w:color="auto" w:fill="F5F5F5"/>
          </w:rPr>
          <w:t>In the case of contracts, these are often chosen when the contract is entered into. If there is a dispute, these will depend on the venue chosen by the plaintiff, unless the defendan</w:t>
        </w:r>
        <w:r w:rsidRPr="0018327D">
          <w:rPr>
            <w:color w:val="333333"/>
            <w:sz w:val="20"/>
            <w:szCs w:val="20"/>
            <w:shd w:val="clear" w:color="auto" w:fill="F5F5F5"/>
          </w:rPr>
          <w:t>t is able to remove the case to a different venue.</w:t>
        </w:r>
        <w:r>
          <w:t xml:space="preserve"> (I’ve provided an answer in the comments.)</w:t>
        </w:r>
      </w:ins>
    </w:p>
    <w:p w:rsidR="001F12AA" w:rsidRDefault="001F12AA">
      <w:pPr>
        <w:rPr>
          <w:ins w:id="21" w:author="Jorge Cancio" w:date="2016-10-06T13:44:00Z"/>
        </w:rPr>
      </w:pPr>
    </w:p>
    <w:p w:rsidR="001F12AA" w:rsidRDefault="007F7737">
      <w:ins w:id="22" w:author="Jorge Cancio" w:date="2016-10-06T13:44:00Z">
        <w:r>
          <w:t>[</w:t>
        </w:r>
        <w:commentRangeStart w:id="23"/>
        <w:r>
          <w:t xml:space="preserve">I guess that under “venue” we would need to consider the IRP and other internal redress mechanisms and how well they  address the needs of a global stakeholder </w:t>
        </w:r>
        <w:r>
          <w:t>community, in terms of their composition, the language of proceedings, the venue(s), the providers, etc.].</w:t>
        </w:r>
      </w:ins>
      <w:del w:id="24" w:author="Jorge Cancio" w:date="2016-10-06T13:44:00Z">
        <w:r>
          <w:br/>
        </w:r>
      </w:del>
      <w:commentRangeEnd w:id="23"/>
      <w:r>
        <w:commentReference w:id="23"/>
      </w:r>
    </w:p>
    <w:p w:rsidR="001F12AA" w:rsidRDefault="007F7737">
      <w:pPr>
        <w:numPr>
          <w:ilvl w:val="0"/>
          <w:numId w:val="2"/>
        </w:numPr>
        <w:ind w:hanging="360"/>
        <w:contextualSpacing/>
      </w:pPr>
      <w:r>
        <w:rPr>
          <w:b/>
          <w:color w:val="1155CC"/>
        </w:rPr>
        <w:t>Relationships with national jurisdictions for particular domestic issues.</w:t>
      </w:r>
      <w:r>
        <w:br/>
      </w:r>
    </w:p>
    <w:p w:rsidR="001F12AA" w:rsidRDefault="007F7737">
      <w:pPr>
        <w:numPr>
          <w:ilvl w:val="0"/>
          <w:numId w:val="2"/>
        </w:numPr>
        <w:ind w:hanging="360"/>
        <w:contextualSpacing/>
      </w:pPr>
      <w:r>
        <w:rPr>
          <w:b/>
          <w:color w:val="1155CC"/>
        </w:rPr>
        <w:t xml:space="preserve">Meeting </w:t>
      </w:r>
      <w:proofErr w:type="spellStart"/>
      <w:r>
        <w:rPr>
          <w:b/>
          <w:color w:val="1155CC"/>
        </w:rPr>
        <w:t>NTIA</w:t>
      </w:r>
      <w:proofErr w:type="spellEnd"/>
      <w:r>
        <w:rPr>
          <w:b/>
          <w:color w:val="1155CC"/>
        </w:rPr>
        <w:t xml:space="preserve"> requirements.</w:t>
      </w:r>
    </w:p>
    <w:p w:rsidR="001F12AA" w:rsidRDefault="007F7737">
      <w:pPr>
        <w:numPr>
          <w:ilvl w:val="1"/>
          <w:numId w:val="2"/>
        </w:numPr>
        <w:ind w:hanging="360"/>
        <w:contextualSpacing/>
      </w:pPr>
      <w:r>
        <w:t>This “layer” was listed as one of the layer</w:t>
      </w:r>
      <w:r>
        <w:t>s of jurisdiction in Work Stream 1.  We should clarify what was meant by this.</w:t>
      </w:r>
    </w:p>
    <w:p w:rsidR="001F12AA" w:rsidRDefault="007F7737">
      <w:pPr>
        <w:numPr>
          <w:ilvl w:val="1"/>
          <w:numId w:val="2"/>
        </w:numPr>
        <w:ind w:hanging="360"/>
        <w:contextualSpacing/>
      </w:pPr>
      <w:r>
        <w:t xml:space="preserve">We should determine whether </w:t>
      </w:r>
      <w:proofErr w:type="spellStart"/>
      <w:r>
        <w:t>NTIA’s</w:t>
      </w:r>
      <w:proofErr w:type="spellEnd"/>
      <w:r>
        <w:t xml:space="preserve"> approval of the community’s proposals was contingent or reliant on ICANN’s place of incorporation or headquarters location remaining unchanged</w:t>
      </w:r>
      <w:r>
        <w:t>.</w:t>
      </w:r>
    </w:p>
    <w:p w:rsidR="001F12AA" w:rsidRDefault="007F7737">
      <w:pPr>
        <w:numPr>
          <w:ilvl w:val="2"/>
          <w:numId w:val="2"/>
        </w:numPr>
        <w:ind w:hanging="360"/>
        <w:contextualSpacing/>
      </w:pPr>
      <w:r>
        <w:lastRenderedPageBreak/>
        <w:t xml:space="preserve">If </w:t>
      </w:r>
      <w:proofErr w:type="spellStart"/>
      <w:r>
        <w:t>NTIA’s</w:t>
      </w:r>
      <w:proofErr w:type="spellEnd"/>
      <w:r>
        <w:t xml:space="preserve"> approval was not contingent on reliant, we should be able to remove this layer.</w:t>
      </w:r>
    </w:p>
    <w:p w:rsidR="001F12AA" w:rsidRDefault="007F7737">
      <w:pPr>
        <w:numPr>
          <w:ilvl w:val="1"/>
          <w:numId w:val="2"/>
        </w:numPr>
        <w:ind w:hanging="360"/>
        <w:contextualSpacing/>
        <w:rPr>
          <w:ins w:id="25" w:author="Jean-Jacques Subrenat" w:date="2016-10-05T22:56:00Z"/>
        </w:rPr>
      </w:pPr>
      <w:r>
        <w:rPr>
          <w:highlight w:val="white"/>
        </w:rPr>
        <w:t xml:space="preserve">[We have met </w:t>
      </w:r>
      <w:proofErr w:type="spellStart"/>
      <w:r>
        <w:rPr>
          <w:highlight w:val="white"/>
        </w:rPr>
        <w:t>NTIA</w:t>
      </w:r>
      <w:proofErr w:type="spellEnd"/>
      <w:r>
        <w:rPr>
          <w:highlight w:val="white"/>
        </w:rPr>
        <w:t xml:space="preserve"> requirements. The transition is over; the </w:t>
      </w:r>
      <w:proofErr w:type="spellStart"/>
      <w:r>
        <w:rPr>
          <w:highlight w:val="white"/>
        </w:rPr>
        <w:t>NTIA</w:t>
      </w:r>
      <w:proofErr w:type="spellEnd"/>
      <w:r>
        <w:rPr>
          <w:highlight w:val="white"/>
        </w:rPr>
        <w:t xml:space="preserve"> contract has expired. </w:t>
      </w:r>
      <w:proofErr w:type="spellStart"/>
      <w:r>
        <w:rPr>
          <w:highlight w:val="white"/>
        </w:rPr>
        <w:t>NTIA</w:t>
      </w:r>
      <w:proofErr w:type="spellEnd"/>
      <w:r>
        <w:rPr>
          <w:highlight w:val="white"/>
        </w:rPr>
        <w:t xml:space="preserve"> approval or requirements are no longer a factor in anything we do. This </w:t>
      </w:r>
      <w:r>
        <w:rPr>
          <w:highlight w:val="white"/>
        </w:rPr>
        <w:t>"layer" should be deleted.]</w:t>
      </w:r>
    </w:p>
    <w:p w:rsidR="001F12AA" w:rsidRDefault="001F12AA">
      <w:pPr>
        <w:rPr>
          <w:ins w:id="26" w:author="Jean-Jacques Subrenat" w:date="2016-10-05T22:56:00Z"/>
        </w:rPr>
      </w:pPr>
    </w:p>
    <w:p w:rsidR="001F12AA" w:rsidRDefault="007F7737">
      <w:pPr>
        <w:numPr>
          <w:ilvl w:val="0"/>
          <w:numId w:val="1"/>
        </w:numPr>
        <w:ind w:hanging="360"/>
        <w:contextualSpacing/>
        <w:rPr>
          <w:ins w:id="27" w:author="Jean-Jacques Subrenat" w:date="2016-10-05T22:56:00Z"/>
        </w:rPr>
      </w:pPr>
      <w:ins w:id="28" w:author="Jean-Jacques Subrenat" w:date="2016-10-05T22:56:00Z">
        <w:r>
          <w:t xml:space="preserve">- - - - - - - - - </w:t>
        </w:r>
      </w:ins>
    </w:p>
    <w:p w:rsidR="001F12AA" w:rsidRDefault="0018327D">
      <w:pPr>
        <w:rPr>
          <w:ins w:id="29" w:author="Jean-Jacques Subrenat" w:date="2016-10-05T22:56:00Z"/>
        </w:rPr>
      </w:pPr>
      <w:r>
        <w:t xml:space="preserve">Jean-Jacques: </w:t>
      </w:r>
      <w:ins w:id="30" w:author="Jean-Jacques Subrenat" w:date="2016-10-05T22:56:00Z">
        <w:r w:rsidR="007F7737">
          <w:t>As my audio link in today’s meeting was not satisfactory, I take the liberty to submit in writing a somewhat different approach:</w:t>
        </w:r>
      </w:ins>
    </w:p>
    <w:p w:rsidR="001F12AA" w:rsidRDefault="001F12AA">
      <w:pPr>
        <w:rPr>
          <w:ins w:id="31" w:author="Jean-Jacques Subrenat" w:date="2016-10-05T22:56:00Z"/>
        </w:rPr>
      </w:pPr>
    </w:p>
    <w:p w:rsidR="001F12AA" w:rsidRDefault="007F7737">
      <w:pPr>
        <w:rPr>
          <w:ins w:id="32" w:author="Jean-Jacques Subrenat" w:date="2016-10-05T22:56:00Z"/>
        </w:rPr>
      </w:pPr>
      <w:ins w:id="33" w:author="Jean-Jacques Subrenat" w:date="2016-10-05T22:56:00Z">
        <w:r w:rsidRPr="0018327D">
          <w:rPr>
            <w:u w:val="single"/>
          </w:rPr>
          <w:t>Jurisdiction as per articles of incorporation, US legislation or ICANN fundamental bylaws</w:t>
        </w:r>
      </w:ins>
    </w:p>
    <w:p w:rsidR="001F12AA" w:rsidRDefault="007F7737">
      <w:pPr>
        <w:numPr>
          <w:ilvl w:val="0"/>
          <w:numId w:val="3"/>
        </w:numPr>
        <w:ind w:hanging="360"/>
        <w:contextualSpacing/>
        <w:rPr>
          <w:ins w:id="34" w:author="Jean-Jacques Subrenat" w:date="2016-10-05T22:56:00Z"/>
        </w:rPr>
      </w:pPr>
      <w:ins w:id="35" w:author="Jean-Jacques Subrenat" w:date="2016-10-05T22:56:00Z">
        <w:r w:rsidRPr="0018327D">
          <w:rPr>
            <w:u w:val="single"/>
          </w:rPr>
          <w:t>Incorporation</w:t>
        </w:r>
      </w:ins>
    </w:p>
    <w:p w:rsidR="001F12AA" w:rsidRDefault="007F7737">
      <w:pPr>
        <w:numPr>
          <w:ilvl w:val="0"/>
          <w:numId w:val="3"/>
        </w:numPr>
        <w:ind w:hanging="360"/>
        <w:contextualSpacing/>
        <w:rPr>
          <w:ins w:id="36" w:author="Jean-Jacques Subrenat" w:date="2016-10-05T22:56:00Z"/>
        </w:rPr>
      </w:pPr>
      <w:ins w:id="37" w:author="Jean-Jacques Subrenat" w:date="2016-10-05T22:56:00Z">
        <w:r w:rsidRPr="0018327D">
          <w:rPr>
            <w:u w:val="single"/>
          </w:rPr>
          <w:t>Headquarters</w:t>
        </w:r>
      </w:ins>
    </w:p>
    <w:p w:rsidR="001F12AA" w:rsidRDefault="007F7737">
      <w:pPr>
        <w:numPr>
          <w:ilvl w:val="0"/>
          <w:numId w:val="3"/>
        </w:numPr>
        <w:ind w:hanging="360"/>
        <w:contextualSpacing/>
        <w:rPr>
          <w:ins w:id="38" w:author="Jean-Jacques Subrenat" w:date="2016-10-05T22:56:00Z"/>
        </w:rPr>
      </w:pPr>
      <w:bookmarkStart w:id="39" w:name="_GoBack"/>
      <w:ins w:id="40" w:author="Jean-Jacques Subrenat" w:date="2016-10-05T22:56:00Z">
        <w:r w:rsidRPr="0018327D">
          <w:rPr>
            <w:u w:val="single"/>
          </w:rPr>
          <w:t>Fiscal status (Need explanation of what this refers to)</w:t>
        </w:r>
        <w:bookmarkEnd w:id="39"/>
      </w:ins>
    </w:p>
    <w:p w:rsidR="001F12AA" w:rsidRDefault="007F7737">
      <w:pPr>
        <w:numPr>
          <w:ilvl w:val="0"/>
          <w:numId w:val="3"/>
        </w:numPr>
        <w:ind w:hanging="360"/>
        <w:contextualSpacing/>
        <w:rPr>
          <w:ins w:id="41" w:author="Jean-Jacques Subrenat" w:date="2016-10-05T22:56:00Z"/>
        </w:rPr>
      </w:pPr>
      <w:commentRangeStart w:id="42"/>
      <w:ins w:id="43" w:author="Jean-Jacques Subrenat" w:date="2016-10-05T22:56:00Z">
        <w:r w:rsidRPr="0018327D">
          <w:rPr>
            <w:u w:val="single"/>
          </w:rPr>
          <w:t>Federal</w:t>
        </w:r>
      </w:ins>
      <w:ins w:id="44" w:author="Greg Shatan" w:date="2016-10-25T21:18:00Z">
        <w:r w:rsidRPr="0018327D">
          <w:rPr>
            <w:u w:val="single"/>
          </w:rPr>
          <w:t>/State</w:t>
        </w:r>
      </w:ins>
      <w:ins w:id="45" w:author="Jean-Jacques Subrenat" w:date="2016-10-05T22:56:00Z">
        <w:r w:rsidRPr="0018327D">
          <w:rPr>
            <w:u w:val="single"/>
          </w:rPr>
          <w:t xml:space="preserve"> requirements (</w:t>
        </w:r>
        <w:proofErr w:type="spellStart"/>
        <w:r w:rsidRPr="0018327D">
          <w:rPr>
            <w:u w:val="single"/>
          </w:rPr>
          <w:t>DoC</w:t>
        </w:r>
        <w:proofErr w:type="spellEnd"/>
        <w:r w:rsidRPr="0018327D">
          <w:rPr>
            <w:u w:val="single"/>
          </w:rPr>
          <w:t xml:space="preserve">, </w:t>
        </w:r>
        <w:proofErr w:type="spellStart"/>
        <w:r w:rsidRPr="0018327D">
          <w:rPr>
            <w:u w:val="single"/>
          </w:rPr>
          <w:t>NTIA</w:t>
        </w:r>
        <w:proofErr w:type="spellEnd"/>
        <w:r w:rsidRPr="0018327D">
          <w:rPr>
            <w:u w:val="single"/>
          </w:rPr>
          <w:t>, California or other)</w:t>
        </w:r>
        <w:commentRangeEnd w:id="42"/>
        <w:r>
          <w:commentReference w:id="42"/>
        </w:r>
      </w:ins>
    </w:p>
    <w:p w:rsidR="001F12AA" w:rsidRDefault="007F7737">
      <w:pPr>
        <w:numPr>
          <w:ilvl w:val="0"/>
          <w:numId w:val="3"/>
        </w:numPr>
        <w:ind w:hanging="360"/>
        <w:contextualSpacing/>
        <w:rPr>
          <w:ins w:id="46" w:author="Jean-Jacques Subrenat" w:date="2016-10-05T22:56:00Z"/>
        </w:rPr>
      </w:pPr>
      <w:ins w:id="47" w:author="Jean-Jacques Subrenat" w:date="2016-10-05T22:56:00Z">
        <w:r w:rsidRPr="0018327D">
          <w:rPr>
            <w:u w:val="single"/>
          </w:rPr>
          <w:t>The above point 4 should be replaced with -- Applicable public law requirements (that covers everything tried to be listed here)</w:t>
        </w:r>
      </w:ins>
    </w:p>
    <w:p w:rsidR="001F12AA" w:rsidRDefault="001F12AA">
      <w:pPr>
        <w:rPr>
          <w:ins w:id="48" w:author="Jean-Jacques Subrenat" w:date="2016-10-05T22:56:00Z"/>
        </w:rPr>
      </w:pPr>
    </w:p>
    <w:p w:rsidR="001F12AA" w:rsidRDefault="007F7737">
      <w:pPr>
        <w:rPr>
          <w:ins w:id="49" w:author="Jean-Jacques Subrenat" w:date="2016-10-05T22:56:00Z"/>
        </w:rPr>
      </w:pPr>
      <w:ins w:id="50" w:author="Jean-Jacques Subrenat" w:date="2016-10-05T22:56:00Z">
        <w:r w:rsidRPr="0018327D">
          <w:rPr>
            <w:u w:val="single"/>
          </w:rPr>
          <w:t>Additional jurisdictions which might facilitate ICANN’s duties and services outside the USA</w:t>
        </w:r>
      </w:ins>
    </w:p>
    <w:p w:rsidR="001F12AA" w:rsidRDefault="007F7737">
      <w:pPr>
        <w:numPr>
          <w:ilvl w:val="0"/>
          <w:numId w:val="4"/>
        </w:numPr>
        <w:ind w:hanging="360"/>
        <w:contextualSpacing/>
        <w:rPr>
          <w:ins w:id="51" w:author="Jean-Jacques Subrenat" w:date="2016-10-05T22:56:00Z"/>
        </w:rPr>
      </w:pPr>
      <w:ins w:id="52" w:author="Jean-Jacques Subrenat" w:date="2016-10-05T22:56:00Z">
        <w:r w:rsidRPr="0018327D">
          <w:rPr>
            <w:u w:val="single"/>
          </w:rPr>
          <w:t>Human resources management (employ</w:t>
        </w:r>
        <w:r w:rsidRPr="0018327D">
          <w:rPr>
            <w:u w:val="single"/>
          </w:rPr>
          <w:t>ment, visas, insurance, pension…)</w:t>
        </w:r>
      </w:ins>
    </w:p>
    <w:p w:rsidR="001F12AA" w:rsidRDefault="007F7737">
      <w:pPr>
        <w:numPr>
          <w:ilvl w:val="0"/>
          <w:numId w:val="4"/>
        </w:numPr>
        <w:ind w:hanging="360"/>
        <w:contextualSpacing/>
        <w:rPr>
          <w:ins w:id="53" w:author="Jean-Jacques Subrenat" w:date="2016-10-05T22:56:00Z"/>
        </w:rPr>
      </w:pPr>
      <w:ins w:id="54" w:author="Jean-Jacques Subrenat" w:date="2016-10-05T22:56:00Z">
        <w:r w:rsidRPr="0018327D">
          <w:rPr>
            <w:u w:val="single"/>
          </w:rPr>
          <w:t>Relations with contract or other parties</w:t>
        </w:r>
      </w:ins>
    </w:p>
    <w:p w:rsidR="001F12AA" w:rsidRDefault="007F7737">
      <w:pPr>
        <w:numPr>
          <w:ilvl w:val="0"/>
          <w:numId w:val="4"/>
        </w:numPr>
        <w:ind w:hanging="360"/>
        <w:contextualSpacing/>
        <w:rPr>
          <w:ins w:id="55" w:author="Jean-Jacques Subrenat" w:date="2016-10-05T22:56:00Z"/>
        </w:rPr>
      </w:pPr>
      <w:ins w:id="56" w:author="Jean-Jacques Subrenat" w:date="2016-10-05T22:56:00Z">
        <w:r w:rsidRPr="0018327D">
          <w:rPr>
            <w:u w:val="single"/>
          </w:rPr>
          <w:t>Dispute settlement</w:t>
        </w:r>
      </w:ins>
    </w:p>
    <w:p w:rsidR="001F12AA" w:rsidRDefault="007F7737">
      <w:pPr>
        <w:numPr>
          <w:ilvl w:val="0"/>
          <w:numId w:val="4"/>
        </w:numPr>
        <w:ind w:hanging="360"/>
        <w:contextualSpacing/>
        <w:rPr>
          <w:ins w:id="57" w:author="Jean-Jacques Subrenat" w:date="2016-10-05T22:56:00Z"/>
        </w:rPr>
      </w:pPr>
      <w:ins w:id="58" w:author="Jean-Jacques Subrenat" w:date="2016-10-05T22:56:00Z">
        <w:r w:rsidRPr="0018327D">
          <w:rPr>
            <w:u w:val="single"/>
          </w:rPr>
          <w:t>Initiatives centered on the global Internet user community, not specific to the USA</w:t>
        </w:r>
      </w:ins>
    </w:p>
    <w:p w:rsidR="001F12AA" w:rsidRDefault="007F7737">
      <w:pPr>
        <w:numPr>
          <w:ilvl w:val="0"/>
          <w:numId w:val="4"/>
        </w:numPr>
        <w:ind w:hanging="360"/>
        <w:contextualSpacing/>
        <w:rPr>
          <w:ins w:id="59" w:author="Jean-Jacques Subrenat" w:date="2016-10-05T22:56:00Z"/>
        </w:rPr>
      </w:pPr>
      <w:ins w:id="60" w:author="Jean-Jacques Subrenat" w:date="2016-10-05T22:56:00Z">
        <w:r w:rsidRPr="0018327D">
          <w:rPr>
            <w:u w:val="single"/>
          </w:rPr>
          <w:t>Link to, and Interaction with different jurisdictions outside the USA</w:t>
        </w:r>
      </w:ins>
    </w:p>
    <w:p w:rsidR="001F12AA" w:rsidRDefault="007F7737">
      <w:pPr>
        <w:numPr>
          <w:ilvl w:val="0"/>
          <w:numId w:val="4"/>
        </w:numPr>
        <w:ind w:hanging="360"/>
        <w:contextualSpacing/>
        <w:rPr>
          <w:ins w:id="61" w:author="Jean-Jacques Subrenat" w:date="2016-10-05T22:56:00Z"/>
        </w:rPr>
      </w:pPr>
      <w:ins w:id="62" w:author="Jean-Jacques Subrenat" w:date="2016-10-05T22:56:00Z">
        <w:r w:rsidRPr="0018327D">
          <w:rPr>
            <w:u w:val="single"/>
          </w:rPr>
          <w:t>Relation</w:t>
        </w:r>
        <w:r w:rsidRPr="0018327D">
          <w:rPr>
            <w:u w:val="single"/>
          </w:rPr>
          <w:t xml:space="preserve">s with sovereign states, as necessary (NOT in replacement of </w:t>
        </w:r>
        <w:proofErr w:type="spellStart"/>
        <w:r w:rsidRPr="0018327D">
          <w:rPr>
            <w:u w:val="single"/>
          </w:rPr>
          <w:t>GAC</w:t>
        </w:r>
        <w:proofErr w:type="spellEnd"/>
        <w:r w:rsidRPr="0018327D">
          <w:rPr>
            <w:u w:val="single"/>
          </w:rPr>
          <w:t>, which remains the venue for their participation in ICANN’s policy process)</w:t>
        </w:r>
      </w:ins>
    </w:p>
    <w:p w:rsidR="001F12AA" w:rsidRDefault="007F7737">
      <w:pPr>
        <w:numPr>
          <w:ilvl w:val="0"/>
          <w:numId w:val="4"/>
        </w:numPr>
        <w:ind w:hanging="360"/>
        <w:contextualSpacing/>
      </w:pPr>
      <w:ins w:id="63" w:author="Jean-Jacques Subrenat" w:date="2016-10-05T22:56:00Z">
        <w:r w:rsidRPr="0018327D">
          <w:rPr>
            <w:u w:val="single"/>
          </w:rPr>
          <w:t xml:space="preserve">If necessary, Fund (yet to be set up) for the management and use of funds from auction of </w:t>
        </w:r>
        <w:proofErr w:type="spellStart"/>
        <w:r w:rsidRPr="0018327D">
          <w:rPr>
            <w:u w:val="single"/>
          </w:rPr>
          <w:t>gTLDs</w:t>
        </w:r>
        <w:proofErr w:type="spellEnd"/>
        <w:r w:rsidRPr="0018327D">
          <w:rPr>
            <w:u w:val="single"/>
          </w:rPr>
          <w:t>.</w:t>
        </w:r>
      </w:ins>
    </w:p>
    <w:sectPr w:rsidR="001F12A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Greg Shatan" w:date="2016-10-25T10:20:00Z" w:initials="">
    <w:p w:rsidR="001F12AA" w:rsidRDefault="0018327D">
      <w:pPr>
        <w:widowControl w:val="0"/>
        <w:spacing w:line="240" w:lineRule="auto"/>
      </w:pPr>
      <w:r>
        <w:t xml:space="preserve">Greg: </w:t>
      </w:r>
      <w:r w:rsidR="007F7737">
        <w:t>This does not accurately reflect US law. It's unclear what the point is here.</w:t>
      </w:r>
    </w:p>
  </w:comment>
  <w:comment w:id="5" w:author="Greg Shatan" w:date="2016-10-25T10:20:00Z" w:initials="">
    <w:p w:rsidR="001F12AA" w:rsidRDefault="0018327D">
      <w:pPr>
        <w:widowControl w:val="0"/>
        <w:spacing w:line="240" w:lineRule="auto"/>
      </w:pPr>
      <w:r>
        <w:t xml:space="preserve">Greg: </w:t>
      </w:r>
      <w:r w:rsidR="007F7737">
        <w:t>Moved suggested te</w:t>
      </w:r>
      <w:r w:rsidR="007F7737">
        <w:t xml:space="preserve">xt here from section below.  Original bracketed text suggested by </w:t>
      </w:r>
      <w:proofErr w:type="spellStart"/>
      <w:r w:rsidR="007F7737">
        <w:t>Parminder</w:t>
      </w:r>
      <w:proofErr w:type="spellEnd"/>
      <w:r w:rsidR="007F7737">
        <w:t>.</w:t>
      </w:r>
    </w:p>
  </w:comment>
  <w:comment w:id="7" w:author="Greg Shatan" w:date="2016-10-25T10:19:00Z" w:initials="">
    <w:p w:rsidR="001F12AA" w:rsidRDefault="0018327D">
      <w:pPr>
        <w:widowControl w:val="0"/>
        <w:spacing w:line="240" w:lineRule="auto"/>
      </w:pPr>
      <w:r>
        <w:t xml:space="preserve">Greg: </w:t>
      </w:r>
      <w:r w:rsidR="007F7737">
        <w:t>Please clarify this.  I'm not following the issues.  Perhaps this needs to be broken down.  It also appears this may relate first to the venue/forum in  which a dispute is</w:t>
      </w:r>
      <w:r w:rsidR="007F7737">
        <w:t xml:space="preserve"> commenced, and then to the choice of laws/conflicts of laws principles of that forum.  Or perhaps this does not relate (only) to disputes.  It's unclear.</w:t>
      </w:r>
    </w:p>
  </w:comment>
  <w:comment w:id="8" w:author="Jorge Cancio" w:date="2016-10-25T10:19:00Z" w:initials="">
    <w:p w:rsidR="001F12AA" w:rsidRDefault="0018327D">
      <w:pPr>
        <w:widowControl w:val="0"/>
        <w:spacing w:line="240" w:lineRule="auto"/>
      </w:pPr>
      <w:r>
        <w:t xml:space="preserve">Jorge: </w:t>
      </w:r>
      <w:r w:rsidR="007F7737">
        <w:t xml:space="preserve">I'll try: ICANNs main agreements (with registries and registrars) are generally silent on applicable </w:t>
      </w:r>
      <w:r w:rsidR="007F7737">
        <w:t xml:space="preserve">law. This silence may be construed differently by different courts in different </w:t>
      </w:r>
      <w:proofErr w:type="spellStart"/>
      <w:r w:rsidR="007F7737">
        <w:t>jurisidtions</w:t>
      </w:r>
      <w:proofErr w:type="spellEnd"/>
      <w:r w:rsidR="007F7737">
        <w:t>, although I feel there is a natural tendency in courts to apply its own laws if the agreement is silent and there are no compulsory rules clearly applicable to the</w:t>
      </w:r>
      <w:r w:rsidR="007F7737">
        <w:t xml:space="preserve"> case (as if when in the EU one of the parties is a consumer). This means that the choice of applicable law may be limited nowadays in practice, which in principle may disadvantage stakeholders not familiar with the implicit choice of law. </w:t>
      </w:r>
    </w:p>
    <w:p w:rsidR="001F12AA" w:rsidRDefault="007F7737">
      <w:pPr>
        <w:widowControl w:val="0"/>
        <w:spacing w:line="240" w:lineRule="auto"/>
      </w:pPr>
      <w:r>
        <w:t>At the same tim</w:t>
      </w:r>
      <w:r>
        <w:t xml:space="preserve">e, registry agreements for </w:t>
      </w:r>
      <w:proofErr w:type="spellStart"/>
      <w:r>
        <w:t>IGO</w:t>
      </w:r>
      <w:proofErr w:type="spellEnd"/>
      <w:r>
        <w:t>/Governmental entities have some flexibilities built in as to applicable law or, to be more precise, as to conflicts arising from diverging obligations coming from the agreement with ICANN and the international law obligations</w:t>
      </w:r>
      <w:r>
        <w:t xml:space="preserve">. This is reflected for instance in section 7.16 of the model registry agreement. </w:t>
      </w:r>
    </w:p>
    <w:p w:rsidR="001F12AA" w:rsidRDefault="007F7737">
      <w:pPr>
        <w:widowControl w:val="0"/>
        <w:spacing w:line="240" w:lineRule="auto"/>
      </w:pPr>
      <w:r>
        <w:t>This flexibility could be extended to other registries confronted with similar conflicts, not only with international law, but also when confronted with conflicts stemming from national law.</w:t>
      </w:r>
    </w:p>
    <w:p w:rsidR="001F12AA" w:rsidRDefault="007F7737">
      <w:pPr>
        <w:widowControl w:val="0"/>
        <w:spacing w:line="240" w:lineRule="auto"/>
      </w:pPr>
      <w:r>
        <w:t>The flexibility could also take the form of a more wider recognit</w:t>
      </w:r>
      <w:r>
        <w:t>ion of freedom to choose the applicable law for the parties in the main agreements ICANN has.</w:t>
      </w:r>
    </w:p>
  </w:comment>
  <w:comment w:id="13" w:author="Greg Shatan" w:date="2016-10-25T10:20:00Z" w:initials="">
    <w:p w:rsidR="001F12AA" w:rsidRDefault="0018327D">
      <w:pPr>
        <w:widowControl w:val="0"/>
        <w:spacing w:line="240" w:lineRule="auto"/>
      </w:pPr>
      <w:r>
        <w:t xml:space="preserve">Greg: </w:t>
      </w:r>
      <w:r w:rsidR="007F7737">
        <w:t>In this document, we are first defining the layers of jurisdiction and then the effects of each layer</w:t>
      </w:r>
      <w:r w:rsidR="007F7737">
        <w:t xml:space="preserve"> of ICANN's current jurisdiction.  I'm not sure how this relates to that.</w:t>
      </w:r>
    </w:p>
  </w:comment>
  <w:comment w:id="14" w:author="Greg Shatan" w:date="2016-10-25T10:20:00Z" w:initials="">
    <w:p w:rsidR="001F12AA" w:rsidRDefault="0018327D">
      <w:pPr>
        <w:widowControl w:val="0"/>
        <w:spacing w:line="240" w:lineRule="auto"/>
      </w:pPr>
      <w:r>
        <w:t xml:space="preserve">Greg: </w:t>
      </w:r>
      <w:proofErr w:type="spellStart"/>
      <w:r w:rsidR="007F7737">
        <w:t>I"m</w:t>
      </w:r>
      <w:proofErr w:type="spellEnd"/>
      <w:r w:rsidR="007F7737">
        <w:t xml:space="preserve"> not sure what this is asking us to do, if anything.</w:t>
      </w:r>
    </w:p>
  </w:comment>
  <w:comment w:id="23" w:author="Greg Shatan" w:date="2016-10-25T10:20:00Z" w:initials="">
    <w:p w:rsidR="001F12AA" w:rsidRDefault="0018327D">
      <w:pPr>
        <w:widowControl w:val="0"/>
        <w:spacing w:line="240" w:lineRule="auto"/>
      </w:pPr>
      <w:r>
        <w:t xml:space="preserve">Greg: </w:t>
      </w:r>
      <w:r w:rsidR="007F7737">
        <w:t>I believe this is out of scope for this subgroup.</w:t>
      </w:r>
    </w:p>
  </w:comment>
  <w:comment w:id="42" w:author="Milton Mueller" w:date="2016-10-25T10:21:00Z" w:initials="">
    <w:p w:rsidR="001F12AA" w:rsidRDefault="0018327D">
      <w:pPr>
        <w:widowControl w:val="0"/>
        <w:spacing w:line="240" w:lineRule="auto"/>
      </w:pPr>
      <w:r>
        <w:t xml:space="preserve">Milton: </w:t>
      </w:r>
      <w:r w:rsidR="007F7737">
        <w:t>California is a state, not a federal jurisdiction. I also do not see any "federal requirements" pertaining to what we do, as n</w:t>
      </w:r>
      <w:r w:rsidR="007F7737">
        <w:t>oted in my comment on Greg's draft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27D" w:rsidRDefault="0018327D" w:rsidP="0018327D">
      <w:pPr>
        <w:spacing w:line="240" w:lineRule="auto"/>
      </w:pPr>
      <w:r>
        <w:separator/>
      </w:r>
    </w:p>
  </w:endnote>
  <w:endnote w:type="continuationSeparator" w:id="0">
    <w:p w:rsidR="0018327D" w:rsidRDefault="0018327D" w:rsidP="00183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27D" w:rsidRDefault="0018327D" w:rsidP="0018327D">
      <w:pPr>
        <w:spacing w:line="240" w:lineRule="auto"/>
      </w:pPr>
      <w:r>
        <w:separator/>
      </w:r>
    </w:p>
  </w:footnote>
  <w:footnote w:type="continuationSeparator" w:id="0">
    <w:p w:rsidR="0018327D" w:rsidRDefault="0018327D" w:rsidP="001832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7D" w:rsidRDefault="001832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797F"/>
    <w:multiLevelType w:val="multilevel"/>
    <w:tmpl w:val="964688C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7C938DA"/>
    <w:multiLevelType w:val="multilevel"/>
    <w:tmpl w:val="6F126FE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6921779E"/>
    <w:multiLevelType w:val="multilevel"/>
    <w:tmpl w:val="6296B3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AE62714"/>
    <w:multiLevelType w:val="multilevel"/>
    <w:tmpl w:val="E2380B2C"/>
    <w:lvl w:ilvl="0">
      <w:start w:val="1"/>
      <w:numFmt w:val="decimal"/>
      <w:lvlText w:val="%1."/>
      <w:lvlJc w:val="left"/>
      <w:pPr>
        <w:ind w:left="720" w:firstLine="360"/>
      </w:pPr>
      <w:rPr>
        <w:b/>
        <w:color w:val="1155CC"/>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F12AA"/>
    <w:rsid w:val="0018327D"/>
    <w:rsid w:val="001F12AA"/>
    <w:rsid w:val="007F7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327D"/>
    <w:pPr>
      <w:spacing w:line="240" w:lineRule="auto"/>
    </w:pPr>
    <w:rPr>
      <w:sz w:val="16"/>
      <w:szCs w:val="16"/>
    </w:rPr>
  </w:style>
  <w:style w:type="character" w:customStyle="1" w:styleId="BalloonTextChar">
    <w:name w:val="Balloon Text Char"/>
    <w:basedOn w:val="DefaultParagraphFont"/>
    <w:link w:val="BalloonText"/>
    <w:uiPriority w:val="99"/>
    <w:semiHidden/>
    <w:rsid w:val="0018327D"/>
    <w:rPr>
      <w:sz w:val="16"/>
      <w:szCs w:val="16"/>
    </w:rPr>
  </w:style>
  <w:style w:type="paragraph" w:styleId="Header">
    <w:name w:val="header"/>
    <w:basedOn w:val="Normal"/>
    <w:link w:val="HeaderChar"/>
    <w:uiPriority w:val="99"/>
    <w:unhideWhenUsed/>
    <w:rsid w:val="0018327D"/>
    <w:pPr>
      <w:tabs>
        <w:tab w:val="center" w:pos="4680"/>
        <w:tab w:val="right" w:pos="9360"/>
      </w:tabs>
      <w:spacing w:line="240" w:lineRule="auto"/>
    </w:pPr>
  </w:style>
  <w:style w:type="character" w:customStyle="1" w:styleId="HeaderChar">
    <w:name w:val="Header Char"/>
    <w:basedOn w:val="DefaultParagraphFont"/>
    <w:link w:val="Header"/>
    <w:uiPriority w:val="99"/>
    <w:rsid w:val="0018327D"/>
  </w:style>
  <w:style w:type="paragraph" w:styleId="Footer">
    <w:name w:val="footer"/>
    <w:basedOn w:val="Normal"/>
    <w:link w:val="FooterChar"/>
    <w:uiPriority w:val="99"/>
    <w:unhideWhenUsed/>
    <w:rsid w:val="0018327D"/>
    <w:pPr>
      <w:tabs>
        <w:tab w:val="center" w:pos="4680"/>
        <w:tab w:val="right" w:pos="9360"/>
      </w:tabs>
      <w:spacing w:line="240" w:lineRule="auto"/>
    </w:pPr>
  </w:style>
  <w:style w:type="character" w:customStyle="1" w:styleId="FooterChar">
    <w:name w:val="Footer Char"/>
    <w:basedOn w:val="DefaultParagraphFont"/>
    <w:link w:val="Footer"/>
    <w:uiPriority w:val="99"/>
    <w:rsid w:val="00183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327D"/>
    <w:pPr>
      <w:spacing w:line="240" w:lineRule="auto"/>
    </w:pPr>
    <w:rPr>
      <w:sz w:val="16"/>
      <w:szCs w:val="16"/>
    </w:rPr>
  </w:style>
  <w:style w:type="character" w:customStyle="1" w:styleId="BalloonTextChar">
    <w:name w:val="Balloon Text Char"/>
    <w:basedOn w:val="DefaultParagraphFont"/>
    <w:link w:val="BalloonText"/>
    <w:uiPriority w:val="99"/>
    <w:semiHidden/>
    <w:rsid w:val="0018327D"/>
    <w:rPr>
      <w:sz w:val="16"/>
      <w:szCs w:val="16"/>
    </w:rPr>
  </w:style>
  <w:style w:type="paragraph" w:styleId="Header">
    <w:name w:val="header"/>
    <w:basedOn w:val="Normal"/>
    <w:link w:val="HeaderChar"/>
    <w:uiPriority w:val="99"/>
    <w:unhideWhenUsed/>
    <w:rsid w:val="0018327D"/>
    <w:pPr>
      <w:tabs>
        <w:tab w:val="center" w:pos="4680"/>
        <w:tab w:val="right" w:pos="9360"/>
      </w:tabs>
      <w:spacing w:line="240" w:lineRule="auto"/>
    </w:pPr>
  </w:style>
  <w:style w:type="character" w:customStyle="1" w:styleId="HeaderChar">
    <w:name w:val="Header Char"/>
    <w:basedOn w:val="DefaultParagraphFont"/>
    <w:link w:val="Header"/>
    <w:uiPriority w:val="99"/>
    <w:rsid w:val="0018327D"/>
  </w:style>
  <w:style w:type="paragraph" w:styleId="Footer">
    <w:name w:val="footer"/>
    <w:basedOn w:val="Normal"/>
    <w:link w:val="FooterChar"/>
    <w:uiPriority w:val="99"/>
    <w:unhideWhenUsed/>
    <w:rsid w:val="0018327D"/>
    <w:pPr>
      <w:tabs>
        <w:tab w:val="center" w:pos="4680"/>
        <w:tab w:val="right" w:pos="9360"/>
      </w:tabs>
      <w:spacing w:line="240" w:lineRule="auto"/>
    </w:pPr>
  </w:style>
  <w:style w:type="character" w:customStyle="1" w:styleId="FooterChar">
    <w:name w:val="Footer Char"/>
    <w:basedOn w:val="DefaultParagraphFont"/>
    <w:link w:val="Footer"/>
    <w:uiPriority w:val="99"/>
    <w:rsid w:val="00183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1730</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McCarter &amp; English, LLP</Company>
  <LinksUpToDate>false</LinksUpToDate>
  <CharactersWithSpaces>11571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Shatan, Gregory</dc:creator>
  <cp:lastModifiedBy>Gregory S. Shatan</cp:lastModifiedBy>
  <cp:revision>3</cp:revision>
  <dcterms:created xsi:type="dcterms:W3CDTF">2016-10-25T14:22:00Z</dcterms:created>
  <dcterms:modified xsi:type="dcterms:W3CDTF">2016-10-25T14:22:00Z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oc">
    <vt:lpwstr>M&amp;E</vt:lpwstr>
  </property>
</Properties>
</file>