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FC83A4" w14:textId="77777777" w:rsidR="00BA6235" w:rsidRDefault="00AC5352">
      <w:pPr>
        <w:tabs>
          <w:tab w:val="center" w:pos="4680"/>
          <w:tab w:val="right" w:pos="9360"/>
        </w:tabs>
        <w:spacing w:after="240" w:line="240" w:lineRule="auto"/>
        <w:jc w:val="center"/>
      </w:pPr>
      <w:r>
        <w:rPr>
          <w:b/>
        </w:rPr>
        <w:t>Proposed Issues Submitted by Subgroup Participants: Draft for Review in Meeting of August 30 2017</w:t>
      </w:r>
    </w:p>
    <w:tbl>
      <w:tblPr>
        <w:tblStyle w:val="a"/>
        <w:tblW w:w="13230" w:type="dxa"/>
        <w:tblInd w:w="-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07"/>
        <w:gridCol w:w="4343"/>
        <w:gridCol w:w="1980"/>
        <w:gridCol w:w="3600"/>
      </w:tblGrid>
      <w:tr w:rsidR="00BA6235" w14:paraId="2E773F1B" w14:textId="77777777">
        <w:trPr>
          <w:trHeight w:val="300"/>
        </w:trPr>
        <w:tc>
          <w:tcPr>
            <w:tcW w:w="3307" w:type="dxa"/>
            <w:shd w:val="clear" w:color="auto" w:fill="BDD7EE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252EF83" w14:textId="77777777" w:rsidR="00BA6235" w:rsidRDefault="00AC535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Proposed Issues: Major Topics</w:t>
            </w:r>
          </w:p>
        </w:tc>
        <w:tc>
          <w:tcPr>
            <w:tcW w:w="4343" w:type="dxa"/>
            <w:shd w:val="clear" w:color="auto" w:fill="BDD7EE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2BB52A0" w14:textId="77777777" w:rsidR="00BA6235" w:rsidRDefault="00AC5352">
            <w:pPr>
              <w:spacing w:after="0" w:line="240" w:lineRule="auto"/>
              <w:jc w:val="center"/>
              <w:rPr>
                <w:b/>
              </w:rPr>
            </w:pPr>
            <w:bookmarkStart w:id="0" w:name="_gjdgxs" w:colFirst="0" w:colLast="0"/>
            <w:bookmarkEnd w:id="0"/>
            <w:r>
              <w:rPr>
                <w:b/>
              </w:rPr>
              <w:t>Individual Proposed Issues</w:t>
            </w:r>
          </w:p>
        </w:tc>
        <w:tc>
          <w:tcPr>
            <w:tcW w:w="1980" w:type="dxa"/>
            <w:shd w:val="clear" w:color="auto" w:fill="BDD7EE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575D9C64" w14:textId="77777777" w:rsidR="00BA6235" w:rsidRDefault="00AC535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Submitted by</w:t>
            </w:r>
          </w:p>
        </w:tc>
        <w:tc>
          <w:tcPr>
            <w:tcW w:w="3600" w:type="dxa"/>
            <w:shd w:val="clear" w:color="auto" w:fill="BDD7EE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D45811E" w14:textId="77777777" w:rsidR="00BA6235" w:rsidRDefault="00AC535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Notes</w:t>
            </w:r>
          </w:p>
        </w:tc>
      </w:tr>
      <w:tr w:rsidR="00BA6235" w14:paraId="22D3E44C" w14:textId="77777777">
        <w:trPr>
          <w:trHeight w:val="300"/>
        </w:trPr>
        <w:tc>
          <w:tcPr>
            <w:tcW w:w="330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FBCB52B" w14:textId="77777777" w:rsidR="00BA6235" w:rsidRDefault="00AC5352">
            <w:pPr>
              <w:spacing w:after="0" w:line="240" w:lineRule="auto"/>
            </w:pPr>
            <w:r>
              <w:t>OFAC</w:t>
            </w:r>
          </w:p>
        </w:tc>
        <w:tc>
          <w:tcPr>
            <w:tcW w:w="434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57EFB99" w14:textId="77777777" w:rsidR="00BA6235" w:rsidRDefault="00AC5352">
            <w:pPr>
              <w:numPr>
                <w:ilvl w:val="0"/>
                <w:numId w:val="6"/>
              </w:numPr>
              <w:spacing w:after="0" w:line="240" w:lineRule="auto"/>
              <w:contextualSpacing/>
            </w:pPr>
            <w:r>
              <w:t>ICANN contractual language in RAA relating to OFAC licenses</w:t>
            </w:r>
          </w:p>
          <w:p w14:paraId="238719A4" w14:textId="77777777" w:rsidR="00BA6235" w:rsidRDefault="00AC5352">
            <w:pPr>
              <w:numPr>
                <w:ilvl w:val="0"/>
                <w:numId w:val="6"/>
              </w:numPr>
              <w:spacing w:after="0" w:line="240" w:lineRule="auto"/>
              <w:contextualSpacing/>
            </w:pPr>
            <w:r>
              <w:t>Applicability of OFAC to Non-US Registrars</w:t>
            </w:r>
          </w:p>
          <w:p w14:paraId="10EF6234" w14:textId="77777777" w:rsidR="00BA6235" w:rsidRDefault="00AC5352">
            <w:pPr>
              <w:numPr>
                <w:ilvl w:val="0"/>
                <w:numId w:val="6"/>
              </w:numPr>
              <w:spacing w:after="0" w:line="240" w:lineRule="auto"/>
              <w:contextualSpacing/>
            </w:pPr>
            <w:r>
              <w:t>Application of OFAC restrictions by Non-US Registrars</w:t>
            </w:r>
          </w:p>
          <w:p w14:paraId="4A970C27" w14:textId="77777777" w:rsidR="00BA6235" w:rsidRDefault="00AC5352">
            <w:pPr>
              <w:numPr>
                <w:ilvl w:val="0"/>
                <w:numId w:val="6"/>
              </w:numPr>
              <w:spacing w:after="0" w:line="240" w:lineRule="auto"/>
              <w:contextualSpacing/>
            </w:pPr>
            <w:r>
              <w:t>Approval of gTLD registries</w:t>
            </w:r>
          </w:p>
          <w:p w14:paraId="1FBA14E7" w14:textId="77777777" w:rsidR="00BA6235" w:rsidRDefault="00AC5352">
            <w:pPr>
              <w:numPr>
                <w:ilvl w:val="0"/>
                <w:numId w:val="6"/>
              </w:numPr>
              <w:spacing w:after="0" w:line="240" w:lineRule="auto"/>
              <w:contextualSpacing/>
            </w:pPr>
            <w:r>
              <w:t>Cancellation by some registrars of domain name registrations owned by registrants in countries subject to OFAC</w:t>
            </w:r>
          </w:p>
        </w:tc>
        <w:tc>
          <w:tcPr>
            <w:tcW w:w="198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0C0A880" w14:textId="77777777" w:rsidR="00BA6235" w:rsidRDefault="00AC5352">
            <w:pPr>
              <w:spacing w:after="0" w:line="240" w:lineRule="auto"/>
            </w:pPr>
            <w:proofErr w:type="spellStart"/>
            <w:r>
              <w:t>Farzaneh</w:t>
            </w:r>
            <w:proofErr w:type="spellEnd"/>
            <w:r>
              <w:t xml:space="preserve"> </w:t>
            </w:r>
            <w:proofErr w:type="spellStart"/>
            <w:r>
              <w:t>Badii</w:t>
            </w:r>
            <w:proofErr w:type="spellEnd"/>
            <w:r>
              <w:t xml:space="preserve">, </w:t>
            </w:r>
            <w:proofErr w:type="spellStart"/>
            <w:r>
              <w:t>Kavouss</w:t>
            </w:r>
            <w:proofErr w:type="spellEnd"/>
            <w:r>
              <w:t xml:space="preserve"> </w:t>
            </w:r>
            <w:proofErr w:type="spellStart"/>
            <w:r>
              <w:t>Arasteh</w:t>
            </w:r>
            <w:proofErr w:type="spellEnd"/>
          </w:p>
        </w:tc>
        <w:tc>
          <w:tcPr>
            <w:tcW w:w="360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A0D1463" w14:textId="77777777" w:rsidR="00BA6235" w:rsidRDefault="00AC5352">
            <w:pPr>
              <w:spacing w:after="0" w:line="240" w:lineRule="auto"/>
            </w:pPr>
            <w:r>
              <w:t>Context: Study of general licenses, ICANN’s response to need for specific licenses with registries and registrars will be discussed as potential solutions</w:t>
            </w:r>
          </w:p>
        </w:tc>
      </w:tr>
      <w:tr w:rsidR="00BA6235" w14:paraId="0464B3C4" w14:textId="77777777">
        <w:trPr>
          <w:trHeight w:val="300"/>
        </w:trPr>
        <w:tc>
          <w:tcPr>
            <w:tcW w:w="330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5E9F247" w14:textId="77777777" w:rsidR="00BA6235" w:rsidRDefault="00AC5352">
            <w:pPr>
              <w:spacing w:after="0" w:line="240" w:lineRule="auto"/>
            </w:pPr>
            <w:r>
              <w:t>Provisions relating to choice of law in certain ICANN Agreements</w:t>
            </w:r>
          </w:p>
        </w:tc>
        <w:tc>
          <w:tcPr>
            <w:tcW w:w="434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B00703F" w14:textId="77777777" w:rsidR="00BA6235" w:rsidRDefault="00AC5352">
            <w:pPr>
              <w:numPr>
                <w:ilvl w:val="0"/>
                <w:numId w:val="7"/>
              </w:numPr>
              <w:spacing w:after="0" w:line="240" w:lineRule="auto"/>
              <w:contextualSpacing/>
            </w:pPr>
            <w:r>
              <w:t>Reg</w:t>
            </w:r>
            <w:r>
              <w:t>istry Agreements do not have a provision stating the governing law of the agreement</w:t>
            </w:r>
          </w:p>
          <w:p w14:paraId="0ADF14A8" w14:textId="77777777" w:rsidR="00BA6235" w:rsidRDefault="00AC5352">
            <w:pPr>
              <w:numPr>
                <w:ilvl w:val="0"/>
                <w:numId w:val="7"/>
              </w:numPr>
              <w:spacing w:after="0" w:line="240" w:lineRule="auto"/>
              <w:contextualSpacing/>
            </w:pPr>
            <w:r>
              <w:t>Registrar Agreements do not have a provision stating the governing law of the agreement</w:t>
            </w:r>
          </w:p>
          <w:p w14:paraId="2B281692" w14:textId="77777777" w:rsidR="00BA6235" w:rsidRDefault="00AC5352">
            <w:pPr>
              <w:numPr>
                <w:ilvl w:val="0"/>
                <w:numId w:val="7"/>
              </w:numPr>
              <w:spacing w:after="0" w:line="240" w:lineRule="auto"/>
              <w:contextualSpacing/>
            </w:pPr>
            <w:r>
              <w:t xml:space="preserve">Arbitration of Registry Agreement: Lack of choice in arbitral body and jurisdiction </w:t>
            </w:r>
            <w:r>
              <w:t>of arbitration</w:t>
            </w:r>
          </w:p>
          <w:p w14:paraId="3BF6B8F4" w14:textId="77777777" w:rsidR="00BA6235" w:rsidRDefault="00AC5352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ins w:id="1" w:author="Jorge Cancio" w:date="2017-09-04T21:32:00Z"/>
              </w:rPr>
            </w:pPr>
            <w:r>
              <w:t>Lack of governing law provisions could lead to courts more likely choosing their own law as governing law</w:t>
            </w:r>
          </w:p>
          <w:p w14:paraId="03224149" w14:textId="77777777" w:rsidR="00BA6235" w:rsidRDefault="00AC5352">
            <w:pPr>
              <w:numPr>
                <w:ilvl w:val="0"/>
                <w:numId w:val="7"/>
              </w:numPr>
              <w:spacing w:after="0" w:line="240" w:lineRule="auto"/>
              <w:contextualSpacing/>
            </w:pPr>
            <w:ins w:id="2" w:author="Jorge Cancio" w:date="2017-09-04T21:32:00Z">
              <w:r>
                <w:t xml:space="preserve">provisions regarding the </w:t>
              </w:r>
              <w:r w:rsidRPr="00A741A4">
                <w:rPr>
                  <w:b/>
                </w:rPr>
                <w:t>venue</w:t>
              </w:r>
              <w:r>
                <w:t xml:space="preserve"> for hearing disputes in registry agreements are limited to one specific venue, with flexibility allowed </w:t>
              </w:r>
              <w:r>
                <w:t xml:space="preserve">only in contracts with Governments and other special </w:t>
              </w:r>
              <w:commentRangeStart w:id="3"/>
              <w:r>
                <w:t>cases</w:t>
              </w:r>
            </w:ins>
            <w:commentRangeEnd w:id="3"/>
            <w:r>
              <w:commentReference w:id="3"/>
            </w:r>
          </w:p>
        </w:tc>
        <w:tc>
          <w:tcPr>
            <w:tcW w:w="198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42F3C6C" w14:textId="77777777" w:rsidR="00BA6235" w:rsidRDefault="00AC5352">
            <w:pPr>
              <w:spacing w:after="0" w:line="240" w:lineRule="auto"/>
            </w:pPr>
            <w:r>
              <w:t xml:space="preserve">Raphael Beauregard-Lacroix, Jorge </w:t>
            </w:r>
            <w:proofErr w:type="spellStart"/>
            <w:r>
              <w:t>Cancio</w:t>
            </w:r>
            <w:proofErr w:type="spellEnd"/>
          </w:p>
        </w:tc>
        <w:tc>
          <w:tcPr>
            <w:tcW w:w="360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32DF033" w14:textId="77777777" w:rsidR="00BA6235" w:rsidRDefault="00BA6235">
            <w:pPr>
              <w:spacing w:after="0" w:line="240" w:lineRule="auto"/>
            </w:pPr>
          </w:p>
        </w:tc>
      </w:tr>
      <w:tr w:rsidR="00BA6235" w14:paraId="04007A8D" w14:textId="77777777">
        <w:trPr>
          <w:trHeight w:val="300"/>
        </w:trPr>
        <w:tc>
          <w:tcPr>
            <w:tcW w:w="330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6511483" w14:textId="77777777" w:rsidR="00BA6235" w:rsidRDefault="00AC5352">
            <w:pPr>
              <w:spacing w:after="0" w:line="240" w:lineRule="auto"/>
            </w:pPr>
            <w:r>
              <w:t>U.S. court jurisdiction over ICANN activities</w:t>
            </w:r>
          </w:p>
        </w:tc>
        <w:tc>
          <w:tcPr>
            <w:tcW w:w="434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F8CA2CF" w14:textId="77777777" w:rsidR="00BA6235" w:rsidRDefault="00AC5352">
            <w:pPr>
              <w:numPr>
                <w:ilvl w:val="0"/>
                <w:numId w:val="8"/>
              </w:numPr>
              <w:spacing w:after="0" w:line="240" w:lineRule="auto"/>
              <w:contextualSpacing/>
            </w:pPr>
            <w:r>
              <w:t xml:space="preserve">Jurisdiction over ICANN's activities that (1) comply with GAC advice or (2) are otherwise based on powers </w:t>
            </w:r>
            <w:proofErr w:type="spellStart"/>
            <w:r>
              <w:t>recognised</w:t>
            </w:r>
            <w:proofErr w:type="spellEnd"/>
            <w:r>
              <w:t xml:space="preserve"> </w:t>
            </w:r>
            <w:r>
              <w:lastRenderedPageBreak/>
              <w:t>onto Governmental authorities according to ICANN Bylaws</w:t>
            </w:r>
          </w:p>
          <w:p w14:paraId="214EA20A" w14:textId="77777777" w:rsidR="00BA6235" w:rsidRDefault="00AC5352">
            <w:pPr>
              <w:numPr>
                <w:ilvl w:val="0"/>
                <w:numId w:val="8"/>
              </w:numPr>
              <w:spacing w:after="0" w:line="240" w:lineRule="auto"/>
              <w:contextualSpacing/>
            </w:pPr>
            <w:r>
              <w:t xml:space="preserve">ICANN policy development and policy implementation activities which ICANN performs </w:t>
            </w:r>
            <w:r>
              <w:t>in the global public interest are subject to litigation in US courts</w:t>
            </w:r>
          </w:p>
        </w:tc>
        <w:tc>
          <w:tcPr>
            <w:tcW w:w="198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0AB0E02" w14:textId="77777777" w:rsidR="00BA6235" w:rsidRDefault="00AC5352">
            <w:pPr>
              <w:spacing w:after="0" w:line="240" w:lineRule="auto"/>
            </w:pPr>
            <w:r>
              <w:lastRenderedPageBreak/>
              <w:t xml:space="preserve">Thiago </w:t>
            </w:r>
            <w:proofErr w:type="spellStart"/>
            <w:r>
              <w:t>Jardim</w:t>
            </w:r>
            <w:proofErr w:type="spellEnd"/>
          </w:p>
        </w:tc>
        <w:tc>
          <w:tcPr>
            <w:tcW w:w="360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D453B4B" w14:textId="77777777" w:rsidR="00BA6235" w:rsidRDefault="00AC5352">
            <w:pPr>
              <w:spacing w:after="0" w:line="240" w:lineRule="auto"/>
            </w:pPr>
            <w:r>
              <w:t xml:space="preserve">ICANN activities “based on powers </w:t>
            </w:r>
            <w:proofErr w:type="spellStart"/>
            <w:r>
              <w:t>recognised</w:t>
            </w:r>
            <w:proofErr w:type="spellEnd"/>
            <w:r>
              <w:t xml:space="preserve"> onto Governmental authorities according to ICANN </w:t>
            </w:r>
            <w:r>
              <w:lastRenderedPageBreak/>
              <w:t xml:space="preserve">Bylaws” may relate mostly to </w:t>
            </w:r>
            <w:proofErr w:type="spellStart"/>
            <w:r>
              <w:t>ccTLDs</w:t>
            </w:r>
            <w:proofErr w:type="spellEnd"/>
            <w:r>
              <w:t xml:space="preserve"> and if so it should be considered as part o</w:t>
            </w:r>
            <w:r>
              <w:t xml:space="preserve">f those potential issues. </w:t>
            </w:r>
          </w:p>
        </w:tc>
      </w:tr>
      <w:tr w:rsidR="00BA6235" w14:paraId="1FC5BF86" w14:textId="77777777">
        <w:trPr>
          <w:trHeight w:val="300"/>
        </w:trPr>
        <w:tc>
          <w:tcPr>
            <w:tcW w:w="330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16A1F95" w14:textId="77777777" w:rsidR="00BA6235" w:rsidRDefault="00AC5352">
            <w:pPr>
              <w:spacing w:after="0" w:line="240" w:lineRule="auto"/>
            </w:pPr>
            <w:r>
              <w:rPr>
                <w:highlight w:val="white"/>
              </w:rPr>
              <w:lastRenderedPageBreak/>
              <w:t>Non-interference of international actors in ICANN’s core activities</w:t>
            </w:r>
          </w:p>
        </w:tc>
        <w:tc>
          <w:tcPr>
            <w:tcW w:w="434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F4A5EFB" w14:textId="77777777" w:rsidR="00BA6235" w:rsidRDefault="00AC5352">
            <w:pPr>
              <w:numPr>
                <w:ilvl w:val="0"/>
                <w:numId w:val="5"/>
              </w:numPr>
              <w:spacing w:after="0" w:line="240" w:lineRule="auto"/>
              <w:contextualSpacing/>
            </w:pPr>
            <w:r>
              <w:t>States (and International Organizations) should refrain from exercising concurrent jurisdiction respecting ICANN's special role and governance model.</w:t>
            </w:r>
          </w:p>
        </w:tc>
        <w:tc>
          <w:tcPr>
            <w:tcW w:w="198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32ACACD" w14:textId="77777777" w:rsidR="00BA6235" w:rsidRDefault="00AC5352">
            <w:pPr>
              <w:spacing w:after="0" w:line="240" w:lineRule="auto"/>
            </w:pPr>
            <w:r>
              <w:t xml:space="preserve">Erich </w:t>
            </w:r>
            <w:proofErr w:type="spellStart"/>
            <w:r>
              <w:t>Schweighofer</w:t>
            </w:r>
            <w:proofErr w:type="spellEnd"/>
          </w:p>
        </w:tc>
        <w:tc>
          <w:tcPr>
            <w:tcW w:w="360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BB311FB" w14:textId="77777777" w:rsidR="00BA6235" w:rsidRDefault="00AC5352">
            <w:pPr>
              <w:spacing w:after="0" w:line="240" w:lineRule="auto"/>
            </w:pPr>
            <w:r>
              <w:t>Raised in the context of “the issue on partial immunity”</w:t>
            </w:r>
          </w:p>
        </w:tc>
      </w:tr>
      <w:tr w:rsidR="00BA6235" w14:paraId="67C04CB1" w14:textId="77777777">
        <w:trPr>
          <w:trHeight w:val="300"/>
        </w:trPr>
        <w:tc>
          <w:tcPr>
            <w:tcW w:w="3307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0513C8B" w14:textId="77777777" w:rsidR="00BA6235" w:rsidRDefault="00AC5352">
            <w:pPr>
              <w:spacing w:after="0" w:line="240" w:lineRule="auto"/>
            </w:pPr>
            <w:r>
              <w:t>US's executive, regulatory, legislative and judicial jurisdiction over things ICANN and the unique solution of general immunity under the US International Organizations Immunities</w:t>
            </w:r>
            <w:r>
              <w:t xml:space="preserve"> Act</w:t>
            </w:r>
          </w:p>
        </w:tc>
        <w:tc>
          <w:tcPr>
            <w:tcW w:w="434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78C5133" w14:textId="77777777" w:rsidR="00BA6235" w:rsidRDefault="00AC5352">
            <w:pPr>
              <w:numPr>
                <w:ilvl w:val="0"/>
                <w:numId w:val="3"/>
              </w:numPr>
              <w:spacing w:after="0" w:line="240" w:lineRule="auto"/>
              <w:contextualSpacing/>
            </w:pPr>
            <w:r>
              <w:t>US executive and regulatory powers over ICANN</w:t>
            </w:r>
          </w:p>
          <w:p w14:paraId="6D13EDEA" w14:textId="77777777" w:rsidR="00BA6235" w:rsidRDefault="00AC5352">
            <w:pPr>
              <w:numPr>
                <w:ilvl w:val="0"/>
                <w:numId w:val="3"/>
              </w:numPr>
              <w:spacing w:after="0" w:line="240" w:lineRule="auto"/>
              <w:contextualSpacing/>
            </w:pPr>
            <w:r>
              <w:t>Domain seizures by US executive agencies like US customs: Could these potentially be applied to gTLDs?</w:t>
            </w:r>
          </w:p>
          <w:p w14:paraId="309B10D0" w14:textId="77777777" w:rsidR="00BA6235" w:rsidRDefault="00AC5352">
            <w:pPr>
              <w:numPr>
                <w:ilvl w:val="0"/>
                <w:numId w:val="3"/>
              </w:numPr>
              <w:spacing w:after="0" w:line="240" w:lineRule="auto"/>
              <w:contextualSpacing/>
            </w:pPr>
            <w:r>
              <w:t>US legislature's unlimited power over ICANN</w:t>
            </w:r>
          </w:p>
          <w:p w14:paraId="47E0B721" w14:textId="77777777" w:rsidR="00BA6235" w:rsidRDefault="00AC5352">
            <w:pPr>
              <w:numPr>
                <w:ilvl w:val="0"/>
                <w:numId w:val="3"/>
              </w:numPr>
              <w:spacing w:after="0" w:line="240" w:lineRule="auto"/>
              <w:contextualSpacing/>
            </w:pPr>
            <w:r>
              <w:rPr>
                <w:color w:val="222222"/>
                <w:highlight w:val="white"/>
              </w:rPr>
              <w:t>US's courts' judicial writ over all aspects of ICANN: Almo</w:t>
            </w:r>
            <w:r>
              <w:rPr>
                <w:color w:val="222222"/>
                <w:highlight w:val="white"/>
              </w:rPr>
              <w:t>st any US court can take up for its judicial consideration whether ICANN works within each of such applicable law or not.</w:t>
            </w:r>
          </w:p>
        </w:tc>
        <w:tc>
          <w:tcPr>
            <w:tcW w:w="198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2DE5657" w14:textId="77777777" w:rsidR="00BA6235" w:rsidRDefault="00AC5352">
            <w:pPr>
              <w:spacing w:after="0" w:line="240" w:lineRule="auto"/>
            </w:pPr>
            <w:proofErr w:type="spellStart"/>
            <w:r>
              <w:t>Parminder</w:t>
            </w:r>
            <w:proofErr w:type="spellEnd"/>
          </w:p>
        </w:tc>
        <w:tc>
          <w:tcPr>
            <w:tcW w:w="360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6A309EA" w14:textId="77777777" w:rsidR="00BA6235" w:rsidRDefault="00AC5352">
            <w:pPr>
              <w:spacing w:after="0" w:line="240" w:lineRule="auto"/>
            </w:pPr>
            <w:r>
              <w:t>Discussed in the context of general immunity, as follows: “The only solution there is a general immunity under the US International Organizations Immunities Act, with proper customization and exceptions for ICANN to enable to be able to perform its organiz</w:t>
            </w:r>
            <w:r>
              <w:t>ational activities from within the US. The chief exception I understand would be the application of California non-profit law.”</w:t>
            </w:r>
          </w:p>
        </w:tc>
      </w:tr>
      <w:tr w:rsidR="00BA6235" w14:paraId="3ED770CE" w14:textId="77777777">
        <w:trPr>
          <w:trHeight w:val="300"/>
        </w:trPr>
        <w:tc>
          <w:tcPr>
            <w:tcW w:w="330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74B17B6" w14:textId="77777777" w:rsidR="00BA6235" w:rsidRDefault="00AC5352">
            <w:pPr>
              <w:spacing w:after="0" w:line="240" w:lineRule="auto"/>
            </w:pPr>
            <w:r>
              <w:t>US Courts may hear disputes regarding Community TLDs</w:t>
            </w:r>
          </w:p>
        </w:tc>
        <w:tc>
          <w:tcPr>
            <w:tcW w:w="434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6D99328" w14:textId="77777777" w:rsidR="00BA6235" w:rsidRDefault="00AC5352">
            <w:pPr>
              <w:numPr>
                <w:ilvl w:val="0"/>
                <w:numId w:val="2"/>
              </w:numPr>
              <w:spacing w:after="0" w:line="240" w:lineRule="auto"/>
              <w:contextualSpacing/>
            </w:pPr>
            <w:r>
              <w:t xml:space="preserve">US Courts may hear disputes regarding the management of a </w:t>
            </w:r>
            <w:del w:id="5" w:author="Greg Shatan" w:date="2017-09-04T02:44:00Z">
              <w:r>
                <w:delText>C</w:delText>
              </w:r>
            </w:del>
            <w:ins w:id="6" w:author="Greg Shatan" w:date="2017-09-04T02:44:00Z">
              <w:r>
                <w:t>c</w:t>
              </w:r>
            </w:ins>
            <w:r>
              <w:t>ommunity TLD (</w:t>
            </w:r>
            <w:ins w:id="7" w:author="Greg Shatan" w:date="2017-09-04T02:43:00Z">
              <w:r>
                <w:t>not only Community-based applications</w:t>
              </w:r>
              <w:r>
                <w:t xml:space="preserve"> (</w:t>
              </w:r>
            </w:ins>
            <w:r>
              <w:t>e.g., .</w:t>
            </w:r>
            <w:proofErr w:type="spellStart"/>
            <w:r>
              <w:t>swiss</w:t>
            </w:r>
            <w:proofErr w:type="spellEnd"/>
            <w:r>
              <w:t>, .music., .gay)</w:t>
            </w:r>
            <w:ins w:id="8" w:author="Greg Shatan" w:date="2017-09-04T02:44:00Z">
              <w:r>
                <w:t xml:space="preserve"> but</w:t>
              </w:r>
              <w:r>
                <w:t xml:space="preserve"> all TLDs that “serve a community”)</w:t>
              </w:r>
            </w:ins>
            <w:ins w:id="9" w:author="Jorge Cancio" w:date="2017-09-05T08:43:00Z">
              <w:r>
                <w:t xml:space="preserve"> which should be dealt mainly under the relevant local laws </w:t>
              </w:r>
              <w:commentRangeStart w:id="10"/>
              <w:commentRangeEnd w:id="10"/>
              <w:r>
                <w:commentReference w:id="10"/>
              </w:r>
              <w:r>
                <w:t>and by the relevant local authorities</w:t>
              </w:r>
            </w:ins>
          </w:p>
          <w:p w14:paraId="13EF50E8" w14:textId="77777777" w:rsidR="00BA6235" w:rsidRDefault="00AC5352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ins w:id="11" w:author="Jorge Cancio" w:date="2017-09-05T08:45:00Z"/>
              </w:rPr>
            </w:pPr>
            <w:r>
              <w:t xml:space="preserve">US Courts may hear disputes relating to </w:t>
            </w:r>
            <w:del w:id="12" w:author="Greg Shatan" w:date="2017-09-04T02:44:00Z">
              <w:r>
                <w:delText>C</w:delText>
              </w:r>
            </w:del>
            <w:ins w:id="13" w:author="Greg Shatan" w:date="2017-09-04T02:44:00Z">
              <w:r>
                <w:t>c</w:t>
              </w:r>
            </w:ins>
            <w:r>
              <w:t>ommunity TLDs</w:t>
            </w:r>
            <w:ins w:id="14" w:author="Greg Shatan" w:date="2017-09-04T02:45:00Z">
              <w:r>
                <w:t xml:space="preserve"> (as defined above)</w:t>
              </w:r>
            </w:ins>
          </w:p>
          <w:p w14:paraId="5EFF92FF" w14:textId="77777777" w:rsidR="00BA6235" w:rsidRDefault="00AC5352">
            <w:pPr>
              <w:numPr>
                <w:ilvl w:val="0"/>
                <w:numId w:val="2"/>
              </w:numPr>
              <w:spacing w:after="0" w:line="240" w:lineRule="auto"/>
              <w:contextualSpacing/>
            </w:pPr>
            <w:commentRangeStart w:id="15"/>
            <w:commentRangeEnd w:id="15"/>
            <w:r>
              <w:t xml:space="preserve">Decisions affecting fundamentally the </w:t>
            </w:r>
            <w:r>
              <w:lastRenderedPageBreak/>
              <w:t>global community as a whole, or specific local communities, should be protected against undue interference by the authorities of one specific country</w:t>
            </w:r>
            <w:commentRangeStart w:id="16"/>
            <w:commentRangeEnd w:id="16"/>
            <w:r>
              <w:commentReference w:id="16"/>
            </w:r>
            <w:commentRangeStart w:id="17"/>
            <w:commentRangeEnd w:id="17"/>
          </w:p>
        </w:tc>
        <w:tc>
          <w:tcPr>
            <w:tcW w:w="198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DB71BC1" w14:textId="77777777" w:rsidR="00BA6235" w:rsidRDefault="00AC5352">
            <w:pPr>
              <w:spacing w:after="0" w:line="240" w:lineRule="auto"/>
            </w:pPr>
            <w:r>
              <w:lastRenderedPageBreak/>
              <w:t xml:space="preserve">Jorge </w:t>
            </w:r>
            <w:proofErr w:type="spellStart"/>
            <w:r>
              <w:t>Cancio</w:t>
            </w:r>
            <w:proofErr w:type="spellEnd"/>
            <w:r>
              <w:t xml:space="preserve">, Thiago </w:t>
            </w:r>
            <w:proofErr w:type="spellStart"/>
            <w:r>
              <w:t>Jardim</w:t>
            </w:r>
            <w:proofErr w:type="spellEnd"/>
          </w:p>
        </w:tc>
        <w:tc>
          <w:tcPr>
            <w:tcW w:w="360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4B069CB" w14:textId="77777777" w:rsidR="00BA6235" w:rsidRDefault="00AC5352">
            <w:pPr>
              <w:spacing w:after="0" w:line="240" w:lineRule="auto"/>
            </w:pPr>
            <w:r>
              <w:t>At least partially related to choice of law issue. Subset of potential issue of US Courts jurisdiction generally</w:t>
            </w:r>
          </w:p>
        </w:tc>
      </w:tr>
      <w:tr w:rsidR="00BA6235" w14:paraId="3E2E5AFA" w14:textId="77777777">
        <w:trPr>
          <w:trHeight w:val="300"/>
        </w:trPr>
        <w:tc>
          <w:tcPr>
            <w:tcW w:w="330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A0F636E" w14:textId="77777777" w:rsidR="00BA6235" w:rsidRDefault="00AC5352">
            <w:pPr>
              <w:spacing w:after="0" w:line="240" w:lineRule="auto"/>
            </w:pPr>
            <w:r>
              <w:t>Making sure that the hearings of the IRP are location-neutral</w:t>
            </w:r>
          </w:p>
        </w:tc>
        <w:tc>
          <w:tcPr>
            <w:tcW w:w="434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B664F92" w14:textId="77777777" w:rsidR="00BA6235" w:rsidRDefault="00BA6235">
            <w:pPr>
              <w:spacing w:after="0" w:line="240" w:lineRule="auto"/>
            </w:pPr>
          </w:p>
        </w:tc>
        <w:tc>
          <w:tcPr>
            <w:tcW w:w="198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F07815C" w14:textId="77777777" w:rsidR="00BA6235" w:rsidRDefault="00AC5352">
            <w:pPr>
              <w:spacing w:after="0" w:line="240" w:lineRule="auto"/>
            </w:pPr>
            <w:r>
              <w:t xml:space="preserve">Jorge </w:t>
            </w:r>
            <w:proofErr w:type="spellStart"/>
            <w:r>
              <w:t>Cancio</w:t>
            </w:r>
            <w:proofErr w:type="spellEnd"/>
          </w:p>
        </w:tc>
        <w:tc>
          <w:tcPr>
            <w:tcW w:w="360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DFA80DC" w14:textId="77777777" w:rsidR="00BA6235" w:rsidRDefault="00AC5352">
            <w:pPr>
              <w:spacing w:after="0" w:line="240" w:lineRule="auto"/>
            </w:pPr>
            <w:r>
              <w:t>Majority of "meetings"</w:t>
            </w:r>
            <w:r>
              <w:t xml:space="preserve"> of the IRP are virtual. In person meetings would be rare and at the discretion of the panel - No explicit solution proposed</w:t>
            </w:r>
          </w:p>
        </w:tc>
      </w:tr>
      <w:tr w:rsidR="00BA6235" w14:paraId="6229A540" w14:textId="77777777">
        <w:trPr>
          <w:trHeight w:val="300"/>
        </w:trPr>
        <w:tc>
          <w:tcPr>
            <w:tcW w:w="330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36507C2" w14:textId="77777777" w:rsidR="00BA6235" w:rsidRDefault="00AC5352">
            <w:pPr>
              <w:spacing w:after="0" w:line="240" w:lineRule="auto"/>
            </w:pPr>
            <w:r>
              <w:t xml:space="preserve">Non-interference of States in </w:t>
            </w:r>
            <w:proofErr w:type="spellStart"/>
            <w:r>
              <w:t>ccTLDs</w:t>
            </w:r>
            <w:proofErr w:type="spellEnd"/>
            <w:r>
              <w:t xml:space="preserve"> of other States</w:t>
            </w:r>
          </w:p>
        </w:tc>
        <w:tc>
          <w:tcPr>
            <w:tcW w:w="434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25E75646" w14:textId="77777777" w:rsidR="00BA6235" w:rsidRDefault="00AC5352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>
              <w:t>Courts overriding ccTLD delegations</w:t>
            </w:r>
          </w:p>
          <w:p w14:paraId="36E58922" w14:textId="77777777" w:rsidR="00BA6235" w:rsidRDefault="00AC5352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>
              <w:t xml:space="preserve">“In Rem” jurisdiction of US courts over </w:t>
            </w:r>
            <w:proofErr w:type="spellStart"/>
            <w:r>
              <w:t>c</w:t>
            </w:r>
            <w:r>
              <w:t>cTLDs</w:t>
            </w:r>
            <w:proofErr w:type="spellEnd"/>
          </w:p>
          <w:p w14:paraId="1ECA9EB1" w14:textId="77777777" w:rsidR="00BA6235" w:rsidRDefault="00AC5352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ins w:id="18" w:author="Greg Shatan" w:date="2017-09-04T03:57:00Z">
              <w:r w:rsidRPr="00A741A4">
                <w:rPr>
                  <w:color w:val="222222"/>
                  <w:highlight w:val="white"/>
                </w:rPr>
                <w:t>Jurisdiction of US courts and e</w:t>
              </w:r>
            </w:ins>
            <w:del w:id="19" w:author="Greg Shatan" w:date="2017-09-04T03:57:00Z">
              <w:r>
                <w:rPr>
                  <w:color w:val="222222"/>
                  <w:highlight w:val="white"/>
                </w:rPr>
                <w:delText>E</w:delText>
              </w:r>
            </w:del>
            <w:r>
              <w:rPr>
                <w:color w:val="222222"/>
                <w:highlight w:val="white"/>
              </w:rPr>
              <w:t>nforcement measures by domestic agencies</w:t>
            </w:r>
            <w:ins w:id="20" w:author="Greg Shatan" w:date="2017-09-04T03:52:00Z">
              <w:r>
                <w:rPr>
                  <w:color w:val="222222"/>
                  <w:highlight w:val="white"/>
                </w:rPr>
                <w:t xml:space="preserve"> in respect of activities relating to</w:t>
              </w:r>
            </w:ins>
            <w:r>
              <w:rPr>
                <w:color w:val="222222"/>
                <w:highlight w:val="white"/>
              </w:rPr>
              <w:t xml:space="preserve"> </w:t>
            </w:r>
            <w:ins w:id="21" w:author="Greg Shatan" w:date="2017-09-04T03:56:00Z">
              <w:r>
                <w:rPr>
                  <w:color w:val="222222"/>
                  <w:highlight w:val="white"/>
                </w:rPr>
                <w:t xml:space="preserve">the management of </w:t>
              </w:r>
              <w:proofErr w:type="spellStart"/>
              <w:r>
                <w:rPr>
                  <w:color w:val="222222"/>
                  <w:highlight w:val="white"/>
                </w:rPr>
                <w:t>ccTLDs</w:t>
              </w:r>
              <w:proofErr w:type="spellEnd"/>
              <w:r>
                <w:rPr>
                  <w:color w:val="222222"/>
                  <w:highlight w:val="white"/>
                </w:rPr>
                <w:t xml:space="preserve"> of other cou</w:t>
              </w:r>
              <w:r>
                <w:rPr>
                  <w:color w:val="222222"/>
                  <w:highlight w:val="white"/>
                </w:rPr>
                <w:t>ntries.</w:t>
              </w:r>
            </w:ins>
            <w:del w:id="22" w:author="Greg Shatan" w:date="2017-09-04T03:56:00Z">
              <w:r>
                <w:rPr>
                  <w:color w:val="222222"/>
                  <w:highlight w:val="white"/>
                </w:rPr>
                <w:delText>that interfere with ICANN's ccTLD management</w:delText>
              </w:r>
            </w:del>
          </w:p>
        </w:tc>
        <w:tc>
          <w:tcPr>
            <w:tcW w:w="198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5E36AEC3" w14:textId="77777777" w:rsidR="00BA6235" w:rsidRDefault="00AC5352">
            <w:pPr>
              <w:spacing w:after="0" w:line="240" w:lineRule="auto"/>
            </w:pPr>
            <w:proofErr w:type="spellStart"/>
            <w:r>
              <w:t>Kavouss</w:t>
            </w:r>
            <w:proofErr w:type="spellEnd"/>
            <w:r>
              <w:t xml:space="preserve"> </w:t>
            </w:r>
            <w:proofErr w:type="spellStart"/>
            <w:r>
              <w:t>Arasteh</w:t>
            </w:r>
            <w:proofErr w:type="spellEnd"/>
            <w:r>
              <w:t xml:space="preserve">, </w:t>
            </w:r>
            <w:proofErr w:type="spellStart"/>
            <w:r>
              <w:t>Farzaneh</w:t>
            </w:r>
            <w:proofErr w:type="spellEnd"/>
            <w:r>
              <w:t xml:space="preserve"> </w:t>
            </w:r>
            <w:proofErr w:type="spellStart"/>
            <w:r>
              <w:t>Badii</w:t>
            </w:r>
            <w:proofErr w:type="spellEnd"/>
            <w:r>
              <w:t xml:space="preserve">, Thiago </w:t>
            </w:r>
            <w:proofErr w:type="spellStart"/>
            <w:r>
              <w:t>Jardim</w:t>
            </w:r>
            <w:proofErr w:type="spellEnd"/>
          </w:p>
        </w:tc>
        <w:tc>
          <w:tcPr>
            <w:tcW w:w="360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2DB4D19" w14:textId="77777777" w:rsidR="00BA6235" w:rsidRDefault="00AC5352">
            <w:pPr>
              <w:spacing w:after="0" w:line="240" w:lineRule="auto"/>
            </w:pPr>
            <w:ins w:id="23" w:author="Greg Shatan" w:date="2017-09-04T03:15:00Z">
              <w:r>
                <w:t xml:space="preserve">First bullet point is </w:t>
              </w:r>
            </w:ins>
            <w:del w:id="24" w:author="Greg Shatan" w:date="2017-09-04T03:15:00Z">
              <w:r>
                <w:delText>S</w:delText>
              </w:r>
            </w:del>
            <w:ins w:id="25" w:author="Greg Shatan" w:date="2017-09-04T03:15:00Z">
              <w:r>
                <w:t>s</w:t>
              </w:r>
            </w:ins>
            <w:r>
              <w:t xml:space="preserve">ubset of potential issue of US Courts generally. </w:t>
            </w:r>
            <w:ins w:id="26" w:author="Greg Shatan" w:date="2017-09-04T03:41:00Z">
              <w:r>
                <w:t xml:space="preserve">The overall proposed issue has also been stated as: “US organs can possibly interfere with ICANN's ccTLD management, regardless of whether that has already happened.”  </w:t>
              </w:r>
            </w:ins>
            <w:r>
              <w:t>There appear to</w:t>
            </w:r>
            <w:r>
              <w:t xml:space="preserve"> be no examples of this. The ccNSO will have a PDP on developing a dispute resolution system, which could address this as these are excluded from IRP as requested by the ccNSO (similar to ASO)</w:t>
            </w:r>
            <w:ins w:id="27" w:author="Greg Shatan" w:date="2017-09-04T04:09:00Z">
              <w:r>
                <w:t>. However, it has been asserted that the proposed issue would no</w:t>
              </w:r>
              <w:r>
                <w:t>t be resolved by such a dispute resolution system and that immunity from US jurisdiction should still be recommended.</w:t>
              </w:r>
            </w:ins>
          </w:p>
        </w:tc>
      </w:tr>
      <w:tr w:rsidR="00BA6235" w14:paraId="687C66E7" w14:textId="77777777">
        <w:trPr>
          <w:trHeight w:val="300"/>
        </w:trPr>
        <w:tc>
          <w:tcPr>
            <w:tcW w:w="3307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72B57B1D" w14:textId="77777777" w:rsidR="00BA6235" w:rsidRDefault="00AC5352">
            <w:pPr>
              <w:spacing w:after="0" w:line="240" w:lineRule="auto"/>
            </w:pPr>
            <w:r>
              <w:rPr>
                <w:highlight w:val="white"/>
              </w:rPr>
              <w:t>California not-for-profit incorporation and headquarters location have a positive effect on ICANN accountability mechanisms and operation</w:t>
            </w:r>
            <w:r>
              <w:rPr>
                <w:highlight w:val="white"/>
              </w:rPr>
              <w:t>s.</w:t>
            </w:r>
          </w:p>
        </w:tc>
        <w:tc>
          <w:tcPr>
            <w:tcW w:w="4343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740F2D5" w14:textId="77777777" w:rsidR="00BA6235" w:rsidRDefault="00AC5352">
            <w:pPr>
              <w:numPr>
                <w:ilvl w:val="0"/>
                <w:numId w:val="4"/>
              </w:numPr>
              <w:spacing w:after="0" w:line="240" w:lineRule="auto"/>
              <w:contextualSpacing/>
            </w:pPr>
            <w:r>
              <w:t>Questioning and attempting to limit ability of third parties to litigate against ICANN in US courts undermines Work Stream 1 accountability mechanisms</w:t>
            </w:r>
          </w:p>
          <w:p w14:paraId="51B0B36A" w14:textId="77777777" w:rsidR="00BA6235" w:rsidRDefault="00AC5352">
            <w:pPr>
              <w:numPr>
                <w:ilvl w:val="0"/>
                <w:numId w:val="4"/>
              </w:numPr>
              <w:spacing w:after="0" w:line="240" w:lineRule="auto"/>
              <w:contextualSpacing/>
            </w:pPr>
            <w:r>
              <w:t xml:space="preserve">Work Stream 1 mechanisms take advantage of specific aspects of California </w:t>
            </w:r>
            <w:r>
              <w:lastRenderedPageBreak/>
              <w:t>law</w:t>
            </w:r>
          </w:p>
          <w:p w14:paraId="02DFC1C7" w14:textId="77777777" w:rsidR="00BA6235" w:rsidRDefault="00AC5352">
            <w:pPr>
              <w:numPr>
                <w:ilvl w:val="0"/>
                <w:numId w:val="4"/>
              </w:numPr>
              <w:spacing w:after="0" w:line="240" w:lineRule="auto"/>
              <w:contextualSpacing/>
            </w:pPr>
            <w:r>
              <w:t xml:space="preserve">Questioning and attempting to limit ability of third parties to litigate against ICANN in US courts and </w:t>
            </w:r>
            <w:ins w:id="28" w:author="Greg Shatan" w:date="2017-09-05T08:47:00Z">
              <w:r>
                <w:t>use</w:t>
              </w:r>
            </w:ins>
            <w:r>
              <w:t xml:space="preserve"> previously existing ICANN me</w:t>
            </w:r>
            <w:ins w:id="29" w:author="Greg Shatan" w:date="2017-09-05T08:47:00Z">
              <w:r>
                <w:t>chanisms has a negative effect on the perception of these accountability mechanisms</w:t>
              </w:r>
            </w:ins>
            <w:r>
              <w:t>.</w:t>
            </w:r>
          </w:p>
          <w:p w14:paraId="5D19A1B8" w14:textId="77777777" w:rsidR="00BA6235" w:rsidRDefault="00AC5352">
            <w:pPr>
              <w:numPr>
                <w:ilvl w:val="0"/>
                <w:numId w:val="4"/>
              </w:numPr>
              <w:spacing w:after="0" w:line="240" w:lineRule="auto"/>
              <w:contextualSpacing/>
            </w:pPr>
            <w:r>
              <w:t>Application of US law to ICANN’s ac</w:t>
            </w:r>
            <w:r>
              <w:t>tions controls ICANN and subjects it to the rule of law: limiting this makes ICANN less accountable</w:t>
            </w:r>
          </w:p>
        </w:tc>
        <w:tc>
          <w:tcPr>
            <w:tcW w:w="198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3B5DF30D" w14:textId="77777777" w:rsidR="00BA6235" w:rsidRDefault="00AC5352">
            <w:pPr>
              <w:spacing w:after="0" w:line="240" w:lineRule="auto"/>
            </w:pPr>
            <w:r>
              <w:lastRenderedPageBreak/>
              <w:t xml:space="preserve">Brian </w:t>
            </w:r>
            <w:proofErr w:type="spellStart"/>
            <w:r>
              <w:t>Scarpelli</w:t>
            </w:r>
            <w:proofErr w:type="spellEnd"/>
          </w:p>
        </w:tc>
        <w:tc>
          <w:tcPr>
            <w:tcW w:w="3600" w:type="dxa"/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1E421716" w14:textId="77777777" w:rsidR="00BA6235" w:rsidRDefault="00AC5352">
            <w:pPr>
              <w:spacing w:after="0" w:line="240" w:lineRule="auto"/>
            </w:pPr>
            <w:r>
              <w:t>Related to US court issues, also legislative and regulatory issues.</w:t>
            </w:r>
          </w:p>
        </w:tc>
      </w:tr>
    </w:tbl>
    <w:p w14:paraId="0784A9CD" w14:textId="77777777" w:rsidR="00BA6235" w:rsidRDefault="00BA6235">
      <w:pPr>
        <w:spacing w:after="0" w:line="240" w:lineRule="auto"/>
      </w:pPr>
    </w:p>
    <w:sectPr w:rsidR="00BA6235">
      <w:footerReference w:type="default" r:id="rId9"/>
      <w:pgSz w:w="15840" w:h="12240"/>
      <w:pgMar w:top="1008" w:right="1440" w:bottom="1008" w:left="1440" w:header="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" w:author="Jorge Cancio" w:date="2017-09-04T21:32:00Z" w:initials="">
    <w:p w14:paraId="5BACC19A" w14:textId="77777777" w:rsidR="00BA6235" w:rsidRDefault="00AC5352">
      <w:pPr>
        <w:widowControl w:val="0"/>
        <w:spacing w:after="0" w:line="240" w:lineRule="auto"/>
        <w:rPr>
          <w:rFonts w:ascii="Arial" w:eastAsia="Arial" w:hAnsi="Arial" w:cs="Arial"/>
        </w:rPr>
      </w:pPr>
      <w:bookmarkStart w:id="4" w:name="_GoBack"/>
      <w:bookmarkEnd w:id="4"/>
      <w:proofErr w:type="gramStart"/>
      <w:r>
        <w:rPr>
          <w:rFonts w:ascii="Arial" w:eastAsia="Arial" w:hAnsi="Arial" w:cs="Arial"/>
        </w:rPr>
        <w:t>see</w:t>
      </w:r>
      <w:proofErr w:type="gramEnd"/>
      <w:r>
        <w:rPr>
          <w:rFonts w:ascii="Arial" w:eastAsia="Arial" w:hAnsi="Arial" w:cs="Arial"/>
        </w:rPr>
        <w:t>: -</w:t>
      </w:r>
      <w:r>
        <w:rPr>
          <w:rFonts w:ascii="Arial" w:eastAsia="Arial" w:hAnsi="Arial" w:cs="Arial"/>
        </w:rPr>
        <w:tab/>
        <w:t xml:space="preserve">flexibility for IGO/public authorities/other special circumstances in allowing to choose between Geneva and L.A. (section 5.2. ALT registry agreement) </w:t>
      </w:r>
    </w:p>
    <w:p w14:paraId="0D8C19EC" w14:textId="77777777" w:rsidR="00BA6235" w:rsidRDefault="00AC5352">
      <w:pPr>
        <w:widowControl w:val="0"/>
        <w:spacing w:after="0" w:line="240" w:lineRule="auto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and</w:t>
      </w:r>
      <w:proofErr w:type="gramEnd"/>
      <w:r>
        <w:rPr>
          <w:rFonts w:ascii="Arial" w:eastAsia="Arial" w:hAnsi="Arial" w:cs="Arial"/>
        </w:rPr>
        <w:t xml:space="preserve"> </w:t>
      </w:r>
    </w:p>
    <w:p w14:paraId="52CB3891" w14:textId="77777777" w:rsidR="00BA6235" w:rsidRDefault="00AC5352">
      <w:pPr>
        <w:widowControl w:val="0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Judge/judicial disputes:</w:t>
      </w:r>
    </w:p>
    <w:p w14:paraId="5945F79A" w14:textId="77777777" w:rsidR="00BA6235" w:rsidRDefault="00AC5352">
      <w:pPr>
        <w:widowControl w:val="0"/>
        <w:spacing w:after="0" w:line="240" w:lineRule="auto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registries</w:t>
      </w:r>
      <w:proofErr w:type="gramEnd"/>
      <w:r>
        <w:rPr>
          <w:rFonts w:ascii="Arial" w:eastAsia="Arial" w:hAnsi="Arial" w:cs="Arial"/>
        </w:rPr>
        <w:t xml:space="preserve">: </w:t>
      </w:r>
    </w:p>
    <w:p w14:paraId="6C38C27B" w14:textId="77777777" w:rsidR="00BA6235" w:rsidRDefault="00AC5352">
      <w:pPr>
        <w:widowControl w:val="0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</w:rPr>
        <w:tab/>
      </w:r>
      <w:proofErr w:type="gramStart"/>
      <w:r>
        <w:rPr>
          <w:rFonts w:ascii="Arial" w:eastAsia="Arial" w:hAnsi="Arial" w:cs="Arial"/>
        </w:rPr>
        <w:t>court</w:t>
      </w:r>
      <w:proofErr w:type="gramEnd"/>
      <w:r>
        <w:rPr>
          <w:rFonts w:ascii="Arial" w:eastAsia="Arial" w:hAnsi="Arial" w:cs="Arial"/>
        </w:rPr>
        <w:t xml:space="preserve"> in L.A.</w:t>
      </w:r>
    </w:p>
    <w:p w14:paraId="5889EC55" w14:textId="77777777" w:rsidR="00BA6235" w:rsidRDefault="00AC5352">
      <w:pPr>
        <w:widowControl w:val="0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</w:rPr>
        <w:tab/>
      </w:r>
      <w:proofErr w:type="gramStart"/>
      <w:r>
        <w:rPr>
          <w:rFonts w:ascii="Arial" w:eastAsia="Arial" w:hAnsi="Arial" w:cs="Arial"/>
        </w:rPr>
        <w:t>flexibility</w:t>
      </w:r>
      <w:proofErr w:type="gramEnd"/>
      <w:r>
        <w:rPr>
          <w:rFonts w:ascii="Arial" w:eastAsia="Arial" w:hAnsi="Arial" w:cs="Arial"/>
        </w:rPr>
        <w:t xml:space="preserve"> for IGO/</w:t>
      </w:r>
      <w:proofErr w:type="spellStart"/>
      <w:r>
        <w:rPr>
          <w:rFonts w:ascii="Arial" w:eastAsia="Arial" w:hAnsi="Arial" w:cs="Arial"/>
        </w:rPr>
        <w:t>govt</w:t>
      </w:r>
      <w:proofErr w:type="spellEnd"/>
      <w:r>
        <w:rPr>
          <w:rFonts w:ascii="Arial" w:eastAsia="Arial" w:hAnsi="Arial" w:cs="Arial"/>
        </w:rPr>
        <w:t xml:space="preserve"> entities: court with jurisdiction in Geneva, unless agreement (ALT 5.2. registry agreement)</w:t>
      </w:r>
    </w:p>
  </w:comment>
  <w:comment w:id="10" w:author="Greg Shatan" w:date="2017-09-05T08:43:00Z" w:initials="">
    <w:p w14:paraId="3E3C5843" w14:textId="77777777" w:rsidR="00BA6235" w:rsidRDefault="00AC5352">
      <w:pPr>
        <w:widowControl w:val="0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Is this proposed issue limited to "community TLDs" that serve a city, state, country or region (i.e., a "Geographic TLD")?  If not, what wo</w:t>
      </w:r>
      <w:r>
        <w:rPr>
          <w:rFonts w:ascii="Arial" w:eastAsia="Arial" w:hAnsi="Arial" w:cs="Arial"/>
        </w:rPr>
        <w:t>uld be the relevant local authority for, e.g., .gay?</w:t>
      </w:r>
    </w:p>
  </w:comment>
  <w:comment w:id="16" w:author="Greg Shatan" w:date="2017-09-05T08:45:00Z" w:initials="">
    <w:p w14:paraId="2C12E4F2" w14:textId="77777777" w:rsidR="00BA6235" w:rsidRDefault="00AC5352">
      <w:pPr>
        <w:widowControl w:val="0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Apart from "the global community as a whole, or specific local communities," what remains?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889EC55" w15:done="0"/>
  <w15:commentEx w15:paraId="3E3C5843" w15:done="0"/>
  <w15:commentEx w15:paraId="2C12E4F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E55B19" w14:textId="77777777" w:rsidR="00AC5352" w:rsidRDefault="00AC5352">
      <w:pPr>
        <w:spacing w:after="0" w:line="240" w:lineRule="auto"/>
      </w:pPr>
      <w:r>
        <w:separator/>
      </w:r>
    </w:p>
  </w:endnote>
  <w:endnote w:type="continuationSeparator" w:id="0">
    <w:p w14:paraId="14841782" w14:textId="77777777" w:rsidR="00AC5352" w:rsidRDefault="00AC5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5B0B6C" w14:textId="77777777" w:rsidR="00BA6235" w:rsidRDefault="00AC5352">
    <w:pPr>
      <w:tabs>
        <w:tab w:val="center" w:pos="4680"/>
        <w:tab w:val="right" w:pos="9360"/>
      </w:tabs>
      <w:spacing w:after="0" w:line="240" w:lineRule="auto"/>
      <w:jc w:val="center"/>
    </w:pPr>
    <w:r>
      <w:fldChar w:fldCharType="begin"/>
    </w:r>
    <w:r>
      <w:instrText>PAGE</w:instrText>
    </w:r>
    <w:r w:rsidR="00A741A4">
      <w:fldChar w:fldCharType="separate"/>
    </w:r>
    <w:r w:rsidR="007B1669">
      <w:rPr>
        <w:noProof/>
      </w:rPr>
      <w:t>4</w:t>
    </w:r>
    <w:r>
      <w:fldChar w:fldCharType="end"/>
    </w:r>
  </w:p>
  <w:p w14:paraId="6FD212A3" w14:textId="77777777" w:rsidR="00BA6235" w:rsidRDefault="00BA6235">
    <w:pPr>
      <w:tabs>
        <w:tab w:val="center" w:pos="4680"/>
        <w:tab w:val="right" w:pos="9360"/>
      </w:tabs>
      <w:spacing w:after="864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CD632E" w14:textId="77777777" w:rsidR="00AC5352" w:rsidRDefault="00AC5352">
      <w:pPr>
        <w:spacing w:after="0" w:line="240" w:lineRule="auto"/>
      </w:pPr>
      <w:r>
        <w:separator/>
      </w:r>
    </w:p>
  </w:footnote>
  <w:footnote w:type="continuationSeparator" w:id="0">
    <w:p w14:paraId="419F569C" w14:textId="77777777" w:rsidR="00AC5352" w:rsidRDefault="00AC53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E64E6"/>
    <w:multiLevelType w:val="multilevel"/>
    <w:tmpl w:val="377842D2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</w:rPr>
    </w:lvl>
  </w:abstractNum>
  <w:abstractNum w:abstractNumId="1" w15:restartNumberingAfterBreak="0">
    <w:nsid w:val="27CF6BD9"/>
    <w:multiLevelType w:val="multilevel"/>
    <w:tmpl w:val="6F406D60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</w:rPr>
    </w:lvl>
  </w:abstractNum>
  <w:abstractNum w:abstractNumId="2" w15:restartNumberingAfterBreak="0">
    <w:nsid w:val="2EF23CBF"/>
    <w:multiLevelType w:val="multilevel"/>
    <w:tmpl w:val="3D14974C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</w:rPr>
    </w:lvl>
  </w:abstractNum>
  <w:abstractNum w:abstractNumId="3" w15:restartNumberingAfterBreak="0">
    <w:nsid w:val="32663A76"/>
    <w:multiLevelType w:val="multilevel"/>
    <w:tmpl w:val="DDFA3F08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</w:rPr>
    </w:lvl>
  </w:abstractNum>
  <w:abstractNum w:abstractNumId="4" w15:restartNumberingAfterBreak="0">
    <w:nsid w:val="3F4877A7"/>
    <w:multiLevelType w:val="multilevel"/>
    <w:tmpl w:val="0AF2660E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</w:rPr>
    </w:lvl>
  </w:abstractNum>
  <w:abstractNum w:abstractNumId="5" w15:restartNumberingAfterBreak="0">
    <w:nsid w:val="3F682EB6"/>
    <w:multiLevelType w:val="multilevel"/>
    <w:tmpl w:val="7D4E805A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</w:rPr>
    </w:lvl>
  </w:abstractNum>
  <w:abstractNum w:abstractNumId="6" w15:restartNumberingAfterBreak="0">
    <w:nsid w:val="50AB077A"/>
    <w:multiLevelType w:val="multilevel"/>
    <w:tmpl w:val="FCC49296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</w:rPr>
    </w:lvl>
  </w:abstractNum>
  <w:abstractNum w:abstractNumId="7" w15:restartNumberingAfterBreak="0">
    <w:nsid w:val="6CD57C7F"/>
    <w:multiLevelType w:val="multilevel"/>
    <w:tmpl w:val="E9842E1E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3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A6235"/>
    <w:rsid w:val="007B1669"/>
    <w:rsid w:val="00A741A4"/>
    <w:rsid w:val="00AC5352"/>
    <w:rsid w:val="00BA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779EEA"/>
  <w15:docId w15:val="{7A72A341-124E-408A-B58E-F8D2D9BDF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Pr>
      <w:color w:val="5A5A5A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4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1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 Shatan</dc:creator>
  <cp:lastModifiedBy>Greg Shatan</cp:lastModifiedBy>
  <cp:revision>3</cp:revision>
  <cp:lastPrinted>2017-09-06T18:47:00Z</cp:lastPrinted>
  <dcterms:created xsi:type="dcterms:W3CDTF">2017-09-06T18:45:00Z</dcterms:created>
  <dcterms:modified xsi:type="dcterms:W3CDTF">2017-09-06T18:48:00Z</dcterms:modified>
</cp:coreProperties>
</file>