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16B7F" w14:textId="77777777" w:rsidR="00D646BE" w:rsidRPr="00D646BE" w:rsidRDefault="00D646BE" w:rsidP="00D646B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646BE">
        <w:rPr>
          <w:b/>
          <w:sz w:val="28"/>
          <w:szCs w:val="28"/>
        </w:rPr>
        <w:t>At-Large Review: Elements of the At-Large Review Working Party</w:t>
      </w:r>
    </w:p>
    <w:p w14:paraId="1B45CBFE" w14:textId="77777777" w:rsidR="00D646BE" w:rsidRPr="00D646BE" w:rsidRDefault="00D646BE" w:rsidP="00D646BE">
      <w:pPr>
        <w:rPr>
          <w:b/>
          <w:sz w:val="24"/>
          <w:szCs w:val="24"/>
        </w:rPr>
      </w:pPr>
      <w:r w:rsidRPr="00D646BE">
        <w:rPr>
          <w:b/>
          <w:sz w:val="24"/>
          <w:szCs w:val="24"/>
        </w:rPr>
        <w:t>Background and Purpose</w:t>
      </w:r>
    </w:p>
    <w:p w14:paraId="5FAF957B" w14:textId="77777777" w:rsidR="00CD562E" w:rsidRDefault="009E7F5B" w:rsidP="00D646BE">
      <w:pPr>
        <w:rPr>
          <w:sz w:val="24"/>
          <w:szCs w:val="24"/>
        </w:rPr>
      </w:pPr>
      <w:r>
        <w:rPr>
          <w:sz w:val="24"/>
          <w:szCs w:val="24"/>
        </w:rPr>
        <w:t xml:space="preserve">ICANN Bylaws require independent reviews of its </w:t>
      </w:r>
      <w:r w:rsidR="00337FCC">
        <w:rPr>
          <w:sz w:val="24"/>
          <w:szCs w:val="24"/>
        </w:rPr>
        <w:t>Organisation</w:t>
      </w:r>
      <w:r w:rsidR="000D15E6">
        <w:rPr>
          <w:sz w:val="24"/>
          <w:szCs w:val="24"/>
        </w:rPr>
        <w:t>al</w:t>
      </w:r>
      <w:r w:rsidR="00FA21BF">
        <w:rPr>
          <w:sz w:val="24"/>
          <w:szCs w:val="24"/>
        </w:rPr>
        <w:t xml:space="preserve"> effectiveness </w:t>
      </w:r>
      <w:r>
        <w:rPr>
          <w:sz w:val="24"/>
          <w:szCs w:val="24"/>
        </w:rPr>
        <w:t xml:space="preserve">to </w:t>
      </w:r>
      <w:r w:rsidRPr="00CD562E">
        <w:rPr>
          <w:sz w:val="24"/>
          <w:szCs w:val="24"/>
        </w:rPr>
        <w:t>reinforce its various accountability mechanisms to the community.</w:t>
      </w:r>
      <w:r w:rsidR="00D646BE" w:rsidRPr="00922BEE">
        <w:rPr>
          <w:vertAlign w:val="superscript"/>
        </w:rPr>
        <w:footnoteReference w:id="1"/>
      </w:r>
      <w:r w:rsidR="00D646BE" w:rsidRPr="00922BEE">
        <w:rPr>
          <w:sz w:val="24"/>
          <w:szCs w:val="24"/>
          <w:vertAlign w:val="superscript"/>
        </w:rPr>
        <w:t xml:space="preserve"> </w:t>
      </w:r>
    </w:p>
    <w:p w14:paraId="6E067116" w14:textId="77777777" w:rsidR="00CD562E" w:rsidRDefault="00CD562E" w:rsidP="00D646BE">
      <w:pPr>
        <w:rPr>
          <w:sz w:val="24"/>
          <w:szCs w:val="24"/>
        </w:rPr>
      </w:pPr>
      <w:r>
        <w:rPr>
          <w:sz w:val="24"/>
          <w:szCs w:val="24"/>
        </w:rPr>
        <w:t xml:space="preserve">The first review of the At-Large Advisory Committee was held from 2008 to 2012.  The focus of that review was on ALAC itself </w:t>
      </w:r>
      <w:r w:rsidR="00FA21BF">
        <w:rPr>
          <w:sz w:val="24"/>
          <w:szCs w:val="24"/>
        </w:rPr>
        <w:t xml:space="preserve">because the Regional At-Large </w:t>
      </w:r>
      <w:r w:rsidR="00337FCC">
        <w:rPr>
          <w:sz w:val="24"/>
          <w:szCs w:val="24"/>
        </w:rPr>
        <w:t>Organisation</w:t>
      </w:r>
      <w:r w:rsidR="000D15E6">
        <w:rPr>
          <w:sz w:val="24"/>
          <w:szCs w:val="24"/>
        </w:rPr>
        <w:t>s</w:t>
      </w:r>
      <w:r w:rsidR="00FA21BF">
        <w:rPr>
          <w:sz w:val="24"/>
          <w:szCs w:val="24"/>
        </w:rPr>
        <w:t xml:space="preserve"> (RALOs) and their At-Large Structures (ALSs) were newly established </w:t>
      </w:r>
      <w:r>
        <w:rPr>
          <w:sz w:val="24"/>
          <w:szCs w:val="24"/>
        </w:rPr>
        <w:t>and it would have been inappropriate to review them at that time.  T</w:t>
      </w:r>
      <w:r w:rsidR="009E7F5B">
        <w:rPr>
          <w:sz w:val="24"/>
          <w:szCs w:val="24"/>
        </w:rPr>
        <w:t xml:space="preserve">he </w:t>
      </w:r>
      <w:r>
        <w:rPr>
          <w:sz w:val="24"/>
          <w:szCs w:val="24"/>
        </w:rPr>
        <w:t xml:space="preserve">focus of this </w:t>
      </w:r>
      <w:r w:rsidR="009E7F5B">
        <w:rPr>
          <w:sz w:val="24"/>
          <w:szCs w:val="24"/>
        </w:rPr>
        <w:t xml:space="preserve">Review </w:t>
      </w:r>
      <w:r w:rsidR="00D646BE">
        <w:rPr>
          <w:sz w:val="24"/>
          <w:szCs w:val="24"/>
        </w:rPr>
        <w:t xml:space="preserve">is to examine </w:t>
      </w:r>
      <w:r w:rsidR="00337FCC">
        <w:rPr>
          <w:sz w:val="24"/>
          <w:szCs w:val="24"/>
        </w:rPr>
        <w:t>Organisation</w:t>
      </w:r>
      <w:r w:rsidR="00D646BE">
        <w:rPr>
          <w:sz w:val="24"/>
          <w:szCs w:val="24"/>
        </w:rPr>
        <w:t xml:space="preserve">al effectiveness of the At-Large </w:t>
      </w:r>
      <w:del w:id="1" w:author="AlanGreenberg" w:date="2015-12-21T21:53:00Z">
        <w:r w:rsidR="00D646BE" w:rsidDel="00B11C44">
          <w:rPr>
            <w:sz w:val="24"/>
            <w:szCs w:val="24"/>
          </w:rPr>
          <w:delText>community</w:delText>
        </w:r>
      </w:del>
      <w:ins w:id="2" w:author="AlanGreenberg" w:date="2015-12-21T21:53:00Z">
        <w:r w:rsidR="00B11C44">
          <w:rPr>
            <w:sz w:val="24"/>
            <w:szCs w:val="24"/>
          </w:rPr>
          <w:t>Community</w:t>
        </w:r>
      </w:ins>
      <w:r w:rsidR="00D646BE">
        <w:rPr>
          <w:sz w:val="24"/>
          <w:szCs w:val="24"/>
        </w:rPr>
        <w:t xml:space="preserve">, with the focus on the five </w:t>
      </w:r>
      <w:r>
        <w:rPr>
          <w:sz w:val="24"/>
          <w:szCs w:val="24"/>
        </w:rPr>
        <w:t>RALOs</w:t>
      </w:r>
      <w:r w:rsidR="00D646BE">
        <w:rPr>
          <w:sz w:val="24"/>
          <w:szCs w:val="24"/>
        </w:rPr>
        <w:t xml:space="preserve"> and the nearly 200 </w:t>
      </w:r>
      <w:r>
        <w:rPr>
          <w:sz w:val="24"/>
          <w:szCs w:val="24"/>
        </w:rPr>
        <w:t>ALSs.</w:t>
      </w:r>
      <w:r w:rsidR="00D646BE">
        <w:rPr>
          <w:sz w:val="24"/>
          <w:szCs w:val="24"/>
        </w:rPr>
        <w:t xml:space="preserve"> </w:t>
      </w:r>
    </w:p>
    <w:p w14:paraId="082D5E4B" w14:textId="77777777" w:rsidR="00D646BE" w:rsidRDefault="00CD562E" w:rsidP="00D646BE">
      <w:pPr>
        <w:rPr>
          <w:sz w:val="24"/>
          <w:szCs w:val="24"/>
        </w:rPr>
      </w:pPr>
      <w:r>
        <w:rPr>
          <w:sz w:val="24"/>
          <w:szCs w:val="24"/>
        </w:rPr>
        <w:t>This</w:t>
      </w:r>
      <w:r w:rsidR="00D646BE">
        <w:rPr>
          <w:sz w:val="24"/>
          <w:szCs w:val="24"/>
        </w:rPr>
        <w:t xml:space="preserve"> review is scheduled to begin approximately in April 2016</w:t>
      </w:r>
      <w:r>
        <w:rPr>
          <w:sz w:val="24"/>
          <w:szCs w:val="24"/>
        </w:rPr>
        <w:t xml:space="preserve"> and be carried out by an Independent Examiner</w:t>
      </w:r>
      <w:r w:rsidR="00D646BE">
        <w:rPr>
          <w:sz w:val="24"/>
          <w:szCs w:val="24"/>
        </w:rPr>
        <w:t>. It will be tightly scoped on objective, quantifiable and qualitative criteria provide</w:t>
      </w:r>
      <w:r w:rsidR="00337FCC">
        <w:rPr>
          <w:sz w:val="24"/>
          <w:szCs w:val="24"/>
        </w:rPr>
        <w:t>d</w:t>
      </w:r>
      <w:r w:rsidR="00D646BE">
        <w:rPr>
          <w:sz w:val="24"/>
          <w:szCs w:val="24"/>
        </w:rPr>
        <w:t xml:space="preserve"> to the </w:t>
      </w:r>
      <w:r>
        <w:rPr>
          <w:sz w:val="24"/>
          <w:szCs w:val="24"/>
        </w:rPr>
        <w:t>E</w:t>
      </w:r>
      <w:r w:rsidR="00D646BE">
        <w:rPr>
          <w:sz w:val="24"/>
          <w:szCs w:val="24"/>
        </w:rPr>
        <w:t xml:space="preserve">xaminer. </w:t>
      </w:r>
    </w:p>
    <w:p w14:paraId="4F871C1E" w14:textId="77777777" w:rsidR="00D646BE" w:rsidRDefault="00D646BE" w:rsidP="00D646BE">
      <w:pPr>
        <w:rPr>
          <w:sz w:val="24"/>
          <w:szCs w:val="24"/>
        </w:rPr>
      </w:pPr>
      <w:r>
        <w:rPr>
          <w:sz w:val="24"/>
          <w:szCs w:val="24"/>
        </w:rPr>
        <w:t>Involv</w:t>
      </w:r>
      <w:r w:rsidR="00050A24">
        <w:rPr>
          <w:sz w:val="24"/>
          <w:szCs w:val="24"/>
        </w:rPr>
        <w:t>e</w:t>
      </w:r>
      <w:r>
        <w:rPr>
          <w:sz w:val="24"/>
          <w:szCs w:val="24"/>
        </w:rPr>
        <w:t xml:space="preserve">ment of the </w:t>
      </w:r>
      <w:r w:rsidR="00E26916">
        <w:rPr>
          <w:sz w:val="24"/>
          <w:szCs w:val="24"/>
        </w:rPr>
        <w:t xml:space="preserve">At-Large </w:t>
      </w:r>
      <w:del w:id="3" w:author="AlanGreenberg" w:date="2015-12-21T21:53:00Z">
        <w:r w:rsidR="00E26916" w:rsidDel="00B11C44">
          <w:rPr>
            <w:sz w:val="24"/>
            <w:szCs w:val="24"/>
          </w:rPr>
          <w:delText>community</w:delText>
        </w:r>
      </w:del>
      <w:ins w:id="4" w:author="AlanGreenberg" w:date="2015-12-21T21:53:00Z">
        <w:r w:rsidR="00B11C44">
          <w:rPr>
            <w:sz w:val="24"/>
            <w:szCs w:val="24"/>
          </w:rPr>
          <w:t>Community</w:t>
        </w:r>
      </w:ins>
      <w:r w:rsidR="00E26916">
        <w:rPr>
          <w:sz w:val="24"/>
          <w:szCs w:val="24"/>
        </w:rPr>
        <w:t xml:space="preserve"> as well as input and participation from the broader community are important components of this review process. </w:t>
      </w:r>
    </w:p>
    <w:p w14:paraId="0D4E7F92" w14:textId="77777777" w:rsidR="00C94E6B" w:rsidRDefault="00E26916" w:rsidP="00D646BE">
      <w:pPr>
        <w:rPr>
          <w:sz w:val="24"/>
          <w:szCs w:val="24"/>
        </w:rPr>
      </w:pPr>
      <w:r>
        <w:rPr>
          <w:sz w:val="24"/>
          <w:szCs w:val="24"/>
        </w:rPr>
        <w:t xml:space="preserve">As discussed in ALAC Meetings, the </w:t>
      </w:r>
      <w:commentRangeStart w:id="5"/>
      <w:r w:rsidR="00337FCC">
        <w:rPr>
          <w:bCs/>
          <w:sz w:val="24"/>
          <w:szCs w:val="24"/>
        </w:rPr>
        <w:t>Organisation</w:t>
      </w:r>
      <w:r w:rsidRPr="00B53562">
        <w:rPr>
          <w:bCs/>
          <w:sz w:val="24"/>
          <w:szCs w:val="24"/>
        </w:rPr>
        <w:t>al</w:t>
      </w:r>
      <w:commentRangeEnd w:id="5"/>
      <w:r w:rsidR="000F3A29">
        <w:rPr>
          <w:rStyle w:val="CommentReference"/>
        </w:rPr>
        <w:commentReference w:id="5"/>
      </w:r>
      <w:r w:rsidRPr="00B53562">
        <w:rPr>
          <w:bCs/>
          <w:sz w:val="24"/>
          <w:szCs w:val="24"/>
        </w:rPr>
        <w:t xml:space="preserve"> Effectiveness Committee of the Board</w:t>
      </w:r>
      <w:r>
        <w:rPr>
          <w:bCs/>
          <w:sz w:val="24"/>
          <w:szCs w:val="24"/>
        </w:rPr>
        <w:t xml:space="preserve"> has requested that an At-Large Review Working Party be assembled to function as a liaison between th</w:t>
      </w:r>
      <w:r w:rsidR="00CD562E">
        <w:rPr>
          <w:bCs/>
          <w:sz w:val="24"/>
          <w:szCs w:val="24"/>
        </w:rPr>
        <w:t xml:space="preserve">e ALAC/At-Large </w:t>
      </w:r>
      <w:del w:id="6" w:author="AlanGreenberg" w:date="2015-12-21T21:53:00Z">
        <w:r w:rsidR="00CD562E" w:rsidDel="00B11C44">
          <w:rPr>
            <w:bCs/>
            <w:sz w:val="24"/>
            <w:szCs w:val="24"/>
          </w:rPr>
          <w:delText>community</w:delText>
        </w:r>
      </w:del>
      <w:ins w:id="7" w:author="AlanGreenberg" w:date="2015-12-21T21:53:00Z">
        <w:r w:rsidR="00B11C44">
          <w:rPr>
            <w:bCs/>
            <w:sz w:val="24"/>
            <w:szCs w:val="24"/>
          </w:rPr>
          <w:t>Community</w:t>
        </w:r>
      </w:ins>
      <w:r w:rsidR="00CD562E">
        <w:rPr>
          <w:bCs/>
          <w:sz w:val="24"/>
          <w:szCs w:val="24"/>
        </w:rPr>
        <w:t>, the Independent E</w:t>
      </w:r>
      <w:r>
        <w:rPr>
          <w:bCs/>
          <w:sz w:val="24"/>
          <w:szCs w:val="24"/>
        </w:rPr>
        <w:t xml:space="preserve">xaminer and the </w:t>
      </w:r>
      <w:r w:rsidR="00337FCC">
        <w:rPr>
          <w:bCs/>
          <w:sz w:val="24"/>
          <w:szCs w:val="24"/>
        </w:rPr>
        <w:t>Organisation</w:t>
      </w:r>
      <w:r w:rsidRPr="00B53562">
        <w:rPr>
          <w:bCs/>
          <w:sz w:val="24"/>
          <w:szCs w:val="24"/>
        </w:rPr>
        <w:t>al Effectiveness Committee of the Board</w:t>
      </w:r>
      <w:r w:rsidR="00337FCC">
        <w:rPr>
          <w:bCs/>
          <w:sz w:val="24"/>
          <w:szCs w:val="24"/>
        </w:rPr>
        <w:t>. The purpose of the Working Party will be</w:t>
      </w:r>
      <w:r w:rsidR="00C03E3E">
        <w:rPr>
          <w:bCs/>
          <w:sz w:val="24"/>
          <w:szCs w:val="24"/>
        </w:rPr>
        <w:t xml:space="preserve"> to provide </w:t>
      </w:r>
      <w:r w:rsidR="00C03E3E">
        <w:rPr>
          <w:sz w:val="24"/>
          <w:szCs w:val="24"/>
        </w:rPr>
        <w:t>input on review criteria and the At-Large assessment, coordinate interviews and objectively supply clarification and responses to the preliminary findings and recommendations. Once a final report is issue</w:t>
      </w:r>
      <w:r w:rsidR="00CD562E">
        <w:rPr>
          <w:sz w:val="24"/>
          <w:szCs w:val="24"/>
        </w:rPr>
        <w:t>d</w:t>
      </w:r>
      <w:r w:rsidR="00C03E3E">
        <w:rPr>
          <w:sz w:val="24"/>
          <w:szCs w:val="24"/>
        </w:rPr>
        <w:t xml:space="preserve"> and the Board takes action on it, as appropriate, the At-Large Working Party is expected to coordinate with the At-Large </w:t>
      </w:r>
      <w:del w:id="8" w:author="AlanGreenberg" w:date="2015-12-21T21:53:00Z">
        <w:r w:rsidR="00C03E3E" w:rsidDel="00B11C44">
          <w:rPr>
            <w:sz w:val="24"/>
            <w:szCs w:val="24"/>
          </w:rPr>
          <w:delText>community</w:delText>
        </w:r>
      </w:del>
      <w:ins w:id="9" w:author="AlanGreenberg" w:date="2015-12-21T21:53:00Z">
        <w:r w:rsidR="00B11C44">
          <w:rPr>
            <w:sz w:val="24"/>
            <w:szCs w:val="24"/>
          </w:rPr>
          <w:t>Community</w:t>
        </w:r>
      </w:ins>
      <w:r w:rsidR="00C03E3E">
        <w:rPr>
          <w:sz w:val="24"/>
          <w:szCs w:val="24"/>
        </w:rPr>
        <w:t xml:space="preserve"> to prepare an Implementation Plan and champion </w:t>
      </w:r>
      <w:r w:rsidR="00337FCC">
        <w:rPr>
          <w:sz w:val="24"/>
          <w:szCs w:val="24"/>
        </w:rPr>
        <w:t xml:space="preserve">the </w:t>
      </w:r>
      <w:r w:rsidR="00C03E3E">
        <w:rPr>
          <w:sz w:val="24"/>
          <w:szCs w:val="24"/>
        </w:rPr>
        <w:t>implementation of improvement activities.</w:t>
      </w:r>
    </w:p>
    <w:p w14:paraId="1780C142" w14:textId="77777777" w:rsidR="00C94E6B" w:rsidRDefault="00C94E6B" w:rsidP="00C94E6B">
      <w:pPr>
        <w:rPr>
          <w:b/>
          <w:sz w:val="24"/>
          <w:szCs w:val="24"/>
        </w:rPr>
      </w:pPr>
      <w:r>
        <w:rPr>
          <w:b/>
          <w:sz w:val="24"/>
          <w:szCs w:val="24"/>
        </w:rPr>
        <w:t>Membership and Desired Skills</w:t>
      </w:r>
    </w:p>
    <w:p w14:paraId="4182C3D0" w14:textId="77777777" w:rsidR="00C94E6B" w:rsidRDefault="00C94E6B" w:rsidP="00C94E6B">
      <w:pPr>
        <w:rPr>
          <w:sz w:val="24"/>
          <w:szCs w:val="24"/>
        </w:rPr>
      </w:pPr>
      <w:r w:rsidRPr="00EF0E47">
        <w:rPr>
          <w:sz w:val="24"/>
          <w:szCs w:val="24"/>
        </w:rPr>
        <w:t xml:space="preserve">The membership of the </w:t>
      </w:r>
      <w:r w:rsidR="00337FCC">
        <w:rPr>
          <w:sz w:val="24"/>
          <w:szCs w:val="24"/>
        </w:rPr>
        <w:t>At-Large Review W</w:t>
      </w:r>
      <w:r>
        <w:rPr>
          <w:sz w:val="24"/>
          <w:szCs w:val="24"/>
        </w:rPr>
        <w:t xml:space="preserve">orking Party includes members representing the diversity of the At-Large </w:t>
      </w:r>
      <w:del w:id="10" w:author="AlanGreenberg" w:date="2015-12-21T21:53:00Z">
        <w:r w:rsidDel="00B11C44">
          <w:rPr>
            <w:sz w:val="24"/>
            <w:szCs w:val="24"/>
          </w:rPr>
          <w:delText>community</w:delText>
        </w:r>
      </w:del>
      <w:ins w:id="11" w:author="AlanGreenberg" w:date="2015-12-21T21:53:00Z">
        <w:r w:rsidR="00B11C44">
          <w:rPr>
            <w:sz w:val="24"/>
            <w:szCs w:val="24"/>
          </w:rPr>
          <w:t>Community</w:t>
        </w:r>
      </w:ins>
      <w:r>
        <w:rPr>
          <w:sz w:val="24"/>
          <w:szCs w:val="24"/>
        </w:rPr>
        <w:t>, including the ALAC and the five RALOs</w:t>
      </w:r>
      <w:r>
        <w:rPr>
          <w:rStyle w:val="FootnoteReference"/>
          <w:sz w:val="24"/>
          <w:szCs w:val="24"/>
        </w:rPr>
        <w:footnoteReference w:id="2"/>
      </w:r>
      <w:r>
        <w:rPr>
          <w:sz w:val="24"/>
          <w:szCs w:val="24"/>
        </w:rPr>
        <w:t xml:space="preserve">. </w:t>
      </w:r>
    </w:p>
    <w:p w14:paraId="509EDD4D" w14:textId="77777777" w:rsidR="00C94E6B" w:rsidRDefault="00C94E6B" w:rsidP="00C94E6B">
      <w:pPr>
        <w:rPr>
          <w:sz w:val="24"/>
          <w:szCs w:val="24"/>
        </w:rPr>
      </w:pPr>
      <w:r>
        <w:rPr>
          <w:sz w:val="24"/>
          <w:szCs w:val="24"/>
        </w:rPr>
        <w:t xml:space="preserve">The activities of the At-Large Review Working Party will be conducted in an open and fully transparent manner. </w:t>
      </w:r>
    </w:p>
    <w:p w14:paraId="799CAB89" w14:textId="77777777" w:rsidR="00C94E6B" w:rsidRDefault="00C94E6B" w:rsidP="00C94E6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role of the At-Large Review Working Party will be as a liaison and to coordinate the various activities outlined in the scope. Members of the ALAC and the At-Large </w:t>
      </w:r>
      <w:del w:id="12" w:author="AlanGreenberg" w:date="2015-12-21T21:53:00Z">
        <w:r w:rsidDel="00B11C44">
          <w:rPr>
            <w:sz w:val="24"/>
            <w:szCs w:val="24"/>
          </w:rPr>
          <w:delText>community</w:delText>
        </w:r>
      </w:del>
      <w:ins w:id="13" w:author="AlanGreenberg" w:date="2015-12-21T21:53:00Z">
        <w:r w:rsidR="00B11C44">
          <w:rPr>
            <w:sz w:val="24"/>
            <w:szCs w:val="24"/>
          </w:rPr>
          <w:t>Community</w:t>
        </w:r>
      </w:ins>
      <w:r>
        <w:rPr>
          <w:sz w:val="24"/>
          <w:szCs w:val="24"/>
        </w:rPr>
        <w:t xml:space="preserve">, </w:t>
      </w:r>
      <w:r w:rsidR="00922BEE">
        <w:rPr>
          <w:sz w:val="24"/>
          <w:szCs w:val="24"/>
        </w:rPr>
        <w:t>including representatives</w:t>
      </w:r>
      <w:r>
        <w:rPr>
          <w:sz w:val="24"/>
          <w:szCs w:val="24"/>
        </w:rPr>
        <w:t xml:space="preserve"> of the ALSes, are encouraged to get involved in a variety of ways – including as participants of the At-Large Review Working Party; providing direct input to the At-Large Review Working Party; and to devote </w:t>
      </w:r>
      <w:r w:rsidRPr="00CC40C7">
        <w:rPr>
          <w:szCs w:val="24"/>
        </w:rPr>
        <w:t xml:space="preserve">sufficient </w:t>
      </w:r>
      <w:r>
        <w:rPr>
          <w:sz w:val="24"/>
          <w:szCs w:val="24"/>
        </w:rPr>
        <w:t xml:space="preserve">time to the process. </w:t>
      </w:r>
    </w:p>
    <w:p w14:paraId="0A6D9B70" w14:textId="77777777" w:rsidR="00C94E6B" w:rsidRDefault="00C94E6B" w:rsidP="00C94E6B">
      <w:pPr>
        <w:rPr>
          <w:sz w:val="24"/>
          <w:szCs w:val="24"/>
        </w:rPr>
      </w:pPr>
      <w:commentRangeStart w:id="14"/>
      <w:r>
        <w:rPr>
          <w:sz w:val="24"/>
          <w:szCs w:val="24"/>
        </w:rPr>
        <w:t>The expected time commitment</w:t>
      </w:r>
      <w:commentRangeEnd w:id="14"/>
      <w:r w:rsidR="000F3A29">
        <w:rPr>
          <w:rStyle w:val="CommentReference"/>
        </w:rPr>
        <w:commentReference w:id="14"/>
      </w:r>
      <w:r>
        <w:rPr>
          <w:sz w:val="24"/>
          <w:szCs w:val="24"/>
        </w:rPr>
        <w:t xml:space="preserve"> for Members and Participants of the At-Large Review Working Party is expect</w:t>
      </w:r>
      <w:r w:rsidR="00922BEE">
        <w:rPr>
          <w:sz w:val="24"/>
          <w:szCs w:val="24"/>
        </w:rPr>
        <w:t>ed</w:t>
      </w:r>
      <w:r>
        <w:rPr>
          <w:sz w:val="24"/>
          <w:szCs w:val="24"/>
        </w:rPr>
        <w:t xml:space="preserve"> to be</w:t>
      </w:r>
      <w:r w:rsidR="00922BEE">
        <w:rPr>
          <w:sz w:val="24"/>
          <w:szCs w:val="24"/>
        </w:rPr>
        <w:t xml:space="preserve"> </w:t>
      </w:r>
      <w:r w:rsidR="00922BEE" w:rsidRPr="00922BEE">
        <w:rPr>
          <w:rFonts w:eastAsia="Times New Roman"/>
          <w:sz w:val="24"/>
          <w:szCs w:val="24"/>
        </w:rPr>
        <w:t>at least one call</w:t>
      </w:r>
      <w:r w:rsidR="00922BEE">
        <w:rPr>
          <w:rFonts w:eastAsia="Times New Roman"/>
          <w:sz w:val="24"/>
          <w:szCs w:val="24"/>
        </w:rPr>
        <w:t xml:space="preserve"> of approximately 90 minutes a week </w:t>
      </w:r>
      <w:r w:rsidR="00922BEE" w:rsidRPr="00922BEE">
        <w:rPr>
          <w:rFonts w:eastAsia="Times New Roman"/>
          <w:sz w:val="24"/>
          <w:szCs w:val="24"/>
        </w:rPr>
        <w:t>plus additional time for any tasks assigned during that weekly call</w:t>
      </w:r>
      <w:r w:rsidR="00922BEE"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between November 2015 and June 2017. </w:t>
      </w:r>
    </w:p>
    <w:p w14:paraId="29F0C41F" w14:textId="77777777" w:rsidR="00C94E6B" w:rsidRDefault="00C94E6B" w:rsidP="00C94E6B">
      <w:pPr>
        <w:rPr>
          <w:sz w:val="24"/>
          <w:szCs w:val="24"/>
        </w:rPr>
      </w:pPr>
      <w:r>
        <w:rPr>
          <w:sz w:val="24"/>
          <w:szCs w:val="24"/>
        </w:rPr>
        <w:t xml:space="preserve">It is expected that an At-Large Review Implementation Taskforce will be formed to implement the At-Large Review recommendations beginning in July 2017. </w:t>
      </w:r>
    </w:p>
    <w:p w14:paraId="14A0A817" w14:textId="77777777" w:rsidR="00C94E6B" w:rsidRPr="00EF0E47" w:rsidRDefault="00C94E6B" w:rsidP="00C94E6B">
      <w:pPr>
        <w:rPr>
          <w:sz w:val="24"/>
          <w:szCs w:val="24"/>
        </w:rPr>
      </w:pPr>
      <w:r>
        <w:rPr>
          <w:sz w:val="24"/>
          <w:szCs w:val="24"/>
        </w:rPr>
        <w:t xml:space="preserve">Commitment to, and compliance with, ICANN’s bottom-up, multi-stakeholder model, and accountability and transparency ethics are a requirement. </w:t>
      </w:r>
    </w:p>
    <w:p w14:paraId="725D3120" w14:textId="77777777" w:rsidR="00D646BE" w:rsidRDefault="00D646BE" w:rsidP="00D646BE">
      <w:pPr>
        <w:rPr>
          <w:b/>
          <w:sz w:val="24"/>
          <w:szCs w:val="24"/>
        </w:rPr>
      </w:pPr>
      <w:r w:rsidRPr="00D646BE">
        <w:rPr>
          <w:b/>
          <w:sz w:val="24"/>
          <w:szCs w:val="24"/>
        </w:rPr>
        <w:t>Responsibilities and Scope of Work</w:t>
      </w:r>
    </w:p>
    <w:p w14:paraId="7C32905B" w14:textId="77777777" w:rsidR="00F60FB2" w:rsidRDefault="00050A24" w:rsidP="00D646BE">
      <w:pPr>
        <w:rPr>
          <w:sz w:val="24"/>
          <w:szCs w:val="24"/>
        </w:rPr>
      </w:pPr>
      <w:r>
        <w:rPr>
          <w:sz w:val="24"/>
          <w:szCs w:val="24"/>
        </w:rPr>
        <w:t>Given the changing environment, including changes and significant growth in the participating stakeholders, and the lessons gained from the previous At-Large Review</w:t>
      </w:r>
      <w:r>
        <w:rPr>
          <w:rStyle w:val="FootnoteReference"/>
          <w:sz w:val="24"/>
          <w:szCs w:val="24"/>
        </w:rPr>
        <w:footnoteReference w:id="3"/>
      </w:r>
      <w:r w:rsidR="00B53562">
        <w:rPr>
          <w:sz w:val="24"/>
          <w:szCs w:val="24"/>
        </w:rPr>
        <w:t xml:space="preserve">, the </w:t>
      </w:r>
      <w:r w:rsidR="00337FCC">
        <w:rPr>
          <w:bCs/>
          <w:sz w:val="24"/>
          <w:szCs w:val="24"/>
        </w:rPr>
        <w:t>Organisation</w:t>
      </w:r>
      <w:r w:rsidR="00B53562" w:rsidRPr="00B53562">
        <w:rPr>
          <w:bCs/>
          <w:sz w:val="24"/>
          <w:szCs w:val="24"/>
        </w:rPr>
        <w:t>al Effectiveness Committee of the Board</w:t>
      </w:r>
      <w:r w:rsidR="00B53562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considers the planning of the review to be of paramount importance in order to ensure that the recommendations for improvement are useful and implementable. </w:t>
      </w:r>
    </w:p>
    <w:p w14:paraId="3AD8FD74" w14:textId="77777777" w:rsidR="00050A24" w:rsidRDefault="00050A24" w:rsidP="00D646BE">
      <w:pPr>
        <w:rPr>
          <w:sz w:val="24"/>
          <w:szCs w:val="24"/>
        </w:rPr>
      </w:pPr>
      <w:r>
        <w:rPr>
          <w:sz w:val="24"/>
          <w:szCs w:val="24"/>
        </w:rPr>
        <w:t xml:space="preserve">An important component of the At-Large Review process, the At-Large Review Working Party will be assembled to: </w:t>
      </w:r>
    </w:p>
    <w:p w14:paraId="31801180" w14:textId="77777777" w:rsidR="00F60FB2" w:rsidRPr="0060784A" w:rsidRDefault="00F60FB2" w:rsidP="00F60FB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0784A">
        <w:rPr>
          <w:sz w:val="24"/>
          <w:szCs w:val="24"/>
        </w:rPr>
        <w:t>Act as a Steering Committee to serve as the primary group working on the 2015-2019 At-Large Review</w:t>
      </w:r>
      <w:r w:rsidR="00B53562" w:rsidRPr="0060784A">
        <w:rPr>
          <w:sz w:val="24"/>
          <w:szCs w:val="24"/>
        </w:rPr>
        <w:t>;</w:t>
      </w:r>
    </w:p>
    <w:p w14:paraId="192C247C" w14:textId="77777777" w:rsidR="00F60FB2" w:rsidRDefault="00841251" w:rsidP="00F60F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Function as a liaison between the ALAC/At-Large </w:t>
      </w:r>
      <w:del w:id="15" w:author="AlanGreenberg" w:date="2015-12-21T21:53:00Z">
        <w:r w:rsidDel="00B11C44">
          <w:rPr>
            <w:sz w:val="24"/>
            <w:szCs w:val="24"/>
          </w:rPr>
          <w:delText>community</w:delText>
        </w:r>
      </w:del>
      <w:ins w:id="16" w:author="AlanGreenberg" w:date="2015-12-21T21:53:00Z">
        <w:r w:rsidR="00B11C44">
          <w:rPr>
            <w:sz w:val="24"/>
            <w:szCs w:val="24"/>
          </w:rPr>
          <w:t>Community</w:t>
        </w:r>
      </w:ins>
      <w:r>
        <w:rPr>
          <w:sz w:val="24"/>
          <w:szCs w:val="24"/>
        </w:rPr>
        <w:t>, the</w:t>
      </w:r>
      <w:r w:rsidR="00CD562E">
        <w:rPr>
          <w:sz w:val="24"/>
          <w:szCs w:val="24"/>
        </w:rPr>
        <w:t xml:space="preserve"> Independent E</w:t>
      </w:r>
      <w:r w:rsidR="00B53562">
        <w:rPr>
          <w:sz w:val="24"/>
          <w:szCs w:val="24"/>
        </w:rPr>
        <w:t xml:space="preserve">xaminer and the </w:t>
      </w:r>
      <w:r w:rsidR="00337FCC">
        <w:rPr>
          <w:bCs/>
          <w:sz w:val="24"/>
          <w:szCs w:val="24"/>
        </w:rPr>
        <w:t>Organisation</w:t>
      </w:r>
      <w:r w:rsidR="00B53562" w:rsidRPr="00B53562">
        <w:rPr>
          <w:bCs/>
          <w:sz w:val="24"/>
          <w:szCs w:val="24"/>
        </w:rPr>
        <w:t>al Effectiveness Committee of the Board</w:t>
      </w:r>
      <w:r w:rsidR="00B53562">
        <w:rPr>
          <w:bCs/>
          <w:sz w:val="24"/>
          <w:szCs w:val="24"/>
        </w:rPr>
        <w:t>;</w:t>
      </w:r>
    </w:p>
    <w:p w14:paraId="4D805960" w14:textId="77777777" w:rsidR="00920DA9" w:rsidRDefault="00841251" w:rsidP="00F60F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Provide input</w:t>
      </w:r>
      <w:r w:rsidR="00E26916">
        <w:rPr>
          <w:sz w:val="24"/>
          <w:szCs w:val="24"/>
        </w:rPr>
        <w:t xml:space="preserve"> on </w:t>
      </w:r>
      <w:r w:rsidR="00920DA9">
        <w:rPr>
          <w:sz w:val="24"/>
          <w:szCs w:val="24"/>
        </w:rPr>
        <w:t>selection criteria for the Independent Examiner</w:t>
      </w:r>
    </w:p>
    <w:p w14:paraId="4FF197C8" w14:textId="77777777" w:rsidR="00920DA9" w:rsidRDefault="00920DA9" w:rsidP="00F60F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Provide input on the methodology for the re</w:t>
      </w:r>
      <w:r w:rsidR="00E26916">
        <w:rPr>
          <w:sz w:val="24"/>
          <w:szCs w:val="24"/>
        </w:rPr>
        <w:t>view criteria</w:t>
      </w:r>
      <w:r>
        <w:rPr>
          <w:sz w:val="24"/>
          <w:szCs w:val="24"/>
        </w:rPr>
        <w:t xml:space="preserve"> including:</w:t>
      </w:r>
    </w:p>
    <w:p w14:paraId="0258C0AE" w14:textId="77777777" w:rsidR="00920DA9" w:rsidRDefault="00920DA9" w:rsidP="00920DA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Content for online surveys</w:t>
      </w:r>
    </w:p>
    <w:p w14:paraId="21E491B4" w14:textId="77777777" w:rsidR="00920DA9" w:rsidRDefault="00920DA9" w:rsidP="00920DA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Individuals for one-on-one interviews</w:t>
      </w:r>
    </w:p>
    <w:p w14:paraId="58B66C99" w14:textId="77777777" w:rsidR="00841251" w:rsidRDefault="00920DA9" w:rsidP="00920DA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Sampling of ALS</w:t>
      </w:r>
      <w:r w:rsidR="00337FCC">
        <w:rPr>
          <w:sz w:val="24"/>
          <w:szCs w:val="24"/>
        </w:rPr>
        <w:t>e</w:t>
      </w:r>
      <w:r>
        <w:rPr>
          <w:sz w:val="24"/>
          <w:szCs w:val="24"/>
        </w:rPr>
        <w:t>s</w:t>
      </w:r>
      <w:r w:rsidR="00E26916">
        <w:rPr>
          <w:sz w:val="24"/>
          <w:szCs w:val="24"/>
        </w:rPr>
        <w:t>;</w:t>
      </w:r>
    </w:p>
    <w:p w14:paraId="697121FD" w14:textId="77777777" w:rsidR="00841251" w:rsidRDefault="00841251" w:rsidP="00F60F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Serve as an additional conduit for input</w:t>
      </w:r>
      <w:r w:rsidR="00E26916">
        <w:rPr>
          <w:sz w:val="24"/>
          <w:szCs w:val="24"/>
        </w:rPr>
        <w:t xml:space="preserve"> from, and requests to, the ALAC, the RALOs and the ALSes;</w:t>
      </w:r>
    </w:p>
    <w:p w14:paraId="3431E324" w14:textId="77777777" w:rsidR="00841251" w:rsidRDefault="00841251" w:rsidP="00F60F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Act</w:t>
      </w:r>
      <w:r w:rsidR="00E26916">
        <w:rPr>
          <w:sz w:val="24"/>
          <w:szCs w:val="24"/>
        </w:rPr>
        <w:t xml:space="preserve"> as a sounding board: offer objective guidance, reactions and comments to any preliminary conclu</w:t>
      </w:r>
      <w:r w:rsidR="00337FCC">
        <w:rPr>
          <w:sz w:val="24"/>
          <w:szCs w:val="24"/>
        </w:rPr>
        <w:t>sions and assessment and help</w:t>
      </w:r>
      <w:r w:rsidR="00E26916">
        <w:rPr>
          <w:sz w:val="24"/>
          <w:szCs w:val="24"/>
        </w:rPr>
        <w:t xml:space="preserve"> to ensure that the draft repo</w:t>
      </w:r>
      <w:r w:rsidR="00920DA9">
        <w:rPr>
          <w:sz w:val="24"/>
          <w:szCs w:val="24"/>
        </w:rPr>
        <w:t>rt issued by the Independent E</w:t>
      </w:r>
      <w:r w:rsidR="00E26916">
        <w:rPr>
          <w:sz w:val="24"/>
          <w:szCs w:val="24"/>
        </w:rPr>
        <w:t xml:space="preserve">xaminer accurately reflects the At-Large structure, scope and dynamics; </w:t>
      </w:r>
    </w:p>
    <w:p w14:paraId="78E3BC0F" w14:textId="77777777" w:rsidR="00841251" w:rsidRDefault="00841251" w:rsidP="00F60F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Coordinate</w:t>
      </w:r>
      <w:r w:rsidR="00E26916">
        <w:rPr>
          <w:sz w:val="24"/>
          <w:szCs w:val="24"/>
        </w:rPr>
        <w:t xml:space="preserve"> with the At-Large </w:t>
      </w:r>
      <w:del w:id="17" w:author="AlanGreenberg" w:date="2015-12-21T21:53:00Z">
        <w:r w:rsidR="00E26916" w:rsidDel="00B11C44">
          <w:rPr>
            <w:sz w:val="24"/>
            <w:szCs w:val="24"/>
          </w:rPr>
          <w:delText>community</w:delText>
        </w:r>
      </w:del>
      <w:ins w:id="18" w:author="AlanGreenberg" w:date="2015-12-21T21:53:00Z">
        <w:r w:rsidR="00B11C44">
          <w:rPr>
            <w:sz w:val="24"/>
            <w:szCs w:val="24"/>
          </w:rPr>
          <w:t>Community</w:t>
        </w:r>
      </w:ins>
      <w:r w:rsidR="00E26916">
        <w:rPr>
          <w:sz w:val="24"/>
          <w:szCs w:val="24"/>
        </w:rPr>
        <w:t xml:space="preserve"> to prepare an Implementation Plan and champion implementation of improvement activities;</w:t>
      </w:r>
    </w:p>
    <w:p w14:paraId="53B27F70" w14:textId="77777777" w:rsidR="00D646BE" w:rsidRPr="00E26916" w:rsidRDefault="00841251" w:rsidP="00D646B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E26916">
        <w:rPr>
          <w:sz w:val="24"/>
          <w:szCs w:val="24"/>
        </w:rPr>
        <w:t>Perform</w:t>
      </w:r>
      <w:r w:rsidR="00E26916" w:rsidRPr="00E26916">
        <w:rPr>
          <w:sz w:val="24"/>
          <w:szCs w:val="24"/>
        </w:rPr>
        <w:t xml:space="preserve"> support communication/aw</w:t>
      </w:r>
      <w:r w:rsidR="0060784A">
        <w:rPr>
          <w:sz w:val="24"/>
          <w:szCs w:val="24"/>
        </w:rPr>
        <w:t>areness activities to encourage</w:t>
      </w:r>
      <w:r w:rsidR="00E26916" w:rsidRPr="00E26916">
        <w:rPr>
          <w:sz w:val="24"/>
          <w:szCs w:val="24"/>
        </w:rPr>
        <w:t xml:space="preserve"> participation.</w:t>
      </w:r>
    </w:p>
    <w:p w14:paraId="01CFCC6D" w14:textId="77777777" w:rsidR="00567568" w:rsidRDefault="00567568" w:rsidP="00D646BE">
      <w:pPr>
        <w:rPr>
          <w:b/>
          <w:sz w:val="24"/>
          <w:szCs w:val="24"/>
        </w:rPr>
      </w:pPr>
      <w:r>
        <w:rPr>
          <w:b/>
          <w:sz w:val="24"/>
          <w:szCs w:val="24"/>
        </w:rPr>
        <w:t>Timelines and Milestones</w:t>
      </w:r>
    </w:p>
    <w:p w14:paraId="1BE211D2" w14:textId="77777777" w:rsidR="00C03E3E" w:rsidRDefault="005014D5" w:rsidP="00D646BE">
      <w:pPr>
        <w:rPr>
          <w:sz w:val="24"/>
          <w:szCs w:val="24"/>
        </w:rPr>
      </w:pPr>
      <w:r>
        <w:rPr>
          <w:sz w:val="24"/>
          <w:szCs w:val="24"/>
        </w:rPr>
        <w:t xml:space="preserve">The At-Large Review Working Party is invited to plan its activities to conform </w:t>
      </w:r>
      <w:r w:rsidR="0060784A">
        <w:rPr>
          <w:sz w:val="24"/>
          <w:szCs w:val="24"/>
        </w:rPr>
        <w:t>to</w:t>
      </w:r>
      <w:r>
        <w:rPr>
          <w:sz w:val="24"/>
          <w:szCs w:val="24"/>
        </w:rPr>
        <w:t xml:space="preserve"> the following schedule and At-Large Review milestones. </w:t>
      </w: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3192"/>
        <w:gridCol w:w="3192"/>
        <w:gridCol w:w="3192"/>
      </w:tblGrid>
      <w:tr w:rsidR="005014D5" w14:paraId="6BB7FED0" w14:textId="77777777">
        <w:tc>
          <w:tcPr>
            <w:tcW w:w="3192" w:type="dxa"/>
            <w:shd w:val="clear" w:color="auto" w:fill="A6A6A6" w:themeFill="background1" w:themeFillShade="A6"/>
          </w:tcPr>
          <w:p w14:paraId="4AD25CD0" w14:textId="77777777" w:rsidR="005014D5" w:rsidRDefault="00C03E3E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 w:rsidR="005014D5">
              <w:rPr>
                <w:sz w:val="24"/>
                <w:szCs w:val="24"/>
              </w:rPr>
              <w:t>Activities and Milestones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14:paraId="033F78E6" w14:textId="77777777" w:rsidR="005014D5" w:rsidRDefault="005014D5" w:rsidP="00D646BE">
            <w:pPr>
              <w:rPr>
                <w:sz w:val="24"/>
                <w:szCs w:val="24"/>
              </w:rPr>
            </w:pPr>
            <w:commentRangeStart w:id="19"/>
            <w:r>
              <w:rPr>
                <w:sz w:val="24"/>
                <w:szCs w:val="24"/>
              </w:rPr>
              <w:t>Expected Time Commitment</w:t>
            </w:r>
            <w:commentRangeEnd w:id="19"/>
            <w:r w:rsidR="000F3A29">
              <w:rPr>
                <w:rStyle w:val="CommentReference"/>
              </w:rPr>
              <w:commentReference w:id="19"/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14:paraId="350DC129" w14:textId="77777777" w:rsidR="005014D5" w:rsidRDefault="005014D5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Tentative Completion Date</w:t>
            </w:r>
          </w:p>
        </w:tc>
      </w:tr>
      <w:tr w:rsidR="005014D5" w14:paraId="7E917309" w14:textId="77777777">
        <w:tc>
          <w:tcPr>
            <w:tcW w:w="3192" w:type="dxa"/>
          </w:tcPr>
          <w:p w14:paraId="0CB755E5" w14:textId="77777777" w:rsidR="005014D5" w:rsidRDefault="005014D5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At-Large to identify At-Large Review Working Party</w:t>
            </w:r>
          </w:p>
        </w:tc>
        <w:tc>
          <w:tcPr>
            <w:tcW w:w="3192" w:type="dxa"/>
          </w:tcPr>
          <w:p w14:paraId="7066EE0E" w14:textId="77777777" w:rsidR="005014D5" w:rsidRDefault="005014D5" w:rsidP="00D646BE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14:paraId="37C7944F" w14:textId="77777777" w:rsidR="005014D5" w:rsidRDefault="0069028E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Completed</w:t>
            </w:r>
          </w:p>
        </w:tc>
      </w:tr>
      <w:tr w:rsidR="005014D5" w14:paraId="1933F9C4" w14:textId="77777777">
        <w:tc>
          <w:tcPr>
            <w:tcW w:w="3192" w:type="dxa"/>
          </w:tcPr>
          <w:p w14:paraId="2CF72665" w14:textId="77777777" w:rsidR="005014D5" w:rsidRDefault="005014D5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 with refining examination criteria</w:t>
            </w:r>
          </w:p>
        </w:tc>
        <w:tc>
          <w:tcPr>
            <w:tcW w:w="3192" w:type="dxa"/>
          </w:tcPr>
          <w:p w14:paraId="2088A990" w14:textId="77777777" w:rsidR="005014D5" w:rsidRDefault="009568E6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hours</w:t>
            </w:r>
          </w:p>
        </w:tc>
        <w:tc>
          <w:tcPr>
            <w:tcW w:w="3192" w:type="dxa"/>
          </w:tcPr>
          <w:p w14:paraId="35DDCDFB" w14:textId="77777777" w:rsidR="005014D5" w:rsidRDefault="0069028E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October-November 2015</w:t>
            </w:r>
          </w:p>
        </w:tc>
      </w:tr>
      <w:tr w:rsidR="005014D5" w14:paraId="0ABDEB71" w14:textId="77777777">
        <w:tc>
          <w:tcPr>
            <w:tcW w:w="3192" w:type="dxa"/>
          </w:tcPr>
          <w:p w14:paraId="7A019709" w14:textId="77777777" w:rsidR="005014D5" w:rsidRDefault="005014D5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Contribute to the development of the assessment and coordinate self-review component</w:t>
            </w:r>
          </w:p>
        </w:tc>
        <w:tc>
          <w:tcPr>
            <w:tcW w:w="3192" w:type="dxa"/>
          </w:tcPr>
          <w:p w14:paraId="2A0C355F" w14:textId="77777777" w:rsidR="005014D5" w:rsidRDefault="009568E6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hours</w:t>
            </w:r>
          </w:p>
        </w:tc>
        <w:tc>
          <w:tcPr>
            <w:tcW w:w="3192" w:type="dxa"/>
          </w:tcPr>
          <w:p w14:paraId="31685627" w14:textId="77777777" w:rsidR="005014D5" w:rsidRDefault="0069028E" w:rsidP="00690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  2015 – February 2016</w:t>
            </w:r>
          </w:p>
        </w:tc>
      </w:tr>
      <w:tr w:rsidR="005014D5" w14:paraId="6DE2BCD2" w14:textId="77777777">
        <w:tc>
          <w:tcPr>
            <w:tcW w:w="3192" w:type="dxa"/>
          </w:tcPr>
          <w:p w14:paraId="32FDF64A" w14:textId="77777777" w:rsidR="005014D5" w:rsidRDefault="0084253D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Preliminary findings </w:t>
            </w:r>
            <w:r w:rsidR="005014D5">
              <w:rPr>
                <w:sz w:val="24"/>
                <w:szCs w:val="24"/>
              </w:rPr>
              <w:t>from assessment</w:t>
            </w:r>
          </w:p>
        </w:tc>
        <w:tc>
          <w:tcPr>
            <w:tcW w:w="3192" w:type="dxa"/>
          </w:tcPr>
          <w:p w14:paraId="53DE3D1D" w14:textId="77777777" w:rsidR="005014D5" w:rsidRDefault="009568E6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hours</w:t>
            </w:r>
          </w:p>
        </w:tc>
        <w:tc>
          <w:tcPr>
            <w:tcW w:w="3192" w:type="dxa"/>
          </w:tcPr>
          <w:p w14:paraId="0FDB5F46" w14:textId="77777777" w:rsidR="005014D5" w:rsidRDefault="0084253D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 2016</w:t>
            </w:r>
          </w:p>
        </w:tc>
      </w:tr>
      <w:tr w:rsidR="005014D5" w14:paraId="40D60DE8" w14:textId="77777777">
        <w:tc>
          <w:tcPr>
            <w:tcW w:w="3192" w:type="dxa"/>
          </w:tcPr>
          <w:p w14:paraId="2E72AD91" w14:textId="77777777" w:rsidR="005014D5" w:rsidRDefault="005014D5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Draft Report 1</w:t>
            </w:r>
          </w:p>
        </w:tc>
        <w:tc>
          <w:tcPr>
            <w:tcW w:w="3192" w:type="dxa"/>
          </w:tcPr>
          <w:p w14:paraId="00794F19" w14:textId="77777777" w:rsidR="005014D5" w:rsidRDefault="009568E6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hours</w:t>
            </w:r>
          </w:p>
        </w:tc>
        <w:tc>
          <w:tcPr>
            <w:tcW w:w="3192" w:type="dxa"/>
          </w:tcPr>
          <w:p w14:paraId="48DC2722" w14:textId="77777777" w:rsidR="005014D5" w:rsidRDefault="0084253D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 2016</w:t>
            </w:r>
          </w:p>
        </w:tc>
      </w:tr>
      <w:tr w:rsidR="005014D5" w14:paraId="3BF6EA31" w14:textId="77777777">
        <w:tc>
          <w:tcPr>
            <w:tcW w:w="3192" w:type="dxa"/>
          </w:tcPr>
          <w:p w14:paraId="6EE05851" w14:textId="77777777" w:rsidR="005014D5" w:rsidRDefault="005014D5" w:rsidP="005014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Clarification and rebuttal from ALAC/At-Large </w:t>
            </w:r>
          </w:p>
        </w:tc>
        <w:tc>
          <w:tcPr>
            <w:tcW w:w="3192" w:type="dxa"/>
          </w:tcPr>
          <w:p w14:paraId="2FA90FDE" w14:textId="77777777" w:rsidR="005014D5" w:rsidRDefault="005014D5" w:rsidP="00D646BE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14:paraId="03D2759E" w14:textId="77777777" w:rsidR="005014D5" w:rsidRDefault="005014D5" w:rsidP="00D646BE">
            <w:pPr>
              <w:rPr>
                <w:sz w:val="24"/>
                <w:szCs w:val="24"/>
              </w:rPr>
            </w:pPr>
          </w:p>
        </w:tc>
      </w:tr>
      <w:tr w:rsidR="005014D5" w14:paraId="75813887" w14:textId="77777777">
        <w:tc>
          <w:tcPr>
            <w:tcW w:w="3192" w:type="dxa"/>
          </w:tcPr>
          <w:p w14:paraId="0A8331B2" w14:textId="77777777" w:rsidR="005014D5" w:rsidRDefault="005014D5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Draft Report 2</w:t>
            </w:r>
            <w:r w:rsidR="0084253D">
              <w:rPr>
                <w:sz w:val="24"/>
                <w:szCs w:val="24"/>
              </w:rPr>
              <w:t xml:space="preserve"> (for Public Comment)</w:t>
            </w:r>
          </w:p>
        </w:tc>
        <w:tc>
          <w:tcPr>
            <w:tcW w:w="3192" w:type="dxa"/>
          </w:tcPr>
          <w:p w14:paraId="66162F9C" w14:textId="77777777" w:rsidR="005014D5" w:rsidRDefault="009568E6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hours</w:t>
            </w:r>
          </w:p>
        </w:tc>
        <w:tc>
          <w:tcPr>
            <w:tcW w:w="3192" w:type="dxa"/>
          </w:tcPr>
          <w:p w14:paraId="7C2D6B7B" w14:textId="77777777" w:rsidR="005014D5" w:rsidRDefault="0084253D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 2016</w:t>
            </w:r>
          </w:p>
        </w:tc>
      </w:tr>
      <w:tr w:rsidR="005014D5" w14:paraId="1EED6007" w14:textId="77777777">
        <w:tc>
          <w:tcPr>
            <w:tcW w:w="3192" w:type="dxa"/>
          </w:tcPr>
          <w:p w14:paraId="79629424" w14:textId="77777777" w:rsidR="005014D5" w:rsidRDefault="005014D5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Public Comment Period </w:t>
            </w:r>
          </w:p>
        </w:tc>
        <w:tc>
          <w:tcPr>
            <w:tcW w:w="3192" w:type="dxa"/>
          </w:tcPr>
          <w:p w14:paraId="55DA2815" w14:textId="77777777" w:rsidR="005014D5" w:rsidRDefault="009568E6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hours</w:t>
            </w:r>
          </w:p>
        </w:tc>
        <w:tc>
          <w:tcPr>
            <w:tcW w:w="3192" w:type="dxa"/>
          </w:tcPr>
          <w:p w14:paraId="2D4082F9" w14:textId="77777777" w:rsidR="005014D5" w:rsidRDefault="0084253D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January 2017</w:t>
            </w:r>
          </w:p>
        </w:tc>
      </w:tr>
      <w:tr w:rsidR="005014D5" w14:paraId="392DD0B6" w14:textId="77777777">
        <w:tc>
          <w:tcPr>
            <w:tcW w:w="3192" w:type="dxa"/>
          </w:tcPr>
          <w:p w14:paraId="1389B0A8" w14:textId="77777777" w:rsidR="005014D5" w:rsidRDefault="005014D5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Final Report</w:t>
            </w:r>
          </w:p>
        </w:tc>
        <w:tc>
          <w:tcPr>
            <w:tcW w:w="3192" w:type="dxa"/>
          </w:tcPr>
          <w:p w14:paraId="244AD4C8" w14:textId="77777777" w:rsidR="005014D5" w:rsidRDefault="009568E6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hours</w:t>
            </w:r>
          </w:p>
        </w:tc>
        <w:tc>
          <w:tcPr>
            <w:tcW w:w="3192" w:type="dxa"/>
          </w:tcPr>
          <w:p w14:paraId="65D1B586" w14:textId="77777777" w:rsidR="005014D5" w:rsidRDefault="0084253D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February/March 2017</w:t>
            </w:r>
          </w:p>
        </w:tc>
      </w:tr>
      <w:tr w:rsidR="005014D5" w14:paraId="53B3CDBE" w14:textId="77777777">
        <w:tc>
          <w:tcPr>
            <w:tcW w:w="3192" w:type="dxa"/>
          </w:tcPr>
          <w:p w14:paraId="2DACB9B3" w14:textId="77777777" w:rsidR="005014D5" w:rsidRDefault="005014D5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Implementation plan in coordination with the ALAC</w:t>
            </w:r>
          </w:p>
        </w:tc>
        <w:tc>
          <w:tcPr>
            <w:tcW w:w="3192" w:type="dxa"/>
          </w:tcPr>
          <w:p w14:paraId="565CCADD" w14:textId="77777777" w:rsidR="005014D5" w:rsidRDefault="009568E6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hours</w:t>
            </w:r>
          </w:p>
        </w:tc>
        <w:tc>
          <w:tcPr>
            <w:tcW w:w="3192" w:type="dxa"/>
          </w:tcPr>
          <w:p w14:paraId="40DF5B06" w14:textId="77777777" w:rsidR="005014D5" w:rsidRDefault="0084253D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2017</w:t>
            </w:r>
          </w:p>
        </w:tc>
      </w:tr>
      <w:tr w:rsidR="005014D5" w14:paraId="38DD0782" w14:textId="77777777">
        <w:tc>
          <w:tcPr>
            <w:tcW w:w="3192" w:type="dxa"/>
            <w:tcBorders>
              <w:bottom w:val="single" w:sz="4" w:space="0" w:color="auto"/>
            </w:tcBorders>
          </w:tcPr>
          <w:p w14:paraId="33E8E6B0" w14:textId="77777777" w:rsidR="005014D5" w:rsidRDefault="005014D5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Implement Recommendations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14:paraId="08E6C0A9" w14:textId="77777777" w:rsidR="005014D5" w:rsidRDefault="009568E6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 hours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14:paraId="1779DB41" w14:textId="77777777" w:rsidR="005014D5" w:rsidRDefault="0084253D" w:rsidP="00D64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July 2017 through January 2019</w:t>
            </w:r>
          </w:p>
        </w:tc>
      </w:tr>
      <w:tr w:rsidR="005014D5" w14:paraId="3E5DEC02" w14:textId="77777777">
        <w:tc>
          <w:tcPr>
            <w:tcW w:w="3192" w:type="dxa"/>
            <w:shd w:val="clear" w:color="auto" w:fill="A6A6A6" w:themeFill="background1" w:themeFillShade="A6"/>
          </w:tcPr>
          <w:p w14:paraId="1275D73A" w14:textId="77777777" w:rsidR="005014D5" w:rsidRDefault="005014D5" w:rsidP="00D646BE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  <w:shd w:val="clear" w:color="auto" w:fill="A6A6A6" w:themeFill="background1" w:themeFillShade="A6"/>
          </w:tcPr>
          <w:p w14:paraId="4DCE8D1C" w14:textId="77777777" w:rsidR="005014D5" w:rsidRDefault="005014D5" w:rsidP="00D646BE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  <w:shd w:val="clear" w:color="auto" w:fill="A6A6A6" w:themeFill="background1" w:themeFillShade="A6"/>
          </w:tcPr>
          <w:p w14:paraId="08083821" w14:textId="77777777" w:rsidR="005014D5" w:rsidRDefault="005014D5" w:rsidP="00D646BE">
            <w:pPr>
              <w:rPr>
                <w:sz w:val="24"/>
                <w:szCs w:val="24"/>
              </w:rPr>
            </w:pPr>
          </w:p>
        </w:tc>
      </w:tr>
    </w:tbl>
    <w:p w14:paraId="3433CE09" w14:textId="77777777" w:rsidR="005014D5" w:rsidRDefault="005014D5" w:rsidP="00D646BE">
      <w:pPr>
        <w:rPr>
          <w:sz w:val="24"/>
          <w:szCs w:val="24"/>
        </w:rPr>
      </w:pPr>
    </w:p>
    <w:p w14:paraId="427409C8" w14:textId="77777777" w:rsidR="005014D5" w:rsidRPr="005014D5" w:rsidRDefault="005014D5" w:rsidP="00D646BE">
      <w:pPr>
        <w:rPr>
          <w:sz w:val="24"/>
          <w:szCs w:val="24"/>
        </w:rPr>
      </w:pPr>
    </w:p>
    <w:sectPr w:rsidR="005014D5" w:rsidRPr="005014D5" w:rsidSect="0009539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" w:author="AlanGreenberg" w:date="2015-12-21T23:46:00Z" w:initials="AG">
    <w:p w14:paraId="78A827AD" w14:textId="77777777" w:rsidR="000F3A29" w:rsidRDefault="000F3A29">
      <w:pPr>
        <w:pStyle w:val="CommentText"/>
      </w:pPr>
      <w:r>
        <w:rPr>
          <w:rStyle w:val="CommentReference"/>
        </w:rPr>
        <w:annotationRef/>
      </w:r>
      <w:r>
        <w:t xml:space="preserve">I generally use British spellings, but in this case, the word Organizational is part of the formal name of the Committee and we should be using its preferred spelling. </w:t>
      </w:r>
    </w:p>
    <w:p w14:paraId="660718DF" w14:textId="77777777" w:rsidR="000F3A29" w:rsidRDefault="000F3A29">
      <w:pPr>
        <w:pStyle w:val="CommentText"/>
      </w:pPr>
    </w:p>
    <w:p w14:paraId="39521B1F" w14:textId="77777777" w:rsidR="000F3A29" w:rsidRDefault="000F3A29">
      <w:pPr>
        <w:pStyle w:val="CommentText"/>
      </w:pPr>
      <w:r>
        <w:t>The same is true for the same word in RALO. It is a defined formal name (defined in the ICANN Bylaws) and we should be respecting the spelling used there.</w:t>
      </w:r>
    </w:p>
    <w:p w14:paraId="1DE7549F" w14:textId="77777777" w:rsidR="000F3A29" w:rsidRDefault="000F3A29">
      <w:pPr>
        <w:pStyle w:val="CommentText"/>
      </w:pPr>
    </w:p>
    <w:p w14:paraId="4EA621DD" w14:textId="77777777" w:rsidR="000F3A29" w:rsidRDefault="000F3A29">
      <w:pPr>
        <w:pStyle w:val="CommentText"/>
      </w:pPr>
      <w:r>
        <w:t>As an example, I spell the generic word “centre”, But if I am referring to the US health care unit, it is the Center for Disease Control (CDC)</w:t>
      </w:r>
    </w:p>
  </w:comment>
  <w:comment w:id="14" w:author="AlanGreenberg" w:date="2015-12-21T23:48:00Z" w:initials="AG">
    <w:p w14:paraId="566E0DC6" w14:textId="77777777" w:rsidR="000F3A29" w:rsidRDefault="000F3A29">
      <w:pPr>
        <w:pStyle w:val="CommentText"/>
      </w:pPr>
      <w:r>
        <w:rPr>
          <w:rStyle w:val="CommentReference"/>
        </w:rPr>
        <w:annotationRef/>
      </w:r>
      <w:r>
        <w:t>Are we really expecting a 90 minute call ECERY week for that period. That sounds like overkill…</w:t>
      </w:r>
    </w:p>
  </w:comment>
  <w:comment w:id="19" w:author="AlanGreenberg" w:date="2015-12-21T23:50:00Z" w:initials="AG">
    <w:p w14:paraId="571353BF" w14:textId="77777777" w:rsidR="000F3A29" w:rsidRDefault="000F3A29">
      <w:pPr>
        <w:pStyle w:val="CommentText"/>
      </w:pPr>
      <w:r>
        <w:rPr>
          <w:rStyle w:val="CommentReference"/>
        </w:rPr>
        <w:annotationRef/>
      </w:r>
      <w:r>
        <w:t xml:space="preserve">Time commitment per what? Week, Month, Entire task? </w:t>
      </w:r>
      <w:r>
        <w:br/>
      </w:r>
      <w:r>
        <w:br/>
        <w:t>Is this per person on the WP?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A621DD" w15:done="0"/>
  <w15:commentEx w15:paraId="566E0DC6" w15:done="0"/>
  <w15:commentEx w15:paraId="571353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B4C6A" w14:textId="77777777" w:rsidR="00D842FB" w:rsidRDefault="00D842FB" w:rsidP="00D646BE">
      <w:pPr>
        <w:spacing w:after="0" w:line="240" w:lineRule="auto"/>
      </w:pPr>
      <w:r>
        <w:separator/>
      </w:r>
    </w:p>
  </w:endnote>
  <w:endnote w:type="continuationSeparator" w:id="0">
    <w:p w14:paraId="48EC37CD" w14:textId="77777777" w:rsidR="00D842FB" w:rsidRDefault="00D842FB" w:rsidP="00D64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AB28F" w14:textId="77777777" w:rsidR="00C94E6B" w:rsidRDefault="00C94E6B">
    <w:pPr>
      <w:pStyle w:val="Footer"/>
    </w:pPr>
    <w:del w:id="20" w:author="AlanGreenberg" w:date="2015-12-21T21:54:00Z">
      <w:r w:rsidDel="00B11C44">
        <w:delText xml:space="preserve">November </w:delText>
      </w:r>
    </w:del>
    <w:ins w:id="21" w:author="AlanGreenberg" w:date="2015-12-21T21:54:00Z">
      <w:r w:rsidR="00B11C44">
        <w:t xml:space="preserve">December </w:t>
      </w:r>
    </w:ins>
    <w:r>
      <w:t>2015</w:t>
    </w:r>
    <w:ins w:id="22" w:author="AlanGreenberg" w:date="2015-12-21T21:55:00Z">
      <w:r w:rsidR="00B11C44">
        <w:tab/>
      </w:r>
      <w:r w:rsidR="00B11C44">
        <w:tab/>
      </w:r>
    </w:ins>
    <w:ins w:id="23" w:author="AlanGreenberg" w:date="2015-12-21T21:56:00Z">
      <w:r w:rsidR="00B11C44">
        <w:fldChar w:fldCharType="begin"/>
      </w:r>
      <w:r w:rsidR="00B11C44">
        <w:instrText xml:space="preserve"> PAGE   \* MERGEFORMAT </w:instrText>
      </w:r>
      <w:r w:rsidR="00B11C44">
        <w:fldChar w:fldCharType="separate"/>
      </w:r>
    </w:ins>
    <w:r w:rsidR="00C64225">
      <w:rPr>
        <w:noProof/>
      </w:rPr>
      <w:t>1</w:t>
    </w:r>
    <w:ins w:id="24" w:author="AlanGreenberg" w:date="2015-12-21T21:56:00Z">
      <w:r w:rsidR="00B11C44">
        <w:rPr>
          <w:noProof/>
        </w:rPr>
        <w:fldChar w:fldCharType="end"/>
      </w:r>
    </w:ins>
  </w:p>
  <w:p w14:paraId="0AF0FD08" w14:textId="77777777" w:rsidR="00C94E6B" w:rsidRDefault="00C94E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2F8AF" w14:textId="77777777" w:rsidR="00D842FB" w:rsidRDefault="00D842FB" w:rsidP="00D646BE">
      <w:pPr>
        <w:spacing w:after="0" w:line="240" w:lineRule="auto"/>
      </w:pPr>
      <w:r>
        <w:separator/>
      </w:r>
    </w:p>
  </w:footnote>
  <w:footnote w:type="continuationSeparator" w:id="0">
    <w:p w14:paraId="2CC0B9D5" w14:textId="77777777" w:rsidR="00D842FB" w:rsidRDefault="00D842FB" w:rsidP="00D646BE">
      <w:pPr>
        <w:spacing w:after="0" w:line="240" w:lineRule="auto"/>
      </w:pPr>
      <w:r>
        <w:continuationSeparator/>
      </w:r>
    </w:p>
  </w:footnote>
  <w:footnote w:id="1">
    <w:p w14:paraId="79FCC2F5" w14:textId="77777777" w:rsidR="00C94E6B" w:rsidRDefault="00C94E6B">
      <w:pPr>
        <w:pStyle w:val="FootnoteText"/>
      </w:pPr>
      <w:r>
        <w:rPr>
          <w:rStyle w:val="FootnoteReference"/>
        </w:rPr>
        <w:footnoteRef/>
      </w:r>
      <w:r>
        <w:t xml:space="preserve"> The At-Large Review is mandated by  </w:t>
      </w:r>
      <w:hyperlink r:id="rId1" w:anchor="IV" w:history="1">
        <w:r w:rsidRPr="00D646BE">
          <w:rPr>
            <w:rStyle w:val="Hyperlink"/>
          </w:rPr>
          <w:t>ICANN’s Bylaws</w:t>
        </w:r>
      </w:hyperlink>
    </w:p>
  </w:footnote>
  <w:footnote w:id="2">
    <w:p w14:paraId="70D02BF5" w14:textId="77777777" w:rsidR="00C94E6B" w:rsidRDefault="00C94E6B" w:rsidP="00C94E6B">
      <w:pPr>
        <w:pStyle w:val="FootnoteText"/>
      </w:pPr>
      <w:r>
        <w:rPr>
          <w:rStyle w:val="FootnoteReference"/>
        </w:rPr>
        <w:footnoteRef/>
      </w:r>
      <w:r>
        <w:t xml:space="preserve"> The Membership of the At-Large Review Working Party is available at: </w:t>
      </w:r>
      <w:hyperlink r:id="rId2" w:history="1">
        <w:r w:rsidRPr="005663E5">
          <w:rPr>
            <w:rStyle w:val="Hyperlink"/>
          </w:rPr>
          <w:t>https://community.icann.org/display/ALRW/Working+Party+Members</w:t>
        </w:r>
      </w:hyperlink>
      <w:r>
        <w:t xml:space="preserve">. </w:t>
      </w:r>
    </w:p>
  </w:footnote>
  <w:footnote w:id="3">
    <w:p w14:paraId="7D33590D" w14:textId="77777777" w:rsidR="00C94E6B" w:rsidRDefault="00C94E6B">
      <w:pPr>
        <w:pStyle w:val="FootnoteText"/>
      </w:pPr>
      <w:r>
        <w:rPr>
          <w:rStyle w:val="FootnoteReference"/>
        </w:rPr>
        <w:footnoteRef/>
      </w:r>
      <w:r>
        <w:t xml:space="preserve"> Work related to the 2008-2012 At-Large Review is available at: </w:t>
      </w:r>
      <w:hyperlink r:id="rId3" w:history="1">
        <w:r w:rsidRPr="005663E5">
          <w:rPr>
            <w:rStyle w:val="Hyperlink"/>
          </w:rPr>
          <w:t>https://community.icann.org/pages/viewpage.action?pageId=52891703</w:t>
        </w:r>
      </w:hyperlink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20DF8"/>
    <w:multiLevelType w:val="hybridMultilevel"/>
    <w:tmpl w:val="DB340986"/>
    <w:lvl w:ilvl="0" w:tplc="C41C0D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BE"/>
    <w:rsid w:val="00037985"/>
    <w:rsid w:val="00050A24"/>
    <w:rsid w:val="0009539F"/>
    <w:rsid w:val="000D15E6"/>
    <w:rsid w:val="000F3A29"/>
    <w:rsid w:val="00337FCC"/>
    <w:rsid w:val="005014D5"/>
    <w:rsid w:val="00567568"/>
    <w:rsid w:val="00581FA7"/>
    <w:rsid w:val="005A2CC8"/>
    <w:rsid w:val="0060784A"/>
    <w:rsid w:val="0069028E"/>
    <w:rsid w:val="007140DB"/>
    <w:rsid w:val="00841251"/>
    <w:rsid w:val="0084253D"/>
    <w:rsid w:val="008C26AB"/>
    <w:rsid w:val="00920DA9"/>
    <w:rsid w:val="00922BEE"/>
    <w:rsid w:val="009568E6"/>
    <w:rsid w:val="009E7F5B"/>
    <w:rsid w:val="00A73BAB"/>
    <w:rsid w:val="00B11997"/>
    <w:rsid w:val="00B11C44"/>
    <w:rsid w:val="00B53562"/>
    <w:rsid w:val="00B766A1"/>
    <w:rsid w:val="00BC44D1"/>
    <w:rsid w:val="00C03E3E"/>
    <w:rsid w:val="00C64225"/>
    <w:rsid w:val="00C94E6B"/>
    <w:rsid w:val="00CC40C7"/>
    <w:rsid w:val="00CD562E"/>
    <w:rsid w:val="00D646BE"/>
    <w:rsid w:val="00D842FB"/>
    <w:rsid w:val="00DB1DFC"/>
    <w:rsid w:val="00E26916"/>
    <w:rsid w:val="00EF0E47"/>
    <w:rsid w:val="00F60FB2"/>
    <w:rsid w:val="00F94147"/>
    <w:rsid w:val="00FA2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3841A"/>
  <w15:docId w15:val="{4D98EF69-F1DA-484D-BA88-2575BC6D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35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646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6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46B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646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75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568"/>
  </w:style>
  <w:style w:type="paragraph" w:styleId="Footer">
    <w:name w:val="footer"/>
    <w:basedOn w:val="Normal"/>
    <w:link w:val="FooterChar"/>
    <w:uiPriority w:val="99"/>
    <w:unhideWhenUsed/>
    <w:rsid w:val="005675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568"/>
  </w:style>
  <w:style w:type="paragraph" w:styleId="BalloonText">
    <w:name w:val="Balloon Text"/>
    <w:basedOn w:val="Normal"/>
    <w:link w:val="BalloonTextChar"/>
    <w:uiPriority w:val="99"/>
    <w:semiHidden/>
    <w:unhideWhenUsed/>
    <w:rsid w:val="0056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5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1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0F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53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9E7F5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F3A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3A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3A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3A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3A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ommunity.icann.org/pages/viewpage.action?pageId=52891703" TargetMode="External"/><Relationship Id="rId2" Type="http://schemas.openxmlformats.org/officeDocument/2006/relationships/hyperlink" Target="https://community.icann.org/display/ALRW/Working+Party+Members" TargetMode="External"/><Relationship Id="rId1" Type="http://schemas.openxmlformats.org/officeDocument/2006/relationships/hyperlink" Target="https://www.icann.org/resources/pages/governance/bylaws-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C05F3-EA37-4BBD-8B39-F187F80E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Ullrich</dc:creator>
  <cp:lastModifiedBy>Heidi Ullrich</cp:lastModifiedBy>
  <cp:revision>2</cp:revision>
  <dcterms:created xsi:type="dcterms:W3CDTF">2015-12-22T19:40:00Z</dcterms:created>
  <dcterms:modified xsi:type="dcterms:W3CDTF">2015-12-22T19:40:00Z</dcterms:modified>
</cp:coreProperties>
</file>