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0D41D9D" w14:textId="77777777" w:rsidR="00FC75FC" w:rsidRDefault="00FC75FC" w:rsidP="00900979">
      <w:pPr>
        <w:pStyle w:val="Title"/>
        <w:spacing w:before="120" w:after="120"/>
        <w:contextualSpacing w:val="0"/>
        <w:rPr>
          <w:rFonts w:ascii="Helvetica Neue" w:hAnsi="Helvetica Neue"/>
          <w:sz w:val="36"/>
          <w:lang w:val="en-US"/>
        </w:rPr>
      </w:pPr>
      <w:bookmarkStart w:id="0" w:name="_GoBack"/>
      <w:bookmarkEnd w:id="0"/>
      <w:r w:rsidRPr="00FC75FC">
        <w:rPr>
          <w:rFonts w:ascii="Helvetica Neue" w:hAnsi="Helvetica Neue"/>
          <w:sz w:val="36"/>
          <w:lang w:val="en-US"/>
        </w:rPr>
        <w:t xml:space="preserve">A Formal Update on the CCWG-Accountability’s Progress During and After ICANN54 in Dublin </w:t>
      </w:r>
    </w:p>
    <w:p w14:paraId="22867DCB" w14:textId="6480B81F" w:rsidR="00900979" w:rsidRPr="00FC75FC" w:rsidRDefault="00900979" w:rsidP="00900979">
      <w:pPr>
        <w:pStyle w:val="Title"/>
        <w:spacing w:before="120" w:after="120"/>
        <w:contextualSpacing w:val="0"/>
        <w:rPr>
          <w:rFonts w:ascii="Helvetica Neue" w:hAnsi="Helvetica Neue"/>
          <w:sz w:val="24"/>
          <w:lang w:val="en-US"/>
        </w:rPr>
      </w:pPr>
      <w:r w:rsidRPr="00FC75FC">
        <w:rPr>
          <w:rFonts w:ascii="Helvetica Neue" w:hAnsi="Helvetica Neue"/>
          <w:sz w:val="24"/>
          <w:lang w:val="en-US"/>
        </w:rPr>
        <w:t>A Preview of the Third Draft Proposal on Work Stream 1 Recommendations</w:t>
      </w:r>
    </w:p>
    <w:p w14:paraId="676DA686" w14:textId="77777777" w:rsidR="00FC75FC" w:rsidRPr="00FC75FC" w:rsidRDefault="00900979">
      <w:pPr>
        <w:pStyle w:val="TOC1"/>
        <w:tabs>
          <w:tab w:val="right" w:leader="dot" w:pos="9010"/>
        </w:tabs>
        <w:rPr>
          <w:rFonts w:ascii="Helvetica Neue" w:eastAsiaTheme="minorEastAsia" w:hAnsi="Helvetica Neue" w:cstheme="minorBidi"/>
          <w:b w:val="0"/>
          <w:noProof/>
          <w:lang w:val="en-US" w:eastAsia="ja-JP"/>
        </w:rPr>
      </w:pPr>
      <w:r w:rsidRPr="00900979">
        <w:rPr>
          <w:rFonts w:ascii="Helvetica Neue" w:hAnsi="Helvetica Neue"/>
          <w:b w:val="0"/>
          <w:lang w:val="en-US"/>
        </w:rPr>
        <w:fldChar w:fldCharType="begin"/>
      </w:r>
      <w:r w:rsidRPr="00900979">
        <w:rPr>
          <w:rFonts w:ascii="Helvetica Neue" w:hAnsi="Helvetica Neue"/>
          <w:b w:val="0"/>
          <w:lang w:val="en-US"/>
        </w:rPr>
        <w:instrText xml:space="preserve"> TOC \o "1-4" </w:instrText>
      </w:r>
      <w:r w:rsidRPr="00900979">
        <w:rPr>
          <w:rFonts w:ascii="Helvetica Neue" w:hAnsi="Helvetica Neue"/>
          <w:b w:val="0"/>
          <w:lang w:val="en-US"/>
        </w:rPr>
        <w:fldChar w:fldCharType="separate"/>
      </w:r>
      <w:r w:rsidR="00FC75FC" w:rsidRPr="00FC75FC">
        <w:rPr>
          <w:rFonts w:ascii="Helvetica Neue" w:hAnsi="Helvetica Neue"/>
          <w:noProof/>
          <w:lang w:val="en-US"/>
        </w:rPr>
        <w:t>Context</w:t>
      </w:r>
      <w:r w:rsidR="00FC75FC" w:rsidRPr="00FC75FC">
        <w:rPr>
          <w:rFonts w:ascii="Helvetica Neue" w:hAnsi="Helvetica Neue"/>
          <w:noProof/>
        </w:rPr>
        <w:tab/>
      </w:r>
      <w:r w:rsidR="00FC75FC" w:rsidRPr="00FC75FC">
        <w:rPr>
          <w:rFonts w:ascii="Helvetica Neue" w:hAnsi="Helvetica Neue"/>
          <w:noProof/>
        </w:rPr>
        <w:fldChar w:fldCharType="begin"/>
      </w:r>
      <w:r w:rsidR="00FC75FC" w:rsidRPr="00FC75FC">
        <w:rPr>
          <w:rFonts w:ascii="Helvetica Neue" w:hAnsi="Helvetica Neue"/>
          <w:noProof/>
        </w:rPr>
        <w:instrText xml:space="preserve"> PAGEREF _Toc308967802 \h </w:instrText>
      </w:r>
      <w:r w:rsidR="00FC75FC" w:rsidRPr="00FC75FC">
        <w:rPr>
          <w:rFonts w:ascii="Helvetica Neue" w:hAnsi="Helvetica Neue"/>
          <w:noProof/>
        </w:rPr>
      </w:r>
      <w:r w:rsidR="00FC75FC" w:rsidRPr="00FC75FC">
        <w:rPr>
          <w:rFonts w:ascii="Helvetica Neue" w:hAnsi="Helvetica Neue"/>
          <w:noProof/>
        </w:rPr>
        <w:fldChar w:fldCharType="separate"/>
      </w:r>
      <w:r w:rsidR="00FC75FC" w:rsidRPr="00FC75FC">
        <w:rPr>
          <w:rFonts w:ascii="Helvetica Neue" w:hAnsi="Helvetica Neue"/>
          <w:noProof/>
        </w:rPr>
        <w:t>3</w:t>
      </w:r>
      <w:r w:rsidR="00FC75FC" w:rsidRPr="00FC75FC">
        <w:rPr>
          <w:rFonts w:ascii="Helvetica Neue" w:hAnsi="Helvetica Neue"/>
          <w:noProof/>
        </w:rPr>
        <w:fldChar w:fldCharType="end"/>
      </w:r>
    </w:p>
    <w:p w14:paraId="749A48F4" w14:textId="77777777" w:rsidR="00FC75FC" w:rsidRPr="00FC75FC" w:rsidRDefault="00FC75FC">
      <w:pPr>
        <w:pStyle w:val="TOC1"/>
        <w:tabs>
          <w:tab w:val="right" w:leader="dot" w:pos="9010"/>
        </w:tabs>
        <w:rPr>
          <w:rFonts w:ascii="Helvetica Neue" w:eastAsiaTheme="minorEastAsia" w:hAnsi="Helvetica Neue" w:cstheme="minorBidi"/>
          <w:b w:val="0"/>
          <w:noProof/>
          <w:lang w:val="en-US" w:eastAsia="ja-JP"/>
        </w:rPr>
      </w:pPr>
      <w:r w:rsidRPr="00FC75FC">
        <w:rPr>
          <w:rFonts w:ascii="Helvetica Neue" w:hAnsi="Helvetica Neue"/>
          <w:noProof/>
          <w:lang w:val="en-US"/>
        </w:rPr>
        <w:t>Summary</w:t>
      </w:r>
      <w:r w:rsidRPr="00FC75FC">
        <w:rPr>
          <w:rFonts w:ascii="Helvetica Neue" w:hAnsi="Helvetica Neue"/>
          <w:noProof/>
        </w:rPr>
        <w:tab/>
      </w:r>
      <w:r w:rsidRPr="00FC75FC">
        <w:rPr>
          <w:rFonts w:ascii="Helvetica Neue" w:hAnsi="Helvetica Neue"/>
          <w:noProof/>
        </w:rPr>
        <w:fldChar w:fldCharType="begin"/>
      </w:r>
      <w:r w:rsidRPr="00FC75FC">
        <w:rPr>
          <w:rFonts w:ascii="Helvetica Neue" w:hAnsi="Helvetica Neue"/>
          <w:noProof/>
        </w:rPr>
        <w:instrText xml:space="preserve"> PAGEREF _Toc308967803 \h </w:instrText>
      </w:r>
      <w:r w:rsidRPr="00FC75FC">
        <w:rPr>
          <w:rFonts w:ascii="Helvetica Neue" w:hAnsi="Helvetica Neue"/>
          <w:noProof/>
        </w:rPr>
      </w:r>
      <w:r w:rsidRPr="00FC75FC">
        <w:rPr>
          <w:rFonts w:ascii="Helvetica Neue" w:hAnsi="Helvetica Neue"/>
          <w:noProof/>
        </w:rPr>
        <w:fldChar w:fldCharType="separate"/>
      </w:r>
      <w:r w:rsidRPr="00FC75FC">
        <w:rPr>
          <w:rFonts w:ascii="Helvetica Neue" w:hAnsi="Helvetica Neue"/>
          <w:noProof/>
        </w:rPr>
        <w:t>3</w:t>
      </w:r>
      <w:r w:rsidRPr="00FC75FC">
        <w:rPr>
          <w:rFonts w:ascii="Helvetica Neue" w:hAnsi="Helvetica Neue"/>
          <w:noProof/>
        </w:rPr>
        <w:fldChar w:fldCharType="end"/>
      </w:r>
    </w:p>
    <w:p w14:paraId="5DEDB685" w14:textId="77777777" w:rsidR="00FC75FC" w:rsidRPr="00FC75FC" w:rsidRDefault="00FC75FC">
      <w:pPr>
        <w:pStyle w:val="TOC1"/>
        <w:tabs>
          <w:tab w:val="right" w:leader="dot" w:pos="9010"/>
        </w:tabs>
        <w:rPr>
          <w:rFonts w:ascii="Helvetica Neue" w:eastAsiaTheme="minorEastAsia" w:hAnsi="Helvetica Neue" w:cstheme="minorBidi"/>
          <w:b w:val="0"/>
          <w:noProof/>
          <w:lang w:val="en-US" w:eastAsia="ja-JP"/>
        </w:rPr>
      </w:pPr>
      <w:r w:rsidRPr="00FC75FC">
        <w:rPr>
          <w:rFonts w:ascii="Helvetica Neue" w:hAnsi="Helvetica Neue"/>
          <w:noProof/>
          <w:lang w:val="en-US"/>
        </w:rPr>
        <w:t>Recommendation #1: Establishing an Empowered Community for enforcing Community Powers</w:t>
      </w:r>
      <w:r w:rsidRPr="00FC75FC">
        <w:rPr>
          <w:rFonts w:ascii="Helvetica Neue" w:hAnsi="Helvetica Neue"/>
          <w:noProof/>
        </w:rPr>
        <w:tab/>
      </w:r>
      <w:r w:rsidRPr="00FC75FC">
        <w:rPr>
          <w:rFonts w:ascii="Helvetica Neue" w:hAnsi="Helvetica Neue"/>
          <w:noProof/>
        </w:rPr>
        <w:fldChar w:fldCharType="begin"/>
      </w:r>
      <w:r w:rsidRPr="00FC75FC">
        <w:rPr>
          <w:rFonts w:ascii="Helvetica Neue" w:hAnsi="Helvetica Neue"/>
          <w:noProof/>
        </w:rPr>
        <w:instrText xml:space="preserve"> PAGEREF _Toc308967804 \h </w:instrText>
      </w:r>
      <w:r w:rsidRPr="00FC75FC">
        <w:rPr>
          <w:rFonts w:ascii="Helvetica Neue" w:hAnsi="Helvetica Neue"/>
          <w:noProof/>
        </w:rPr>
      </w:r>
      <w:r w:rsidRPr="00FC75FC">
        <w:rPr>
          <w:rFonts w:ascii="Helvetica Neue" w:hAnsi="Helvetica Neue"/>
          <w:noProof/>
        </w:rPr>
        <w:fldChar w:fldCharType="separate"/>
      </w:r>
      <w:r w:rsidRPr="00FC75FC">
        <w:rPr>
          <w:rFonts w:ascii="Helvetica Neue" w:hAnsi="Helvetica Neue"/>
          <w:noProof/>
        </w:rPr>
        <w:t>8</w:t>
      </w:r>
      <w:r w:rsidRPr="00FC75FC">
        <w:rPr>
          <w:rFonts w:ascii="Helvetica Neue" w:hAnsi="Helvetica Neue"/>
          <w:noProof/>
        </w:rPr>
        <w:fldChar w:fldCharType="end"/>
      </w:r>
    </w:p>
    <w:p w14:paraId="037FEC27" w14:textId="77777777" w:rsidR="00FC75FC" w:rsidRPr="00FC75FC" w:rsidRDefault="00FC75FC">
      <w:pPr>
        <w:pStyle w:val="TOC2"/>
        <w:tabs>
          <w:tab w:val="right" w:leader="dot" w:pos="9010"/>
        </w:tabs>
        <w:rPr>
          <w:rFonts w:ascii="Helvetica Neue" w:eastAsiaTheme="minorEastAsia" w:hAnsi="Helvetica Neue" w:cstheme="minorBidi"/>
          <w:b w:val="0"/>
          <w:noProof/>
          <w:sz w:val="24"/>
          <w:szCs w:val="24"/>
          <w:lang w:val="en-US" w:eastAsia="ja-JP"/>
        </w:rPr>
      </w:pPr>
      <w:r w:rsidRPr="00FC75FC">
        <w:rPr>
          <w:rFonts w:ascii="Helvetica Neue" w:hAnsi="Helvetica Neue"/>
          <w:noProof/>
        </w:rPr>
        <w:t>Community Enforcement Mechanism</w:t>
      </w:r>
      <w:r w:rsidRPr="00FC75FC">
        <w:rPr>
          <w:rFonts w:ascii="Helvetica Neue" w:hAnsi="Helvetica Neue"/>
          <w:noProof/>
        </w:rPr>
        <w:tab/>
      </w:r>
      <w:r w:rsidRPr="00FC75FC">
        <w:rPr>
          <w:rFonts w:ascii="Helvetica Neue" w:hAnsi="Helvetica Neue"/>
          <w:noProof/>
        </w:rPr>
        <w:fldChar w:fldCharType="begin"/>
      </w:r>
      <w:r w:rsidRPr="00FC75FC">
        <w:rPr>
          <w:rFonts w:ascii="Helvetica Neue" w:hAnsi="Helvetica Neue"/>
          <w:noProof/>
        </w:rPr>
        <w:instrText xml:space="preserve"> PAGEREF _Toc308967805 \h </w:instrText>
      </w:r>
      <w:r w:rsidRPr="00FC75FC">
        <w:rPr>
          <w:rFonts w:ascii="Helvetica Neue" w:hAnsi="Helvetica Neue"/>
          <w:noProof/>
        </w:rPr>
      </w:r>
      <w:r w:rsidRPr="00FC75FC">
        <w:rPr>
          <w:rFonts w:ascii="Helvetica Neue" w:hAnsi="Helvetica Neue"/>
          <w:noProof/>
        </w:rPr>
        <w:fldChar w:fldCharType="separate"/>
      </w:r>
      <w:r w:rsidRPr="00FC75FC">
        <w:rPr>
          <w:rFonts w:ascii="Helvetica Neue" w:hAnsi="Helvetica Neue"/>
          <w:noProof/>
        </w:rPr>
        <w:t>8</w:t>
      </w:r>
      <w:r w:rsidRPr="00FC75FC">
        <w:rPr>
          <w:rFonts w:ascii="Helvetica Neue" w:hAnsi="Helvetica Neue"/>
          <w:noProof/>
        </w:rPr>
        <w:fldChar w:fldCharType="end"/>
      </w:r>
    </w:p>
    <w:p w14:paraId="5D9353DB" w14:textId="77777777" w:rsidR="00FC75FC" w:rsidRPr="00FC75FC" w:rsidRDefault="00FC75FC">
      <w:pPr>
        <w:pStyle w:val="TOC3"/>
        <w:tabs>
          <w:tab w:val="right" w:leader="dot" w:pos="9010"/>
        </w:tabs>
        <w:rPr>
          <w:rFonts w:ascii="Helvetica Neue" w:eastAsiaTheme="minorEastAsia" w:hAnsi="Helvetica Neue" w:cstheme="minorBidi"/>
          <w:noProof/>
          <w:sz w:val="24"/>
          <w:szCs w:val="24"/>
          <w:lang w:val="en-US" w:eastAsia="ja-JP"/>
        </w:rPr>
      </w:pPr>
      <w:r w:rsidRPr="00FC75FC">
        <w:rPr>
          <w:rFonts w:ascii="Helvetica Neue" w:hAnsi="Helvetica Neue"/>
          <w:noProof/>
        </w:rPr>
        <w:t>Concerns with a “Sole Member” model</w:t>
      </w:r>
      <w:r w:rsidRPr="00FC75FC">
        <w:rPr>
          <w:rFonts w:ascii="Helvetica Neue" w:hAnsi="Helvetica Neue"/>
          <w:noProof/>
        </w:rPr>
        <w:tab/>
      </w:r>
      <w:r w:rsidRPr="00FC75FC">
        <w:rPr>
          <w:rFonts w:ascii="Helvetica Neue" w:hAnsi="Helvetica Neue"/>
          <w:noProof/>
        </w:rPr>
        <w:fldChar w:fldCharType="begin"/>
      </w:r>
      <w:r w:rsidRPr="00FC75FC">
        <w:rPr>
          <w:rFonts w:ascii="Helvetica Neue" w:hAnsi="Helvetica Neue"/>
          <w:noProof/>
        </w:rPr>
        <w:instrText xml:space="preserve"> PAGEREF _Toc308967806 \h </w:instrText>
      </w:r>
      <w:r w:rsidRPr="00FC75FC">
        <w:rPr>
          <w:rFonts w:ascii="Helvetica Neue" w:hAnsi="Helvetica Neue"/>
          <w:noProof/>
        </w:rPr>
      </w:r>
      <w:r w:rsidRPr="00FC75FC">
        <w:rPr>
          <w:rFonts w:ascii="Helvetica Neue" w:hAnsi="Helvetica Neue"/>
          <w:noProof/>
        </w:rPr>
        <w:fldChar w:fldCharType="separate"/>
      </w:r>
      <w:r w:rsidRPr="00FC75FC">
        <w:rPr>
          <w:rFonts w:ascii="Helvetica Neue" w:hAnsi="Helvetica Neue"/>
          <w:noProof/>
        </w:rPr>
        <w:t>8</w:t>
      </w:r>
      <w:r w:rsidRPr="00FC75FC">
        <w:rPr>
          <w:rFonts w:ascii="Helvetica Neue" w:hAnsi="Helvetica Neue"/>
          <w:noProof/>
        </w:rPr>
        <w:fldChar w:fldCharType="end"/>
      </w:r>
    </w:p>
    <w:p w14:paraId="7804E188" w14:textId="77777777" w:rsidR="00FC75FC" w:rsidRPr="00FC75FC" w:rsidRDefault="00FC75FC">
      <w:pPr>
        <w:pStyle w:val="TOC3"/>
        <w:tabs>
          <w:tab w:val="right" w:leader="dot" w:pos="9010"/>
        </w:tabs>
        <w:rPr>
          <w:rFonts w:ascii="Helvetica Neue" w:eastAsiaTheme="minorEastAsia" w:hAnsi="Helvetica Neue" w:cstheme="minorBidi"/>
          <w:noProof/>
          <w:sz w:val="24"/>
          <w:szCs w:val="24"/>
          <w:lang w:val="en-US" w:eastAsia="ja-JP"/>
        </w:rPr>
      </w:pPr>
      <w:r w:rsidRPr="00FC75FC">
        <w:rPr>
          <w:rFonts w:ascii="Helvetica Neue" w:hAnsi="Helvetica Neue"/>
          <w:noProof/>
          <w:lang w:val="en-US"/>
        </w:rPr>
        <w:t>The “Sole Designator” model</w:t>
      </w:r>
      <w:r w:rsidRPr="00FC75FC">
        <w:rPr>
          <w:rFonts w:ascii="Helvetica Neue" w:hAnsi="Helvetica Neue"/>
          <w:noProof/>
        </w:rPr>
        <w:tab/>
      </w:r>
      <w:r w:rsidRPr="00FC75FC">
        <w:rPr>
          <w:rFonts w:ascii="Helvetica Neue" w:hAnsi="Helvetica Neue"/>
          <w:noProof/>
        </w:rPr>
        <w:fldChar w:fldCharType="begin"/>
      </w:r>
      <w:r w:rsidRPr="00FC75FC">
        <w:rPr>
          <w:rFonts w:ascii="Helvetica Neue" w:hAnsi="Helvetica Neue"/>
          <w:noProof/>
        </w:rPr>
        <w:instrText xml:space="preserve"> PAGEREF _Toc308967807 \h </w:instrText>
      </w:r>
      <w:r w:rsidRPr="00FC75FC">
        <w:rPr>
          <w:rFonts w:ascii="Helvetica Neue" w:hAnsi="Helvetica Neue"/>
          <w:noProof/>
        </w:rPr>
      </w:r>
      <w:r w:rsidRPr="00FC75FC">
        <w:rPr>
          <w:rFonts w:ascii="Helvetica Neue" w:hAnsi="Helvetica Neue"/>
          <w:noProof/>
        </w:rPr>
        <w:fldChar w:fldCharType="separate"/>
      </w:r>
      <w:r w:rsidRPr="00FC75FC">
        <w:rPr>
          <w:rFonts w:ascii="Helvetica Neue" w:hAnsi="Helvetica Neue"/>
          <w:noProof/>
        </w:rPr>
        <w:t>8</w:t>
      </w:r>
      <w:r w:rsidRPr="00FC75FC">
        <w:rPr>
          <w:rFonts w:ascii="Helvetica Neue" w:hAnsi="Helvetica Neue"/>
          <w:noProof/>
        </w:rPr>
        <w:fldChar w:fldCharType="end"/>
      </w:r>
    </w:p>
    <w:p w14:paraId="6E4D0A9A" w14:textId="77777777" w:rsidR="00FC75FC" w:rsidRPr="00FC75FC" w:rsidRDefault="00FC75FC">
      <w:pPr>
        <w:pStyle w:val="TOC1"/>
        <w:tabs>
          <w:tab w:val="right" w:leader="dot" w:pos="9010"/>
        </w:tabs>
        <w:rPr>
          <w:rFonts w:ascii="Helvetica Neue" w:eastAsiaTheme="minorEastAsia" w:hAnsi="Helvetica Neue" w:cstheme="minorBidi"/>
          <w:b w:val="0"/>
          <w:noProof/>
          <w:lang w:val="en-US" w:eastAsia="ja-JP"/>
        </w:rPr>
      </w:pPr>
      <w:r w:rsidRPr="00FC75FC">
        <w:rPr>
          <w:rFonts w:ascii="Helvetica Neue" w:hAnsi="Helvetica Neue"/>
          <w:noProof/>
        </w:rPr>
        <w:t>Recommendation #2: Empowering the community through consensus: engage, escalate, enforce</w:t>
      </w:r>
      <w:r w:rsidRPr="00FC75FC">
        <w:rPr>
          <w:rFonts w:ascii="Helvetica Neue" w:hAnsi="Helvetica Neue"/>
          <w:noProof/>
        </w:rPr>
        <w:tab/>
      </w:r>
      <w:r w:rsidRPr="00FC75FC">
        <w:rPr>
          <w:rFonts w:ascii="Helvetica Neue" w:hAnsi="Helvetica Neue"/>
          <w:noProof/>
        </w:rPr>
        <w:fldChar w:fldCharType="begin"/>
      </w:r>
      <w:r w:rsidRPr="00FC75FC">
        <w:rPr>
          <w:rFonts w:ascii="Helvetica Neue" w:hAnsi="Helvetica Neue"/>
          <w:noProof/>
        </w:rPr>
        <w:instrText xml:space="preserve"> PAGEREF _Toc308967808 \h </w:instrText>
      </w:r>
      <w:r w:rsidRPr="00FC75FC">
        <w:rPr>
          <w:rFonts w:ascii="Helvetica Neue" w:hAnsi="Helvetica Neue"/>
          <w:noProof/>
        </w:rPr>
      </w:r>
      <w:r w:rsidRPr="00FC75FC">
        <w:rPr>
          <w:rFonts w:ascii="Helvetica Neue" w:hAnsi="Helvetica Neue"/>
          <w:noProof/>
        </w:rPr>
        <w:fldChar w:fldCharType="separate"/>
      </w:r>
      <w:r w:rsidRPr="00FC75FC">
        <w:rPr>
          <w:rFonts w:ascii="Helvetica Neue" w:hAnsi="Helvetica Neue"/>
          <w:noProof/>
        </w:rPr>
        <w:t>9</w:t>
      </w:r>
      <w:r w:rsidRPr="00FC75FC">
        <w:rPr>
          <w:rFonts w:ascii="Helvetica Neue" w:hAnsi="Helvetica Neue"/>
          <w:noProof/>
        </w:rPr>
        <w:fldChar w:fldCharType="end"/>
      </w:r>
    </w:p>
    <w:p w14:paraId="1C9C9AE0" w14:textId="77777777" w:rsidR="00FC75FC" w:rsidRPr="00FC75FC" w:rsidRDefault="00FC75FC">
      <w:pPr>
        <w:pStyle w:val="TOC3"/>
        <w:tabs>
          <w:tab w:val="right" w:leader="dot" w:pos="9010"/>
        </w:tabs>
        <w:rPr>
          <w:rFonts w:ascii="Helvetica Neue" w:eastAsiaTheme="minorEastAsia" w:hAnsi="Helvetica Neue" w:cstheme="minorBidi"/>
          <w:noProof/>
          <w:sz w:val="24"/>
          <w:szCs w:val="24"/>
          <w:lang w:val="en-US" w:eastAsia="ja-JP"/>
        </w:rPr>
      </w:pPr>
      <w:r w:rsidRPr="00FC75FC">
        <w:rPr>
          <w:rFonts w:ascii="Helvetica Neue" w:hAnsi="Helvetica Neue"/>
          <w:noProof/>
          <w:lang w:val="en-US"/>
        </w:rPr>
        <w:t>Engagement</w:t>
      </w:r>
      <w:r w:rsidRPr="00FC75FC">
        <w:rPr>
          <w:rFonts w:ascii="Helvetica Neue" w:hAnsi="Helvetica Neue"/>
          <w:noProof/>
        </w:rPr>
        <w:tab/>
      </w:r>
      <w:r w:rsidRPr="00FC75FC">
        <w:rPr>
          <w:rFonts w:ascii="Helvetica Neue" w:hAnsi="Helvetica Neue"/>
          <w:noProof/>
        </w:rPr>
        <w:fldChar w:fldCharType="begin"/>
      </w:r>
      <w:r w:rsidRPr="00FC75FC">
        <w:rPr>
          <w:rFonts w:ascii="Helvetica Neue" w:hAnsi="Helvetica Neue"/>
          <w:noProof/>
        </w:rPr>
        <w:instrText xml:space="preserve"> PAGEREF _Toc308967809 \h </w:instrText>
      </w:r>
      <w:r w:rsidRPr="00FC75FC">
        <w:rPr>
          <w:rFonts w:ascii="Helvetica Neue" w:hAnsi="Helvetica Neue"/>
          <w:noProof/>
        </w:rPr>
      </w:r>
      <w:r w:rsidRPr="00FC75FC">
        <w:rPr>
          <w:rFonts w:ascii="Helvetica Neue" w:hAnsi="Helvetica Neue"/>
          <w:noProof/>
        </w:rPr>
        <w:fldChar w:fldCharType="separate"/>
      </w:r>
      <w:r w:rsidRPr="00FC75FC">
        <w:rPr>
          <w:rFonts w:ascii="Helvetica Neue" w:hAnsi="Helvetica Neue"/>
          <w:noProof/>
        </w:rPr>
        <w:t>10</w:t>
      </w:r>
      <w:r w:rsidRPr="00FC75FC">
        <w:rPr>
          <w:rFonts w:ascii="Helvetica Neue" w:hAnsi="Helvetica Neue"/>
          <w:noProof/>
        </w:rPr>
        <w:fldChar w:fldCharType="end"/>
      </w:r>
    </w:p>
    <w:p w14:paraId="3EEE50A0" w14:textId="77777777" w:rsidR="00FC75FC" w:rsidRPr="00FC75FC" w:rsidRDefault="00FC75FC">
      <w:pPr>
        <w:pStyle w:val="TOC3"/>
        <w:tabs>
          <w:tab w:val="right" w:leader="dot" w:pos="9010"/>
        </w:tabs>
        <w:rPr>
          <w:rFonts w:ascii="Helvetica Neue" w:eastAsiaTheme="minorEastAsia" w:hAnsi="Helvetica Neue" w:cstheme="minorBidi"/>
          <w:noProof/>
          <w:sz w:val="24"/>
          <w:szCs w:val="24"/>
          <w:lang w:val="en-US" w:eastAsia="ja-JP"/>
        </w:rPr>
      </w:pPr>
      <w:r w:rsidRPr="00FC75FC">
        <w:rPr>
          <w:rFonts w:ascii="Helvetica Neue" w:hAnsi="Helvetica Neue"/>
          <w:noProof/>
          <w:lang w:val="en-US"/>
        </w:rPr>
        <w:t>Escalation</w:t>
      </w:r>
      <w:r w:rsidRPr="00FC75FC">
        <w:rPr>
          <w:rFonts w:ascii="Helvetica Neue" w:hAnsi="Helvetica Neue"/>
          <w:noProof/>
        </w:rPr>
        <w:tab/>
      </w:r>
      <w:r w:rsidRPr="00FC75FC">
        <w:rPr>
          <w:rFonts w:ascii="Helvetica Neue" w:hAnsi="Helvetica Neue"/>
          <w:noProof/>
        </w:rPr>
        <w:fldChar w:fldCharType="begin"/>
      </w:r>
      <w:r w:rsidRPr="00FC75FC">
        <w:rPr>
          <w:rFonts w:ascii="Helvetica Neue" w:hAnsi="Helvetica Neue"/>
          <w:noProof/>
        </w:rPr>
        <w:instrText xml:space="preserve"> PAGEREF _Toc308967810 \h </w:instrText>
      </w:r>
      <w:r w:rsidRPr="00FC75FC">
        <w:rPr>
          <w:rFonts w:ascii="Helvetica Neue" w:hAnsi="Helvetica Neue"/>
          <w:noProof/>
        </w:rPr>
      </w:r>
      <w:r w:rsidRPr="00FC75FC">
        <w:rPr>
          <w:rFonts w:ascii="Helvetica Neue" w:hAnsi="Helvetica Neue"/>
          <w:noProof/>
        </w:rPr>
        <w:fldChar w:fldCharType="separate"/>
      </w:r>
      <w:r w:rsidRPr="00FC75FC">
        <w:rPr>
          <w:rFonts w:ascii="Helvetica Neue" w:hAnsi="Helvetica Neue"/>
          <w:noProof/>
        </w:rPr>
        <w:t>10</w:t>
      </w:r>
      <w:r w:rsidRPr="00FC75FC">
        <w:rPr>
          <w:rFonts w:ascii="Helvetica Neue" w:hAnsi="Helvetica Neue"/>
          <w:noProof/>
        </w:rPr>
        <w:fldChar w:fldCharType="end"/>
      </w:r>
    </w:p>
    <w:p w14:paraId="5797EE61" w14:textId="77777777" w:rsidR="00FC75FC" w:rsidRPr="00FC75FC" w:rsidRDefault="00FC75FC">
      <w:pPr>
        <w:pStyle w:val="TOC1"/>
        <w:tabs>
          <w:tab w:val="right" w:leader="dot" w:pos="9010"/>
        </w:tabs>
        <w:rPr>
          <w:rFonts w:ascii="Helvetica Neue" w:eastAsiaTheme="minorEastAsia" w:hAnsi="Helvetica Neue" w:cstheme="minorBidi"/>
          <w:b w:val="0"/>
          <w:noProof/>
          <w:lang w:val="en-US" w:eastAsia="ja-JP"/>
        </w:rPr>
      </w:pPr>
      <w:r w:rsidRPr="00FC75FC">
        <w:rPr>
          <w:rFonts w:ascii="Helvetica Neue" w:hAnsi="Helvetica Neue"/>
          <w:noProof/>
          <w:lang w:val="en-US"/>
        </w:rPr>
        <w:t>Recommendation #3: Redefining ICANN’s Bylaws as ‘Standard Bylaws’ and ‘Fundamental Bylaws’</w:t>
      </w:r>
      <w:r w:rsidRPr="00FC75FC">
        <w:rPr>
          <w:rFonts w:ascii="Helvetica Neue" w:hAnsi="Helvetica Neue"/>
          <w:noProof/>
        </w:rPr>
        <w:tab/>
      </w:r>
      <w:r w:rsidRPr="00FC75FC">
        <w:rPr>
          <w:rFonts w:ascii="Helvetica Neue" w:hAnsi="Helvetica Neue"/>
          <w:noProof/>
        </w:rPr>
        <w:fldChar w:fldCharType="begin"/>
      </w:r>
      <w:r w:rsidRPr="00FC75FC">
        <w:rPr>
          <w:rFonts w:ascii="Helvetica Neue" w:hAnsi="Helvetica Neue"/>
          <w:noProof/>
        </w:rPr>
        <w:instrText xml:space="preserve"> PAGEREF _Toc308967811 \h </w:instrText>
      </w:r>
      <w:r w:rsidRPr="00FC75FC">
        <w:rPr>
          <w:rFonts w:ascii="Helvetica Neue" w:hAnsi="Helvetica Neue"/>
          <w:noProof/>
        </w:rPr>
      </w:r>
      <w:r w:rsidRPr="00FC75FC">
        <w:rPr>
          <w:rFonts w:ascii="Helvetica Neue" w:hAnsi="Helvetica Neue"/>
          <w:noProof/>
        </w:rPr>
        <w:fldChar w:fldCharType="separate"/>
      </w:r>
      <w:r w:rsidRPr="00FC75FC">
        <w:rPr>
          <w:rFonts w:ascii="Helvetica Neue" w:hAnsi="Helvetica Neue"/>
          <w:noProof/>
        </w:rPr>
        <w:t>14</w:t>
      </w:r>
      <w:r w:rsidRPr="00FC75FC">
        <w:rPr>
          <w:rFonts w:ascii="Helvetica Neue" w:hAnsi="Helvetica Neue"/>
          <w:noProof/>
        </w:rPr>
        <w:fldChar w:fldCharType="end"/>
      </w:r>
    </w:p>
    <w:p w14:paraId="7AA0DA6C" w14:textId="77777777" w:rsidR="00FC75FC" w:rsidRPr="00FC75FC" w:rsidRDefault="00FC75FC">
      <w:pPr>
        <w:pStyle w:val="TOC3"/>
        <w:tabs>
          <w:tab w:val="right" w:leader="dot" w:pos="9010"/>
        </w:tabs>
        <w:rPr>
          <w:rFonts w:ascii="Helvetica Neue" w:eastAsiaTheme="minorEastAsia" w:hAnsi="Helvetica Neue" w:cstheme="minorBidi"/>
          <w:noProof/>
          <w:sz w:val="24"/>
          <w:szCs w:val="24"/>
          <w:lang w:val="en-US" w:eastAsia="ja-JP"/>
        </w:rPr>
      </w:pPr>
      <w:r w:rsidRPr="00FC75FC">
        <w:rPr>
          <w:rFonts w:ascii="Helvetica Neue" w:hAnsi="Helvetica Neue"/>
          <w:noProof/>
          <w:lang w:val="en-US"/>
        </w:rPr>
        <w:t>The Power to Approve Changes to Fundamental Bylaws</w:t>
      </w:r>
      <w:r w:rsidRPr="00FC75FC">
        <w:rPr>
          <w:rFonts w:ascii="Helvetica Neue" w:hAnsi="Helvetica Neue"/>
          <w:noProof/>
        </w:rPr>
        <w:tab/>
      </w:r>
      <w:r w:rsidRPr="00FC75FC">
        <w:rPr>
          <w:rFonts w:ascii="Helvetica Neue" w:hAnsi="Helvetica Neue"/>
          <w:noProof/>
        </w:rPr>
        <w:fldChar w:fldCharType="begin"/>
      </w:r>
      <w:r w:rsidRPr="00FC75FC">
        <w:rPr>
          <w:rFonts w:ascii="Helvetica Neue" w:hAnsi="Helvetica Neue"/>
          <w:noProof/>
        </w:rPr>
        <w:instrText xml:space="preserve"> PAGEREF _Toc308967812 \h </w:instrText>
      </w:r>
      <w:r w:rsidRPr="00FC75FC">
        <w:rPr>
          <w:rFonts w:ascii="Helvetica Neue" w:hAnsi="Helvetica Neue"/>
          <w:noProof/>
        </w:rPr>
      </w:r>
      <w:r w:rsidRPr="00FC75FC">
        <w:rPr>
          <w:rFonts w:ascii="Helvetica Neue" w:hAnsi="Helvetica Neue"/>
          <w:noProof/>
        </w:rPr>
        <w:fldChar w:fldCharType="separate"/>
      </w:r>
      <w:r w:rsidRPr="00FC75FC">
        <w:rPr>
          <w:rFonts w:ascii="Helvetica Neue" w:hAnsi="Helvetica Neue"/>
          <w:noProof/>
        </w:rPr>
        <w:t>14</w:t>
      </w:r>
      <w:r w:rsidRPr="00FC75FC">
        <w:rPr>
          <w:rFonts w:ascii="Helvetica Neue" w:hAnsi="Helvetica Neue"/>
          <w:noProof/>
        </w:rPr>
        <w:fldChar w:fldCharType="end"/>
      </w:r>
    </w:p>
    <w:p w14:paraId="07E8639D" w14:textId="77777777" w:rsidR="00FC75FC" w:rsidRPr="00FC75FC" w:rsidRDefault="00FC75FC">
      <w:pPr>
        <w:pStyle w:val="TOC2"/>
        <w:tabs>
          <w:tab w:val="right" w:leader="dot" w:pos="9010"/>
        </w:tabs>
        <w:rPr>
          <w:rFonts w:ascii="Helvetica Neue" w:eastAsiaTheme="minorEastAsia" w:hAnsi="Helvetica Neue" w:cstheme="minorBidi"/>
          <w:b w:val="0"/>
          <w:noProof/>
          <w:sz w:val="24"/>
          <w:szCs w:val="24"/>
          <w:lang w:val="en-US" w:eastAsia="ja-JP"/>
        </w:rPr>
      </w:pPr>
      <w:r w:rsidRPr="00FC75FC">
        <w:rPr>
          <w:rFonts w:ascii="Helvetica Neue" w:hAnsi="Helvetica Neue"/>
          <w:noProof/>
        </w:rPr>
        <w:t>The Power to Reject Changes to ICANN’s Standard Bylaws</w:t>
      </w:r>
      <w:r w:rsidRPr="00FC75FC">
        <w:rPr>
          <w:rFonts w:ascii="Helvetica Neue" w:hAnsi="Helvetica Neue"/>
          <w:noProof/>
        </w:rPr>
        <w:tab/>
      </w:r>
      <w:r w:rsidRPr="00FC75FC">
        <w:rPr>
          <w:rFonts w:ascii="Helvetica Neue" w:hAnsi="Helvetica Neue"/>
          <w:noProof/>
        </w:rPr>
        <w:fldChar w:fldCharType="begin"/>
      </w:r>
      <w:r w:rsidRPr="00FC75FC">
        <w:rPr>
          <w:rFonts w:ascii="Helvetica Neue" w:hAnsi="Helvetica Neue"/>
          <w:noProof/>
        </w:rPr>
        <w:instrText xml:space="preserve"> PAGEREF _Toc308967813 \h </w:instrText>
      </w:r>
      <w:r w:rsidRPr="00FC75FC">
        <w:rPr>
          <w:rFonts w:ascii="Helvetica Neue" w:hAnsi="Helvetica Neue"/>
          <w:noProof/>
        </w:rPr>
      </w:r>
      <w:r w:rsidRPr="00FC75FC">
        <w:rPr>
          <w:rFonts w:ascii="Helvetica Neue" w:hAnsi="Helvetica Neue"/>
          <w:noProof/>
        </w:rPr>
        <w:fldChar w:fldCharType="separate"/>
      </w:r>
      <w:r w:rsidRPr="00FC75FC">
        <w:rPr>
          <w:rFonts w:ascii="Helvetica Neue" w:hAnsi="Helvetica Neue"/>
          <w:noProof/>
        </w:rPr>
        <w:t>15</w:t>
      </w:r>
      <w:r w:rsidRPr="00FC75FC">
        <w:rPr>
          <w:rFonts w:ascii="Helvetica Neue" w:hAnsi="Helvetica Neue"/>
          <w:noProof/>
        </w:rPr>
        <w:fldChar w:fldCharType="end"/>
      </w:r>
    </w:p>
    <w:p w14:paraId="7942339B" w14:textId="77777777" w:rsidR="00FC75FC" w:rsidRPr="00FC75FC" w:rsidRDefault="00FC75FC">
      <w:pPr>
        <w:pStyle w:val="TOC1"/>
        <w:tabs>
          <w:tab w:val="right" w:leader="dot" w:pos="9010"/>
        </w:tabs>
        <w:rPr>
          <w:rFonts w:ascii="Helvetica Neue" w:eastAsiaTheme="minorEastAsia" w:hAnsi="Helvetica Neue" w:cstheme="minorBidi"/>
          <w:b w:val="0"/>
          <w:noProof/>
          <w:lang w:val="en-US" w:eastAsia="ja-JP"/>
        </w:rPr>
      </w:pPr>
      <w:r w:rsidRPr="00FC75FC">
        <w:rPr>
          <w:rFonts w:ascii="Helvetica Neue" w:hAnsi="Helvetica Neue"/>
          <w:noProof/>
          <w:lang w:val="en-US"/>
        </w:rPr>
        <w:t>Recommendation #4: Ensuring community engagement in ICANN decision-making: five new Community Powers</w:t>
      </w:r>
      <w:r w:rsidRPr="00FC75FC">
        <w:rPr>
          <w:rFonts w:ascii="Helvetica Neue" w:hAnsi="Helvetica Neue"/>
          <w:noProof/>
        </w:rPr>
        <w:tab/>
      </w:r>
      <w:r w:rsidRPr="00FC75FC">
        <w:rPr>
          <w:rFonts w:ascii="Helvetica Neue" w:hAnsi="Helvetica Neue"/>
          <w:noProof/>
        </w:rPr>
        <w:fldChar w:fldCharType="begin"/>
      </w:r>
      <w:r w:rsidRPr="00FC75FC">
        <w:rPr>
          <w:rFonts w:ascii="Helvetica Neue" w:hAnsi="Helvetica Neue"/>
          <w:noProof/>
        </w:rPr>
        <w:instrText xml:space="preserve"> PAGEREF _Toc308967814 \h </w:instrText>
      </w:r>
      <w:r w:rsidRPr="00FC75FC">
        <w:rPr>
          <w:rFonts w:ascii="Helvetica Neue" w:hAnsi="Helvetica Neue"/>
          <w:noProof/>
        </w:rPr>
      </w:r>
      <w:r w:rsidRPr="00FC75FC">
        <w:rPr>
          <w:rFonts w:ascii="Helvetica Neue" w:hAnsi="Helvetica Neue"/>
          <w:noProof/>
        </w:rPr>
        <w:fldChar w:fldCharType="separate"/>
      </w:r>
      <w:r w:rsidRPr="00FC75FC">
        <w:rPr>
          <w:rFonts w:ascii="Helvetica Neue" w:hAnsi="Helvetica Neue"/>
          <w:noProof/>
        </w:rPr>
        <w:t>16</w:t>
      </w:r>
      <w:r w:rsidRPr="00FC75FC">
        <w:rPr>
          <w:rFonts w:ascii="Helvetica Neue" w:hAnsi="Helvetica Neue"/>
          <w:noProof/>
        </w:rPr>
        <w:fldChar w:fldCharType="end"/>
      </w:r>
    </w:p>
    <w:p w14:paraId="7BC2BCA3" w14:textId="77777777" w:rsidR="00FC75FC" w:rsidRPr="00FC75FC" w:rsidRDefault="00FC75FC">
      <w:pPr>
        <w:pStyle w:val="TOC2"/>
        <w:tabs>
          <w:tab w:val="right" w:leader="dot" w:pos="9010"/>
        </w:tabs>
        <w:rPr>
          <w:rFonts w:ascii="Helvetica Neue" w:eastAsiaTheme="minorEastAsia" w:hAnsi="Helvetica Neue" w:cstheme="minorBidi"/>
          <w:b w:val="0"/>
          <w:noProof/>
          <w:sz w:val="24"/>
          <w:szCs w:val="24"/>
          <w:lang w:val="en-US" w:eastAsia="ja-JP"/>
        </w:rPr>
      </w:pPr>
      <w:r w:rsidRPr="00FC75FC">
        <w:rPr>
          <w:rFonts w:ascii="Helvetica Neue" w:hAnsi="Helvetica Neue"/>
          <w:noProof/>
        </w:rPr>
        <w:t>The Power to Reject ICANN’s Budget or Strategic/Operating Plans</w:t>
      </w:r>
      <w:r w:rsidRPr="00FC75FC">
        <w:rPr>
          <w:rFonts w:ascii="Helvetica Neue" w:hAnsi="Helvetica Neue"/>
          <w:noProof/>
        </w:rPr>
        <w:tab/>
      </w:r>
      <w:r w:rsidRPr="00FC75FC">
        <w:rPr>
          <w:rFonts w:ascii="Helvetica Neue" w:hAnsi="Helvetica Neue"/>
          <w:noProof/>
        </w:rPr>
        <w:fldChar w:fldCharType="begin"/>
      </w:r>
      <w:r w:rsidRPr="00FC75FC">
        <w:rPr>
          <w:rFonts w:ascii="Helvetica Neue" w:hAnsi="Helvetica Neue"/>
          <w:noProof/>
        </w:rPr>
        <w:instrText xml:space="preserve"> PAGEREF _Toc308967815 \h </w:instrText>
      </w:r>
      <w:r w:rsidRPr="00FC75FC">
        <w:rPr>
          <w:rFonts w:ascii="Helvetica Neue" w:hAnsi="Helvetica Neue"/>
          <w:noProof/>
        </w:rPr>
      </w:r>
      <w:r w:rsidRPr="00FC75FC">
        <w:rPr>
          <w:rFonts w:ascii="Helvetica Neue" w:hAnsi="Helvetica Neue"/>
          <w:noProof/>
        </w:rPr>
        <w:fldChar w:fldCharType="separate"/>
      </w:r>
      <w:r w:rsidRPr="00FC75FC">
        <w:rPr>
          <w:rFonts w:ascii="Helvetica Neue" w:hAnsi="Helvetica Neue"/>
          <w:noProof/>
        </w:rPr>
        <w:t>16</w:t>
      </w:r>
      <w:r w:rsidRPr="00FC75FC">
        <w:rPr>
          <w:rFonts w:ascii="Helvetica Neue" w:hAnsi="Helvetica Neue"/>
          <w:noProof/>
        </w:rPr>
        <w:fldChar w:fldCharType="end"/>
      </w:r>
    </w:p>
    <w:p w14:paraId="78CBB8D1" w14:textId="77777777" w:rsidR="00FC75FC" w:rsidRPr="00FC75FC" w:rsidRDefault="00FC75FC">
      <w:pPr>
        <w:pStyle w:val="TOC2"/>
        <w:tabs>
          <w:tab w:val="right" w:leader="dot" w:pos="9010"/>
        </w:tabs>
        <w:rPr>
          <w:rFonts w:ascii="Helvetica Neue" w:eastAsiaTheme="minorEastAsia" w:hAnsi="Helvetica Neue" w:cstheme="minorBidi"/>
          <w:b w:val="0"/>
          <w:noProof/>
          <w:sz w:val="24"/>
          <w:szCs w:val="24"/>
          <w:lang w:val="en-US" w:eastAsia="ja-JP"/>
        </w:rPr>
      </w:pPr>
      <w:r w:rsidRPr="00FC75FC">
        <w:rPr>
          <w:rFonts w:ascii="Helvetica Neue" w:hAnsi="Helvetica Neue"/>
          <w:noProof/>
        </w:rPr>
        <w:t>Rejecting the Annual Operating Plan &amp; Budget</w:t>
      </w:r>
      <w:r w:rsidRPr="00FC75FC">
        <w:rPr>
          <w:rFonts w:ascii="Helvetica Neue" w:hAnsi="Helvetica Neue"/>
          <w:noProof/>
        </w:rPr>
        <w:tab/>
      </w:r>
      <w:r w:rsidRPr="00FC75FC">
        <w:rPr>
          <w:rFonts w:ascii="Helvetica Neue" w:hAnsi="Helvetica Neue"/>
          <w:noProof/>
        </w:rPr>
        <w:fldChar w:fldCharType="begin"/>
      </w:r>
      <w:r w:rsidRPr="00FC75FC">
        <w:rPr>
          <w:rFonts w:ascii="Helvetica Neue" w:hAnsi="Helvetica Neue"/>
          <w:noProof/>
        </w:rPr>
        <w:instrText xml:space="preserve"> PAGEREF _Toc308967816 \h </w:instrText>
      </w:r>
      <w:r w:rsidRPr="00FC75FC">
        <w:rPr>
          <w:rFonts w:ascii="Helvetica Neue" w:hAnsi="Helvetica Neue"/>
          <w:noProof/>
        </w:rPr>
      </w:r>
      <w:r w:rsidRPr="00FC75FC">
        <w:rPr>
          <w:rFonts w:ascii="Helvetica Neue" w:hAnsi="Helvetica Neue"/>
          <w:noProof/>
        </w:rPr>
        <w:fldChar w:fldCharType="separate"/>
      </w:r>
      <w:r w:rsidRPr="00FC75FC">
        <w:rPr>
          <w:rFonts w:ascii="Helvetica Neue" w:hAnsi="Helvetica Neue"/>
          <w:noProof/>
        </w:rPr>
        <w:t>17</w:t>
      </w:r>
      <w:r w:rsidRPr="00FC75FC">
        <w:rPr>
          <w:rFonts w:ascii="Helvetica Neue" w:hAnsi="Helvetica Neue"/>
          <w:noProof/>
        </w:rPr>
        <w:fldChar w:fldCharType="end"/>
      </w:r>
    </w:p>
    <w:p w14:paraId="3A7E10A7" w14:textId="77777777" w:rsidR="00FC75FC" w:rsidRPr="00FC75FC" w:rsidRDefault="00FC75FC">
      <w:pPr>
        <w:pStyle w:val="TOC3"/>
        <w:tabs>
          <w:tab w:val="right" w:leader="dot" w:pos="9010"/>
        </w:tabs>
        <w:rPr>
          <w:rFonts w:ascii="Helvetica Neue" w:eastAsiaTheme="minorEastAsia" w:hAnsi="Helvetica Neue" w:cstheme="minorBidi"/>
          <w:noProof/>
          <w:sz w:val="24"/>
          <w:szCs w:val="24"/>
          <w:lang w:val="en-US" w:eastAsia="ja-JP"/>
        </w:rPr>
      </w:pPr>
      <w:r w:rsidRPr="00FC75FC">
        <w:rPr>
          <w:rFonts w:ascii="Helvetica Neue" w:hAnsi="Helvetica Neue"/>
          <w:noProof/>
        </w:rPr>
        <w:t>The IANA Functions Budget</w:t>
      </w:r>
      <w:r w:rsidRPr="00FC75FC">
        <w:rPr>
          <w:rFonts w:ascii="Helvetica Neue" w:hAnsi="Helvetica Neue"/>
          <w:noProof/>
        </w:rPr>
        <w:tab/>
      </w:r>
      <w:r w:rsidRPr="00FC75FC">
        <w:rPr>
          <w:rFonts w:ascii="Helvetica Neue" w:hAnsi="Helvetica Neue"/>
          <w:noProof/>
        </w:rPr>
        <w:fldChar w:fldCharType="begin"/>
      </w:r>
      <w:r w:rsidRPr="00FC75FC">
        <w:rPr>
          <w:rFonts w:ascii="Helvetica Neue" w:hAnsi="Helvetica Neue"/>
          <w:noProof/>
        </w:rPr>
        <w:instrText xml:space="preserve"> PAGEREF _Toc308967817 \h </w:instrText>
      </w:r>
      <w:r w:rsidRPr="00FC75FC">
        <w:rPr>
          <w:rFonts w:ascii="Helvetica Neue" w:hAnsi="Helvetica Neue"/>
          <w:noProof/>
        </w:rPr>
      </w:r>
      <w:r w:rsidRPr="00FC75FC">
        <w:rPr>
          <w:rFonts w:ascii="Helvetica Neue" w:hAnsi="Helvetica Neue"/>
          <w:noProof/>
        </w:rPr>
        <w:fldChar w:fldCharType="separate"/>
      </w:r>
      <w:r w:rsidRPr="00FC75FC">
        <w:rPr>
          <w:rFonts w:ascii="Helvetica Neue" w:hAnsi="Helvetica Neue"/>
          <w:noProof/>
        </w:rPr>
        <w:t>17</w:t>
      </w:r>
      <w:r w:rsidRPr="00FC75FC">
        <w:rPr>
          <w:rFonts w:ascii="Helvetica Neue" w:hAnsi="Helvetica Neue"/>
          <w:noProof/>
        </w:rPr>
        <w:fldChar w:fldCharType="end"/>
      </w:r>
    </w:p>
    <w:p w14:paraId="1151B1B6" w14:textId="77777777" w:rsidR="00FC75FC" w:rsidRPr="00FC75FC" w:rsidRDefault="00FC75FC">
      <w:pPr>
        <w:pStyle w:val="TOC2"/>
        <w:tabs>
          <w:tab w:val="right" w:leader="dot" w:pos="9010"/>
        </w:tabs>
        <w:rPr>
          <w:rFonts w:ascii="Helvetica Neue" w:eastAsiaTheme="minorEastAsia" w:hAnsi="Helvetica Neue" w:cstheme="minorBidi"/>
          <w:b w:val="0"/>
          <w:noProof/>
          <w:sz w:val="24"/>
          <w:szCs w:val="24"/>
          <w:lang w:val="en-US" w:eastAsia="ja-JP"/>
        </w:rPr>
      </w:pPr>
      <w:r w:rsidRPr="00FC75FC">
        <w:rPr>
          <w:rFonts w:ascii="Helvetica Neue" w:hAnsi="Helvetica Neue"/>
          <w:noProof/>
        </w:rPr>
        <w:t>The Power to Remove Individual ICANN Board Directors</w:t>
      </w:r>
      <w:r w:rsidRPr="00FC75FC">
        <w:rPr>
          <w:rFonts w:ascii="Helvetica Neue" w:hAnsi="Helvetica Neue"/>
          <w:noProof/>
        </w:rPr>
        <w:tab/>
      </w:r>
      <w:r w:rsidRPr="00FC75FC">
        <w:rPr>
          <w:rFonts w:ascii="Helvetica Neue" w:hAnsi="Helvetica Neue"/>
          <w:noProof/>
        </w:rPr>
        <w:fldChar w:fldCharType="begin"/>
      </w:r>
      <w:r w:rsidRPr="00FC75FC">
        <w:rPr>
          <w:rFonts w:ascii="Helvetica Neue" w:hAnsi="Helvetica Neue"/>
          <w:noProof/>
        </w:rPr>
        <w:instrText xml:space="preserve"> PAGEREF _Toc308967818 \h </w:instrText>
      </w:r>
      <w:r w:rsidRPr="00FC75FC">
        <w:rPr>
          <w:rFonts w:ascii="Helvetica Neue" w:hAnsi="Helvetica Neue"/>
          <w:noProof/>
        </w:rPr>
      </w:r>
      <w:r w:rsidRPr="00FC75FC">
        <w:rPr>
          <w:rFonts w:ascii="Helvetica Neue" w:hAnsi="Helvetica Neue"/>
          <w:noProof/>
        </w:rPr>
        <w:fldChar w:fldCharType="separate"/>
      </w:r>
      <w:r w:rsidRPr="00FC75FC">
        <w:rPr>
          <w:rFonts w:ascii="Helvetica Neue" w:hAnsi="Helvetica Neue"/>
          <w:noProof/>
        </w:rPr>
        <w:t>18</w:t>
      </w:r>
      <w:r w:rsidRPr="00FC75FC">
        <w:rPr>
          <w:rFonts w:ascii="Helvetica Neue" w:hAnsi="Helvetica Neue"/>
          <w:noProof/>
        </w:rPr>
        <w:fldChar w:fldCharType="end"/>
      </w:r>
    </w:p>
    <w:p w14:paraId="061B3AD5" w14:textId="77777777" w:rsidR="00FC75FC" w:rsidRPr="00FC75FC" w:rsidRDefault="00FC75FC">
      <w:pPr>
        <w:pStyle w:val="TOC2"/>
        <w:tabs>
          <w:tab w:val="right" w:leader="dot" w:pos="9010"/>
        </w:tabs>
        <w:rPr>
          <w:rFonts w:ascii="Helvetica Neue" w:eastAsiaTheme="minorEastAsia" w:hAnsi="Helvetica Neue" w:cstheme="minorBidi"/>
          <w:b w:val="0"/>
          <w:noProof/>
          <w:sz w:val="24"/>
          <w:szCs w:val="24"/>
          <w:lang w:val="en-US" w:eastAsia="ja-JP"/>
        </w:rPr>
      </w:pPr>
      <w:r w:rsidRPr="00FC75FC">
        <w:rPr>
          <w:rFonts w:ascii="Helvetica Neue" w:hAnsi="Helvetica Neue"/>
          <w:noProof/>
        </w:rPr>
        <w:t>The Power to Recall the Entire ICANN Board</w:t>
      </w:r>
      <w:r w:rsidRPr="00FC75FC">
        <w:rPr>
          <w:rFonts w:ascii="Helvetica Neue" w:hAnsi="Helvetica Neue"/>
          <w:noProof/>
        </w:rPr>
        <w:tab/>
      </w:r>
      <w:r w:rsidRPr="00FC75FC">
        <w:rPr>
          <w:rFonts w:ascii="Helvetica Neue" w:hAnsi="Helvetica Neue"/>
          <w:noProof/>
        </w:rPr>
        <w:fldChar w:fldCharType="begin"/>
      </w:r>
      <w:r w:rsidRPr="00FC75FC">
        <w:rPr>
          <w:rFonts w:ascii="Helvetica Neue" w:hAnsi="Helvetica Neue"/>
          <w:noProof/>
        </w:rPr>
        <w:instrText xml:space="preserve"> PAGEREF _Toc308967819 \h </w:instrText>
      </w:r>
      <w:r w:rsidRPr="00FC75FC">
        <w:rPr>
          <w:rFonts w:ascii="Helvetica Neue" w:hAnsi="Helvetica Neue"/>
          <w:noProof/>
        </w:rPr>
      </w:r>
      <w:r w:rsidRPr="00FC75FC">
        <w:rPr>
          <w:rFonts w:ascii="Helvetica Neue" w:hAnsi="Helvetica Neue"/>
          <w:noProof/>
        </w:rPr>
        <w:fldChar w:fldCharType="separate"/>
      </w:r>
      <w:r w:rsidRPr="00FC75FC">
        <w:rPr>
          <w:rFonts w:ascii="Helvetica Neue" w:hAnsi="Helvetica Neue"/>
          <w:noProof/>
        </w:rPr>
        <w:t>19</w:t>
      </w:r>
      <w:r w:rsidRPr="00FC75FC">
        <w:rPr>
          <w:rFonts w:ascii="Helvetica Neue" w:hAnsi="Helvetica Neue"/>
          <w:noProof/>
        </w:rPr>
        <w:fldChar w:fldCharType="end"/>
      </w:r>
    </w:p>
    <w:p w14:paraId="5DACBB31" w14:textId="77777777" w:rsidR="00FC75FC" w:rsidRPr="00FC75FC" w:rsidRDefault="00FC75FC">
      <w:pPr>
        <w:pStyle w:val="TOC3"/>
        <w:tabs>
          <w:tab w:val="right" w:leader="dot" w:pos="9010"/>
        </w:tabs>
        <w:rPr>
          <w:rFonts w:ascii="Helvetica Neue" w:eastAsiaTheme="minorEastAsia" w:hAnsi="Helvetica Neue" w:cstheme="minorBidi"/>
          <w:noProof/>
          <w:sz w:val="24"/>
          <w:szCs w:val="24"/>
          <w:lang w:val="en-US" w:eastAsia="ja-JP"/>
        </w:rPr>
      </w:pPr>
      <w:r w:rsidRPr="00FC75FC">
        <w:rPr>
          <w:rFonts w:ascii="Helvetica Neue" w:hAnsi="Helvetica Neue"/>
          <w:noProof/>
          <w:lang w:val="en-US"/>
        </w:rPr>
        <w:t>Interim Board</w:t>
      </w:r>
      <w:r w:rsidRPr="00FC75FC">
        <w:rPr>
          <w:rFonts w:ascii="Helvetica Neue" w:hAnsi="Helvetica Neue"/>
          <w:noProof/>
        </w:rPr>
        <w:tab/>
      </w:r>
      <w:r w:rsidRPr="00FC75FC">
        <w:rPr>
          <w:rFonts w:ascii="Helvetica Neue" w:hAnsi="Helvetica Neue"/>
          <w:noProof/>
        </w:rPr>
        <w:fldChar w:fldCharType="begin"/>
      </w:r>
      <w:r w:rsidRPr="00FC75FC">
        <w:rPr>
          <w:rFonts w:ascii="Helvetica Neue" w:hAnsi="Helvetica Neue"/>
          <w:noProof/>
        </w:rPr>
        <w:instrText xml:space="preserve"> PAGEREF _Toc308967820 \h </w:instrText>
      </w:r>
      <w:r w:rsidRPr="00FC75FC">
        <w:rPr>
          <w:rFonts w:ascii="Helvetica Neue" w:hAnsi="Helvetica Neue"/>
          <w:noProof/>
        </w:rPr>
      </w:r>
      <w:r w:rsidRPr="00FC75FC">
        <w:rPr>
          <w:rFonts w:ascii="Helvetica Neue" w:hAnsi="Helvetica Neue"/>
          <w:noProof/>
        </w:rPr>
        <w:fldChar w:fldCharType="separate"/>
      </w:r>
      <w:r w:rsidRPr="00FC75FC">
        <w:rPr>
          <w:rFonts w:ascii="Helvetica Neue" w:hAnsi="Helvetica Neue"/>
          <w:noProof/>
        </w:rPr>
        <w:t>20</w:t>
      </w:r>
      <w:r w:rsidRPr="00FC75FC">
        <w:rPr>
          <w:rFonts w:ascii="Helvetica Neue" w:hAnsi="Helvetica Neue"/>
          <w:noProof/>
        </w:rPr>
        <w:fldChar w:fldCharType="end"/>
      </w:r>
    </w:p>
    <w:p w14:paraId="46964162" w14:textId="77777777" w:rsidR="00FC75FC" w:rsidRPr="00FC75FC" w:rsidRDefault="00FC75FC">
      <w:pPr>
        <w:pStyle w:val="TOC1"/>
        <w:tabs>
          <w:tab w:val="right" w:leader="dot" w:pos="9010"/>
        </w:tabs>
        <w:rPr>
          <w:rFonts w:ascii="Helvetica Neue" w:eastAsiaTheme="minorEastAsia" w:hAnsi="Helvetica Neue" w:cstheme="minorBidi"/>
          <w:b w:val="0"/>
          <w:noProof/>
          <w:lang w:val="en-US" w:eastAsia="ja-JP"/>
        </w:rPr>
      </w:pPr>
      <w:r w:rsidRPr="00FC75FC">
        <w:rPr>
          <w:rFonts w:ascii="Helvetica Neue" w:hAnsi="Helvetica Neue"/>
          <w:noProof/>
          <w:lang w:val="en-US"/>
        </w:rPr>
        <w:t>Recommendation #5: Changing aspects of ICANN’s Mission, Commitments and Core Values</w:t>
      </w:r>
      <w:r w:rsidRPr="00FC75FC">
        <w:rPr>
          <w:rFonts w:ascii="Helvetica Neue" w:hAnsi="Helvetica Neue"/>
          <w:noProof/>
        </w:rPr>
        <w:tab/>
      </w:r>
      <w:r w:rsidRPr="00FC75FC">
        <w:rPr>
          <w:rFonts w:ascii="Helvetica Neue" w:hAnsi="Helvetica Neue"/>
          <w:noProof/>
        </w:rPr>
        <w:fldChar w:fldCharType="begin"/>
      </w:r>
      <w:r w:rsidRPr="00FC75FC">
        <w:rPr>
          <w:rFonts w:ascii="Helvetica Neue" w:hAnsi="Helvetica Neue"/>
          <w:noProof/>
        </w:rPr>
        <w:instrText xml:space="preserve"> PAGEREF _Toc308967821 \h </w:instrText>
      </w:r>
      <w:r w:rsidRPr="00FC75FC">
        <w:rPr>
          <w:rFonts w:ascii="Helvetica Neue" w:hAnsi="Helvetica Neue"/>
          <w:noProof/>
        </w:rPr>
      </w:r>
      <w:r w:rsidRPr="00FC75FC">
        <w:rPr>
          <w:rFonts w:ascii="Helvetica Neue" w:hAnsi="Helvetica Neue"/>
          <w:noProof/>
        </w:rPr>
        <w:fldChar w:fldCharType="separate"/>
      </w:r>
      <w:r w:rsidRPr="00FC75FC">
        <w:rPr>
          <w:rFonts w:ascii="Helvetica Neue" w:hAnsi="Helvetica Neue"/>
          <w:noProof/>
        </w:rPr>
        <w:t>20</w:t>
      </w:r>
      <w:r w:rsidRPr="00FC75FC">
        <w:rPr>
          <w:rFonts w:ascii="Helvetica Neue" w:hAnsi="Helvetica Neue"/>
          <w:noProof/>
        </w:rPr>
        <w:fldChar w:fldCharType="end"/>
      </w:r>
    </w:p>
    <w:p w14:paraId="0D572CBD" w14:textId="77777777" w:rsidR="00FC75FC" w:rsidRPr="00FC75FC" w:rsidRDefault="00FC75FC">
      <w:pPr>
        <w:pStyle w:val="TOC1"/>
        <w:tabs>
          <w:tab w:val="right" w:leader="dot" w:pos="9010"/>
        </w:tabs>
        <w:rPr>
          <w:rFonts w:ascii="Helvetica Neue" w:eastAsiaTheme="minorEastAsia" w:hAnsi="Helvetica Neue" w:cstheme="minorBidi"/>
          <w:b w:val="0"/>
          <w:noProof/>
          <w:lang w:val="en-US" w:eastAsia="ja-JP"/>
        </w:rPr>
      </w:pPr>
      <w:r w:rsidRPr="00C27D1A">
        <w:rPr>
          <w:rFonts w:ascii="Helvetica Neue" w:hAnsi="Helvetica Neue" w:cs="Arial"/>
          <w:noProof/>
          <w:lang w:val="en-US"/>
        </w:rPr>
        <w:t xml:space="preserve">Recommendation #6: </w:t>
      </w:r>
      <w:r w:rsidRPr="00C27D1A">
        <w:rPr>
          <w:rFonts w:ascii="Helvetica Neue" w:hAnsi="Helvetica Neue"/>
          <w:noProof/>
          <w:lang w:val="en-US"/>
        </w:rPr>
        <w:t>Reaffirming ICANN’s commitment to respect internationally recognized Human Rights as it carries out its mission</w:t>
      </w:r>
      <w:r w:rsidRPr="00FC75FC">
        <w:rPr>
          <w:rFonts w:ascii="Helvetica Neue" w:hAnsi="Helvetica Neue"/>
          <w:noProof/>
        </w:rPr>
        <w:tab/>
      </w:r>
      <w:r w:rsidRPr="00FC75FC">
        <w:rPr>
          <w:rFonts w:ascii="Helvetica Neue" w:hAnsi="Helvetica Neue"/>
          <w:noProof/>
        </w:rPr>
        <w:fldChar w:fldCharType="begin"/>
      </w:r>
      <w:r w:rsidRPr="00FC75FC">
        <w:rPr>
          <w:rFonts w:ascii="Helvetica Neue" w:hAnsi="Helvetica Neue"/>
          <w:noProof/>
        </w:rPr>
        <w:instrText xml:space="preserve"> PAGEREF _Toc308967822 \h </w:instrText>
      </w:r>
      <w:r w:rsidRPr="00FC75FC">
        <w:rPr>
          <w:rFonts w:ascii="Helvetica Neue" w:hAnsi="Helvetica Neue"/>
          <w:noProof/>
        </w:rPr>
      </w:r>
      <w:r w:rsidRPr="00FC75FC">
        <w:rPr>
          <w:rFonts w:ascii="Helvetica Neue" w:hAnsi="Helvetica Neue"/>
          <w:noProof/>
        </w:rPr>
        <w:fldChar w:fldCharType="separate"/>
      </w:r>
      <w:r w:rsidRPr="00FC75FC">
        <w:rPr>
          <w:rFonts w:ascii="Helvetica Neue" w:hAnsi="Helvetica Neue"/>
          <w:noProof/>
        </w:rPr>
        <w:t>21</w:t>
      </w:r>
      <w:r w:rsidRPr="00FC75FC">
        <w:rPr>
          <w:rFonts w:ascii="Helvetica Neue" w:hAnsi="Helvetica Neue"/>
          <w:noProof/>
        </w:rPr>
        <w:fldChar w:fldCharType="end"/>
      </w:r>
    </w:p>
    <w:p w14:paraId="645C03DB" w14:textId="77777777" w:rsidR="00FC75FC" w:rsidRPr="00FC75FC" w:rsidRDefault="00FC75FC">
      <w:pPr>
        <w:pStyle w:val="TOC2"/>
        <w:tabs>
          <w:tab w:val="right" w:leader="dot" w:pos="9010"/>
        </w:tabs>
        <w:rPr>
          <w:rFonts w:ascii="Helvetica Neue" w:eastAsiaTheme="minorEastAsia" w:hAnsi="Helvetica Neue" w:cstheme="minorBidi"/>
          <w:b w:val="0"/>
          <w:noProof/>
          <w:sz w:val="24"/>
          <w:szCs w:val="24"/>
          <w:lang w:val="en-US" w:eastAsia="ja-JP"/>
        </w:rPr>
      </w:pPr>
      <w:r w:rsidRPr="00FC75FC">
        <w:rPr>
          <w:rFonts w:ascii="Helvetica Neue" w:hAnsi="Helvetica Neue"/>
          <w:noProof/>
        </w:rPr>
        <w:t>Draft Bylaw on Human Rights</w:t>
      </w:r>
      <w:r w:rsidRPr="00FC75FC">
        <w:rPr>
          <w:rFonts w:ascii="Helvetica Neue" w:hAnsi="Helvetica Neue"/>
          <w:noProof/>
        </w:rPr>
        <w:tab/>
      </w:r>
      <w:r w:rsidRPr="00FC75FC">
        <w:rPr>
          <w:rFonts w:ascii="Helvetica Neue" w:hAnsi="Helvetica Neue"/>
          <w:noProof/>
        </w:rPr>
        <w:fldChar w:fldCharType="begin"/>
      </w:r>
      <w:r w:rsidRPr="00FC75FC">
        <w:rPr>
          <w:rFonts w:ascii="Helvetica Neue" w:hAnsi="Helvetica Neue"/>
          <w:noProof/>
        </w:rPr>
        <w:instrText xml:space="preserve"> PAGEREF _Toc308967823 \h </w:instrText>
      </w:r>
      <w:r w:rsidRPr="00FC75FC">
        <w:rPr>
          <w:rFonts w:ascii="Helvetica Neue" w:hAnsi="Helvetica Neue"/>
          <w:noProof/>
        </w:rPr>
      </w:r>
      <w:r w:rsidRPr="00FC75FC">
        <w:rPr>
          <w:rFonts w:ascii="Helvetica Neue" w:hAnsi="Helvetica Neue"/>
          <w:noProof/>
        </w:rPr>
        <w:fldChar w:fldCharType="separate"/>
      </w:r>
      <w:r w:rsidRPr="00FC75FC">
        <w:rPr>
          <w:rFonts w:ascii="Helvetica Neue" w:hAnsi="Helvetica Neue"/>
          <w:noProof/>
        </w:rPr>
        <w:t>22</w:t>
      </w:r>
      <w:r w:rsidRPr="00FC75FC">
        <w:rPr>
          <w:rFonts w:ascii="Helvetica Neue" w:hAnsi="Helvetica Neue"/>
          <w:noProof/>
        </w:rPr>
        <w:fldChar w:fldCharType="end"/>
      </w:r>
    </w:p>
    <w:p w14:paraId="390CE76A" w14:textId="77777777" w:rsidR="00FC75FC" w:rsidRPr="00FC75FC" w:rsidRDefault="00FC75FC">
      <w:pPr>
        <w:pStyle w:val="TOC2"/>
        <w:tabs>
          <w:tab w:val="right" w:leader="dot" w:pos="9010"/>
        </w:tabs>
        <w:rPr>
          <w:rFonts w:ascii="Helvetica Neue" w:eastAsiaTheme="minorEastAsia" w:hAnsi="Helvetica Neue" w:cstheme="minorBidi"/>
          <w:b w:val="0"/>
          <w:noProof/>
          <w:sz w:val="24"/>
          <w:szCs w:val="24"/>
          <w:lang w:val="en-US" w:eastAsia="ja-JP"/>
        </w:rPr>
      </w:pPr>
      <w:r w:rsidRPr="00FC75FC">
        <w:rPr>
          <w:rFonts w:ascii="Helvetica Neue" w:hAnsi="Helvetica Neue"/>
          <w:noProof/>
        </w:rPr>
        <w:t>Operationalizing the Commitment to Human Rights</w:t>
      </w:r>
      <w:r w:rsidRPr="00FC75FC">
        <w:rPr>
          <w:rFonts w:ascii="Helvetica Neue" w:hAnsi="Helvetica Neue"/>
          <w:noProof/>
        </w:rPr>
        <w:tab/>
      </w:r>
      <w:r w:rsidRPr="00FC75FC">
        <w:rPr>
          <w:rFonts w:ascii="Helvetica Neue" w:hAnsi="Helvetica Neue"/>
          <w:noProof/>
        </w:rPr>
        <w:fldChar w:fldCharType="begin"/>
      </w:r>
      <w:r w:rsidRPr="00FC75FC">
        <w:rPr>
          <w:rFonts w:ascii="Helvetica Neue" w:hAnsi="Helvetica Neue"/>
          <w:noProof/>
        </w:rPr>
        <w:instrText xml:space="preserve"> PAGEREF _Toc308967824 \h </w:instrText>
      </w:r>
      <w:r w:rsidRPr="00FC75FC">
        <w:rPr>
          <w:rFonts w:ascii="Helvetica Neue" w:hAnsi="Helvetica Neue"/>
          <w:noProof/>
        </w:rPr>
      </w:r>
      <w:r w:rsidRPr="00FC75FC">
        <w:rPr>
          <w:rFonts w:ascii="Helvetica Neue" w:hAnsi="Helvetica Neue"/>
          <w:noProof/>
        </w:rPr>
        <w:fldChar w:fldCharType="separate"/>
      </w:r>
      <w:r w:rsidRPr="00FC75FC">
        <w:rPr>
          <w:rFonts w:ascii="Helvetica Neue" w:hAnsi="Helvetica Neue"/>
          <w:noProof/>
        </w:rPr>
        <w:t>22</w:t>
      </w:r>
      <w:r w:rsidRPr="00FC75FC">
        <w:rPr>
          <w:rFonts w:ascii="Helvetica Neue" w:hAnsi="Helvetica Neue"/>
          <w:noProof/>
        </w:rPr>
        <w:fldChar w:fldCharType="end"/>
      </w:r>
    </w:p>
    <w:p w14:paraId="3F1694D7" w14:textId="77777777" w:rsidR="00FC75FC" w:rsidRPr="00FC75FC" w:rsidRDefault="00FC75FC">
      <w:pPr>
        <w:pStyle w:val="TOC1"/>
        <w:tabs>
          <w:tab w:val="right" w:leader="dot" w:pos="9010"/>
        </w:tabs>
        <w:rPr>
          <w:rFonts w:ascii="Helvetica Neue" w:eastAsiaTheme="minorEastAsia" w:hAnsi="Helvetica Neue" w:cstheme="minorBidi"/>
          <w:b w:val="0"/>
          <w:noProof/>
          <w:lang w:val="en-US" w:eastAsia="ja-JP"/>
        </w:rPr>
      </w:pPr>
      <w:r w:rsidRPr="00FC75FC">
        <w:rPr>
          <w:rFonts w:ascii="Helvetica Neue" w:hAnsi="Helvetica Neue"/>
          <w:noProof/>
          <w:lang w:val="en-US"/>
        </w:rPr>
        <w:t xml:space="preserve">Recommendation #7: Strengthening ICANN’s Independent Review Process </w:t>
      </w:r>
      <w:r w:rsidRPr="00FC75FC">
        <w:rPr>
          <w:rFonts w:ascii="Helvetica Neue" w:hAnsi="Helvetica Neue"/>
          <w:noProof/>
        </w:rPr>
        <w:tab/>
      </w:r>
      <w:r w:rsidRPr="00FC75FC">
        <w:rPr>
          <w:rFonts w:ascii="Helvetica Neue" w:hAnsi="Helvetica Neue"/>
          <w:noProof/>
        </w:rPr>
        <w:fldChar w:fldCharType="begin"/>
      </w:r>
      <w:r w:rsidRPr="00FC75FC">
        <w:rPr>
          <w:rFonts w:ascii="Helvetica Neue" w:hAnsi="Helvetica Neue"/>
          <w:noProof/>
        </w:rPr>
        <w:instrText xml:space="preserve"> PAGEREF _Toc308967825 \h </w:instrText>
      </w:r>
      <w:r w:rsidRPr="00FC75FC">
        <w:rPr>
          <w:rFonts w:ascii="Helvetica Neue" w:hAnsi="Helvetica Neue"/>
          <w:noProof/>
        </w:rPr>
      </w:r>
      <w:r w:rsidRPr="00FC75FC">
        <w:rPr>
          <w:rFonts w:ascii="Helvetica Neue" w:hAnsi="Helvetica Neue"/>
          <w:noProof/>
        </w:rPr>
        <w:fldChar w:fldCharType="separate"/>
      </w:r>
      <w:r w:rsidRPr="00FC75FC">
        <w:rPr>
          <w:rFonts w:ascii="Helvetica Neue" w:hAnsi="Helvetica Neue"/>
          <w:noProof/>
        </w:rPr>
        <w:t>23</w:t>
      </w:r>
      <w:r w:rsidRPr="00FC75FC">
        <w:rPr>
          <w:rFonts w:ascii="Helvetica Neue" w:hAnsi="Helvetica Neue"/>
          <w:noProof/>
        </w:rPr>
        <w:fldChar w:fldCharType="end"/>
      </w:r>
    </w:p>
    <w:p w14:paraId="6058D2F2" w14:textId="77777777" w:rsidR="00FC75FC" w:rsidRPr="00FC75FC" w:rsidRDefault="00FC75FC">
      <w:pPr>
        <w:pStyle w:val="TOC1"/>
        <w:tabs>
          <w:tab w:val="right" w:leader="dot" w:pos="9010"/>
        </w:tabs>
        <w:rPr>
          <w:rFonts w:ascii="Helvetica Neue" w:eastAsiaTheme="minorEastAsia" w:hAnsi="Helvetica Neue" w:cstheme="minorBidi"/>
          <w:b w:val="0"/>
          <w:noProof/>
          <w:lang w:val="en-US" w:eastAsia="ja-JP"/>
        </w:rPr>
      </w:pPr>
      <w:r w:rsidRPr="00FC75FC">
        <w:rPr>
          <w:rFonts w:ascii="Helvetica Neue" w:hAnsi="Helvetica Neue"/>
          <w:noProof/>
          <w:lang w:val="en-US"/>
        </w:rPr>
        <w:t>Recommendation #8: Fortifying ICANN’s Request for Reconsideration Process</w:t>
      </w:r>
      <w:r w:rsidRPr="00FC75FC">
        <w:rPr>
          <w:rFonts w:ascii="Helvetica Neue" w:hAnsi="Helvetica Neue"/>
          <w:noProof/>
        </w:rPr>
        <w:tab/>
      </w:r>
      <w:r w:rsidRPr="00FC75FC">
        <w:rPr>
          <w:rFonts w:ascii="Helvetica Neue" w:hAnsi="Helvetica Neue"/>
          <w:noProof/>
        </w:rPr>
        <w:fldChar w:fldCharType="begin"/>
      </w:r>
      <w:r w:rsidRPr="00FC75FC">
        <w:rPr>
          <w:rFonts w:ascii="Helvetica Neue" w:hAnsi="Helvetica Neue"/>
          <w:noProof/>
        </w:rPr>
        <w:instrText xml:space="preserve"> PAGEREF _Toc308967826 \h </w:instrText>
      </w:r>
      <w:r w:rsidRPr="00FC75FC">
        <w:rPr>
          <w:rFonts w:ascii="Helvetica Neue" w:hAnsi="Helvetica Neue"/>
          <w:noProof/>
        </w:rPr>
      </w:r>
      <w:r w:rsidRPr="00FC75FC">
        <w:rPr>
          <w:rFonts w:ascii="Helvetica Neue" w:hAnsi="Helvetica Neue"/>
          <w:noProof/>
        </w:rPr>
        <w:fldChar w:fldCharType="separate"/>
      </w:r>
      <w:r w:rsidRPr="00FC75FC">
        <w:rPr>
          <w:rFonts w:ascii="Helvetica Neue" w:hAnsi="Helvetica Neue"/>
          <w:noProof/>
        </w:rPr>
        <w:t>25</w:t>
      </w:r>
      <w:r w:rsidRPr="00FC75FC">
        <w:rPr>
          <w:rFonts w:ascii="Helvetica Neue" w:hAnsi="Helvetica Neue"/>
          <w:noProof/>
        </w:rPr>
        <w:fldChar w:fldCharType="end"/>
      </w:r>
    </w:p>
    <w:p w14:paraId="4AA17BC2" w14:textId="77777777" w:rsidR="00FC75FC" w:rsidRPr="00FC75FC" w:rsidRDefault="00FC75FC">
      <w:pPr>
        <w:pStyle w:val="TOC1"/>
        <w:tabs>
          <w:tab w:val="right" w:leader="dot" w:pos="9010"/>
        </w:tabs>
        <w:rPr>
          <w:rFonts w:ascii="Helvetica Neue" w:eastAsiaTheme="minorEastAsia" w:hAnsi="Helvetica Neue" w:cstheme="minorBidi"/>
          <w:b w:val="0"/>
          <w:noProof/>
          <w:lang w:val="en-US" w:eastAsia="ja-JP"/>
        </w:rPr>
      </w:pPr>
      <w:r w:rsidRPr="00FC75FC">
        <w:rPr>
          <w:rFonts w:ascii="Helvetica Neue" w:hAnsi="Helvetica Neue"/>
          <w:noProof/>
          <w:lang w:val="en-US"/>
        </w:rPr>
        <w:t>Recommendation #9: Incorporating the Affirmation of Commitments Reviews in ICANN’s Bylaws</w:t>
      </w:r>
      <w:r w:rsidRPr="00FC75FC">
        <w:rPr>
          <w:rFonts w:ascii="Helvetica Neue" w:hAnsi="Helvetica Neue"/>
          <w:noProof/>
        </w:rPr>
        <w:tab/>
      </w:r>
      <w:r w:rsidRPr="00FC75FC">
        <w:rPr>
          <w:rFonts w:ascii="Helvetica Neue" w:hAnsi="Helvetica Neue"/>
          <w:noProof/>
        </w:rPr>
        <w:fldChar w:fldCharType="begin"/>
      </w:r>
      <w:r w:rsidRPr="00FC75FC">
        <w:rPr>
          <w:rFonts w:ascii="Helvetica Neue" w:hAnsi="Helvetica Neue"/>
          <w:noProof/>
        </w:rPr>
        <w:instrText xml:space="preserve"> PAGEREF _Toc308967827 \h </w:instrText>
      </w:r>
      <w:r w:rsidRPr="00FC75FC">
        <w:rPr>
          <w:rFonts w:ascii="Helvetica Neue" w:hAnsi="Helvetica Neue"/>
          <w:noProof/>
        </w:rPr>
      </w:r>
      <w:r w:rsidRPr="00FC75FC">
        <w:rPr>
          <w:rFonts w:ascii="Helvetica Neue" w:hAnsi="Helvetica Neue"/>
          <w:noProof/>
        </w:rPr>
        <w:fldChar w:fldCharType="separate"/>
      </w:r>
      <w:r w:rsidRPr="00FC75FC">
        <w:rPr>
          <w:rFonts w:ascii="Helvetica Neue" w:hAnsi="Helvetica Neue"/>
          <w:noProof/>
        </w:rPr>
        <w:t>26</w:t>
      </w:r>
      <w:r w:rsidRPr="00FC75FC">
        <w:rPr>
          <w:rFonts w:ascii="Helvetica Neue" w:hAnsi="Helvetica Neue"/>
          <w:noProof/>
        </w:rPr>
        <w:fldChar w:fldCharType="end"/>
      </w:r>
    </w:p>
    <w:p w14:paraId="3015A642" w14:textId="77777777" w:rsidR="00FC75FC" w:rsidRPr="00FC75FC" w:rsidRDefault="00FC75FC">
      <w:pPr>
        <w:pStyle w:val="TOC1"/>
        <w:tabs>
          <w:tab w:val="right" w:leader="dot" w:pos="9010"/>
        </w:tabs>
        <w:rPr>
          <w:rFonts w:ascii="Helvetica Neue" w:eastAsiaTheme="minorEastAsia" w:hAnsi="Helvetica Neue" w:cstheme="minorBidi"/>
          <w:b w:val="0"/>
          <w:noProof/>
          <w:lang w:val="en-US" w:eastAsia="ja-JP"/>
        </w:rPr>
      </w:pPr>
      <w:r w:rsidRPr="00FC75FC">
        <w:rPr>
          <w:rFonts w:ascii="Helvetica Neue" w:hAnsi="Helvetica Neue"/>
          <w:noProof/>
          <w:lang w:val="en-US"/>
        </w:rPr>
        <w:t>Recommendation #10: Enhancing the accountability of Supporting Organizations and Advisory Committees</w:t>
      </w:r>
      <w:r w:rsidRPr="00FC75FC">
        <w:rPr>
          <w:rFonts w:ascii="Helvetica Neue" w:hAnsi="Helvetica Neue"/>
          <w:noProof/>
        </w:rPr>
        <w:tab/>
      </w:r>
      <w:r w:rsidRPr="00FC75FC">
        <w:rPr>
          <w:rFonts w:ascii="Helvetica Neue" w:hAnsi="Helvetica Neue"/>
          <w:noProof/>
        </w:rPr>
        <w:fldChar w:fldCharType="begin"/>
      </w:r>
      <w:r w:rsidRPr="00FC75FC">
        <w:rPr>
          <w:rFonts w:ascii="Helvetica Neue" w:hAnsi="Helvetica Neue"/>
          <w:noProof/>
        </w:rPr>
        <w:instrText xml:space="preserve"> PAGEREF _Toc308967828 \h </w:instrText>
      </w:r>
      <w:r w:rsidRPr="00FC75FC">
        <w:rPr>
          <w:rFonts w:ascii="Helvetica Neue" w:hAnsi="Helvetica Neue"/>
          <w:noProof/>
        </w:rPr>
      </w:r>
      <w:r w:rsidRPr="00FC75FC">
        <w:rPr>
          <w:rFonts w:ascii="Helvetica Neue" w:hAnsi="Helvetica Neue"/>
          <w:noProof/>
        </w:rPr>
        <w:fldChar w:fldCharType="separate"/>
      </w:r>
      <w:r w:rsidRPr="00FC75FC">
        <w:rPr>
          <w:rFonts w:ascii="Helvetica Neue" w:hAnsi="Helvetica Neue"/>
          <w:noProof/>
        </w:rPr>
        <w:t>28</w:t>
      </w:r>
      <w:r w:rsidRPr="00FC75FC">
        <w:rPr>
          <w:rFonts w:ascii="Helvetica Neue" w:hAnsi="Helvetica Neue"/>
          <w:noProof/>
        </w:rPr>
        <w:fldChar w:fldCharType="end"/>
      </w:r>
    </w:p>
    <w:p w14:paraId="4997F137" w14:textId="77777777" w:rsidR="00FC75FC" w:rsidRPr="00FC75FC" w:rsidRDefault="00FC75FC">
      <w:pPr>
        <w:pStyle w:val="TOC2"/>
        <w:tabs>
          <w:tab w:val="right" w:leader="dot" w:pos="9010"/>
        </w:tabs>
        <w:rPr>
          <w:rFonts w:ascii="Helvetica Neue" w:eastAsiaTheme="minorEastAsia" w:hAnsi="Helvetica Neue" w:cstheme="minorBidi"/>
          <w:b w:val="0"/>
          <w:noProof/>
          <w:sz w:val="24"/>
          <w:szCs w:val="24"/>
          <w:lang w:val="en-US" w:eastAsia="ja-JP"/>
        </w:rPr>
      </w:pPr>
      <w:r w:rsidRPr="00FC75FC">
        <w:rPr>
          <w:rFonts w:ascii="Helvetica Neue" w:hAnsi="Helvetica Neue"/>
          <w:noProof/>
        </w:rPr>
        <w:t>Concerns</w:t>
      </w:r>
      <w:r w:rsidRPr="00FC75FC">
        <w:rPr>
          <w:rFonts w:ascii="Helvetica Neue" w:hAnsi="Helvetica Neue"/>
          <w:noProof/>
        </w:rPr>
        <w:tab/>
      </w:r>
      <w:r w:rsidRPr="00FC75FC">
        <w:rPr>
          <w:rFonts w:ascii="Helvetica Neue" w:hAnsi="Helvetica Neue"/>
          <w:noProof/>
        </w:rPr>
        <w:fldChar w:fldCharType="begin"/>
      </w:r>
      <w:r w:rsidRPr="00FC75FC">
        <w:rPr>
          <w:rFonts w:ascii="Helvetica Neue" w:hAnsi="Helvetica Neue"/>
          <w:noProof/>
        </w:rPr>
        <w:instrText xml:space="preserve"> PAGEREF _Toc308967829 \h </w:instrText>
      </w:r>
      <w:r w:rsidRPr="00FC75FC">
        <w:rPr>
          <w:rFonts w:ascii="Helvetica Neue" w:hAnsi="Helvetica Neue"/>
          <w:noProof/>
        </w:rPr>
      </w:r>
      <w:r w:rsidRPr="00FC75FC">
        <w:rPr>
          <w:rFonts w:ascii="Helvetica Neue" w:hAnsi="Helvetica Neue"/>
          <w:noProof/>
        </w:rPr>
        <w:fldChar w:fldCharType="separate"/>
      </w:r>
      <w:r w:rsidRPr="00FC75FC">
        <w:rPr>
          <w:rFonts w:ascii="Helvetica Neue" w:hAnsi="Helvetica Neue"/>
          <w:noProof/>
        </w:rPr>
        <w:t>28</w:t>
      </w:r>
      <w:r w:rsidRPr="00FC75FC">
        <w:rPr>
          <w:rFonts w:ascii="Helvetica Neue" w:hAnsi="Helvetica Neue"/>
          <w:noProof/>
        </w:rPr>
        <w:fldChar w:fldCharType="end"/>
      </w:r>
    </w:p>
    <w:p w14:paraId="650DB082" w14:textId="77777777" w:rsidR="00FC75FC" w:rsidRPr="00FC75FC" w:rsidRDefault="00FC75FC">
      <w:pPr>
        <w:pStyle w:val="TOC1"/>
        <w:tabs>
          <w:tab w:val="right" w:leader="dot" w:pos="9010"/>
        </w:tabs>
        <w:rPr>
          <w:rFonts w:ascii="Helvetica Neue" w:eastAsiaTheme="minorEastAsia" w:hAnsi="Helvetica Neue" w:cstheme="minorBidi"/>
          <w:b w:val="0"/>
          <w:noProof/>
          <w:lang w:val="en-US" w:eastAsia="ja-JP"/>
        </w:rPr>
      </w:pPr>
      <w:r w:rsidRPr="00FC75FC">
        <w:rPr>
          <w:rFonts w:ascii="Helvetica Neue" w:hAnsi="Helvetica Neue"/>
          <w:noProof/>
          <w:lang w:val="en-US"/>
        </w:rPr>
        <w:t>Recommendation #11: Executing stress tests to identify and diminish risks to the Internet’s security, stability, and resiliency</w:t>
      </w:r>
      <w:r w:rsidRPr="00FC75FC">
        <w:rPr>
          <w:rFonts w:ascii="Helvetica Neue" w:hAnsi="Helvetica Neue"/>
          <w:noProof/>
        </w:rPr>
        <w:tab/>
      </w:r>
      <w:r w:rsidRPr="00FC75FC">
        <w:rPr>
          <w:rFonts w:ascii="Helvetica Neue" w:hAnsi="Helvetica Neue"/>
          <w:noProof/>
        </w:rPr>
        <w:fldChar w:fldCharType="begin"/>
      </w:r>
      <w:r w:rsidRPr="00FC75FC">
        <w:rPr>
          <w:rFonts w:ascii="Helvetica Neue" w:hAnsi="Helvetica Neue"/>
          <w:noProof/>
        </w:rPr>
        <w:instrText xml:space="preserve"> PAGEREF _Toc308967830 \h </w:instrText>
      </w:r>
      <w:r w:rsidRPr="00FC75FC">
        <w:rPr>
          <w:rFonts w:ascii="Helvetica Neue" w:hAnsi="Helvetica Neue"/>
          <w:noProof/>
        </w:rPr>
      </w:r>
      <w:r w:rsidRPr="00FC75FC">
        <w:rPr>
          <w:rFonts w:ascii="Helvetica Neue" w:hAnsi="Helvetica Neue"/>
          <w:noProof/>
        </w:rPr>
        <w:fldChar w:fldCharType="separate"/>
      </w:r>
      <w:r w:rsidRPr="00FC75FC">
        <w:rPr>
          <w:rFonts w:ascii="Helvetica Neue" w:hAnsi="Helvetica Neue"/>
          <w:noProof/>
        </w:rPr>
        <w:t>28</w:t>
      </w:r>
      <w:r w:rsidRPr="00FC75FC">
        <w:rPr>
          <w:rFonts w:ascii="Helvetica Neue" w:hAnsi="Helvetica Neue"/>
          <w:noProof/>
        </w:rPr>
        <w:fldChar w:fldCharType="end"/>
      </w:r>
    </w:p>
    <w:p w14:paraId="593949C9" w14:textId="77777777" w:rsidR="00FC75FC" w:rsidRPr="00FC75FC" w:rsidRDefault="00FC75FC">
      <w:pPr>
        <w:pStyle w:val="TOC1"/>
        <w:tabs>
          <w:tab w:val="right" w:leader="dot" w:pos="9010"/>
        </w:tabs>
        <w:rPr>
          <w:rFonts w:ascii="Helvetica Neue" w:eastAsiaTheme="minorEastAsia" w:hAnsi="Helvetica Neue" w:cstheme="minorBidi"/>
          <w:b w:val="0"/>
          <w:noProof/>
          <w:lang w:val="en-US" w:eastAsia="ja-JP"/>
        </w:rPr>
      </w:pPr>
      <w:r w:rsidRPr="00FC75FC">
        <w:rPr>
          <w:rFonts w:ascii="Helvetica Neue" w:hAnsi="Helvetica Neue"/>
          <w:noProof/>
          <w:lang w:val="en-US"/>
        </w:rPr>
        <w:lastRenderedPageBreak/>
        <w:t>Recommendation #12: Committing to further accountability work in Work Stream 2</w:t>
      </w:r>
      <w:r w:rsidRPr="00FC75FC">
        <w:rPr>
          <w:rFonts w:ascii="Helvetica Neue" w:hAnsi="Helvetica Neue"/>
          <w:noProof/>
        </w:rPr>
        <w:tab/>
      </w:r>
      <w:r w:rsidRPr="00FC75FC">
        <w:rPr>
          <w:rFonts w:ascii="Helvetica Neue" w:hAnsi="Helvetica Neue"/>
          <w:noProof/>
        </w:rPr>
        <w:fldChar w:fldCharType="begin"/>
      </w:r>
      <w:r w:rsidRPr="00FC75FC">
        <w:rPr>
          <w:rFonts w:ascii="Helvetica Neue" w:hAnsi="Helvetica Neue"/>
          <w:noProof/>
        </w:rPr>
        <w:instrText xml:space="preserve"> PAGEREF _Toc308967831 \h </w:instrText>
      </w:r>
      <w:r w:rsidRPr="00FC75FC">
        <w:rPr>
          <w:rFonts w:ascii="Helvetica Neue" w:hAnsi="Helvetica Neue"/>
          <w:noProof/>
        </w:rPr>
      </w:r>
      <w:r w:rsidRPr="00FC75FC">
        <w:rPr>
          <w:rFonts w:ascii="Helvetica Neue" w:hAnsi="Helvetica Neue"/>
          <w:noProof/>
        </w:rPr>
        <w:fldChar w:fldCharType="separate"/>
      </w:r>
      <w:r w:rsidRPr="00FC75FC">
        <w:rPr>
          <w:rFonts w:ascii="Helvetica Neue" w:hAnsi="Helvetica Neue"/>
          <w:noProof/>
        </w:rPr>
        <w:t>30</w:t>
      </w:r>
      <w:r w:rsidRPr="00FC75FC">
        <w:rPr>
          <w:rFonts w:ascii="Helvetica Neue" w:hAnsi="Helvetica Neue"/>
          <w:noProof/>
        </w:rPr>
        <w:fldChar w:fldCharType="end"/>
      </w:r>
    </w:p>
    <w:p w14:paraId="05D086B4" w14:textId="77777777" w:rsidR="00FC75FC" w:rsidRPr="00FC75FC" w:rsidRDefault="00FC75FC">
      <w:pPr>
        <w:pStyle w:val="TOC2"/>
        <w:tabs>
          <w:tab w:val="right" w:leader="dot" w:pos="9010"/>
        </w:tabs>
        <w:rPr>
          <w:rFonts w:ascii="Helvetica Neue" w:eastAsiaTheme="minorEastAsia" w:hAnsi="Helvetica Neue" w:cstheme="minorBidi"/>
          <w:b w:val="0"/>
          <w:noProof/>
          <w:sz w:val="24"/>
          <w:szCs w:val="24"/>
          <w:lang w:val="en-US" w:eastAsia="ja-JP"/>
        </w:rPr>
      </w:pPr>
      <w:r w:rsidRPr="00FC75FC">
        <w:rPr>
          <w:rFonts w:ascii="Helvetica Neue" w:hAnsi="Helvetica Neue"/>
          <w:noProof/>
        </w:rPr>
        <w:t>Community Powers are an effective replacement of the safety net provided by the U.S Government’s current IANA stewardship role</w:t>
      </w:r>
      <w:r w:rsidRPr="00FC75FC">
        <w:rPr>
          <w:rFonts w:ascii="Helvetica Neue" w:hAnsi="Helvetica Neue"/>
          <w:noProof/>
        </w:rPr>
        <w:tab/>
      </w:r>
      <w:r w:rsidRPr="00FC75FC">
        <w:rPr>
          <w:rFonts w:ascii="Helvetica Neue" w:hAnsi="Helvetica Neue"/>
          <w:noProof/>
        </w:rPr>
        <w:fldChar w:fldCharType="begin"/>
      </w:r>
      <w:r w:rsidRPr="00FC75FC">
        <w:rPr>
          <w:rFonts w:ascii="Helvetica Neue" w:hAnsi="Helvetica Neue"/>
          <w:noProof/>
        </w:rPr>
        <w:instrText xml:space="preserve"> PAGEREF _Toc308967832 \h </w:instrText>
      </w:r>
      <w:r w:rsidRPr="00FC75FC">
        <w:rPr>
          <w:rFonts w:ascii="Helvetica Neue" w:hAnsi="Helvetica Neue"/>
          <w:noProof/>
        </w:rPr>
      </w:r>
      <w:r w:rsidRPr="00FC75FC">
        <w:rPr>
          <w:rFonts w:ascii="Helvetica Neue" w:hAnsi="Helvetica Neue"/>
          <w:noProof/>
        </w:rPr>
        <w:fldChar w:fldCharType="separate"/>
      </w:r>
      <w:r w:rsidRPr="00FC75FC">
        <w:rPr>
          <w:rFonts w:ascii="Helvetica Neue" w:hAnsi="Helvetica Neue"/>
          <w:noProof/>
        </w:rPr>
        <w:t>31</w:t>
      </w:r>
      <w:r w:rsidRPr="00FC75FC">
        <w:rPr>
          <w:rFonts w:ascii="Helvetica Neue" w:hAnsi="Helvetica Neue"/>
          <w:noProof/>
        </w:rPr>
        <w:fldChar w:fldCharType="end"/>
      </w:r>
    </w:p>
    <w:p w14:paraId="2BCC6356" w14:textId="77777777" w:rsidR="00FC75FC" w:rsidRPr="00FC75FC" w:rsidRDefault="00FC75FC">
      <w:pPr>
        <w:pStyle w:val="TOC2"/>
        <w:tabs>
          <w:tab w:val="right" w:leader="dot" w:pos="9010"/>
        </w:tabs>
        <w:rPr>
          <w:rFonts w:ascii="Helvetica Neue" w:eastAsiaTheme="minorEastAsia" w:hAnsi="Helvetica Neue" w:cstheme="minorBidi"/>
          <w:b w:val="0"/>
          <w:noProof/>
          <w:sz w:val="24"/>
          <w:szCs w:val="24"/>
          <w:lang w:val="en-US" w:eastAsia="ja-JP"/>
        </w:rPr>
      </w:pPr>
      <w:r w:rsidRPr="00FC75FC">
        <w:rPr>
          <w:rFonts w:ascii="Helvetica Neue" w:hAnsi="Helvetica Neue"/>
          <w:noProof/>
        </w:rPr>
        <w:t>The recommend accountability frameworks provided in this proposal meet the requirements of the Domain Names Community and the IANA Stewardship Transition proposal</w:t>
      </w:r>
      <w:r w:rsidRPr="00FC75FC">
        <w:rPr>
          <w:rFonts w:ascii="Helvetica Neue" w:hAnsi="Helvetica Neue"/>
          <w:noProof/>
        </w:rPr>
        <w:tab/>
      </w:r>
      <w:r w:rsidRPr="00FC75FC">
        <w:rPr>
          <w:rFonts w:ascii="Helvetica Neue" w:hAnsi="Helvetica Neue"/>
          <w:noProof/>
        </w:rPr>
        <w:fldChar w:fldCharType="begin"/>
      </w:r>
      <w:r w:rsidRPr="00FC75FC">
        <w:rPr>
          <w:rFonts w:ascii="Helvetica Neue" w:hAnsi="Helvetica Neue"/>
          <w:noProof/>
        </w:rPr>
        <w:instrText xml:space="preserve"> PAGEREF _Toc308967833 \h </w:instrText>
      </w:r>
      <w:r w:rsidRPr="00FC75FC">
        <w:rPr>
          <w:rFonts w:ascii="Helvetica Neue" w:hAnsi="Helvetica Neue"/>
          <w:noProof/>
        </w:rPr>
      </w:r>
      <w:r w:rsidRPr="00FC75FC">
        <w:rPr>
          <w:rFonts w:ascii="Helvetica Neue" w:hAnsi="Helvetica Neue"/>
          <w:noProof/>
        </w:rPr>
        <w:fldChar w:fldCharType="separate"/>
      </w:r>
      <w:r w:rsidRPr="00FC75FC">
        <w:rPr>
          <w:rFonts w:ascii="Helvetica Neue" w:hAnsi="Helvetica Neue"/>
          <w:noProof/>
        </w:rPr>
        <w:t>31</w:t>
      </w:r>
      <w:r w:rsidRPr="00FC75FC">
        <w:rPr>
          <w:rFonts w:ascii="Helvetica Neue" w:hAnsi="Helvetica Neue"/>
          <w:noProof/>
        </w:rPr>
        <w:fldChar w:fldCharType="end"/>
      </w:r>
    </w:p>
    <w:p w14:paraId="257A32B2" w14:textId="138FD0A9" w:rsidR="003B3986" w:rsidRPr="00BC19B2" w:rsidRDefault="00900979" w:rsidP="00900979">
      <w:pPr>
        <w:pStyle w:val="TOC2"/>
        <w:tabs>
          <w:tab w:val="right" w:leader="dot" w:pos="9010"/>
        </w:tabs>
        <w:rPr>
          <w:rStyle w:val="IntenseReference"/>
          <w:sz w:val="144"/>
          <w:lang w:val="en-US"/>
        </w:rPr>
      </w:pPr>
      <w:r w:rsidRPr="00900979">
        <w:rPr>
          <w:rFonts w:ascii="Helvetica Neue" w:hAnsi="Helvetica Neue"/>
          <w:b w:val="0"/>
          <w:lang w:val="en-US"/>
        </w:rPr>
        <w:fldChar w:fldCharType="end"/>
      </w:r>
      <w:r w:rsidR="003B3986" w:rsidRPr="00BC19B2">
        <w:rPr>
          <w:rStyle w:val="IntenseReference"/>
          <w:sz w:val="144"/>
          <w:lang w:val="en-US"/>
        </w:rPr>
        <w:br w:type="page"/>
      </w:r>
    </w:p>
    <w:p w14:paraId="5BF798E6" w14:textId="77777777" w:rsidR="00E379DD" w:rsidRPr="00AC35E4" w:rsidRDefault="00E379DD" w:rsidP="00AC35E4">
      <w:pPr>
        <w:pStyle w:val="Heading1"/>
        <w:spacing w:before="120" w:after="120"/>
        <w:rPr>
          <w:lang w:val="en-US"/>
        </w:rPr>
      </w:pPr>
      <w:bookmarkStart w:id="1" w:name="_Toc308967802"/>
      <w:r w:rsidRPr="00BC19B2">
        <w:rPr>
          <w:lang w:val="en-US"/>
        </w:rPr>
        <w:lastRenderedPageBreak/>
        <w:t>Context</w:t>
      </w:r>
      <w:bookmarkEnd w:id="1"/>
    </w:p>
    <w:p w14:paraId="44B19F46" w14:textId="77777777" w:rsidR="00E379DD" w:rsidRPr="00BC19B2" w:rsidRDefault="00E379DD" w:rsidP="00AC35E4">
      <w:pPr>
        <w:spacing w:before="120" w:after="120"/>
        <w:rPr>
          <w:rFonts w:ascii="Helvetica Neue" w:hAnsi="Helvetica Neue"/>
          <w:szCs w:val="22"/>
          <w:lang w:val="en-US"/>
        </w:rPr>
      </w:pPr>
      <w:r w:rsidRPr="00BC19B2">
        <w:rPr>
          <w:rFonts w:ascii="Helvetica Neue" w:hAnsi="Helvetica Neue"/>
          <w:szCs w:val="22"/>
          <w:lang w:val="en-US"/>
        </w:rPr>
        <w:t xml:space="preserve">This is a brief </w:t>
      </w:r>
      <w:r w:rsidR="007B095A">
        <w:rPr>
          <w:rFonts w:ascii="Helvetica Neue" w:hAnsi="Helvetica Neue"/>
          <w:szCs w:val="22"/>
          <w:lang w:val="en-US"/>
        </w:rPr>
        <w:t xml:space="preserve">and preliminary </w:t>
      </w:r>
      <w:r w:rsidRPr="00BC19B2">
        <w:rPr>
          <w:rFonts w:ascii="Helvetica Neue" w:hAnsi="Helvetica Neue"/>
          <w:szCs w:val="22"/>
          <w:lang w:val="en-US"/>
        </w:rPr>
        <w:t>overview of the proposal for improving ICANN’s accountability developed by the Internet community over the past year. It includes a very high-level summary of the main changes being proposed by the community and outlines what will be described in the full proposal.</w:t>
      </w:r>
    </w:p>
    <w:p w14:paraId="29BC7697" w14:textId="346E805D" w:rsidR="00F65610" w:rsidRPr="00F65610" w:rsidRDefault="00F65610" w:rsidP="00F65610">
      <w:pPr>
        <w:spacing w:before="120" w:after="120"/>
        <w:rPr>
          <w:rFonts w:ascii="Helvetica Neue" w:hAnsi="Helvetica Neue"/>
          <w:szCs w:val="22"/>
        </w:rPr>
      </w:pPr>
      <w:r w:rsidRPr="00F65610">
        <w:rPr>
          <w:rFonts w:ascii="Helvetica Neue" w:hAnsi="Helvetica Neue"/>
          <w:szCs w:val="22"/>
        </w:rPr>
        <w:t xml:space="preserve">This 30-page document is designed to update the community on recent progress </w:t>
      </w:r>
      <w:r>
        <w:rPr>
          <w:rFonts w:ascii="Helvetica Neue" w:hAnsi="Helvetica Neue"/>
          <w:szCs w:val="22"/>
        </w:rPr>
        <w:t xml:space="preserve">in and after ICANN54 in Dublin </w:t>
      </w:r>
      <w:r w:rsidRPr="00F65610">
        <w:rPr>
          <w:rFonts w:ascii="Helvetica Neue" w:hAnsi="Helvetica Neue"/>
          <w:szCs w:val="22"/>
        </w:rPr>
        <w:t xml:space="preserve">and raise awareness of the proposed enhancements to ICANN’s accountability as a more detailed proposal is finalized. While </w:t>
      </w:r>
      <w:r>
        <w:rPr>
          <w:rFonts w:ascii="Helvetica Neue" w:hAnsi="Helvetica Neue"/>
          <w:szCs w:val="22"/>
        </w:rPr>
        <w:t>this</w:t>
      </w:r>
      <w:r w:rsidRPr="00F65610">
        <w:rPr>
          <w:rFonts w:ascii="Helvetica Neue" w:hAnsi="Helvetica Neue"/>
          <w:szCs w:val="22"/>
        </w:rPr>
        <w:t xml:space="preserve"> </w:t>
      </w:r>
      <w:r>
        <w:rPr>
          <w:rFonts w:ascii="Helvetica Neue" w:hAnsi="Helvetica Neue"/>
          <w:szCs w:val="22"/>
        </w:rPr>
        <w:t>formal u</w:t>
      </w:r>
      <w:r w:rsidRPr="00F65610">
        <w:rPr>
          <w:rFonts w:ascii="Helvetica Neue" w:hAnsi="Helvetica Neue"/>
          <w:szCs w:val="22"/>
        </w:rPr>
        <w:t>pdate reflects the current consensus positions of the group, there are outstanding elements that remain to be finalized. These finishing details</w:t>
      </w:r>
      <w:r w:rsidR="00410997">
        <w:rPr>
          <w:rFonts w:ascii="Helvetica Neue" w:hAnsi="Helvetica Neue"/>
          <w:szCs w:val="22"/>
        </w:rPr>
        <w:t xml:space="preserve"> are highlighted in the document, and </w:t>
      </w:r>
      <w:r w:rsidRPr="00F65610">
        <w:rPr>
          <w:rFonts w:ascii="Helvetica Neue" w:hAnsi="Helvetica Neue"/>
          <w:szCs w:val="22"/>
        </w:rPr>
        <w:t>will be confirmed and detailed in the Third Draft Proposal.</w:t>
      </w:r>
    </w:p>
    <w:p w14:paraId="31BD3329" w14:textId="10752455" w:rsidR="00F65610" w:rsidRPr="00BC19B2" w:rsidRDefault="00E379DD" w:rsidP="00AC35E4">
      <w:pPr>
        <w:spacing w:before="120" w:after="120"/>
        <w:rPr>
          <w:rFonts w:ascii="Helvetica Neue" w:hAnsi="Helvetica Neue"/>
          <w:szCs w:val="22"/>
          <w:lang w:val="en-US"/>
        </w:rPr>
      </w:pPr>
      <w:r w:rsidRPr="00F65610">
        <w:rPr>
          <w:rFonts w:ascii="Helvetica Neue" w:hAnsi="Helvetica Neue"/>
          <w:b/>
          <w:szCs w:val="22"/>
          <w:lang w:val="en-US"/>
        </w:rPr>
        <w:t xml:space="preserve">The full </w:t>
      </w:r>
      <w:r w:rsidR="00F65610">
        <w:rPr>
          <w:rFonts w:ascii="Helvetica Neue" w:hAnsi="Helvetica Neue"/>
          <w:b/>
          <w:szCs w:val="22"/>
          <w:lang w:val="en-US"/>
        </w:rPr>
        <w:t>Third Draft Proposal on Work Stream 1 Recommendations</w:t>
      </w:r>
      <w:r w:rsidRPr="00F65610">
        <w:rPr>
          <w:rFonts w:ascii="Helvetica Neue" w:hAnsi="Helvetica Neue"/>
          <w:b/>
          <w:szCs w:val="22"/>
          <w:lang w:val="en-US"/>
        </w:rPr>
        <w:t xml:space="preserve"> will be shared with the public on 30 November 2015</w:t>
      </w:r>
      <w:r w:rsidR="00C27D1A">
        <w:rPr>
          <w:rFonts w:ascii="Helvetica Neue" w:hAnsi="Helvetica Neue"/>
          <w:szCs w:val="22"/>
          <w:lang w:val="en-US"/>
        </w:rPr>
        <w:t xml:space="preserve"> and </w:t>
      </w:r>
      <w:r w:rsidRPr="00BC19B2">
        <w:rPr>
          <w:rFonts w:ascii="Helvetica Neue" w:hAnsi="Helvetica Neue"/>
          <w:szCs w:val="22"/>
          <w:lang w:val="en-US"/>
        </w:rPr>
        <w:t xml:space="preserve">will include further explanation and detail </w:t>
      </w:r>
      <w:r w:rsidR="007B095A">
        <w:rPr>
          <w:rFonts w:ascii="Helvetica Neue" w:hAnsi="Helvetica Neue"/>
          <w:szCs w:val="22"/>
          <w:lang w:val="en-US"/>
        </w:rPr>
        <w:t>about</w:t>
      </w:r>
      <w:r w:rsidRPr="00BC19B2">
        <w:rPr>
          <w:rFonts w:ascii="Helvetica Neue" w:hAnsi="Helvetica Neue"/>
          <w:szCs w:val="22"/>
          <w:lang w:val="en-US"/>
        </w:rPr>
        <w:t xml:space="preserve"> the accountability improvements outlined in this document. It will also </w:t>
      </w:r>
      <w:r w:rsidR="00BE49B6">
        <w:rPr>
          <w:rFonts w:ascii="Helvetica Neue" w:hAnsi="Helvetica Neue"/>
          <w:szCs w:val="22"/>
          <w:lang w:val="en-US"/>
        </w:rPr>
        <w:t>explain why</w:t>
      </w:r>
      <w:r w:rsidRPr="00BC19B2">
        <w:rPr>
          <w:rFonts w:ascii="Helvetica Neue" w:hAnsi="Helvetica Neue"/>
          <w:szCs w:val="22"/>
          <w:lang w:val="en-US"/>
        </w:rPr>
        <w:t xml:space="preserve"> the changes have been suggested, how the community arrived at these recommendations and the options considered and </w:t>
      </w:r>
      <w:r w:rsidR="00BE49B6">
        <w:rPr>
          <w:rFonts w:ascii="Helvetica Neue" w:hAnsi="Helvetica Neue"/>
          <w:szCs w:val="22"/>
          <w:lang w:val="en-US"/>
        </w:rPr>
        <w:t>ultimately rejected</w:t>
      </w:r>
      <w:r w:rsidRPr="00BC19B2">
        <w:rPr>
          <w:rFonts w:ascii="Helvetica Neue" w:hAnsi="Helvetica Neue"/>
          <w:szCs w:val="22"/>
          <w:lang w:val="en-US"/>
        </w:rPr>
        <w:t xml:space="preserve"> in development of the proposal.</w:t>
      </w:r>
    </w:p>
    <w:p w14:paraId="1E464DDC" w14:textId="77777777" w:rsidR="00E379DD" w:rsidRDefault="00E379DD" w:rsidP="00AC35E4">
      <w:pPr>
        <w:spacing w:before="120" w:after="120"/>
        <w:rPr>
          <w:rFonts w:ascii="Helvetica Neue" w:hAnsi="Helvetica Neue"/>
          <w:szCs w:val="22"/>
          <w:lang w:val="en-US"/>
        </w:rPr>
      </w:pPr>
      <w:r w:rsidRPr="00BC19B2">
        <w:rPr>
          <w:rFonts w:ascii="Helvetica Neue" w:hAnsi="Helvetica Neue"/>
          <w:szCs w:val="22"/>
          <w:lang w:val="en-US"/>
        </w:rPr>
        <w:t xml:space="preserve">We welcome feedback on this document, and encourage </w:t>
      </w:r>
      <w:r w:rsidR="00540A52" w:rsidRPr="00BC19B2">
        <w:rPr>
          <w:rFonts w:ascii="Helvetica Neue" w:hAnsi="Helvetica Neue"/>
          <w:szCs w:val="22"/>
          <w:lang w:val="en-US"/>
        </w:rPr>
        <w:t xml:space="preserve">all </w:t>
      </w:r>
      <w:r w:rsidRPr="00BC19B2">
        <w:rPr>
          <w:rFonts w:ascii="Helvetica Neue" w:hAnsi="Helvetica Neue"/>
          <w:szCs w:val="22"/>
          <w:lang w:val="en-US"/>
        </w:rPr>
        <w:t>interested stakeholder</w:t>
      </w:r>
      <w:r w:rsidR="00540A52" w:rsidRPr="00BC19B2">
        <w:rPr>
          <w:rFonts w:ascii="Helvetica Neue" w:hAnsi="Helvetica Neue"/>
          <w:szCs w:val="22"/>
          <w:lang w:val="en-US"/>
        </w:rPr>
        <w:t>s</w:t>
      </w:r>
      <w:r w:rsidRPr="00BC19B2">
        <w:rPr>
          <w:rFonts w:ascii="Helvetica Neue" w:hAnsi="Helvetica Neue"/>
          <w:szCs w:val="22"/>
          <w:lang w:val="en-US"/>
        </w:rPr>
        <w:t xml:space="preserve"> to view the full proposal for any outstanding questions or concerns.</w:t>
      </w:r>
    </w:p>
    <w:p w14:paraId="0A25A4C7" w14:textId="77777777" w:rsidR="00E379DD" w:rsidRPr="00BC19B2" w:rsidRDefault="00E379DD" w:rsidP="00AC35E4">
      <w:pPr>
        <w:spacing w:before="120" w:after="120"/>
        <w:rPr>
          <w:rFonts w:ascii="Helvetica Neue" w:hAnsi="Helvetica Neue"/>
          <w:szCs w:val="22"/>
          <w:lang w:val="en-US"/>
        </w:rPr>
      </w:pPr>
    </w:p>
    <w:p w14:paraId="612F0E14" w14:textId="77777777" w:rsidR="00E379DD" w:rsidRPr="00AC35E4" w:rsidRDefault="00E379DD" w:rsidP="00AC35E4">
      <w:pPr>
        <w:pStyle w:val="Heading1"/>
        <w:spacing w:before="120" w:after="120"/>
        <w:rPr>
          <w:lang w:val="en-US"/>
        </w:rPr>
      </w:pPr>
      <w:bookmarkStart w:id="2" w:name="_Toc308967803"/>
      <w:r w:rsidRPr="00BC19B2">
        <w:rPr>
          <w:lang w:val="en-US"/>
        </w:rPr>
        <w:t>Summary</w:t>
      </w:r>
      <w:bookmarkEnd w:id="2"/>
    </w:p>
    <w:p w14:paraId="653C0069" w14:textId="77777777" w:rsidR="00E379DD" w:rsidRPr="00BC19B2" w:rsidRDefault="00E379DD" w:rsidP="00AC35E4">
      <w:pPr>
        <w:spacing w:before="120" w:after="120"/>
        <w:rPr>
          <w:rFonts w:ascii="Helvetica Neue" w:hAnsi="Helvetica Neue"/>
          <w:szCs w:val="22"/>
          <w:lang w:val="en-US"/>
        </w:rPr>
      </w:pPr>
      <w:r w:rsidRPr="00BC19B2">
        <w:rPr>
          <w:rFonts w:ascii="Helvetica Neue" w:hAnsi="Helvetica Neue"/>
          <w:szCs w:val="22"/>
          <w:lang w:val="en-US"/>
        </w:rPr>
        <w:t xml:space="preserve">Over the last year, a working group of ICANN community members has been developing a set of proposed enhancements to ICANN’s accountability to the global Internet community. </w:t>
      </w:r>
    </w:p>
    <w:p w14:paraId="49E8B29B" w14:textId="6F5891EE" w:rsidR="00E379DD" w:rsidRPr="00BC19B2" w:rsidRDefault="00E379DD" w:rsidP="00AC35E4">
      <w:pPr>
        <w:spacing w:before="120" w:after="120"/>
        <w:rPr>
          <w:rFonts w:ascii="Helvetica Neue" w:hAnsi="Helvetica Neue"/>
          <w:szCs w:val="22"/>
          <w:lang w:val="en-US"/>
        </w:rPr>
      </w:pPr>
      <w:r w:rsidRPr="00BC19B2">
        <w:rPr>
          <w:rFonts w:ascii="Helvetica Neue" w:hAnsi="Helvetica Neue"/>
          <w:szCs w:val="22"/>
          <w:lang w:val="en-US"/>
        </w:rPr>
        <w:t xml:space="preserve">This effort is </w:t>
      </w:r>
      <w:r w:rsidR="00BE49B6">
        <w:rPr>
          <w:rFonts w:ascii="Helvetica Neue" w:hAnsi="Helvetica Neue"/>
          <w:szCs w:val="22"/>
          <w:lang w:val="en-US"/>
        </w:rPr>
        <w:t>integral to</w:t>
      </w:r>
      <w:r w:rsidRPr="00BC19B2">
        <w:rPr>
          <w:rFonts w:ascii="Helvetica Neue" w:hAnsi="Helvetica Neue"/>
          <w:szCs w:val="22"/>
          <w:lang w:val="en-US"/>
        </w:rPr>
        <w:t xml:space="preserve"> the transition of the United States</w:t>
      </w:r>
      <w:r w:rsidR="00540A52" w:rsidRPr="00BC19B2">
        <w:rPr>
          <w:rFonts w:ascii="Helvetica Neue" w:hAnsi="Helvetica Neue"/>
          <w:szCs w:val="22"/>
          <w:lang w:val="en-US"/>
        </w:rPr>
        <w:t>’</w:t>
      </w:r>
      <w:r w:rsidRPr="00BC19B2">
        <w:rPr>
          <w:rFonts w:ascii="Helvetica Neue" w:hAnsi="Helvetica Neue"/>
          <w:szCs w:val="22"/>
          <w:lang w:val="en-US"/>
        </w:rPr>
        <w:t xml:space="preserve"> stewardship of the IANA functions to the global Internet community</w:t>
      </w:r>
      <w:r w:rsidR="00BE49B6">
        <w:rPr>
          <w:rFonts w:ascii="Helvetica Neue" w:hAnsi="Helvetica Neue"/>
          <w:szCs w:val="22"/>
          <w:lang w:val="en-US"/>
        </w:rPr>
        <w:t xml:space="preserve">, reflecting the ICANN community’s conclusion that </w:t>
      </w:r>
      <w:r w:rsidRPr="00BC19B2">
        <w:rPr>
          <w:rFonts w:ascii="Helvetica Neue" w:hAnsi="Helvetica Neue"/>
          <w:szCs w:val="22"/>
          <w:lang w:val="en-US"/>
        </w:rPr>
        <w:t xml:space="preserve">improvements to ICANN’s accountability were necessary </w:t>
      </w:r>
      <w:r w:rsidR="00BE49B6">
        <w:rPr>
          <w:rFonts w:ascii="Helvetica Neue" w:hAnsi="Helvetica Neue"/>
          <w:szCs w:val="22"/>
          <w:lang w:val="en-US"/>
        </w:rPr>
        <w:t xml:space="preserve">in the absence of </w:t>
      </w:r>
      <w:r w:rsidRPr="00BC19B2">
        <w:rPr>
          <w:rFonts w:ascii="Helvetica Neue" w:hAnsi="Helvetica Neue"/>
          <w:szCs w:val="22"/>
          <w:lang w:val="en-US"/>
        </w:rPr>
        <w:t xml:space="preserve">the accountability </w:t>
      </w:r>
      <w:r w:rsidR="005A5F52">
        <w:rPr>
          <w:rFonts w:ascii="Helvetica Neue" w:hAnsi="Helvetica Neue"/>
          <w:szCs w:val="22"/>
          <w:lang w:val="en-US"/>
        </w:rPr>
        <w:t>safety net</w:t>
      </w:r>
      <w:r w:rsidR="005A5F52" w:rsidRPr="00BC19B2">
        <w:rPr>
          <w:rFonts w:ascii="Helvetica Neue" w:hAnsi="Helvetica Neue"/>
          <w:szCs w:val="22"/>
          <w:lang w:val="en-US"/>
        </w:rPr>
        <w:t xml:space="preserve"> </w:t>
      </w:r>
      <w:r w:rsidRPr="00BC19B2">
        <w:rPr>
          <w:rFonts w:ascii="Helvetica Neue" w:hAnsi="Helvetica Neue"/>
          <w:szCs w:val="22"/>
          <w:lang w:val="en-US"/>
        </w:rPr>
        <w:t xml:space="preserve">that the historical contractual relationship with the United States </w:t>
      </w:r>
      <w:r w:rsidR="00AC098A">
        <w:rPr>
          <w:rFonts w:ascii="Helvetica Neue" w:hAnsi="Helvetica Neue"/>
          <w:szCs w:val="22"/>
          <w:lang w:val="en-US"/>
        </w:rPr>
        <w:t xml:space="preserve">government </w:t>
      </w:r>
      <w:r w:rsidR="007B095A">
        <w:rPr>
          <w:rFonts w:ascii="Helvetica Neue" w:hAnsi="Helvetica Neue"/>
          <w:szCs w:val="22"/>
          <w:lang w:val="en-US"/>
        </w:rPr>
        <w:t>provided</w:t>
      </w:r>
      <w:r w:rsidRPr="00BC19B2">
        <w:rPr>
          <w:rFonts w:ascii="Helvetica Neue" w:hAnsi="Helvetica Neue"/>
          <w:szCs w:val="22"/>
          <w:lang w:val="en-US"/>
        </w:rPr>
        <w:t>.</w:t>
      </w:r>
      <w:r w:rsidR="00302380">
        <w:rPr>
          <w:rFonts w:ascii="Helvetica Neue" w:hAnsi="Helvetica Neue"/>
          <w:szCs w:val="22"/>
          <w:lang w:val="en-US"/>
        </w:rPr>
        <w:t xml:space="preserve"> </w:t>
      </w:r>
      <w:r w:rsidRPr="00BC19B2">
        <w:rPr>
          <w:rFonts w:ascii="Helvetica Neue" w:hAnsi="Helvetica Neue"/>
          <w:szCs w:val="22"/>
          <w:lang w:val="en-US"/>
        </w:rPr>
        <w:t xml:space="preserve">The accountability improvements set out </w:t>
      </w:r>
      <w:r w:rsidR="005A5F52">
        <w:rPr>
          <w:rFonts w:ascii="Helvetica Neue" w:hAnsi="Helvetica Neue"/>
          <w:szCs w:val="22"/>
          <w:lang w:val="en-US"/>
        </w:rPr>
        <w:t>in this document</w:t>
      </w:r>
      <w:r w:rsidR="005A5F52" w:rsidRPr="00BC19B2">
        <w:rPr>
          <w:rFonts w:ascii="Helvetica Neue" w:hAnsi="Helvetica Neue"/>
          <w:szCs w:val="22"/>
          <w:lang w:val="en-US"/>
        </w:rPr>
        <w:t xml:space="preserve"> </w:t>
      </w:r>
      <w:r w:rsidRPr="00BC19B2">
        <w:rPr>
          <w:rFonts w:ascii="Helvetica Neue" w:hAnsi="Helvetica Neue"/>
          <w:szCs w:val="22"/>
          <w:lang w:val="en-US"/>
        </w:rPr>
        <w:t>are not designed to change ICANN’s multistakeholder model</w:t>
      </w:r>
      <w:r w:rsidR="007B095A">
        <w:rPr>
          <w:rFonts w:ascii="Helvetica Neue" w:hAnsi="Helvetica Neue"/>
          <w:szCs w:val="22"/>
          <w:lang w:val="en-US"/>
        </w:rPr>
        <w:t>, the</w:t>
      </w:r>
      <w:r w:rsidRPr="00BC19B2">
        <w:rPr>
          <w:rFonts w:ascii="Helvetica Neue" w:hAnsi="Helvetica Neue"/>
          <w:szCs w:val="22"/>
          <w:lang w:val="en-US"/>
        </w:rPr>
        <w:t xml:space="preserve"> bottom-up nature of policy development</w:t>
      </w:r>
      <w:r w:rsidR="00BE49B6">
        <w:rPr>
          <w:rFonts w:ascii="Helvetica Neue" w:hAnsi="Helvetica Neue"/>
          <w:szCs w:val="22"/>
          <w:lang w:val="en-US"/>
        </w:rPr>
        <w:t xml:space="preserve"> or ICANN’s day-to-day operations</w:t>
      </w:r>
      <w:r w:rsidRPr="00BC19B2">
        <w:rPr>
          <w:rFonts w:ascii="Helvetica Neue" w:hAnsi="Helvetica Neue"/>
          <w:szCs w:val="22"/>
          <w:lang w:val="en-US"/>
        </w:rPr>
        <w:t xml:space="preserve">. </w:t>
      </w:r>
    </w:p>
    <w:p w14:paraId="7F18C4D0" w14:textId="412AD0DB" w:rsidR="00E379DD" w:rsidRPr="00BC19B2" w:rsidRDefault="00E379DD" w:rsidP="00AC35E4">
      <w:pPr>
        <w:spacing w:before="120" w:after="120"/>
        <w:rPr>
          <w:rFonts w:ascii="Helvetica Neue" w:hAnsi="Helvetica Neue"/>
          <w:szCs w:val="22"/>
          <w:lang w:val="en-US"/>
        </w:rPr>
      </w:pPr>
      <w:r w:rsidRPr="00BC19B2">
        <w:rPr>
          <w:rFonts w:ascii="Helvetica Neue" w:hAnsi="Helvetica Neue"/>
          <w:szCs w:val="22"/>
          <w:lang w:val="en-US"/>
        </w:rPr>
        <w:t>The main elements of the proposal are outlined below. Together</w:t>
      </w:r>
      <w:r w:rsidR="007B095A">
        <w:rPr>
          <w:rFonts w:ascii="Helvetica Neue" w:hAnsi="Helvetica Neue"/>
          <w:szCs w:val="22"/>
          <w:lang w:val="en-US"/>
        </w:rPr>
        <w:t xml:space="preserve"> with </w:t>
      </w:r>
      <w:r w:rsidR="007B095A" w:rsidRPr="00BC19B2">
        <w:rPr>
          <w:rFonts w:ascii="Helvetica Neue" w:hAnsi="Helvetica Neue"/>
          <w:szCs w:val="22"/>
          <w:lang w:val="en-US"/>
        </w:rPr>
        <w:t>ICANN’s existing structures and groups</w:t>
      </w:r>
      <w:r w:rsidRPr="00BC19B2">
        <w:rPr>
          <w:rFonts w:ascii="Helvetica Neue" w:hAnsi="Helvetica Neue"/>
          <w:szCs w:val="22"/>
          <w:lang w:val="en-US"/>
        </w:rPr>
        <w:t>, these accountability enhancements will ensure ICANN remains accountable</w:t>
      </w:r>
      <w:r w:rsidR="007B095A">
        <w:rPr>
          <w:rFonts w:ascii="Helvetica Neue" w:hAnsi="Helvetica Neue"/>
          <w:szCs w:val="22"/>
          <w:lang w:val="en-US"/>
        </w:rPr>
        <w:t xml:space="preserve"> to the global Internet community</w:t>
      </w:r>
      <w:r w:rsidRPr="00BC19B2">
        <w:rPr>
          <w:rFonts w:ascii="Helvetica Neue" w:hAnsi="Helvetica Neue"/>
          <w:szCs w:val="22"/>
          <w:lang w:val="en-US"/>
        </w:rPr>
        <w:t>.</w:t>
      </w:r>
    </w:p>
    <w:p w14:paraId="74435DF7" w14:textId="692B7B6E" w:rsidR="00E379DD" w:rsidRPr="00BC19B2" w:rsidRDefault="00E379DD" w:rsidP="00AC35E4">
      <w:pPr>
        <w:pStyle w:val="ListParagraph"/>
        <w:numPr>
          <w:ilvl w:val="0"/>
          <w:numId w:val="52"/>
        </w:numPr>
        <w:spacing w:before="120" w:after="120"/>
        <w:ind w:left="714" w:hanging="357"/>
        <w:contextualSpacing w:val="0"/>
        <w:rPr>
          <w:rFonts w:ascii="Helvetica Neue" w:hAnsi="Helvetica Neue"/>
          <w:szCs w:val="22"/>
          <w:lang w:val="en-US"/>
        </w:rPr>
      </w:pPr>
      <w:r w:rsidRPr="00BC19B2">
        <w:rPr>
          <w:rFonts w:ascii="Helvetica Neue" w:hAnsi="Helvetica Neue"/>
          <w:b/>
          <w:szCs w:val="22"/>
          <w:lang w:val="en-US"/>
        </w:rPr>
        <w:t>A revised mission statement</w:t>
      </w:r>
      <w:r w:rsidRPr="00BC19B2">
        <w:rPr>
          <w:rFonts w:ascii="Helvetica Neue" w:hAnsi="Helvetica Neue"/>
          <w:szCs w:val="22"/>
          <w:lang w:val="en-US"/>
        </w:rPr>
        <w:t xml:space="preserve"> for the ICANN Bylaws, which sets out what ICANN does, its Core Values and its </w:t>
      </w:r>
      <w:r w:rsidR="005A5F52">
        <w:rPr>
          <w:rFonts w:ascii="Helvetica Neue" w:hAnsi="Helvetica Neue"/>
          <w:szCs w:val="22"/>
          <w:lang w:val="en-US"/>
        </w:rPr>
        <w:t>C</w:t>
      </w:r>
      <w:r w:rsidRPr="00BC19B2">
        <w:rPr>
          <w:rFonts w:ascii="Helvetica Neue" w:hAnsi="Helvetica Neue"/>
          <w:szCs w:val="22"/>
          <w:lang w:val="en-US"/>
        </w:rPr>
        <w:t>ommitments to the Internet community</w:t>
      </w:r>
      <w:r w:rsidR="00BE49B6">
        <w:rPr>
          <w:rFonts w:ascii="Helvetica Neue" w:hAnsi="Helvetica Neue"/>
          <w:szCs w:val="22"/>
          <w:lang w:val="en-US"/>
        </w:rPr>
        <w:t xml:space="preserve">. This </w:t>
      </w:r>
      <w:r w:rsidR="005A5F52">
        <w:rPr>
          <w:rFonts w:ascii="Helvetica Neue" w:hAnsi="Helvetica Neue"/>
          <w:szCs w:val="22"/>
          <w:lang w:val="en-US"/>
        </w:rPr>
        <w:t>M</w:t>
      </w:r>
      <w:r w:rsidR="00BE49B6">
        <w:rPr>
          <w:rFonts w:ascii="Helvetica Neue" w:hAnsi="Helvetica Neue"/>
          <w:szCs w:val="22"/>
          <w:lang w:val="en-US"/>
        </w:rPr>
        <w:t>ission statement clarifie</w:t>
      </w:r>
      <w:r w:rsidR="005A5F52">
        <w:rPr>
          <w:rFonts w:ascii="Helvetica Neue" w:hAnsi="Helvetica Neue"/>
          <w:szCs w:val="22"/>
          <w:lang w:val="en-US"/>
        </w:rPr>
        <w:t>s</w:t>
      </w:r>
      <w:r w:rsidR="00BE49B6">
        <w:rPr>
          <w:rFonts w:ascii="Helvetica Neue" w:hAnsi="Helvetica Neue"/>
          <w:szCs w:val="22"/>
          <w:lang w:val="en-US"/>
        </w:rPr>
        <w:t xml:space="preserve"> but does not change ICANN’s historic mission </w:t>
      </w:r>
    </w:p>
    <w:p w14:paraId="5778B70D" w14:textId="442B0F24" w:rsidR="00E379DD" w:rsidRPr="00BC19B2" w:rsidRDefault="00E379DD" w:rsidP="00AC35E4">
      <w:pPr>
        <w:pStyle w:val="ListParagraph"/>
        <w:numPr>
          <w:ilvl w:val="0"/>
          <w:numId w:val="52"/>
        </w:numPr>
        <w:spacing w:before="120" w:after="120"/>
        <w:ind w:left="714" w:hanging="357"/>
        <w:contextualSpacing w:val="0"/>
        <w:rPr>
          <w:rFonts w:ascii="Helvetica Neue" w:hAnsi="Helvetica Neue"/>
          <w:szCs w:val="22"/>
          <w:lang w:val="en-US"/>
        </w:rPr>
      </w:pPr>
      <w:r w:rsidRPr="00BC19B2">
        <w:rPr>
          <w:rFonts w:ascii="Helvetica Neue" w:hAnsi="Helvetica Neue"/>
          <w:szCs w:val="22"/>
          <w:lang w:val="en-US"/>
        </w:rPr>
        <w:t xml:space="preserve">An enhanced </w:t>
      </w:r>
      <w:r w:rsidRPr="00BC19B2">
        <w:rPr>
          <w:rFonts w:ascii="Helvetica Neue" w:hAnsi="Helvetica Neue"/>
          <w:b/>
          <w:szCs w:val="22"/>
          <w:lang w:val="en-US"/>
        </w:rPr>
        <w:t>Independent Review Process</w:t>
      </w:r>
      <w:r w:rsidRPr="00BC19B2">
        <w:rPr>
          <w:rFonts w:ascii="Helvetica Neue" w:hAnsi="Helvetica Neue"/>
          <w:szCs w:val="22"/>
          <w:lang w:val="en-US"/>
        </w:rPr>
        <w:t xml:space="preserve"> and</w:t>
      </w:r>
      <w:r w:rsidR="002D5F9B">
        <w:rPr>
          <w:rFonts w:ascii="Helvetica Neue" w:hAnsi="Helvetica Neue"/>
          <w:szCs w:val="22"/>
          <w:lang w:val="en-US"/>
        </w:rPr>
        <w:t xml:space="preserve"> </w:t>
      </w:r>
      <w:r w:rsidRPr="00BC19B2">
        <w:rPr>
          <w:rFonts w:ascii="Helvetica Neue" w:hAnsi="Helvetica Neue"/>
          <w:szCs w:val="22"/>
          <w:lang w:val="en-US"/>
        </w:rPr>
        <w:t xml:space="preserve">redress process with a </w:t>
      </w:r>
      <w:r w:rsidR="00BB6B08">
        <w:rPr>
          <w:rFonts w:ascii="Helvetica Neue" w:hAnsi="Helvetica Neue"/>
          <w:szCs w:val="22"/>
          <w:lang w:val="en-US"/>
        </w:rPr>
        <w:t>broader</w:t>
      </w:r>
      <w:r w:rsidR="00BB6B08" w:rsidRPr="00BC19B2">
        <w:rPr>
          <w:rFonts w:ascii="Helvetica Neue" w:hAnsi="Helvetica Neue"/>
          <w:szCs w:val="22"/>
          <w:lang w:val="en-US"/>
        </w:rPr>
        <w:t xml:space="preserve"> </w:t>
      </w:r>
      <w:r w:rsidRPr="00BC19B2">
        <w:rPr>
          <w:rFonts w:ascii="Helvetica Neue" w:hAnsi="Helvetica Neue"/>
          <w:szCs w:val="22"/>
          <w:lang w:val="en-US"/>
        </w:rPr>
        <w:t>scope and the power to ensure ICANN stays within its revised Mission</w:t>
      </w:r>
    </w:p>
    <w:p w14:paraId="4D136455" w14:textId="77777777" w:rsidR="00E379DD" w:rsidRPr="00BC19B2" w:rsidRDefault="00E379DD" w:rsidP="00AC35E4">
      <w:pPr>
        <w:pStyle w:val="ListParagraph"/>
        <w:numPr>
          <w:ilvl w:val="0"/>
          <w:numId w:val="52"/>
        </w:numPr>
        <w:spacing w:before="120" w:after="120"/>
        <w:ind w:left="714" w:hanging="357"/>
        <w:contextualSpacing w:val="0"/>
        <w:rPr>
          <w:rFonts w:ascii="Helvetica Neue" w:hAnsi="Helvetica Neue"/>
          <w:szCs w:val="22"/>
          <w:lang w:val="en-US"/>
        </w:rPr>
      </w:pPr>
      <w:r w:rsidRPr="00BC19B2">
        <w:rPr>
          <w:rFonts w:ascii="Helvetica Neue" w:hAnsi="Helvetica Neue"/>
          <w:szCs w:val="22"/>
          <w:lang w:val="en-US"/>
        </w:rPr>
        <w:t xml:space="preserve">New specific </w:t>
      </w:r>
      <w:r w:rsidRPr="00BC19B2">
        <w:rPr>
          <w:rFonts w:ascii="Helvetica Neue" w:hAnsi="Helvetica Neue"/>
          <w:b/>
          <w:szCs w:val="22"/>
          <w:lang w:val="en-US"/>
        </w:rPr>
        <w:t>powers</w:t>
      </w:r>
      <w:r w:rsidRPr="00BC19B2">
        <w:rPr>
          <w:rFonts w:ascii="Helvetica Neue" w:hAnsi="Helvetica Neue"/>
          <w:szCs w:val="22"/>
          <w:lang w:val="en-US"/>
        </w:rPr>
        <w:t xml:space="preserve"> for the ICANN community that can be enforced when the usual methods of discussion and dialogue have not effectively built consensus</w:t>
      </w:r>
      <w:r w:rsidR="00540A52" w:rsidRPr="00BC19B2">
        <w:rPr>
          <w:rFonts w:ascii="Helvetica Neue" w:hAnsi="Helvetica Neue"/>
          <w:szCs w:val="22"/>
          <w:lang w:val="en-US"/>
        </w:rPr>
        <w:t xml:space="preserve"> including the powers to</w:t>
      </w:r>
      <w:r w:rsidRPr="00BC19B2">
        <w:rPr>
          <w:rFonts w:ascii="Helvetica Neue" w:hAnsi="Helvetica Neue"/>
          <w:szCs w:val="22"/>
          <w:lang w:val="en-US"/>
        </w:rPr>
        <w:t>:</w:t>
      </w:r>
    </w:p>
    <w:p w14:paraId="7BFCFF52" w14:textId="260EBFBF" w:rsidR="00E379DD" w:rsidRPr="00BC19B2" w:rsidRDefault="005A5F52" w:rsidP="00AC35E4">
      <w:pPr>
        <w:pStyle w:val="ListParagraph"/>
        <w:numPr>
          <w:ilvl w:val="1"/>
          <w:numId w:val="52"/>
        </w:numPr>
        <w:spacing w:before="120" w:after="120"/>
        <w:contextualSpacing w:val="0"/>
        <w:rPr>
          <w:rFonts w:ascii="Helvetica Neue" w:hAnsi="Helvetica Neue"/>
          <w:szCs w:val="22"/>
          <w:lang w:val="en-US"/>
        </w:rPr>
      </w:pPr>
      <w:r>
        <w:rPr>
          <w:rFonts w:ascii="Helvetica Neue" w:hAnsi="Helvetica Neue"/>
          <w:szCs w:val="22"/>
          <w:lang w:val="en-US"/>
        </w:rPr>
        <w:t>Reject</w:t>
      </w:r>
      <w:r w:rsidRPr="00BC19B2">
        <w:rPr>
          <w:rFonts w:ascii="Helvetica Neue" w:hAnsi="Helvetica Neue"/>
          <w:szCs w:val="22"/>
          <w:lang w:val="en-US"/>
        </w:rPr>
        <w:t xml:space="preserve"> </w:t>
      </w:r>
      <w:r w:rsidR="00E379DD" w:rsidRPr="00BC19B2">
        <w:rPr>
          <w:rFonts w:ascii="Helvetica Neue" w:hAnsi="Helvetica Neue"/>
          <w:szCs w:val="22"/>
          <w:lang w:val="en-US"/>
        </w:rPr>
        <w:t>ICANN Budgets, Operating Plans or Strategic Plans</w:t>
      </w:r>
    </w:p>
    <w:p w14:paraId="33DBE2F4" w14:textId="6135CDFB" w:rsidR="00E379DD" w:rsidRPr="00BC19B2" w:rsidRDefault="005A5F52" w:rsidP="00AC35E4">
      <w:pPr>
        <w:pStyle w:val="ListParagraph"/>
        <w:numPr>
          <w:ilvl w:val="1"/>
          <w:numId w:val="52"/>
        </w:numPr>
        <w:spacing w:before="120" w:after="120"/>
        <w:contextualSpacing w:val="0"/>
        <w:rPr>
          <w:rFonts w:ascii="Helvetica Neue" w:hAnsi="Helvetica Neue"/>
          <w:szCs w:val="22"/>
          <w:lang w:val="en-US"/>
        </w:rPr>
      </w:pPr>
      <w:r>
        <w:rPr>
          <w:rFonts w:ascii="Helvetica Neue" w:hAnsi="Helvetica Neue"/>
          <w:szCs w:val="22"/>
          <w:lang w:val="en-US"/>
        </w:rPr>
        <w:t>Reject</w:t>
      </w:r>
      <w:r w:rsidRPr="00BC19B2">
        <w:rPr>
          <w:rFonts w:ascii="Helvetica Neue" w:hAnsi="Helvetica Neue"/>
          <w:szCs w:val="22"/>
          <w:lang w:val="en-US"/>
        </w:rPr>
        <w:t xml:space="preserve"> </w:t>
      </w:r>
      <w:r w:rsidR="00E379DD" w:rsidRPr="00BC19B2">
        <w:rPr>
          <w:rFonts w:ascii="Helvetica Neue" w:hAnsi="Helvetica Neue"/>
          <w:szCs w:val="22"/>
          <w:lang w:val="en-US"/>
        </w:rPr>
        <w:t>changes to ICANN’s Bylaws</w:t>
      </w:r>
    </w:p>
    <w:p w14:paraId="159E6F5A" w14:textId="77777777" w:rsidR="00E379DD" w:rsidRPr="00BC19B2" w:rsidRDefault="00540A52" w:rsidP="00AC35E4">
      <w:pPr>
        <w:pStyle w:val="ListParagraph"/>
        <w:numPr>
          <w:ilvl w:val="1"/>
          <w:numId w:val="52"/>
        </w:numPr>
        <w:spacing w:before="120" w:after="120"/>
        <w:contextualSpacing w:val="0"/>
        <w:rPr>
          <w:rFonts w:ascii="Helvetica Neue" w:hAnsi="Helvetica Neue"/>
          <w:szCs w:val="22"/>
          <w:lang w:val="en-US"/>
        </w:rPr>
      </w:pPr>
      <w:r w:rsidRPr="00BC19B2">
        <w:rPr>
          <w:rFonts w:ascii="Helvetica Neue" w:hAnsi="Helvetica Neue"/>
          <w:szCs w:val="22"/>
          <w:lang w:val="en-US"/>
        </w:rPr>
        <w:t>A</w:t>
      </w:r>
      <w:r w:rsidR="00E379DD" w:rsidRPr="00BC19B2">
        <w:rPr>
          <w:rFonts w:ascii="Helvetica Neue" w:hAnsi="Helvetica Neue"/>
          <w:szCs w:val="22"/>
          <w:lang w:val="en-US"/>
        </w:rPr>
        <w:t>pprove changes to new Fundamental Bylaws (see below)</w:t>
      </w:r>
    </w:p>
    <w:p w14:paraId="7A2298D2" w14:textId="77777777" w:rsidR="00E379DD" w:rsidRPr="00BC19B2" w:rsidRDefault="00540A52" w:rsidP="00AC35E4">
      <w:pPr>
        <w:pStyle w:val="ListParagraph"/>
        <w:numPr>
          <w:ilvl w:val="1"/>
          <w:numId w:val="52"/>
        </w:numPr>
        <w:spacing w:before="120" w:after="120"/>
        <w:contextualSpacing w:val="0"/>
        <w:rPr>
          <w:rFonts w:ascii="Helvetica Neue" w:hAnsi="Helvetica Neue"/>
          <w:szCs w:val="22"/>
          <w:lang w:val="en-US"/>
        </w:rPr>
      </w:pPr>
      <w:r w:rsidRPr="00BC19B2">
        <w:rPr>
          <w:rFonts w:ascii="Helvetica Neue" w:hAnsi="Helvetica Neue"/>
          <w:szCs w:val="22"/>
          <w:lang w:val="en-US"/>
        </w:rPr>
        <w:t>R</w:t>
      </w:r>
      <w:r w:rsidR="00E379DD" w:rsidRPr="00BC19B2">
        <w:rPr>
          <w:rFonts w:ascii="Helvetica Neue" w:hAnsi="Helvetica Neue"/>
          <w:szCs w:val="22"/>
          <w:lang w:val="en-US"/>
        </w:rPr>
        <w:t>emove an individual ICANN Director from the Board</w:t>
      </w:r>
      <w:r w:rsidRPr="00BC19B2">
        <w:rPr>
          <w:rFonts w:ascii="Helvetica Neue" w:hAnsi="Helvetica Neue"/>
          <w:szCs w:val="22"/>
          <w:lang w:val="en-US"/>
        </w:rPr>
        <w:t xml:space="preserve"> </w:t>
      </w:r>
    </w:p>
    <w:p w14:paraId="1C4DBB49" w14:textId="77777777" w:rsidR="00E379DD" w:rsidRPr="00BC19B2" w:rsidRDefault="00540A52" w:rsidP="00AC35E4">
      <w:pPr>
        <w:pStyle w:val="ListParagraph"/>
        <w:numPr>
          <w:ilvl w:val="1"/>
          <w:numId w:val="52"/>
        </w:numPr>
        <w:spacing w:before="120" w:after="120"/>
        <w:contextualSpacing w:val="0"/>
        <w:rPr>
          <w:rFonts w:ascii="Helvetica Neue" w:hAnsi="Helvetica Neue"/>
          <w:szCs w:val="22"/>
          <w:lang w:val="en-US"/>
        </w:rPr>
      </w:pPr>
      <w:r w:rsidRPr="00BC19B2">
        <w:rPr>
          <w:rFonts w:ascii="Helvetica Neue" w:hAnsi="Helvetica Neue"/>
          <w:szCs w:val="22"/>
          <w:lang w:val="en-US"/>
        </w:rPr>
        <w:lastRenderedPageBreak/>
        <w:t>R</w:t>
      </w:r>
      <w:r w:rsidR="00E379DD" w:rsidRPr="00BC19B2">
        <w:rPr>
          <w:rFonts w:ascii="Helvetica Neue" w:hAnsi="Helvetica Neue"/>
          <w:szCs w:val="22"/>
          <w:lang w:val="en-US"/>
        </w:rPr>
        <w:t>ecall the entire ICANN Board</w:t>
      </w:r>
    </w:p>
    <w:p w14:paraId="6D1690E5" w14:textId="77777777" w:rsidR="00E379DD" w:rsidRPr="00BC19B2" w:rsidRDefault="00540A52" w:rsidP="00AC35E4">
      <w:pPr>
        <w:pStyle w:val="ListParagraph"/>
        <w:numPr>
          <w:ilvl w:val="0"/>
          <w:numId w:val="52"/>
        </w:numPr>
        <w:spacing w:before="120" w:after="120"/>
        <w:contextualSpacing w:val="0"/>
        <w:rPr>
          <w:rFonts w:ascii="Helvetica Neue" w:hAnsi="Helvetica Neue"/>
          <w:szCs w:val="22"/>
          <w:lang w:val="en-US"/>
        </w:rPr>
      </w:pPr>
      <w:r w:rsidRPr="00BC19B2">
        <w:rPr>
          <w:rFonts w:ascii="Helvetica Neue" w:hAnsi="Helvetica Neue"/>
          <w:szCs w:val="22"/>
          <w:lang w:val="en-US"/>
        </w:rPr>
        <w:t>An additional</w:t>
      </w:r>
      <w:r w:rsidR="00E379DD" w:rsidRPr="00BC19B2">
        <w:rPr>
          <w:rFonts w:ascii="Helvetica Neue" w:hAnsi="Helvetica Neue"/>
          <w:szCs w:val="22"/>
          <w:lang w:val="en-US"/>
        </w:rPr>
        <w:t xml:space="preserve"> new power that gives the community a say in decisions about the </w:t>
      </w:r>
      <w:r w:rsidR="00E379DD" w:rsidRPr="00BC19B2">
        <w:rPr>
          <w:rFonts w:ascii="Helvetica Neue" w:hAnsi="Helvetica Neue"/>
          <w:b/>
          <w:szCs w:val="22"/>
          <w:lang w:val="en-US"/>
        </w:rPr>
        <w:t>IANA Functions Reviews</w:t>
      </w:r>
      <w:r w:rsidR="00E379DD" w:rsidRPr="00BC19B2">
        <w:rPr>
          <w:rFonts w:ascii="Helvetica Neue" w:hAnsi="Helvetica Neue"/>
          <w:szCs w:val="22"/>
          <w:lang w:val="en-US"/>
        </w:rPr>
        <w:t xml:space="preserve"> and any separation of the IANA Names Functions</w:t>
      </w:r>
    </w:p>
    <w:p w14:paraId="15C195EF" w14:textId="4A0A5E1F" w:rsidR="00E379DD" w:rsidRPr="002D5F9B" w:rsidRDefault="00E379DD" w:rsidP="00AC35E4">
      <w:pPr>
        <w:pStyle w:val="ListParagraph"/>
        <w:numPr>
          <w:ilvl w:val="0"/>
          <w:numId w:val="52"/>
        </w:numPr>
        <w:spacing w:before="120" w:after="120"/>
        <w:contextualSpacing w:val="0"/>
        <w:rPr>
          <w:rFonts w:ascii="Helvetica Neue" w:hAnsi="Helvetica Neue"/>
          <w:szCs w:val="22"/>
          <w:lang w:val="en-US"/>
        </w:rPr>
      </w:pPr>
      <w:r w:rsidRPr="002D5F9B">
        <w:rPr>
          <w:rFonts w:ascii="Helvetica Neue" w:hAnsi="Helvetica Neue"/>
          <w:szCs w:val="22"/>
          <w:lang w:val="en-US"/>
        </w:rPr>
        <w:t xml:space="preserve">All of these community powers can only be exercised after extensive community discussions and debates through processes of </w:t>
      </w:r>
      <w:r w:rsidRPr="002D5F9B">
        <w:rPr>
          <w:rFonts w:ascii="Helvetica Neue" w:hAnsi="Helvetica Neue"/>
          <w:b/>
          <w:szCs w:val="22"/>
          <w:lang w:val="en-US"/>
        </w:rPr>
        <w:t>engagement and escalation</w:t>
      </w:r>
      <w:r w:rsidR="00540A52" w:rsidRPr="002D5F9B">
        <w:rPr>
          <w:rFonts w:ascii="Helvetica Neue" w:hAnsi="Helvetica Neue"/>
          <w:b/>
          <w:szCs w:val="22"/>
          <w:lang w:val="en-US"/>
        </w:rPr>
        <w:t>.</w:t>
      </w:r>
      <w:r w:rsidRPr="002D5F9B">
        <w:rPr>
          <w:rFonts w:ascii="Helvetica Neue" w:hAnsi="Helvetica Neue"/>
          <w:szCs w:val="22"/>
          <w:lang w:val="en-US"/>
        </w:rPr>
        <w:t xml:space="preserve"> </w:t>
      </w:r>
      <w:r w:rsidR="0045432D">
        <w:rPr>
          <w:rFonts w:ascii="Helvetica Neue" w:hAnsi="Helvetica Neue"/>
          <w:szCs w:val="22"/>
          <w:lang w:val="en-US"/>
        </w:rPr>
        <w:t xml:space="preserve">The process of escalation provides </w:t>
      </w:r>
      <w:r w:rsidR="00AC098A">
        <w:rPr>
          <w:rFonts w:ascii="Helvetica Neue" w:hAnsi="Helvetica Neue"/>
          <w:szCs w:val="22"/>
          <w:lang w:val="en-US"/>
        </w:rPr>
        <w:t xml:space="preserve">many </w:t>
      </w:r>
      <w:r w:rsidR="0045432D">
        <w:rPr>
          <w:rFonts w:ascii="Helvetica Neue" w:hAnsi="Helvetica Neue"/>
          <w:szCs w:val="22"/>
          <w:lang w:val="en-US"/>
        </w:rPr>
        <w:t>opportunities for the resolution of disagreements between the parties before formal action is required.</w:t>
      </w:r>
    </w:p>
    <w:p w14:paraId="5A4F4CA5" w14:textId="16BFCDBC" w:rsidR="00E379DD" w:rsidRPr="00BC19B2" w:rsidRDefault="00F65610" w:rsidP="00AC35E4">
      <w:pPr>
        <w:spacing w:before="120" w:after="120"/>
        <w:rPr>
          <w:rFonts w:ascii="Helvetica Neue" w:hAnsi="Helvetica Neue"/>
          <w:szCs w:val="22"/>
          <w:lang w:val="en-US"/>
        </w:rPr>
      </w:pPr>
      <w:r>
        <w:rPr>
          <w:rFonts w:ascii="Helvetica Neue" w:hAnsi="Helvetica Neue"/>
          <w:szCs w:val="22"/>
          <w:lang w:val="en-US"/>
        </w:rPr>
        <w:br/>
      </w:r>
      <w:r w:rsidR="00E379DD" w:rsidRPr="00BC19B2">
        <w:rPr>
          <w:rFonts w:ascii="Helvetica Neue" w:hAnsi="Helvetica Neue"/>
          <w:szCs w:val="22"/>
          <w:lang w:val="en-US"/>
        </w:rPr>
        <w:t xml:space="preserve">The accountability elements outlined above will be supported through: </w:t>
      </w:r>
    </w:p>
    <w:p w14:paraId="2F3C2F55" w14:textId="0FF2F1EE" w:rsidR="00E379DD" w:rsidRPr="00BC19B2" w:rsidRDefault="00E379DD" w:rsidP="00AC35E4">
      <w:pPr>
        <w:pStyle w:val="ListParagraph"/>
        <w:numPr>
          <w:ilvl w:val="0"/>
          <w:numId w:val="52"/>
        </w:numPr>
        <w:spacing w:before="120" w:after="120"/>
        <w:ind w:left="714" w:hanging="357"/>
        <w:contextualSpacing w:val="0"/>
        <w:rPr>
          <w:rFonts w:ascii="Helvetica Neue" w:hAnsi="Helvetica Neue"/>
          <w:szCs w:val="22"/>
          <w:lang w:val="en-US"/>
        </w:rPr>
      </w:pPr>
      <w:r w:rsidRPr="00BC19B2">
        <w:rPr>
          <w:rFonts w:ascii="Helvetica Neue" w:hAnsi="Helvetica Neue"/>
          <w:szCs w:val="22"/>
          <w:lang w:val="en-US"/>
        </w:rPr>
        <w:t xml:space="preserve">Additions to the ICANN Bylaws to create an </w:t>
      </w:r>
      <w:r w:rsidRPr="00BC19B2">
        <w:rPr>
          <w:rFonts w:ascii="Helvetica Neue" w:hAnsi="Helvetica Neue"/>
          <w:b/>
          <w:szCs w:val="22"/>
          <w:lang w:val="en-US"/>
        </w:rPr>
        <w:t>Empowered Community</w:t>
      </w:r>
      <w:r w:rsidR="005A5F52">
        <w:rPr>
          <w:rFonts w:ascii="Helvetica Neue" w:hAnsi="Helvetica Neue"/>
          <w:szCs w:val="22"/>
          <w:lang w:val="en-US"/>
        </w:rPr>
        <w:t xml:space="preserve"> </w:t>
      </w:r>
      <w:r w:rsidR="00900979">
        <w:rPr>
          <w:rFonts w:ascii="Helvetica Neue" w:hAnsi="Helvetica Neue"/>
          <w:szCs w:val="22"/>
          <w:lang w:val="en-US"/>
        </w:rPr>
        <w:t>that</w:t>
      </w:r>
      <w:r w:rsidR="005A5F52">
        <w:rPr>
          <w:rFonts w:ascii="Helvetica Neue" w:hAnsi="Helvetica Neue"/>
          <w:szCs w:val="22"/>
          <w:lang w:val="en-US"/>
        </w:rPr>
        <w:t xml:space="preserve"> is based on</w:t>
      </w:r>
      <w:r w:rsidRPr="00BC19B2">
        <w:rPr>
          <w:rFonts w:ascii="Helvetica Neue" w:hAnsi="Helvetica Neue"/>
          <w:szCs w:val="22"/>
          <w:lang w:val="en-US"/>
        </w:rPr>
        <w:t xml:space="preserve"> a </w:t>
      </w:r>
      <w:r w:rsidR="005A5F52">
        <w:rPr>
          <w:rFonts w:ascii="Helvetica Neue" w:hAnsi="Helvetica Neue"/>
          <w:szCs w:val="22"/>
          <w:lang w:val="en-US"/>
        </w:rPr>
        <w:t>simple</w:t>
      </w:r>
      <w:r w:rsidRPr="00BC19B2">
        <w:rPr>
          <w:rFonts w:ascii="Helvetica Neue" w:hAnsi="Helvetica Neue"/>
          <w:szCs w:val="22"/>
          <w:lang w:val="en-US"/>
        </w:rPr>
        <w:t xml:space="preserve"> legal vehicle that will act on the instructions of ICANN stakeholder groups to exercise the </w:t>
      </w:r>
      <w:r w:rsidR="005A5F52">
        <w:rPr>
          <w:rFonts w:ascii="Helvetica Neue" w:hAnsi="Helvetica Neue"/>
          <w:szCs w:val="22"/>
          <w:lang w:val="en-US"/>
        </w:rPr>
        <w:t>C</w:t>
      </w:r>
      <w:r w:rsidRPr="00BC19B2">
        <w:rPr>
          <w:rFonts w:ascii="Helvetica Neue" w:hAnsi="Helvetica Neue"/>
          <w:szCs w:val="22"/>
          <w:lang w:val="en-US"/>
        </w:rPr>
        <w:t xml:space="preserve">ommunity </w:t>
      </w:r>
      <w:r w:rsidR="005A5F52">
        <w:rPr>
          <w:rFonts w:ascii="Helvetica Neue" w:hAnsi="Helvetica Neue"/>
          <w:szCs w:val="22"/>
          <w:lang w:val="en-US"/>
        </w:rPr>
        <w:t>P</w:t>
      </w:r>
      <w:r w:rsidRPr="00BC19B2">
        <w:rPr>
          <w:rFonts w:ascii="Helvetica Neue" w:hAnsi="Helvetica Neue"/>
          <w:szCs w:val="22"/>
          <w:lang w:val="en-US"/>
        </w:rPr>
        <w:t xml:space="preserve">owers. The Empowered Community is granted the status of a Designator (a </w:t>
      </w:r>
      <w:r w:rsidR="00BC19B2" w:rsidRPr="00BC19B2">
        <w:rPr>
          <w:rFonts w:ascii="Helvetica Neue" w:hAnsi="Helvetica Neue"/>
          <w:szCs w:val="22"/>
          <w:lang w:val="en-US"/>
        </w:rPr>
        <w:t>recognized</w:t>
      </w:r>
      <w:r w:rsidRPr="00BC19B2">
        <w:rPr>
          <w:rFonts w:ascii="Helvetica Neue" w:hAnsi="Helvetica Neue"/>
          <w:szCs w:val="22"/>
          <w:lang w:val="en-US"/>
        </w:rPr>
        <w:t xml:space="preserve"> role in law) and has the standing to enforce the </w:t>
      </w:r>
      <w:r w:rsidR="005A5F52">
        <w:rPr>
          <w:rFonts w:ascii="Helvetica Neue" w:hAnsi="Helvetica Neue"/>
          <w:szCs w:val="22"/>
          <w:lang w:val="en-US"/>
        </w:rPr>
        <w:t>C</w:t>
      </w:r>
      <w:r w:rsidRPr="00BC19B2">
        <w:rPr>
          <w:rFonts w:ascii="Helvetica Neue" w:hAnsi="Helvetica Neue"/>
          <w:szCs w:val="22"/>
          <w:lang w:val="en-US"/>
        </w:rPr>
        <w:t xml:space="preserve">ommunity </w:t>
      </w:r>
      <w:r w:rsidR="005A5F52">
        <w:rPr>
          <w:rFonts w:ascii="Helvetica Neue" w:hAnsi="Helvetica Neue"/>
          <w:szCs w:val="22"/>
          <w:lang w:val="en-US"/>
        </w:rPr>
        <w:t>P</w:t>
      </w:r>
      <w:r w:rsidRPr="00BC19B2">
        <w:rPr>
          <w:rFonts w:ascii="Helvetica Neue" w:hAnsi="Helvetica Neue"/>
          <w:szCs w:val="22"/>
          <w:lang w:val="en-US"/>
        </w:rPr>
        <w:t>owers if needed</w:t>
      </w:r>
      <w:r w:rsidR="0045432D">
        <w:rPr>
          <w:rFonts w:ascii="Helvetica Neue" w:hAnsi="Helvetica Neue"/>
          <w:szCs w:val="22"/>
          <w:lang w:val="en-US"/>
        </w:rPr>
        <w:t>.</w:t>
      </w:r>
    </w:p>
    <w:p w14:paraId="32F09E1B" w14:textId="77777777" w:rsidR="00E379DD" w:rsidRPr="00BC19B2" w:rsidRDefault="00E379DD" w:rsidP="00AC35E4">
      <w:pPr>
        <w:pStyle w:val="ListParagraph"/>
        <w:numPr>
          <w:ilvl w:val="0"/>
          <w:numId w:val="52"/>
        </w:numPr>
        <w:spacing w:before="120" w:after="120"/>
        <w:contextualSpacing w:val="0"/>
        <w:rPr>
          <w:rFonts w:ascii="Helvetica Neue" w:hAnsi="Helvetica Neue"/>
          <w:szCs w:val="22"/>
          <w:lang w:val="en-US"/>
        </w:rPr>
      </w:pPr>
      <w:r w:rsidRPr="00BC19B2">
        <w:rPr>
          <w:rFonts w:ascii="Helvetica Neue" w:hAnsi="Helvetica Neue"/>
          <w:szCs w:val="22"/>
          <w:lang w:val="en-US"/>
        </w:rPr>
        <w:t xml:space="preserve">Core elements of ICANN’s rules and regulations (the Articles and Bylaws) being categorized as </w:t>
      </w:r>
      <w:r w:rsidRPr="00BC19B2">
        <w:rPr>
          <w:rFonts w:ascii="Helvetica Neue" w:hAnsi="Helvetica Neue"/>
          <w:b/>
          <w:szCs w:val="22"/>
          <w:lang w:val="en-US"/>
        </w:rPr>
        <w:t>Fundamental</w:t>
      </w:r>
      <w:r w:rsidRPr="00BC19B2">
        <w:rPr>
          <w:rFonts w:ascii="Helvetica Neue" w:hAnsi="Helvetica Neue"/>
          <w:szCs w:val="22"/>
          <w:lang w:val="en-US"/>
        </w:rPr>
        <w:t xml:space="preserve"> </w:t>
      </w:r>
      <w:r w:rsidRPr="00BC19B2">
        <w:rPr>
          <w:rFonts w:ascii="Helvetica Neue" w:hAnsi="Helvetica Neue"/>
          <w:b/>
          <w:szCs w:val="22"/>
          <w:lang w:val="en-US"/>
        </w:rPr>
        <w:t>Bylaws</w:t>
      </w:r>
      <w:r w:rsidRPr="00BC19B2">
        <w:rPr>
          <w:rFonts w:ascii="Helvetica Neue" w:hAnsi="Helvetica Neue"/>
          <w:szCs w:val="22"/>
          <w:lang w:val="en-US"/>
        </w:rPr>
        <w:t xml:space="preserve"> that can only be changed with agreement between the ICANN community and the ICANN Board</w:t>
      </w:r>
    </w:p>
    <w:p w14:paraId="75BC8949" w14:textId="541DCFF5" w:rsidR="00E379DD" w:rsidRPr="00BC19B2" w:rsidRDefault="00F65610" w:rsidP="00AC35E4">
      <w:pPr>
        <w:spacing w:before="120" w:after="120"/>
        <w:rPr>
          <w:rFonts w:ascii="Helvetica Neue" w:hAnsi="Helvetica Neue"/>
          <w:szCs w:val="22"/>
          <w:lang w:val="en-US"/>
        </w:rPr>
      </w:pPr>
      <w:r>
        <w:rPr>
          <w:rFonts w:ascii="Helvetica Neue" w:hAnsi="Helvetica Neue"/>
          <w:szCs w:val="22"/>
          <w:lang w:val="en-US"/>
        </w:rPr>
        <w:br/>
      </w:r>
      <w:r w:rsidR="00E379DD" w:rsidRPr="00BC19B2">
        <w:rPr>
          <w:rFonts w:ascii="Helvetica Neue" w:hAnsi="Helvetica Neue"/>
          <w:szCs w:val="22"/>
          <w:lang w:val="en-US"/>
        </w:rPr>
        <w:t xml:space="preserve">In addition, further </w:t>
      </w:r>
      <w:r w:rsidR="0045432D" w:rsidRPr="0045432D">
        <w:rPr>
          <w:rFonts w:ascii="Helvetica Neue" w:hAnsi="Helvetica Neue"/>
          <w:szCs w:val="22"/>
          <w:lang w:val="en-US"/>
        </w:rPr>
        <w:t xml:space="preserve">proposed </w:t>
      </w:r>
      <w:r w:rsidR="00E379DD" w:rsidRPr="00BC19B2">
        <w:rPr>
          <w:rFonts w:ascii="Helvetica Neue" w:hAnsi="Helvetica Neue"/>
          <w:szCs w:val="22"/>
          <w:lang w:val="en-US"/>
        </w:rPr>
        <w:t xml:space="preserve">changes </w:t>
      </w:r>
      <w:r w:rsidR="00D245BA" w:rsidRPr="00BC19B2">
        <w:rPr>
          <w:rFonts w:ascii="Helvetica Neue" w:hAnsi="Helvetica Neue"/>
          <w:szCs w:val="22"/>
          <w:lang w:val="en-US"/>
        </w:rPr>
        <w:t>includ</w:t>
      </w:r>
      <w:r w:rsidR="00BE49B6">
        <w:rPr>
          <w:rFonts w:ascii="Helvetica Neue" w:hAnsi="Helvetica Neue"/>
          <w:szCs w:val="22"/>
          <w:lang w:val="en-US"/>
        </w:rPr>
        <w:t>e</w:t>
      </w:r>
      <w:r w:rsidR="00E379DD" w:rsidRPr="00BC19B2">
        <w:rPr>
          <w:rFonts w:ascii="Helvetica Neue" w:hAnsi="Helvetica Neue"/>
          <w:szCs w:val="22"/>
          <w:lang w:val="en-US"/>
        </w:rPr>
        <w:t>:</w:t>
      </w:r>
    </w:p>
    <w:p w14:paraId="5CEBBCC3" w14:textId="51F980CF" w:rsidR="00E379DD" w:rsidRPr="00BC19B2" w:rsidRDefault="00E379DD" w:rsidP="00AC35E4">
      <w:pPr>
        <w:pStyle w:val="ListParagraph"/>
        <w:numPr>
          <w:ilvl w:val="0"/>
          <w:numId w:val="52"/>
        </w:numPr>
        <w:spacing w:before="120" w:after="120"/>
        <w:ind w:left="714" w:hanging="357"/>
        <w:contextualSpacing w:val="0"/>
        <w:rPr>
          <w:rFonts w:ascii="Helvetica Neue" w:hAnsi="Helvetica Neue"/>
          <w:szCs w:val="22"/>
          <w:lang w:val="en-US"/>
        </w:rPr>
      </w:pPr>
      <w:r w:rsidRPr="00BC19B2">
        <w:rPr>
          <w:rFonts w:ascii="Helvetica Neue" w:hAnsi="Helvetica Neue"/>
          <w:szCs w:val="22"/>
          <w:lang w:val="en-US"/>
        </w:rPr>
        <w:t xml:space="preserve">A recognition of </w:t>
      </w:r>
      <w:r w:rsidRPr="00BC19B2">
        <w:rPr>
          <w:rFonts w:ascii="Helvetica Neue" w:hAnsi="Helvetica Neue"/>
          <w:b/>
          <w:szCs w:val="22"/>
          <w:lang w:val="en-US"/>
        </w:rPr>
        <w:t xml:space="preserve">ICANN’s respect for </w:t>
      </w:r>
      <w:r w:rsidR="005A5F52">
        <w:rPr>
          <w:rFonts w:ascii="Helvetica Neue" w:hAnsi="Helvetica Neue"/>
          <w:b/>
          <w:szCs w:val="22"/>
          <w:lang w:val="en-US"/>
        </w:rPr>
        <w:t>H</w:t>
      </w:r>
      <w:r w:rsidRPr="00BC19B2">
        <w:rPr>
          <w:rFonts w:ascii="Helvetica Neue" w:hAnsi="Helvetica Neue"/>
          <w:b/>
          <w:szCs w:val="22"/>
          <w:lang w:val="en-US"/>
        </w:rPr>
        <w:t xml:space="preserve">uman </w:t>
      </w:r>
      <w:r w:rsidR="005A5F52">
        <w:rPr>
          <w:rFonts w:ascii="Helvetica Neue" w:hAnsi="Helvetica Neue"/>
          <w:b/>
          <w:szCs w:val="22"/>
          <w:lang w:val="en-US"/>
        </w:rPr>
        <w:t>R</w:t>
      </w:r>
      <w:r w:rsidRPr="00BC19B2">
        <w:rPr>
          <w:rFonts w:ascii="Helvetica Neue" w:hAnsi="Helvetica Neue"/>
          <w:b/>
          <w:szCs w:val="22"/>
          <w:lang w:val="en-US"/>
        </w:rPr>
        <w:t xml:space="preserve">ights </w:t>
      </w:r>
    </w:p>
    <w:p w14:paraId="5AB57FCC" w14:textId="77777777" w:rsidR="00E379DD" w:rsidRPr="00BC19B2" w:rsidRDefault="00E379DD" w:rsidP="00AC35E4">
      <w:pPr>
        <w:pStyle w:val="ListParagraph"/>
        <w:numPr>
          <w:ilvl w:val="0"/>
          <w:numId w:val="52"/>
        </w:numPr>
        <w:spacing w:before="120" w:after="120"/>
        <w:ind w:left="714" w:hanging="357"/>
        <w:contextualSpacing w:val="0"/>
        <w:rPr>
          <w:rFonts w:ascii="Helvetica Neue" w:hAnsi="Helvetica Neue"/>
          <w:szCs w:val="22"/>
          <w:lang w:val="en-US"/>
        </w:rPr>
      </w:pPr>
      <w:r w:rsidRPr="00BC19B2">
        <w:rPr>
          <w:rFonts w:ascii="Helvetica Neue" w:hAnsi="Helvetica Neue"/>
          <w:szCs w:val="22"/>
          <w:lang w:val="en-US"/>
        </w:rPr>
        <w:t xml:space="preserve">Incorporation of ICANN’s commitments under the 2009 </w:t>
      </w:r>
      <w:r w:rsidRPr="00BC19B2">
        <w:rPr>
          <w:rFonts w:ascii="Helvetica Neue" w:hAnsi="Helvetica Neue"/>
          <w:b/>
          <w:szCs w:val="22"/>
          <w:lang w:val="en-US"/>
        </w:rPr>
        <w:t>Affirmation of Commitments</w:t>
      </w:r>
      <w:r w:rsidRPr="00BC19B2">
        <w:rPr>
          <w:rFonts w:ascii="Helvetica Neue" w:hAnsi="Helvetica Neue"/>
          <w:szCs w:val="22"/>
          <w:lang w:val="en-US"/>
        </w:rPr>
        <w:t xml:space="preserve"> with the United States into the Bylaws, where appropriate</w:t>
      </w:r>
    </w:p>
    <w:p w14:paraId="7FF491B8" w14:textId="77777777" w:rsidR="00E379DD" w:rsidRPr="00BC19B2" w:rsidRDefault="00E379DD" w:rsidP="00AC35E4">
      <w:pPr>
        <w:pStyle w:val="ListParagraph"/>
        <w:numPr>
          <w:ilvl w:val="0"/>
          <w:numId w:val="52"/>
        </w:numPr>
        <w:spacing w:before="120" w:after="120"/>
        <w:ind w:left="714" w:hanging="357"/>
        <w:contextualSpacing w:val="0"/>
        <w:rPr>
          <w:rFonts w:ascii="Helvetica Neue" w:hAnsi="Helvetica Neue"/>
          <w:szCs w:val="22"/>
          <w:lang w:val="en-US"/>
        </w:rPr>
      </w:pPr>
      <w:r w:rsidRPr="00BC19B2">
        <w:rPr>
          <w:rFonts w:ascii="Helvetica Neue" w:hAnsi="Helvetica Neue"/>
          <w:szCs w:val="22"/>
          <w:lang w:val="en-US"/>
        </w:rPr>
        <w:t xml:space="preserve">Improved accountability and diversity for ICANN’s </w:t>
      </w:r>
      <w:r w:rsidRPr="00BC19B2">
        <w:rPr>
          <w:rFonts w:ascii="Helvetica Neue" w:hAnsi="Helvetica Neue"/>
          <w:b/>
          <w:szCs w:val="22"/>
          <w:lang w:val="en-US"/>
        </w:rPr>
        <w:t>Supporting Organizations and Advisory Committees</w:t>
      </w:r>
    </w:p>
    <w:p w14:paraId="64872D2A" w14:textId="77777777" w:rsidR="00AC35E4" w:rsidRPr="00302380" w:rsidRDefault="00E379DD" w:rsidP="00302380">
      <w:pPr>
        <w:pStyle w:val="ListParagraph"/>
        <w:numPr>
          <w:ilvl w:val="0"/>
          <w:numId w:val="52"/>
        </w:numPr>
        <w:spacing w:before="120" w:after="120"/>
        <w:ind w:left="714" w:hanging="357"/>
        <w:contextualSpacing w:val="0"/>
        <w:rPr>
          <w:rFonts w:ascii="Helvetica Neue" w:hAnsi="Helvetica Neue"/>
          <w:szCs w:val="22"/>
          <w:lang w:val="en-US"/>
        </w:rPr>
      </w:pPr>
      <w:r w:rsidRPr="00BC19B2">
        <w:rPr>
          <w:rFonts w:ascii="Helvetica Neue" w:hAnsi="Helvetica Neue"/>
          <w:szCs w:val="22"/>
          <w:lang w:val="en-US"/>
        </w:rPr>
        <w:t xml:space="preserve">A commitment to discuss </w:t>
      </w:r>
      <w:r w:rsidR="00BE49B6">
        <w:rPr>
          <w:rFonts w:ascii="Helvetica Neue" w:hAnsi="Helvetica Neue"/>
          <w:szCs w:val="22"/>
          <w:lang w:val="en-US"/>
        </w:rPr>
        <w:t>additional</w:t>
      </w:r>
      <w:r w:rsidRPr="00BC19B2">
        <w:rPr>
          <w:rFonts w:ascii="Helvetica Neue" w:hAnsi="Helvetica Neue"/>
          <w:szCs w:val="22"/>
          <w:lang w:val="en-US"/>
        </w:rPr>
        <w:t xml:space="preserve"> accountability improvements and broader accountability enhancements in 2016, following implementation of this core set of accountability improvements</w:t>
      </w:r>
    </w:p>
    <w:p w14:paraId="30DC7EB3" w14:textId="668D41AF" w:rsidR="00E379DD" w:rsidRPr="00BC19B2" w:rsidRDefault="00F65610" w:rsidP="00AC35E4">
      <w:pPr>
        <w:spacing w:before="120" w:after="120"/>
        <w:rPr>
          <w:rFonts w:ascii="Helvetica Neue" w:hAnsi="Helvetica Neue"/>
          <w:szCs w:val="22"/>
          <w:lang w:val="en-US"/>
        </w:rPr>
      </w:pPr>
      <w:r>
        <w:rPr>
          <w:rFonts w:ascii="Helvetica Neue" w:hAnsi="Helvetica Neue"/>
          <w:szCs w:val="22"/>
          <w:lang w:val="en-US"/>
        </w:rPr>
        <w:br/>
      </w:r>
      <w:r w:rsidR="00E379DD" w:rsidRPr="00BC19B2">
        <w:rPr>
          <w:rFonts w:ascii="Helvetica Neue" w:hAnsi="Helvetica Neue"/>
          <w:szCs w:val="22"/>
          <w:lang w:val="en-US"/>
        </w:rPr>
        <w:t xml:space="preserve">To develop these recommendations to improve ICANN’s accountability, the </w:t>
      </w:r>
      <w:r w:rsidR="00FD1681">
        <w:rPr>
          <w:rFonts w:ascii="Helvetica Neue" w:hAnsi="Helvetica Neue"/>
          <w:szCs w:val="22"/>
          <w:lang w:val="en-US"/>
        </w:rPr>
        <w:t>W</w:t>
      </w:r>
      <w:r w:rsidR="00E379DD" w:rsidRPr="00BC19B2">
        <w:rPr>
          <w:rFonts w:ascii="Helvetica Neue" w:hAnsi="Helvetica Neue"/>
          <w:szCs w:val="22"/>
          <w:lang w:val="en-US"/>
        </w:rPr>
        <w:t xml:space="preserve">orking </w:t>
      </w:r>
      <w:r w:rsidR="00FD1681">
        <w:rPr>
          <w:rFonts w:ascii="Helvetica Neue" w:hAnsi="Helvetica Neue"/>
          <w:szCs w:val="22"/>
          <w:lang w:val="en-US"/>
        </w:rPr>
        <w:t>G</w:t>
      </w:r>
      <w:r w:rsidR="00E379DD" w:rsidRPr="00BC19B2">
        <w:rPr>
          <w:rFonts w:ascii="Helvetica Neue" w:hAnsi="Helvetica Neue"/>
          <w:szCs w:val="22"/>
          <w:lang w:val="en-US"/>
        </w:rPr>
        <w:t>roup:</w:t>
      </w:r>
    </w:p>
    <w:p w14:paraId="15F555B9" w14:textId="6A2F30D2" w:rsidR="00E379DD" w:rsidRPr="00BC19B2" w:rsidRDefault="00E379DD" w:rsidP="00AC35E4">
      <w:pPr>
        <w:pStyle w:val="ListParagraph"/>
        <w:numPr>
          <w:ilvl w:val="0"/>
          <w:numId w:val="52"/>
        </w:numPr>
        <w:spacing w:before="120" w:after="120"/>
        <w:ind w:left="714" w:hanging="357"/>
        <w:contextualSpacing w:val="0"/>
        <w:rPr>
          <w:rFonts w:ascii="Helvetica Neue" w:hAnsi="Helvetica Neue"/>
          <w:szCs w:val="22"/>
          <w:lang w:val="en-US"/>
        </w:rPr>
      </w:pPr>
      <w:r w:rsidRPr="00BC19B2">
        <w:rPr>
          <w:rFonts w:ascii="Helvetica Neue" w:hAnsi="Helvetica Neue"/>
          <w:szCs w:val="22"/>
          <w:lang w:val="en-US"/>
        </w:rPr>
        <w:t xml:space="preserve">Relied on suggestions and proposals generated inside the </w:t>
      </w:r>
      <w:r w:rsidR="00FD1681">
        <w:rPr>
          <w:rFonts w:ascii="Helvetica Neue" w:hAnsi="Helvetica Neue"/>
          <w:szCs w:val="22"/>
          <w:lang w:val="en-US"/>
        </w:rPr>
        <w:t>W</w:t>
      </w:r>
      <w:r w:rsidRPr="00BC19B2">
        <w:rPr>
          <w:rFonts w:ascii="Helvetica Neue" w:hAnsi="Helvetica Neue"/>
          <w:szCs w:val="22"/>
          <w:lang w:val="en-US"/>
        </w:rPr>
        <w:t xml:space="preserve">orking </w:t>
      </w:r>
      <w:r w:rsidR="00FD1681">
        <w:rPr>
          <w:rFonts w:ascii="Helvetica Neue" w:hAnsi="Helvetica Neue"/>
          <w:szCs w:val="22"/>
          <w:lang w:val="en-US"/>
        </w:rPr>
        <w:t>G</w:t>
      </w:r>
      <w:r w:rsidRPr="00BC19B2">
        <w:rPr>
          <w:rFonts w:ascii="Helvetica Neue" w:hAnsi="Helvetica Neue"/>
          <w:szCs w:val="22"/>
          <w:lang w:val="en-US"/>
        </w:rPr>
        <w:t xml:space="preserve">roup and by the broader </w:t>
      </w:r>
      <w:r w:rsidR="00FD1681">
        <w:rPr>
          <w:rFonts w:ascii="Helvetica Neue" w:hAnsi="Helvetica Neue"/>
          <w:szCs w:val="22"/>
          <w:lang w:val="en-US"/>
        </w:rPr>
        <w:t xml:space="preserve">Internet multistakeholder </w:t>
      </w:r>
      <w:r w:rsidRPr="00BC19B2">
        <w:rPr>
          <w:rFonts w:ascii="Helvetica Neue" w:hAnsi="Helvetica Neue"/>
          <w:szCs w:val="22"/>
          <w:lang w:val="en-US"/>
        </w:rPr>
        <w:t xml:space="preserve">community </w:t>
      </w:r>
    </w:p>
    <w:p w14:paraId="7FE652A0" w14:textId="77777777" w:rsidR="00E379DD" w:rsidRPr="00BC19B2" w:rsidRDefault="00E379DD" w:rsidP="00AC35E4">
      <w:pPr>
        <w:pStyle w:val="ListParagraph"/>
        <w:numPr>
          <w:ilvl w:val="0"/>
          <w:numId w:val="52"/>
        </w:numPr>
        <w:spacing w:before="120" w:after="120"/>
        <w:ind w:left="714" w:hanging="357"/>
        <w:contextualSpacing w:val="0"/>
        <w:rPr>
          <w:rFonts w:ascii="Helvetica Neue" w:hAnsi="Helvetica Neue"/>
          <w:szCs w:val="22"/>
          <w:lang w:val="en-US"/>
        </w:rPr>
      </w:pPr>
      <w:r w:rsidRPr="00BC19B2">
        <w:rPr>
          <w:rFonts w:ascii="Helvetica Neue" w:hAnsi="Helvetica Neue"/>
          <w:szCs w:val="22"/>
          <w:lang w:val="en-US"/>
        </w:rPr>
        <w:t>Conducted public comment periods to gather feedback on earlier drafts and discussed iterations of its recommendations across the world at ICANN meetings and through online webinars</w:t>
      </w:r>
    </w:p>
    <w:p w14:paraId="41FCBBB6" w14:textId="17C25066" w:rsidR="00D245BA" w:rsidRPr="00AC35E4" w:rsidRDefault="00E379DD" w:rsidP="00AC35E4">
      <w:pPr>
        <w:pStyle w:val="ListParagraph"/>
        <w:numPr>
          <w:ilvl w:val="0"/>
          <w:numId w:val="52"/>
        </w:numPr>
        <w:spacing w:before="120" w:after="120"/>
        <w:ind w:left="714" w:hanging="357"/>
        <w:contextualSpacing w:val="0"/>
        <w:rPr>
          <w:rFonts w:ascii="Helvetica Neue" w:hAnsi="Helvetica Neue"/>
          <w:szCs w:val="22"/>
          <w:lang w:val="en-US"/>
        </w:rPr>
      </w:pPr>
      <w:r w:rsidRPr="00BC19B2">
        <w:rPr>
          <w:rFonts w:ascii="Helvetica Neue" w:hAnsi="Helvetica Neue"/>
          <w:szCs w:val="22"/>
          <w:lang w:val="en-US"/>
        </w:rPr>
        <w:t xml:space="preserve">Rigorously “stress tested” ICANN’s current and proposed accountability </w:t>
      </w:r>
      <w:r w:rsidR="00FD1681">
        <w:rPr>
          <w:rFonts w:ascii="Helvetica Neue" w:hAnsi="Helvetica Neue"/>
          <w:szCs w:val="22"/>
          <w:lang w:val="en-US"/>
        </w:rPr>
        <w:t>mechanism</w:t>
      </w:r>
      <w:r w:rsidR="00FD1681" w:rsidRPr="00BC19B2">
        <w:rPr>
          <w:rFonts w:ascii="Helvetica Neue" w:hAnsi="Helvetica Neue"/>
          <w:szCs w:val="22"/>
          <w:lang w:val="en-US"/>
        </w:rPr>
        <w:t xml:space="preserve">s </w:t>
      </w:r>
      <w:r w:rsidRPr="00BC19B2">
        <w:rPr>
          <w:rFonts w:ascii="Helvetica Neue" w:hAnsi="Helvetica Neue"/>
          <w:szCs w:val="22"/>
          <w:lang w:val="en-US"/>
        </w:rPr>
        <w:t xml:space="preserve">to test their strength against problematic scenarios </w:t>
      </w:r>
      <w:r w:rsidR="00D245BA" w:rsidRPr="00BC19B2">
        <w:rPr>
          <w:rFonts w:ascii="Helvetica Neue" w:hAnsi="Helvetica Neue"/>
          <w:szCs w:val="22"/>
          <w:lang w:val="en-US"/>
        </w:rPr>
        <w:t xml:space="preserve">the organization </w:t>
      </w:r>
      <w:r w:rsidRPr="00BC19B2">
        <w:rPr>
          <w:rFonts w:ascii="Helvetica Neue" w:hAnsi="Helvetica Neue"/>
          <w:szCs w:val="22"/>
          <w:lang w:val="en-US"/>
        </w:rPr>
        <w:t xml:space="preserve">could </w:t>
      </w:r>
      <w:r w:rsidR="00FD1681">
        <w:rPr>
          <w:rFonts w:ascii="Helvetica Neue" w:hAnsi="Helvetica Neue"/>
          <w:szCs w:val="22"/>
          <w:lang w:val="en-US"/>
        </w:rPr>
        <w:t xml:space="preserve">potentially </w:t>
      </w:r>
      <w:r w:rsidR="00D245BA" w:rsidRPr="00BC19B2">
        <w:rPr>
          <w:rFonts w:ascii="Helvetica Neue" w:hAnsi="Helvetica Neue"/>
          <w:szCs w:val="22"/>
          <w:lang w:val="en-US"/>
        </w:rPr>
        <w:t>face</w:t>
      </w:r>
      <w:r w:rsidRPr="00BC19B2">
        <w:rPr>
          <w:rFonts w:ascii="Helvetica Neue" w:hAnsi="Helvetica Neue"/>
          <w:szCs w:val="22"/>
          <w:lang w:val="en-US"/>
        </w:rPr>
        <w:t xml:space="preserve"> </w:t>
      </w:r>
    </w:p>
    <w:p w14:paraId="17BA0B10" w14:textId="77777777" w:rsidR="00E379DD" w:rsidRPr="00BC19B2" w:rsidRDefault="00E379DD" w:rsidP="00AC35E4">
      <w:pPr>
        <w:pStyle w:val="ListParagraph"/>
        <w:numPr>
          <w:ilvl w:val="0"/>
          <w:numId w:val="52"/>
        </w:numPr>
        <w:spacing w:before="120" w:after="120"/>
        <w:ind w:left="714" w:hanging="357"/>
        <w:contextualSpacing w:val="0"/>
        <w:rPr>
          <w:rFonts w:ascii="Helvetica Neue" w:hAnsi="Helvetica Neue"/>
          <w:szCs w:val="22"/>
          <w:lang w:val="en-US"/>
        </w:rPr>
      </w:pPr>
      <w:r w:rsidRPr="00BC19B2">
        <w:rPr>
          <w:rFonts w:ascii="Helvetica Neue" w:hAnsi="Helvetica Neue"/>
          <w:szCs w:val="22"/>
          <w:lang w:val="en-US"/>
        </w:rPr>
        <w:t>Engaged two independent law firms to ensure the legal reliability of the proposed accountability enhancements</w:t>
      </w:r>
    </w:p>
    <w:p w14:paraId="57472566" w14:textId="77777777" w:rsidR="00E379DD" w:rsidRPr="00BC19B2" w:rsidRDefault="00E379DD" w:rsidP="00AC35E4">
      <w:pPr>
        <w:pStyle w:val="ListParagraph"/>
        <w:numPr>
          <w:ilvl w:val="0"/>
          <w:numId w:val="52"/>
        </w:numPr>
        <w:spacing w:before="120" w:after="120"/>
        <w:ind w:left="714" w:hanging="357"/>
        <w:contextualSpacing w:val="0"/>
        <w:rPr>
          <w:rFonts w:ascii="Helvetica Neue" w:hAnsi="Helvetica Neue"/>
          <w:szCs w:val="22"/>
          <w:lang w:val="en-US"/>
        </w:rPr>
      </w:pPr>
      <w:r w:rsidRPr="00BC19B2">
        <w:rPr>
          <w:rFonts w:ascii="Helvetica Neue" w:hAnsi="Helvetica Neue"/>
          <w:szCs w:val="22"/>
          <w:lang w:val="en-US"/>
        </w:rPr>
        <w:t>Made the minimum enhancements to ICANN’s accountability necessary to meet the baseline requirements of the community, as required for the IANA Stewardship Transition</w:t>
      </w:r>
    </w:p>
    <w:p w14:paraId="5F72A9EC" w14:textId="77777777" w:rsidR="00E379DD" w:rsidRDefault="00E379DD" w:rsidP="00AC35E4">
      <w:pPr>
        <w:pStyle w:val="ListParagraph"/>
        <w:numPr>
          <w:ilvl w:val="0"/>
          <w:numId w:val="52"/>
        </w:numPr>
        <w:spacing w:before="120" w:after="120"/>
        <w:ind w:left="714" w:hanging="357"/>
        <w:contextualSpacing w:val="0"/>
        <w:rPr>
          <w:rFonts w:ascii="Helvetica Neue" w:hAnsi="Helvetica Neue"/>
          <w:szCs w:val="22"/>
          <w:lang w:val="en-US"/>
        </w:rPr>
      </w:pPr>
      <w:r w:rsidRPr="00BC19B2">
        <w:rPr>
          <w:rFonts w:ascii="Helvetica Neue" w:hAnsi="Helvetica Neue"/>
          <w:szCs w:val="22"/>
          <w:lang w:val="en-US"/>
        </w:rPr>
        <w:t>Met the requirements of the group that developed the IANA Stewardship Transition proposal for the Domain Names community</w:t>
      </w:r>
    </w:p>
    <w:p w14:paraId="4CEDA3D7" w14:textId="77777777" w:rsidR="00E379DD" w:rsidRPr="00AC35E4" w:rsidRDefault="002D5F9B" w:rsidP="00AC35E4">
      <w:pPr>
        <w:pStyle w:val="ListParagraph"/>
        <w:numPr>
          <w:ilvl w:val="0"/>
          <w:numId w:val="52"/>
        </w:numPr>
        <w:spacing w:before="120" w:after="120"/>
        <w:ind w:left="714" w:hanging="357"/>
        <w:contextualSpacing w:val="0"/>
        <w:rPr>
          <w:rFonts w:ascii="Helvetica Neue" w:hAnsi="Helvetica Neue"/>
          <w:szCs w:val="22"/>
          <w:lang w:val="en-US"/>
        </w:rPr>
      </w:pPr>
      <w:r>
        <w:rPr>
          <w:rFonts w:ascii="Helvetica Neue" w:hAnsi="Helvetica Neue"/>
          <w:szCs w:val="22"/>
          <w:lang w:val="en-US"/>
        </w:rPr>
        <w:lastRenderedPageBreak/>
        <w:t>Met the requirements of the U.S. National Telecommunications and Information Agency for the IANA Stewardship Transition</w:t>
      </w:r>
    </w:p>
    <w:p w14:paraId="53B35887" w14:textId="77777777" w:rsidR="00AC35E4" w:rsidRDefault="00E379DD" w:rsidP="00AC098A">
      <w:pPr>
        <w:spacing w:before="120" w:after="120"/>
        <w:rPr>
          <w:lang w:val="en-US"/>
        </w:rPr>
      </w:pPr>
      <w:r w:rsidRPr="00BC19B2">
        <w:rPr>
          <w:rFonts w:ascii="Helvetica Neue" w:hAnsi="Helvetica Neue"/>
          <w:szCs w:val="22"/>
          <w:lang w:val="en-US"/>
        </w:rPr>
        <w:t>We look forward to your thoughts and feedback on our Third Draft Proposal on Enhancing ICANN Accountability.</w:t>
      </w:r>
    </w:p>
    <w:p w14:paraId="313D220D" w14:textId="4458A4D7" w:rsidR="000C3E90" w:rsidRDefault="000C3E90" w:rsidP="00F13A5B">
      <w:pPr>
        <w:pStyle w:val="TOC1"/>
        <w:spacing w:after="120"/>
        <w:rPr>
          <w:rFonts w:ascii="Helvetica Neue" w:hAnsi="Helvetica Neue"/>
          <w:lang w:val="en-US"/>
        </w:rPr>
      </w:pPr>
      <w:bookmarkStart w:id="3" w:name="_Toc308533428"/>
      <w:bookmarkStart w:id="4" w:name="_Toc308544612"/>
    </w:p>
    <w:p w14:paraId="78726308" w14:textId="77777777" w:rsidR="00F65610" w:rsidRPr="00F65610" w:rsidRDefault="00F65610" w:rsidP="00F65610"/>
    <w:bookmarkEnd w:id="3"/>
    <w:bookmarkEnd w:id="4"/>
    <w:p w14:paraId="3604C099" w14:textId="77777777" w:rsidR="00756C65" w:rsidRPr="00BC19B2" w:rsidRDefault="00756C65" w:rsidP="00AC35E4">
      <w:pPr>
        <w:pStyle w:val="ListParagraph"/>
        <w:spacing w:before="120" w:after="120"/>
        <w:contextualSpacing w:val="0"/>
        <w:rPr>
          <w:rFonts w:ascii="Helvetica Neue" w:hAnsi="Helvetica Neue"/>
          <w:b/>
          <w:lang w:val="en-US"/>
        </w:rPr>
      </w:pPr>
    </w:p>
    <w:p w14:paraId="6F5D87DE" w14:textId="439F3FC1" w:rsidR="008350DF" w:rsidRPr="008E7600" w:rsidRDefault="00440078" w:rsidP="008E7600">
      <w:pPr>
        <w:pStyle w:val="Title"/>
        <w:rPr>
          <w:rFonts w:ascii="Helvetica Neue" w:hAnsi="Helvetica Neue"/>
          <w:lang w:val="en-US"/>
        </w:rPr>
      </w:pPr>
      <w:bookmarkStart w:id="5" w:name="_Toc308544613"/>
      <w:r w:rsidRPr="00BC19B2">
        <w:rPr>
          <w:lang w:val="en-US"/>
        </w:rPr>
        <w:br w:type="page"/>
      </w:r>
      <w:r w:rsidR="008350DF" w:rsidRPr="008E7600">
        <w:rPr>
          <w:rFonts w:ascii="Helvetica Neue" w:hAnsi="Helvetica Neue"/>
          <w:lang w:val="en-US"/>
        </w:rPr>
        <w:lastRenderedPageBreak/>
        <w:t>Background</w:t>
      </w:r>
      <w:bookmarkEnd w:id="5"/>
    </w:p>
    <w:p w14:paraId="72324B21" w14:textId="77777777" w:rsidR="008350DF" w:rsidRPr="00BC19B2" w:rsidRDefault="008350DF" w:rsidP="00AC35E4">
      <w:pPr>
        <w:spacing w:before="120" w:after="120"/>
        <w:rPr>
          <w:rFonts w:ascii="Helvetica Neue" w:hAnsi="Helvetica Neue" w:cs="Arial"/>
          <w:color w:val="000000"/>
          <w:szCs w:val="22"/>
          <w:lang w:val="en-US"/>
        </w:rPr>
      </w:pPr>
      <w:r w:rsidRPr="00BC19B2">
        <w:rPr>
          <w:rFonts w:ascii="Helvetica Neue" w:hAnsi="Helvetica Neue" w:cs="Arial"/>
          <w:color w:val="000000"/>
          <w:szCs w:val="22"/>
          <w:lang w:val="en-US"/>
        </w:rPr>
        <w:t xml:space="preserve">On 14 March 2014, the U.S. National Telecommunications and Information Administration (NTIA) announced its intent to transition its stewardship of the </w:t>
      </w:r>
      <w:hyperlink r:id="rId8" w:history="1">
        <w:r w:rsidRPr="00BC19B2">
          <w:rPr>
            <w:rStyle w:val="Hyperlink"/>
            <w:rFonts w:ascii="Helvetica Neue" w:hAnsi="Helvetica Neue" w:cs="Arial"/>
            <w:szCs w:val="22"/>
            <w:lang w:val="en-US"/>
          </w:rPr>
          <w:t>Internet Ass</w:t>
        </w:r>
        <w:r w:rsidR="00183526" w:rsidRPr="00BC19B2">
          <w:rPr>
            <w:rStyle w:val="Hyperlink"/>
            <w:rFonts w:ascii="Helvetica Neue" w:hAnsi="Helvetica Neue" w:cs="Arial"/>
            <w:szCs w:val="22"/>
            <w:lang w:val="en-US"/>
          </w:rPr>
          <w:t>igned Numbers Authority (IANA) f</w:t>
        </w:r>
        <w:r w:rsidRPr="00BC19B2">
          <w:rPr>
            <w:rStyle w:val="Hyperlink"/>
            <w:rFonts w:ascii="Helvetica Neue" w:hAnsi="Helvetica Neue" w:cs="Arial"/>
            <w:szCs w:val="22"/>
            <w:lang w:val="en-US"/>
          </w:rPr>
          <w:t>unctions</w:t>
        </w:r>
      </w:hyperlink>
      <w:r w:rsidRPr="00BC19B2">
        <w:rPr>
          <w:rFonts w:ascii="Helvetica Neue" w:hAnsi="Helvetica Neue" w:cs="Arial"/>
          <w:color w:val="000000"/>
          <w:szCs w:val="22"/>
          <w:lang w:val="en-US"/>
        </w:rPr>
        <w:t xml:space="preserve"> to the global multistakeholder community. NTIA asked ICANN to convene an inclusive, global discussion to determine a process for transitioning the stewardship of these functions to the</w:t>
      </w:r>
      <w:r w:rsidR="00FD1681">
        <w:rPr>
          <w:rFonts w:ascii="Helvetica Neue" w:hAnsi="Helvetica Neue" w:cs="Arial"/>
          <w:color w:val="000000"/>
          <w:szCs w:val="22"/>
          <w:lang w:val="en-US"/>
        </w:rPr>
        <w:t xml:space="preserve"> Internet</w:t>
      </w:r>
      <w:r w:rsidRPr="00BC19B2">
        <w:rPr>
          <w:rFonts w:ascii="Helvetica Neue" w:hAnsi="Helvetica Neue" w:cs="Arial"/>
          <w:color w:val="000000"/>
          <w:szCs w:val="22"/>
          <w:lang w:val="en-US"/>
        </w:rPr>
        <w:t xml:space="preserve"> community. </w:t>
      </w:r>
    </w:p>
    <w:p w14:paraId="0E791805" w14:textId="77777777" w:rsidR="008350DF" w:rsidRPr="00BC19B2" w:rsidRDefault="009C310B" w:rsidP="00AC35E4">
      <w:pPr>
        <w:spacing w:before="120" w:after="120"/>
        <w:rPr>
          <w:rFonts w:ascii="Helvetica Neue" w:hAnsi="Helvetica Neue" w:cs="Arial"/>
          <w:color w:val="000000"/>
          <w:szCs w:val="22"/>
          <w:lang w:val="en-US"/>
        </w:rPr>
      </w:pPr>
      <w:r w:rsidRPr="00BC19B2">
        <w:rPr>
          <w:rFonts w:ascii="Helvetica Neue" w:hAnsi="Helvetica Neue" w:cs="Arial"/>
          <w:color w:val="000000"/>
          <w:szCs w:val="22"/>
          <w:lang w:val="en-US"/>
        </w:rPr>
        <w:t>During</w:t>
      </w:r>
      <w:r w:rsidR="00DA09A4" w:rsidRPr="00BC19B2">
        <w:rPr>
          <w:rFonts w:ascii="Helvetica Neue" w:hAnsi="Helvetica Neue" w:cs="Arial"/>
          <w:color w:val="000000"/>
          <w:szCs w:val="22"/>
          <w:lang w:val="en-US"/>
        </w:rPr>
        <w:t xml:space="preserve"> initial</w:t>
      </w:r>
      <w:r w:rsidRPr="00BC19B2">
        <w:rPr>
          <w:rFonts w:ascii="Helvetica Neue" w:hAnsi="Helvetica Neue" w:cs="Arial"/>
          <w:color w:val="000000"/>
          <w:szCs w:val="22"/>
          <w:lang w:val="en-US"/>
        </w:rPr>
        <w:t xml:space="preserve"> discussions on </w:t>
      </w:r>
      <w:r w:rsidR="008350DF" w:rsidRPr="00BC19B2">
        <w:rPr>
          <w:rFonts w:ascii="Helvetica Neue" w:hAnsi="Helvetica Neue" w:cs="Arial"/>
          <w:color w:val="000000"/>
          <w:szCs w:val="22"/>
          <w:lang w:val="en-US"/>
        </w:rPr>
        <w:t xml:space="preserve">how to proceed with the transition process, </w:t>
      </w:r>
      <w:r w:rsidR="00183526" w:rsidRPr="00BC19B2">
        <w:rPr>
          <w:rFonts w:ascii="Helvetica Neue" w:hAnsi="Helvetica Neue" w:cs="Arial"/>
          <w:color w:val="000000"/>
          <w:szCs w:val="22"/>
          <w:lang w:val="en-US"/>
        </w:rPr>
        <w:t>the ICANN</w:t>
      </w:r>
      <w:r w:rsidR="008350DF" w:rsidRPr="00BC19B2">
        <w:rPr>
          <w:rFonts w:ascii="Helvetica Neue" w:hAnsi="Helvetica Neue" w:cs="Arial"/>
          <w:color w:val="000000"/>
          <w:szCs w:val="22"/>
          <w:lang w:val="en-US"/>
        </w:rPr>
        <w:t xml:space="preserve"> multistakeholder community, recognizing the safety net that the NTIA </w:t>
      </w:r>
      <w:r w:rsidR="003445F8" w:rsidRPr="00BC19B2">
        <w:rPr>
          <w:rFonts w:ascii="Helvetica Neue" w:hAnsi="Helvetica Neue" w:cs="Arial"/>
          <w:color w:val="000000"/>
          <w:szCs w:val="22"/>
          <w:lang w:val="en-US"/>
        </w:rPr>
        <w:t>provides</w:t>
      </w:r>
      <w:r w:rsidR="008350DF" w:rsidRPr="00BC19B2">
        <w:rPr>
          <w:rFonts w:ascii="Helvetica Neue" w:hAnsi="Helvetica Neue" w:cs="Arial"/>
          <w:color w:val="000000"/>
          <w:szCs w:val="22"/>
          <w:lang w:val="en-US"/>
        </w:rPr>
        <w:t xml:space="preserve"> as part of its stewardship role</w:t>
      </w:r>
      <w:r w:rsidR="00183526" w:rsidRPr="00BC19B2">
        <w:rPr>
          <w:rFonts w:ascii="Helvetica Neue" w:hAnsi="Helvetica Neue" w:cs="Arial"/>
          <w:color w:val="000000"/>
          <w:szCs w:val="22"/>
          <w:lang w:val="en-US"/>
        </w:rPr>
        <w:t xml:space="preserve"> of the IANA functions</w:t>
      </w:r>
      <w:r w:rsidR="008350DF" w:rsidRPr="00BC19B2">
        <w:rPr>
          <w:rFonts w:ascii="Helvetica Neue" w:hAnsi="Helvetica Neue" w:cs="Arial"/>
          <w:color w:val="000000"/>
          <w:szCs w:val="22"/>
          <w:lang w:val="en-US"/>
        </w:rPr>
        <w:t>, raised concerns about the impact of the tran</w:t>
      </w:r>
      <w:r w:rsidR="00DA09A4" w:rsidRPr="00BC19B2">
        <w:rPr>
          <w:rFonts w:ascii="Helvetica Neue" w:hAnsi="Helvetica Neue" w:cs="Arial"/>
          <w:color w:val="000000"/>
          <w:szCs w:val="22"/>
          <w:lang w:val="en-US"/>
        </w:rPr>
        <w:t>sition on ICANN's accountability</w:t>
      </w:r>
      <w:r w:rsidR="008350DF" w:rsidRPr="00BC19B2">
        <w:rPr>
          <w:rFonts w:ascii="Helvetica Neue" w:hAnsi="Helvetica Neue" w:cs="Arial"/>
          <w:color w:val="000000"/>
          <w:szCs w:val="22"/>
          <w:lang w:val="en-US"/>
        </w:rPr>
        <w:t xml:space="preserve">. </w:t>
      </w:r>
    </w:p>
    <w:p w14:paraId="569B2200" w14:textId="77777777" w:rsidR="008350DF" w:rsidRPr="00BC19B2" w:rsidRDefault="008350DF" w:rsidP="00AC35E4">
      <w:pPr>
        <w:spacing w:before="120" w:after="120"/>
        <w:rPr>
          <w:rFonts w:ascii="Helvetica Neue" w:hAnsi="Helvetica Neue" w:cs="Arial"/>
          <w:color w:val="000000"/>
          <w:szCs w:val="22"/>
          <w:lang w:val="en-US"/>
        </w:rPr>
      </w:pPr>
      <w:r w:rsidRPr="00BC19B2">
        <w:rPr>
          <w:rFonts w:ascii="Helvetica Neue" w:hAnsi="Helvetica Neue" w:cs="Arial"/>
          <w:color w:val="000000"/>
          <w:szCs w:val="22"/>
          <w:lang w:val="en-US"/>
        </w:rPr>
        <w:t xml:space="preserve">To address these concerns, the </w:t>
      </w:r>
      <w:r w:rsidR="00FD1681">
        <w:rPr>
          <w:rFonts w:ascii="Helvetica Neue" w:hAnsi="Helvetica Neue" w:cs="Arial"/>
          <w:color w:val="000000"/>
          <w:szCs w:val="22"/>
          <w:lang w:val="en-US"/>
        </w:rPr>
        <w:t xml:space="preserve">ICANN </w:t>
      </w:r>
      <w:r w:rsidRPr="00BC19B2">
        <w:rPr>
          <w:rFonts w:ascii="Helvetica Neue" w:hAnsi="Helvetica Neue" w:cs="Arial"/>
          <w:color w:val="000000"/>
          <w:szCs w:val="22"/>
          <w:lang w:val="en-US"/>
        </w:rPr>
        <w:t xml:space="preserve">community requested </w:t>
      </w:r>
      <w:r w:rsidR="009C310B" w:rsidRPr="00BC19B2">
        <w:rPr>
          <w:rFonts w:ascii="Helvetica Neue" w:hAnsi="Helvetica Neue" w:cs="Arial"/>
          <w:color w:val="000000"/>
          <w:szCs w:val="22"/>
          <w:lang w:val="en-US"/>
        </w:rPr>
        <w:t>that</w:t>
      </w:r>
      <w:r w:rsidRPr="00BC19B2">
        <w:rPr>
          <w:rFonts w:ascii="Helvetica Neue" w:hAnsi="Helvetica Neue" w:cs="Arial"/>
          <w:color w:val="000000"/>
          <w:szCs w:val="22"/>
          <w:lang w:val="en-US"/>
        </w:rPr>
        <w:t xml:space="preserve"> ICANN’s existing accountability mechanisms</w:t>
      </w:r>
      <w:r w:rsidR="009C310B" w:rsidRPr="00BC19B2">
        <w:rPr>
          <w:rFonts w:ascii="Helvetica Neue" w:hAnsi="Helvetica Neue" w:cs="Arial"/>
          <w:color w:val="000000"/>
          <w:szCs w:val="22"/>
          <w:lang w:val="en-US"/>
        </w:rPr>
        <w:t xml:space="preserve"> be reviewed</w:t>
      </w:r>
      <w:r w:rsidRPr="00BC19B2">
        <w:rPr>
          <w:rFonts w:ascii="Helvetica Neue" w:hAnsi="Helvetica Neue" w:cs="Arial"/>
          <w:color w:val="000000"/>
          <w:szCs w:val="22"/>
          <w:lang w:val="en-US"/>
        </w:rPr>
        <w:t xml:space="preserve"> </w:t>
      </w:r>
      <w:r w:rsidR="00B14901">
        <w:rPr>
          <w:rFonts w:ascii="Helvetica Neue" w:hAnsi="Helvetica Neue" w:cs="Arial"/>
          <w:color w:val="000000"/>
          <w:szCs w:val="22"/>
          <w:lang w:val="en-US"/>
        </w:rPr>
        <w:t xml:space="preserve">and enhanced </w:t>
      </w:r>
      <w:r w:rsidRPr="00BC19B2">
        <w:rPr>
          <w:rFonts w:ascii="Helvetica Neue" w:hAnsi="Helvetica Neue" w:cs="Arial"/>
          <w:color w:val="000000"/>
          <w:szCs w:val="22"/>
          <w:lang w:val="en-US"/>
        </w:rPr>
        <w:t xml:space="preserve">as a key part of the transition process. As a result, the Cross Community Working Group on </w:t>
      </w:r>
      <w:r w:rsidR="00DA09A4" w:rsidRPr="00BC19B2">
        <w:rPr>
          <w:rFonts w:ascii="Helvetica Neue" w:hAnsi="Helvetica Neue" w:cs="Arial"/>
          <w:color w:val="000000"/>
          <w:szCs w:val="22"/>
          <w:lang w:val="en-US"/>
        </w:rPr>
        <w:t xml:space="preserve">Enhancing ICANN Accountability </w:t>
      </w:r>
      <w:r w:rsidRPr="00BC19B2">
        <w:rPr>
          <w:rFonts w:ascii="Helvetica Neue" w:hAnsi="Helvetica Neue" w:cs="Arial"/>
          <w:color w:val="000000"/>
          <w:szCs w:val="22"/>
          <w:lang w:val="en-US"/>
        </w:rPr>
        <w:t xml:space="preserve">(CCWG-Accountability) </w:t>
      </w:r>
      <w:r w:rsidR="00BC19B2" w:rsidRPr="00BC19B2">
        <w:rPr>
          <w:rFonts w:ascii="Helvetica Neue" w:hAnsi="Helvetica Neue" w:cs="Arial"/>
          <w:color w:val="000000"/>
          <w:szCs w:val="22"/>
          <w:lang w:val="en-US"/>
        </w:rPr>
        <w:t>convened. The</w:t>
      </w:r>
      <w:r w:rsidRPr="00BC19B2">
        <w:rPr>
          <w:rFonts w:ascii="Helvetica Neue" w:hAnsi="Helvetica Neue" w:cs="Arial"/>
          <w:color w:val="000000"/>
          <w:szCs w:val="22"/>
          <w:lang w:val="en-US"/>
        </w:rPr>
        <w:t xml:space="preserve"> CCWG-Accountability’s work consists of two tracks:</w:t>
      </w:r>
    </w:p>
    <w:p w14:paraId="18743DF5" w14:textId="77777777" w:rsidR="001E2301" w:rsidRPr="00BC19B2" w:rsidRDefault="008350DF" w:rsidP="00AC35E4">
      <w:pPr>
        <w:pStyle w:val="ListParagraph"/>
        <w:numPr>
          <w:ilvl w:val="0"/>
          <w:numId w:val="48"/>
        </w:numPr>
        <w:spacing w:before="120" w:after="120"/>
        <w:contextualSpacing w:val="0"/>
        <w:rPr>
          <w:rFonts w:ascii="Helvetica Neue" w:hAnsi="Helvetica Neue" w:cs="Arial"/>
          <w:color w:val="000000"/>
          <w:szCs w:val="22"/>
          <w:lang w:val="en-US"/>
        </w:rPr>
      </w:pPr>
      <w:r w:rsidRPr="00BC19B2">
        <w:rPr>
          <w:rFonts w:ascii="Helvetica Neue" w:hAnsi="Helvetica Neue" w:cs="Arial"/>
          <w:b/>
          <w:color w:val="000000"/>
          <w:szCs w:val="22"/>
          <w:u w:val="single"/>
          <w:lang w:val="en-US"/>
        </w:rPr>
        <w:t>Work Stream 1</w:t>
      </w:r>
      <w:r w:rsidR="00DA09A4" w:rsidRPr="00BC19B2">
        <w:rPr>
          <w:rFonts w:ascii="Helvetica Neue" w:hAnsi="Helvetica Neue" w:cs="Arial"/>
          <w:color w:val="000000"/>
          <w:szCs w:val="22"/>
          <w:lang w:val="en-US"/>
        </w:rPr>
        <w:t>: F</w:t>
      </w:r>
      <w:r w:rsidRPr="00BC19B2">
        <w:rPr>
          <w:rFonts w:ascii="Helvetica Neue" w:hAnsi="Helvetica Neue" w:cs="Arial"/>
          <w:color w:val="000000"/>
          <w:szCs w:val="22"/>
          <w:lang w:val="en-US"/>
        </w:rPr>
        <w:t xml:space="preserve">ocused on mechanisms </w:t>
      </w:r>
      <w:r w:rsidR="00B14901">
        <w:rPr>
          <w:rFonts w:ascii="Helvetica Neue" w:hAnsi="Helvetica Neue" w:cs="Arial"/>
          <w:color w:val="000000"/>
          <w:szCs w:val="22"/>
          <w:lang w:val="en-US"/>
        </w:rPr>
        <w:t xml:space="preserve">to </w:t>
      </w:r>
      <w:r w:rsidR="00B14901" w:rsidRPr="00BC19B2">
        <w:rPr>
          <w:rFonts w:ascii="Helvetica Neue" w:hAnsi="Helvetica Neue" w:cs="Arial"/>
          <w:color w:val="000000"/>
          <w:szCs w:val="22"/>
          <w:lang w:val="en-US"/>
        </w:rPr>
        <w:t>enhanc</w:t>
      </w:r>
      <w:r w:rsidR="00B14901">
        <w:rPr>
          <w:rFonts w:ascii="Helvetica Neue" w:hAnsi="Helvetica Neue" w:cs="Arial"/>
          <w:color w:val="000000"/>
          <w:szCs w:val="22"/>
          <w:lang w:val="en-US"/>
        </w:rPr>
        <w:t>e</w:t>
      </w:r>
      <w:r w:rsidR="00B14901" w:rsidRPr="00BC19B2">
        <w:rPr>
          <w:rFonts w:ascii="Helvetica Neue" w:hAnsi="Helvetica Neue" w:cs="Arial"/>
          <w:color w:val="000000"/>
          <w:szCs w:val="22"/>
          <w:lang w:val="en-US"/>
        </w:rPr>
        <w:t xml:space="preserve"> </w:t>
      </w:r>
      <w:r w:rsidRPr="00BC19B2">
        <w:rPr>
          <w:rFonts w:ascii="Helvetica Neue" w:hAnsi="Helvetica Neue" w:cs="Arial"/>
          <w:color w:val="000000"/>
          <w:szCs w:val="22"/>
          <w:lang w:val="en-US"/>
        </w:rPr>
        <w:t>ICANN accountability that must be in place or committed to within the time frame of the IANA Stewardship Transition</w:t>
      </w:r>
      <w:r w:rsidR="005E6290" w:rsidRPr="00BC19B2">
        <w:rPr>
          <w:rFonts w:ascii="Helvetica Neue" w:hAnsi="Helvetica Neue" w:cs="Arial"/>
          <w:color w:val="000000"/>
          <w:szCs w:val="22"/>
          <w:lang w:val="en-US"/>
        </w:rPr>
        <w:t>.</w:t>
      </w:r>
    </w:p>
    <w:p w14:paraId="5AE1D2EC" w14:textId="77777777" w:rsidR="008350DF" w:rsidRPr="00BC19B2" w:rsidRDefault="008350DF" w:rsidP="00AC35E4">
      <w:pPr>
        <w:pStyle w:val="ListParagraph"/>
        <w:numPr>
          <w:ilvl w:val="0"/>
          <w:numId w:val="48"/>
        </w:numPr>
        <w:spacing w:before="120" w:after="120"/>
        <w:contextualSpacing w:val="0"/>
        <w:rPr>
          <w:rFonts w:ascii="Helvetica Neue" w:hAnsi="Helvetica Neue" w:cs="Arial"/>
          <w:color w:val="000000"/>
          <w:szCs w:val="22"/>
          <w:lang w:val="en-US"/>
        </w:rPr>
      </w:pPr>
      <w:r w:rsidRPr="00BC19B2">
        <w:rPr>
          <w:rFonts w:ascii="Helvetica Neue" w:hAnsi="Helvetica Neue" w:cs="Arial"/>
          <w:b/>
          <w:color w:val="000000"/>
          <w:szCs w:val="22"/>
          <w:u w:val="single"/>
          <w:lang w:val="en-US"/>
        </w:rPr>
        <w:t>Work Stream 2</w:t>
      </w:r>
      <w:r w:rsidR="00DA09A4" w:rsidRPr="00BC19B2">
        <w:rPr>
          <w:rFonts w:ascii="Helvetica Neue" w:hAnsi="Helvetica Neue" w:cs="Arial"/>
          <w:color w:val="000000"/>
          <w:szCs w:val="22"/>
          <w:lang w:val="en-US"/>
        </w:rPr>
        <w:t>: F</w:t>
      </w:r>
      <w:r w:rsidRPr="00BC19B2">
        <w:rPr>
          <w:rFonts w:ascii="Helvetica Neue" w:hAnsi="Helvetica Neue" w:cs="Arial"/>
          <w:color w:val="000000"/>
          <w:szCs w:val="22"/>
          <w:lang w:val="en-US"/>
        </w:rPr>
        <w:t>ocused on addressing accountability topics for which a timeline for developing solutions and full implementation may extend beyond the IANA Stewardship Transition.</w:t>
      </w:r>
    </w:p>
    <w:p w14:paraId="5945EAFD" w14:textId="724FFE64" w:rsidR="00032549" w:rsidRPr="00032549" w:rsidRDefault="00032549" w:rsidP="00032549">
      <w:pPr>
        <w:spacing w:before="120" w:after="120"/>
        <w:rPr>
          <w:rFonts w:ascii="Helvetica Neue" w:hAnsi="Helvetica Neue"/>
          <w:lang w:val="en-US"/>
        </w:rPr>
      </w:pPr>
      <w:commentRangeStart w:id="6"/>
      <w:r w:rsidRPr="00032549">
        <w:rPr>
          <w:rFonts w:ascii="Helvetica Neue" w:hAnsi="Helvetica Neue"/>
          <w:lang w:val="en-US"/>
        </w:rPr>
        <w:t>Any other consensus items that are not required to be in place within the IANA Stewardship transition timeframe can be addressed in Work Stream 2. There are mechanisms in Work Stream 1 to adequately enforce implementation of Work Stream 2 items, even if they were to encounter resistance from ICANN management or if it were against the interest of ICANN as</w:t>
      </w:r>
      <w:r>
        <w:rPr>
          <w:rFonts w:ascii="Helvetica Neue" w:hAnsi="Helvetica Neue"/>
          <w:lang w:val="en-US"/>
        </w:rPr>
        <w:t xml:space="preserve"> a corporate entity.</w:t>
      </w:r>
      <w:commentRangeEnd w:id="6"/>
      <w:r w:rsidR="00C27D1A">
        <w:rPr>
          <w:rStyle w:val="CommentReference"/>
        </w:rPr>
        <w:commentReference w:id="6"/>
      </w:r>
    </w:p>
    <w:p w14:paraId="58111F6A" w14:textId="447685D1" w:rsidR="00DB0FF1" w:rsidRDefault="009B0C7C" w:rsidP="00AC35E4">
      <w:pPr>
        <w:spacing w:before="120" w:after="120"/>
        <w:rPr>
          <w:rFonts w:ascii="Helvetica Neue" w:hAnsi="Helvetica Neue" w:cs="Arial"/>
          <w:color w:val="000000"/>
          <w:szCs w:val="22"/>
          <w:lang w:val="en-US"/>
        </w:rPr>
      </w:pPr>
      <w:r w:rsidRPr="00BC19B2">
        <w:rPr>
          <w:rFonts w:ascii="Helvetica Neue" w:hAnsi="Helvetica Neue" w:cs="Arial"/>
          <w:color w:val="000000"/>
          <w:szCs w:val="22"/>
          <w:lang w:val="en-US"/>
        </w:rPr>
        <w:t>T</w:t>
      </w:r>
      <w:r w:rsidR="003F4305" w:rsidRPr="00BC19B2">
        <w:rPr>
          <w:rFonts w:ascii="Helvetica Neue" w:hAnsi="Helvetica Neue" w:cs="Arial"/>
          <w:color w:val="000000"/>
          <w:szCs w:val="22"/>
          <w:lang w:val="en-US"/>
        </w:rPr>
        <w:t>he work documented in this high-</w:t>
      </w:r>
      <w:r w:rsidRPr="00BC19B2">
        <w:rPr>
          <w:rFonts w:ascii="Helvetica Neue" w:hAnsi="Helvetica Neue" w:cs="Arial"/>
          <w:color w:val="000000"/>
          <w:szCs w:val="22"/>
          <w:lang w:val="en-US"/>
        </w:rPr>
        <w:t xml:space="preserve">level summary </w:t>
      </w:r>
      <w:r w:rsidR="008350DF" w:rsidRPr="00BC19B2">
        <w:rPr>
          <w:rFonts w:ascii="Helvetica Neue" w:hAnsi="Helvetica Neue" w:cs="Arial"/>
          <w:color w:val="000000"/>
          <w:szCs w:val="22"/>
          <w:lang w:val="en-US"/>
        </w:rPr>
        <w:t xml:space="preserve">primarily focuses on Work Stream 1, with some references to related activities that </w:t>
      </w:r>
      <w:r w:rsidRPr="00BC19B2">
        <w:rPr>
          <w:rFonts w:ascii="Helvetica Neue" w:hAnsi="Helvetica Neue" w:cs="Arial"/>
          <w:color w:val="000000"/>
          <w:szCs w:val="22"/>
          <w:lang w:val="en-US"/>
        </w:rPr>
        <w:t>are</w:t>
      </w:r>
      <w:r w:rsidR="008350DF" w:rsidRPr="00BC19B2">
        <w:rPr>
          <w:rFonts w:ascii="Helvetica Neue" w:hAnsi="Helvetica Neue" w:cs="Arial"/>
          <w:color w:val="000000"/>
          <w:szCs w:val="22"/>
          <w:lang w:val="en-US"/>
        </w:rPr>
        <w:t xml:space="preserve"> part of Work Stream 2</w:t>
      </w:r>
      <w:r w:rsidRPr="00BC19B2">
        <w:rPr>
          <w:rFonts w:ascii="Helvetica Neue" w:hAnsi="Helvetica Neue" w:cs="Arial"/>
          <w:color w:val="000000"/>
          <w:szCs w:val="22"/>
          <w:lang w:val="en-US"/>
        </w:rPr>
        <w:t>’s remit</w:t>
      </w:r>
      <w:r w:rsidR="008350DF" w:rsidRPr="00BC19B2">
        <w:rPr>
          <w:rFonts w:ascii="Helvetica Neue" w:hAnsi="Helvetica Neue" w:cs="Arial"/>
          <w:color w:val="000000"/>
          <w:szCs w:val="22"/>
          <w:lang w:val="en-US"/>
        </w:rPr>
        <w:t>.</w:t>
      </w:r>
      <w:r w:rsidR="00112BC7" w:rsidRPr="00BC19B2">
        <w:rPr>
          <w:rFonts w:ascii="Helvetica Neue" w:hAnsi="Helvetica Neue" w:cs="Arial"/>
          <w:color w:val="000000"/>
          <w:szCs w:val="22"/>
          <w:lang w:val="en-US"/>
        </w:rPr>
        <w:t xml:space="preserve"> </w:t>
      </w:r>
    </w:p>
    <w:p w14:paraId="14BD0504" w14:textId="70D504E5" w:rsidR="00C64049" w:rsidRPr="008E7600" w:rsidRDefault="00804545" w:rsidP="00C64049">
      <w:pPr>
        <w:spacing w:before="120" w:after="120"/>
      </w:pPr>
      <w:r w:rsidRPr="00804545">
        <w:rPr>
          <w:lang w:val="en-US"/>
        </w:rPr>
        <w:t>The Cross Community group that developed the IANA Stewardship Transition proposal for the Domain Names community</w:t>
      </w:r>
      <w:r w:rsidR="00C27D1A">
        <w:rPr>
          <w:lang w:val="en-US"/>
        </w:rPr>
        <w:t xml:space="preserve"> (CWG-Stewardship)</w:t>
      </w:r>
      <w:r>
        <w:rPr>
          <w:lang w:val="en-US"/>
        </w:rPr>
        <w:t xml:space="preserve"> stated</w:t>
      </w:r>
      <w:r w:rsidRPr="00804545">
        <w:rPr>
          <w:lang w:val="en-US"/>
        </w:rPr>
        <w:t xml:space="preserve"> that its proposal is</w:t>
      </w:r>
      <w:r w:rsidRPr="00804545">
        <w:t xml:space="preserve"> significantly dependent and expressly conditioned on the implementation of ICANN-level accountability mechanisms proposed by the Cross Community Working Group on Enhancing ICANN Accountability (CCWG-Accountability).</w:t>
      </w:r>
      <w:r w:rsidR="008E7600">
        <w:t xml:space="preserve"> </w:t>
      </w:r>
      <w:r w:rsidRPr="00804545">
        <w:t>As such</w:t>
      </w:r>
      <w:r w:rsidR="00B34A9B" w:rsidRPr="00804545">
        <w:rPr>
          <w:rFonts w:ascii="Helvetica Neue" w:hAnsi="Helvetica Neue" w:cs="Arial"/>
          <w:color w:val="000000"/>
          <w:szCs w:val="22"/>
          <w:lang w:val="en-US"/>
        </w:rPr>
        <w:t>,</w:t>
      </w:r>
      <w:r w:rsidR="00B34A9B" w:rsidRPr="00BC19B2">
        <w:rPr>
          <w:rFonts w:ascii="Helvetica Neue" w:hAnsi="Helvetica Neue" w:cs="Arial"/>
          <w:color w:val="000000"/>
          <w:szCs w:val="22"/>
          <w:lang w:val="en-US"/>
        </w:rPr>
        <w:t xml:space="preserve"> the CCWG-Accountability </w:t>
      </w:r>
      <w:r w:rsidR="00B14901">
        <w:rPr>
          <w:rFonts w:ascii="Helvetica Neue" w:hAnsi="Helvetica Neue" w:cs="Arial"/>
          <w:color w:val="000000"/>
          <w:szCs w:val="22"/>
          <w:lang w:val="en-US"/>
        </w:rPr>
        <w:t>committed</w:t>
      </w:r>
      <w:r w:rsidR="00B34A9B" w:rsidRPr="00BC19B2">
        <w:rPr>
          <w:rFonts w:ascii="Helvetica Neue" w:hAnsi="Helvetica Neue" w:cs="Arial"/>
          <w:color w:val="000000"/>
          <w:szCs w:val="22"/>
          <w:lang w:val="en-US"/>
        </w:rPr>
        <w:t xml:space="preserve"> to address the</w:t>
      </w:r>
      <w:r>
        <w:rPr>
          <w:rFonts w:ascii="Helvetica Neue" w:hAnsi="Helvetica Neue" w:cs="Arial"/>
          <w:color w:val="000000"/>
          <w:szCs w:val="22"/>
          <w:lang w:val="en-US"/>
        </w:rPr>
        <w:t xml:space="preserve"> </w:t>
      </w:r>
      <w:r w:rsidR="00B34A9B" w:rsidRPr="00BC19B2">
        <w:rPr>
          <w:rFonts w:ascii="Helvetica Neue" w:hAnsi="Helvetica Neue" w:cs="Arial"/>
          <w:color w:val="000000"/>
          <w:szCs w:val="22"/>
          <w:lang w:val="en-US"/>
        </w:rPr>
        <w:t>dependencies identified by the CWG-Stewardship, namely:</w:t>
      </w:r>
    </w:p>
    <w:p w14:paraId="18880BDF" w14:textId="77777777" w:rsidR="00C64049" w:rsidRPr="00C64049" w:rsidRDefault="00C64049" w:rsidP="00C64049">
      <w:pPr>
        <w:numPr>
          <w:ilvl w:val="0"/>
          <w:numId w:val="66"/>
        </w:numPr>
        <w:spacing w:before="120" w:after="120"/>
        <w:rPr>
          <w:rFonts w:ascii="Helvetica Neue" w:hAnsi="Helvetica Neue" w:cs="Arial"/>
          <w:color w:val="000000"/>
          <w:szCs w:val="22"/>
          <w:lang w:val="en-US"/>
        </w:rPr>
      </w:pPr>
      <w:r w:rsidRPr="00C64049">
        <w:rPr>
          <w:rFonts w:ascii="Helvetica Neue" w:hAnsi="Helvetica Neue" w:cs="Arial"/>
          <w:b/>
          <w:color w:val="000000"/>
          <w:szCs w:val="22"/>
          <w:u w:val="single"/>
          <w:lang w:val="en-US"/>
        </w:rPr>
        <w:t>ICANN Budget</w:t>
      </w:r>
      <w:r w:rsidRPr="00C64049">
        <w:rPr>
          <w:rFonts w:ascii="Helvetica Neue" w:hAnsi="Helvetica Neue" w:cs="Arial"/>
          <w:b/>
          <w:color w:val="000000"/>
          <w:szCs w:val="22"/>
          <w:lang w:val="en-US"/>
        </w:rPr>
        <w:t>:</w:t>
      </w:r>
      <w:r w:rsidRPr="00C64049">
        <w:rPr>
          <w:rFonts w:ascii="Helvetica Neue" w:hAnsi="Helvetica Neue" w:cs="Arial"/>
          <w:color w:val="000000"/>
          <w:szCs w:val="22"/>
          <w:lang w:val="en-US"/>
        </w:rPr>
        <w:t xml:space="preserve"> Community rights regarding the development and consideration of the ICANN Budget</w:t>
      </w:r>
    </w:p>
    <w:p w14:paraId="363C1F10" w14:textId="77777777" w:rsidR="00C64049" w:rsidRPr="00C64049" w:rsidRDefault="00C64049" w:rsidP="00C64049">
      <w:pPr>
        <w:numPr>
          <w:ilvl w:val="0"/>
          <w:numId w:val="66"/>
        </w:numPr>
        <w:spacing w:before="120" w:after="120"/>
        <w:rPr>
          <w:rFonts w:ascii="Helvetica Neue" w:hAnsi="Helvetica Neue" w:cs="Arial"/>
          <w:color w:val="000000"/>
          <w:szCs w:val="22"/>
          <w:lang w:val="en-US"/>
        </w:rPr>
      </w:pPr>
      <w:r w:rsidRPr="00C64049">
        <w:rPr>
          <w:rFonts w:ascii="Helvetica Neue" w:hAnsi="Helvetica Neue" w:cs="Arial"/>
          <w:b/>
          <w:color w:val="000000"/>
          <w:szCs w:val="22"/>
          <w:u w:val="single"/>
          <w:lang w:val="en-US"/>
        </w:rPr>
        <w:t>ICANN Board</w:t>
      </w:r>
      <w:r w:rsidRPr="00C64049">
        <w:rPr>
          <w:rFonts w:ascii="Helvetica Neue" w:hAnsi="Helvetica Neue" w:cs="Arial"/>
          <w:b/>
          <w:color w:val="000000"/>
          <w:szCs w:val="22"/>
          <w:lang w:val="en-US"/>
        </w:rPr>
        <w:t>:</w:t>
      </w:r>
      <w:r w:rsidRPr="00C64049">
        <w:rPr>
          <w:rFonts w:ascii="Helvetica Neue" w:hAnsi="Helvetica Neue" w:cs="Arial"/>
          <w:color w:val="000000"/>
          <w:szCs w:val="22"/>
          <w:lang w:val="en-US"/>
        </w:rPr>
        <w:t xml:space="preserve"> Community rights regarding the ability to appoint/remove Directors of the ICANN Board, and recall the entire Board</w:t>
      </w:r>
    </w:p>
    <w:p w14:paraId="3B80735E" w14:textId="77777777" w:rsidR="00C64049" w:rsidRPr="00C64049" w:rsidRDefault="00C64049" w:rsidP="00C64049">
      <w:pPr>
        <w:numPr>
          <w:ilvl w:val="0"/>
          <w:numId w:val="66"/>
        </w:numPr>
        <w:spacing w:before="120" w:after="120"/>
        <w:rPr>
          <w:rFonts w:ascii="Helvetica Neue" w:hAnsi="Helvetica Neue" w:cs="Arial"/>
          <w:color w:val="000000"/>
          <w:szCs w:val="22"/>
          <w:lang w:val="en-US"/>
        </w:rPr>
      </w:pPr>
      <w:r w:rsidRPr="00C64049">
        <w:rPr>
          <w:rFonts w:ascii="Helvetica Neue" w:hAnsi="Helvetica Neue" w:cs="Arial"/>
          <w:b/>
          <w:color w:val="000000"/>
          <w:szCs w:val="22"/>
          <w:u w:val="single"/>
          <w:lang w:val="en-US"/>
        </w:rPr>
        <w:t>ICANN Bylaws</w:t>
      </w:r>
      <w:r w:rsidRPr="00C64049">
        <w:rPr>
          <w:rFonts w:ascii="Helvetica Neue" w:hAnsi="Helvetica Neue" w:cs="Arial"/>
          <w:b/>
          <w:color w:val="000000"/>
          <w:szCs w:val="22"/>
          <w:lang w:val="en-US"/>
        </w:rPr>
        <w:t>:</w:t>
      </w:r>
      <w:r w:rsidRPr="00C64049">
        <w:rPr>
          <w:rFonts w:ascii="Helvetica Neue" w:hAnsi="Helvetica Neue" w:cs="Arial"/>
          <w:color w:val="000000"/>
          <w:szCs w:val="22"/>
          <w:lang w:val="en-US"/>
        </w:rPr>
        <w:t xml:space="preserve"> Incorporation of the following into ICANN’s Bylaws: IANA Function Review, Customer Standing Committee and the Separation Process</w:t>
      </w:r>
    </w:p>
    <w:p w14:paraId="49D6ACB9" w14:textId="77777777" w:rsidR="00C64049" w:rsidRPr="00C64049" w:rsidRDefault="00C64049" w:rsidP="00C64049">
      <w:pPr>
        <w:numPr>
          <w:ilvl w:val="0"/>
          <w:numId w:val="66"/>
        </w:numPr>
        <w:spacing w:before="120" w:after="120"/>
        <w:rPr>
          <w:rFonts w:ascii="Helvetica Neue" w:hAnsi="Helvetica Neue" w:cs="Arial"/>
          <w:color w:val="000000"/>
          <w:szCs w:val="22"/>
          <w:lang w:val="en-US"/>
        </w:rPr>
      </w:pPr>
      <w:r w:rsidRPr="00C64049">
        <w:rPr>
          <w:rFonts w:ascii="Helvetica Neue" w:hAnsi="Helvetica Neue" w:cs="Arial"/>
          <w:b/>
          <w:color w:val="000000"/>
          <w:szCs w:val="22"/>
          <w:u w:val="single"/>
          <w:lang w:val="en-US"/>
        </w:rPr>
        <w:t>Fundamental Bylaws</w:t>
      </w:r>
      <w:r w:rsidRPr="00C64049">
        <w:rPr>
          <w:rFonts w:ascii="Helvetica Neue" w:hAnsi="Helvetica Neue" w:cs="Arial"/>
          <w:b/>
          <w:color w:val="000000"/>
          <w:szCs w:val="22"/>
          <w:lang w:val="en-US"/>
        </w:rPr>
        <w:t>:</w:t>
      </w:r>
      <w:r w:rsidRPr="00C64049">
        <w:rPr>
          <w:rFonts w:ascii="Helvetica Neue" w:hAnsi="Helvetica Neue" w:cs="Arial"/>
          <w:color w:val="000000"/>
          <w:szCs w:val="22"/>
          <w:lang w:val="en-US"/>
        </w:rPr>
        <w:t xml:space="preserve"> All of the foregoing mechanisms are to be provided for in the ICANN Bylaws as Fundamental Bylaws</w:t>
      </w:r>
    </w:p>
    <w:p w14:paraId="64E9932A" w14:textId="422DA01A" w:rsidR="00B34A9B" w:rsidRPr="00C64049" w:rsidRDefault="00C64049" w:rsidP="00C64049">
      <w:pPr>
        <w:numPr>
          <w:ilvl w:val="0"/>
          <w:numId w:val="66"/>
        </w:numPr>
        <w:spacing w:before="120" w:after="120"/>
        <w:rPr>
          <w:rFonts w:ascii="Helvetica Neue" w:hAnsi="Helvetica Neue" w:cs="Arial"/>
          <w:color w:val="000000"/>
          <w:szCs w:val="22"/>
          <w:lang w:val="en-US"/>
        </w:rPr>
      </w:pPr>
      <w:r w:rsidRPr="00C64049">
        <w:rPr>
          <w:rFonts w:ascii="Helvetica Neue" w:hAnsi="Helvetica Neue" w:cs="Arial"/>
          <w:b/>
          <w:color w:val="000000"/>
          <w:szCs w:val="22"/>
          <w:u w:val="single"/>
          <w:lang w:val="en-US"/>
        </w:rPr>
        <w:t>Independent Review Panel</w:t>
      </w:r>
      <w:r w:rsidRPr="00C64049">
        <w:rPr>
          <w:rFonts w:ascii="Helvetica Neue" w:hAnsi="Helvetica Neue" w:cs="Arial"/>
          <w:b/>
          <w:color w:val="000000"/>
          <w:szCs w:val="22"/>
          <w:lang w:val="en-US"/>
        </w:rPr>
        <w:t>:</w:t>
      </w:r>
      <w:r w:rsidRPr="00C64049">
        <w:rPr>
          <w:rFonts w:ascii="Helvetica Neue" w:hAnsi="Helvetica Neue" w:cs="Arial"/>
          <w:color w:val="000000"/>
          <w:szCs w:val="22"/>
          <w:lang w:val="en-US"/>
        </w:rPr>
        <w:t xml:space="preserve"> Should be made applicable to IANA Functions and accessible by managers of top-level domains</w:t>
      </w:r>
    </w:p>
    <w:p w14:paraId="5DC177D8" w14:textId="77777777" w:rsidR="00313856" w:rsidRPr="008E7600" w:rsidRDefault="00DD4401" w:rsidP="008E7600">
      <w:pPr>
        <w:pStyle w:val="Title"/>
        <w:rPr>
          <w:rFonts w:ascii="Helvetica Neue" w:hAnsi="Helvetica Neue"/>
          <w:lang w:val="en-US"/>
        </w:rPr>
      </w:pPr>
      <w:bookmarkStart w:id="7" w:name="_Toc308544618"/>
      <w:r w:rsidRPr="008E7600">
        <w:rPr>
          <w:rFonts w:ascii="Helvetica Neue" w:hAnsi="Helvetica Neue"/>
          <w:lang w:val="en-US"/>
        </w:rPr>
        <w:lastRenderedPageBreak/>
        <w:t xml:space="preserve">The </w:t>
      </w:r>
      <w:bookmarkStart w:id="8" w:name="_Toc308533440"/>
      <w:r w:rsidR="00565D48" w:rsidRPr="008E7600">
        <w:rPr>
          <w:rFonts w:ascii="Helvetica Neue" w:hAnsi="Helvetica Neue"/>
          <w:lang w:val="en-US"/>
        </w:rPr>
        <w:t>CCWG-Accountability</w:t>
      </w:r>
      <w:r w:rsidR="00CE50A9" w:rsidRPr="008E7600">
        <w:rPr>
          <w:rFonts w:ascii="Helvetica Neue" w:hAnsi="Helvetica Neue"/>
          <w:lang w:val="en-US"/>
        </w:rPr>
        <w:t>’s</w:t>
      </w:r>
      <w:r w:rsidR="00081882" w:rsidRPr="008E7600">
        <w:rPr>
          <w:rFonts w:ascii="Helvetica Neue" w:hAnsi="Helvetica Neue"/>
          <w:lang w:val="en-US"/>
        </w:rPr>
        <w:t xml:space="preserve"> Findings</w:t>
      </w:r>
      <w:r w:rsidR="00313856" w:rsidRPr="008E7600">
        <w:rPr>
          <w:rFonts w:ascii="Helvetica Neue" w:hAnsi="Helvetica Neue"/>
          <w:lang w:val="en-US"/>
        </w:rPr>
        <w:t xml:space="preserve"> and</w:t>
      </w:r>
      <w:r w:rsidR="00CE50A9" w:rsidRPr="008E7600">
        <w:rPr>
          <w:rFonts w:ascii="Helvetica Neue" w:hAnsi="Helvetica Neue"/>
          <w:lang w:val="en-US"/>
        </w:rPr>
        <w:t xml:space="preserve"> </w:t>
      </w:r>
      <w:r w:rsidR="00081882" w:rsidRPr="008E7600">
        <w:rPr>
          <w:rFonts w:ascii="Helvetica Neue" w:hAnsi="Helvetica Neue"/>
          <w:lang w:val="en-US"/>
        </w:rPr>
        <w:t xml:space="preserve">Recommendations </w:t>
      </w:r>
      <w:bookmarkEnd w:id="7"/>
      <w:bookmarkEnd w:id="8"/>
    </w:p>
    <w:p w14:paraId="270EB779" w14:textId="621F7EB2" w:rsidR="00C51C69" w:rsidRPr="00BC19B2" w:rsidRDefault="00081882" w:rsidP="00313856">
      <w:pPr>
        <w:rPr>
          <w:lang w:val="en-US"/>
        </w:rPr>
      </w:pPr>
      <w:r w:rsidRPr="00BC19B2">
        <w:rPr>
          <w:lang w:val="en-US"/>
        </w:rPr>
        <w:t xml:space="preserve">This </w:t>
      </w:r>
      <w:r w:rsidR="00A27A5A" w:rsidRPr="00BC19B2">
        <w:rPr>
          <w:lang w:val="en-US"/>
        </w:rPr>
        <w:t>section</w:t>
      </w:r>
      <w:r w:rsidRPr="00BC19B2">
        <w:rPr>
          <w:lang w:val="en-US"/>
        </w:rPr>
        <w:t xml:space="preserve"> provides a</w:t>
      </w:r>
      <w:r w:rsidR="00C51C69" w:rsidRPr="00BC19B2">
        <w:rPr>
          <w:lang w:val="en-US"/>
        </w:rPr>
        <w:t>n</w:t>
      </w:r>
      <w:r w:rsidR="00565D48" w:rsidRPr="00BC19B2">
        <w:rPr>
          <w:lang w:val="en-US"/>
        </w:rPr>
        <w:t xml:space="preserve"> </w:t>
      </w:r>
      <w:r w:rsidRPr="00BC19B2">
        <w:rPr>
          <w:lang w:val="en-US"/>
        </w:rPr>
        <w:t>overview of the CCWG-Accountability’s findings and recommendations</w:t>
      </w:r>
      <w:r w:rsidR="00565D48" w:rsidRPr="00BC19B2">
        <w:rPr>
          <w:lang w:val="en-US"/>
        </w:rPr>
        <w:t xml:space="preserve"> regarding Work Stream 1</w:t>
      </w:r>
      <w:r w:rsidR="00C51C69" w:rsidRPr="00BC19B2">
        <w:rPr>
          <w:lang w:val="en-US"/>
        </w:rPr>
        <w:t xml:space="preserve"> on the following aspects: </w:t>
      </w:r>
    </w:p>
    <w:p w14:paraId="0A9DCC34" w14:textId="77777777" w:rsidR="000F111F" w:rsidRDefault="000F111F" w:rsidP="000F111F">
      <w:pPr>
        <w:spacing w:before="120" w:after="120"/>
        <w:rPr>
          <w:rFonts w:ascii="Helvetica Neue" w:hAnsi="Helvetica Neue" w:cs="Arial"/>
          <w:color w:val="000000"/>
          <w:szCs w:val="22"/>
          <w:lang w:val="en-US"/>
        </w:rPr>
      </w:pPr>
    </w:p>
    <w:p w14:paraId="7AA16C9A" w14:textId="25674849" w:rsidR="00E12252" w:rsidRPr="00313856" w:rsidRDefault="000F111F" w:rsidP="000F111F">
      <w:pPr>
        <w:spacing w:before="120" w:after="120"/>
        <w:rPr>
          <w:rFonts w:ascii="Helvetica Neue" w:hAnsi="Helvetica Neue" w:cs="Arial"/>
          <w:color w:val="000000"/>
          <w:szCs w:val="22"/>
          <w:lang w:val="en-US"/>
        </w:rPr>
      </w:pPr>
      <w:r w:rsidRPr="000F111F">
        <w:rPr>
          <w:rFonts w:ascii="Helvetica Neue" w:hAnsi="Helvetica Neue" w:cs="Arial"/>
          <w:b/>
          <w:color w:val="000000"/>
          <w:szCs w:val="22"/>
          <w:lang w:val="en-US"/>
        </w:rPr>
        <w:t>Recommendation #1:</w:t>
      </w:r>
      <w:r w:rsidR="00313856">
        <w:rPr>
          <w:rFonts w:ascii="Helvetica Neue" w:hAnsi="Helvetica Neue" w:cs="Arial"/>
          <w:color w:val="000000"/>
          <w:szCs w:val="22"/>
          <w:lang w:val="en-US"/>
        </w:rPr>
        <w:t xml:space="preserve"> </w:t>
      </w:r>
      <w:r w:rsidR="00E12252" w:rsidRPr="00BC19B2">
        <w:rPr>
          <w:rFonts w:ascii="Helvetica Neue" w:hAnsi="Helvetica Neue" w:cs="Arial"/>
          <w:color w:val="000000"/>
          <w:szCs w:val="22"/>
          <w:lang w:val="en-US"/>
        </w:rPr>
        <w:t xml:space="preserve">Establishing an Empowered Community for enforcing Community Powers </w:t>
      </w:r>
    </w:p>
    <w:p w14:paraId="081D7EAA" w14:textId="77777777" w:rsidR="000F111F" w:rsidRDefault="000F111F" w:rsidP="000F111F">
      <w:pPr>
        <w:spacing w:before="120" w:after="120"/>
        <w:rPr>
          <w:rFonts w:ascii="Helvetica Neue" w:hAnsi="Helvetica Neue" w:cs="Arial"/>
          <w:color w:val="000000"/>
          <w:szCs w:val="22"/>
          <w:lang w:val="en-US"/>
        </w:rPr>
      </w:pPr>
    </w:p>
    <w:p w14:paraId="1DD0535F" w14:textId="4C48FB27" w:rsidR="00E12252" w:rsidRPr="00313856" w:rsidRDefault="000F111F" w:rsidP="000F111F">
      <w:pPr>
        <w:spacing w:before="120" w:after="120"/>
        <w:rPr>
          <w:rFonts w:ascii="Helvetica Neue" w:hAnsi="Helvetica Neue" w:cs="Arial"/>
          <w:b/>
          <w:color w:val="000000"/>
          <w:szCs w:val="22"/>
          <w:lang w:val="en-US"/>
        </w:rPr>
      </w:pPr>
      <w:r w:rsidRPr="000F111F">
        <w:rPr>
          <w:rFonts w:ascii="Helvetica Neue" w:hAnsi="Helvetica Neue" w:cs="Arial"/>
          <w:b/>
          <w:color w:val="000000"/>
          <w:szCs w:val="22"/>
          <w:lang w:val="en-US"/>
        </w:rPr>
        <w:t>Recommendation #2:</w:t>
      </w:r>
      <w:r w:rsidR="00313856">
        <w:rPr>
          <w:rFonts w:ascii="Helvetica Neue" w:hAnsi="Helvetica Neue" w:cs="Arial"/>
          <w:b/>
          <w:color w:val="000000"/>
          <w:szCs w:val="22"/>
          <w:lang w:val="en-US"/>
        </w:rPr>
        <w:t xml:space="preserve"> </w:t>
      </w:r>
      <w:r w:rsidR="00E12252" w:rsidRPr="00BC19B2">
        <w:rPr>
          <w:rFonts w:ascii="Helvetica Neue" w:hAnsi="Helvetica Neue" w:cs="Arial"/>
          <w:color w:val="000000"/>
          <w:szCs w:val="22"/>
          <w:lang w:val="en-US"/>
        </w:rPr>
        <w:t xml:space="preserve">Empowering the community through consensus: </w:t>
      </w:r>
      <w:r w:rsidR="00313856">
        <w:rPr>
          <w:rFonts w:ascii="Helvetica Neue" w:hAnsi="Helvetica Neue" w:cs="Arial"/>
          <w:color w:val="000000"/>
          <w:szCs w:val="22"/>
          <w:lang w:val="en-US"/>
        </w:rPr>
        <w:t>e</w:t>
      </w:r>
      <w:r w:rsidR="00E12252" w:rsidRPr="00BC19B2">
        <w:rPr>
          <w:rFonts w:ascii="Helvetica Neue" w:hAnsi="Helvetica Neue" w:cs="Arial"/>
          <w:color w:val="000000"/>
          <w:szCs w:val="22"/>
          <w:lang w:val="en-US"/>
        </w:rPr>
        <w:t>ngage, escalate, enforce</w:t>
      </w:r>
    </w:p>
    <w:p w14:paraId="6ACDEFA4" w14:textId="77777777" w:rsidR="000F111F" w:rsidRDefault="000F111F" w:rsidP="000F111F">
      <w:pPr>
        <w:spacing w:before="120" w:after="120"/>
        <w:rPr>
          <w:rFonts w:ascii="Helvetica Neue" w:hAnsi="Helvetica Neue" w:cs="Arial"/>
          <w:bCs/>
          <w:color w:val="000000"/>
          <w:szCs w:val="22"/>
          <w:lang w:val="en-US"/>
        </w:rPr>
      </w:pPr>
    </w:p>
    <w:p w14:paraId="5C1B2E10" w14:textId="423EE2A4" w:rsidR="00C51C69" w:rsidRPr="00313856" w:rsidRDefault="000F111F" w:rsidP="000F111F">
      <w:pPr>
        <w:spacing w:before="120" w:after="120"/>
        <w:rPr>
          <w:rFonts w:ascii="Helvetica Neue" w:hAnsi="Helvetica Neue" w:cs="Arial"/>
          <w:b/>
          <w:bCs/>
          <w:color w:val="000000"/>
          <w:szCs w:val="22"/>
          <w:lang w:val="en-US"/>
        </w:rPr>
      </w:pPr>
      <w:r w:rsidRPr="000F111F">
        <w:rPr>
          <w:rFonts w:ascii="Helvetica Neue" w:hAnsi="Helvetica Neue" w:cs="Arial"/>
          <w:b/>
          <w:bCs/>
          <w:color w:val="000000"/>
          <w:szCs w:val="22"/>
          <w:lang w:val="en-US"/>
        </w:rPr>
        <w:t>Recommendation #3:</w:t>
      </w:r>
      <w:r w:rsidR="00313856">
        <w:rPr>
          <w:rFonts w:ascii="Helvetica Neue" w:hAnsi="Helvetica Neue" w:cs="Arial"/>
          <w:b/>
          <w:bCs/>
          <w:color w:val="000000"/>
          <w:szCs w:val="22"/>
          <w:lang w:val="en-US"/>
        </w:rPr>
        <w:t xml:space="preserve"> </w:t>
      </w:r>
      <w:r w:rsidR="002A62E8" w:rsidRPr="00BC19B2">
        <w:rPr>
          <w:rFonts w:ascii="Helvetica Neue" w:hAnsi="Helvetica Neue" w:cs="Arial"/>
          <w:bCs/>
          <w:color w:val="000000"/>
          <w:szCs w:val="22"/>
          <w:lang w:val="en-US"/>
        </w:rPr>
        <w:t>Redefining</w:t>
      </w:r>
      <w:r w:rsidR="00C51C69" w:rsidRPr="00BC19B2">
        <w:rPr>
          <w:rFonts w:ascii="Helvetica Neue" w:hAnsi="Helvetica Neue" w:cs="Arial"/>
          <w:bCs/>
          <w:color w:val="000000"/>
          <w:szCs w:val="22"/>
          <w:lang w:val="en-US"/>
        </w:rPr>
        <w:t xml:space="preserve"> ICANN’s Byl</w:t>
      </w:r>
      <w:r w:rsidR="002A62E8" w:rsidRPr="00BC19B2">
        <w:rPr>
          <w:rFonts w:ascii="Helvetica Neue" w:hAnsi="Helvetica Neue" w:cs="Arial"/>
          <w:bCs/>
          <w:color w:val="000000"/>
          <w:szCs w:val="22"/>
          <w:lang w:val="en-US"/>
        </w:rPr>
        <w:t xml:space="preserve">aws as ‘Standard Bylaws’ and </w:t>
      </w:r>
      <w:r w:rsidR="00C51C69" w:rsidRPr="00BC19B2">
        <w:rPr>
          <w:rFonts w:ascii="Helvetica Neue" w:hAnsi="Helvetica Neue" w:cs="Arial"/>
          <w:bCs/>
          <w:color w:val="000000"/>
          <w:szCs w:val="22"/>
          <w:lang w:val="en-US"/>
        </w:rPr>
        <w:t>‘Fundamental Bylaws’</w:t>
      </w:r>
    </w:p>
    <w:p w14:paraId="7328C64C" w14:textId="77777777" w:rsidR="000F111F" w:rsidRDefault="000F111F" w:rsidP="000F111F">
      <w:pPr>
        <w:spacing w:before="120" w:after="120"/>
        <w:rPr>
          <w:rFonts w:ascii="Helvetica Neue" w:hAnsi="Helvetica Neue" w:cs="Arial"/>
          <w:bCs/>
          <w:color w:val="000000"/>
          <w:szCs w:val="22"/>
          <w:lang w:val="en-US"/>
        </w:rPr>
      </w:pPr>
    </w:p>
    <w:p w14:paraId="1301D4FF" w14:textId="1422A54A" w:rsidR="002C6DE8" w:rsidRPr="00313856" w:rsidRDefault="000F111F" w:rsidP="000F111F">
      <w:pPr>
        <w:spacing w:before="120" w:after="120"/>
        <w:rPr>
          <w:rFonts w:ascii="Helvetica Neue" w:hAnsi="Helvetica Neue" w:cs="Arial"/>
          <w:b/>
          <w:bCs/>
          <w:color w:val="000000"/>
          <w:szCs w:val="22"/>
          <w:lang w:val="en-US"/>
        </w:rPr>
      </w:pPr>
      <w:r w:rsidRPr="000F111F">
        <w:rPr>
          <w:rFonts w:ascii="Helvetica Neue" w:hAnsi="Helvetica Neue" w:cs="Arial"/>
          <w:b/>
          <w:bCs/>
          <w:color w:val="000000"/>
          <w:szCs w:val="22"/>
          <w:lang w:val="en-US"/>
        </w:rPr>
        <w:t>Recommendation #4:</w:t>
      </w:r>
      <w:r w:rsidR="00313856">
        <w:rPr>
          <w:rFonts w:ascii="Helvetica Neue" w:hAnsi="Helvetica Neue" w:cs="Arial"/>
          <w:b/>
          <w:bCs/>
          <w:color w:val="000000"/>
          <w:szCs w:val="22"/>
          <w:lang w:val="en-US"/>
        </w:rPr>
        <w:t xml:space="preserve"> </w:t>
      </w:r>
      <w:r w:rsidR="002C6DE8" w:rsidRPr="00BC19B2">
        <w:rPr>
          <w:rFonts w:ascii="Helvetica Neue" w:hAnsi="Helvetica Neue" w:cs="Arial"/>
          <w:bCs/>
          <w:color w:val="000000"/>
          <w:szCs w:val="22"/>
          <w:lang w:val="en-US"/>
        </w:rPr>
        <w:t xml:space="preserve">Ensuring </w:t>
      </w:r>
      <w:r w:rsidR="00D9459A" w:rsidRPr="00BC19B2">
        <w:rPr>
          <w:rFonts w:ascii="Helvetica Neue" w:hAnsi="Helvetica Neue" w:cs="Arial"/>
          <w:bCs/>
          <w:color w:val="000000"/>
          <w:szCs w:val="22"/>
          <w:lang w:val="en-US"/>
        </w:rPr>
        <w:t xml:space="preserve">community engagement </w:t>
      </w:r>
      <w:r w:rsidR="002C6DE8" w:rsidRPr="00BC19B2">
        <w:rPr>
          <w:rFonts w:ascii="Helvetica Neue" w:hAnsi="Helvetica Neue" w:cs="Arial"/>
          <w:bCs/>
          <w:color w:val="000000"/>
          <w:szCs w:val="22"/>
          <w:lang w:val="en-US"/>
        </w:rPr>
        <w:t xml:space="preserve">in ICANN </w:t>
      </w:r>
      <w:r w:rsidR="00D9459A" w:rsidRPr="00BC19B2">
        <w:rPr>
          <w:rFonts w:ascii="Helvetica Neue" w:hAnsi="Helvetica Neue" w:cs="Arial"/>
          <w:bCs/>
          <w:color w:val="000000"/>
          <w:szCs w:val="22"/>
          <w:lang w:val="en-US"/>
        </w:rPr>
        <w:t>decision</w:t>
      </w:r>
      <w:r w:rsidR="002C6DE8" w:rsidRPr="00BC19B2">
        <w:rPr>
          <w:rFonts w:ascii="Helvetica Neue" w:hAnsi="Helvetica Neue" w:cs="Arial"/>
          <w:bCs/>
          <w:color w:val="000000"/>
          <w:szCs w:val="22"/>
          <w:lang w:val="en-US"/>
        </w:rPr>
        <w:t>-</w:t>
      </w:r>
      <w:r w:rsidR="00D9459A" w:rsidRPr="00BC19B2">
        <w:rPr>
          <w:rFonts w:ascii="Helvetica Neue" w:hAnsi="Helvetica Neue" w:cs="Arial"/>
          <w:bCs/>
          <w:color w:val="000000"/>
          <w:szCs w:val="22"/>
          <w:lang w:val="en-US"/>
        </w:rPr>
        <w:t>making</w:t>
      </w:r>
      <w:r w:rsidR="002C6DE8" w:rsidRPr="00BC19B2">
        <w:rPr>
          <w:rFonts w:ascii="Helvetica Neue" w:hAnsi="Helvetica Neue" w:cs="Arial"/>
          <w:bCs/>
          <w:color w:val="000000"/>
          <w:szCs w:val="22"/>
          <w:lang w:val="en-US"/>
        </w:rPr>
        <w:t xml:space="preserve">: </w:t>
      </w:r>
      <w:r w:rsidR="00313856">
        <w:rPr>
          <w:rFonts w:ascii="Helvetica Neue" w:hAnsi="Helvetica Neue" w:cs="Arial"/>
          <w:bCs/>
          <w:color w:val="000000"/>
          <w:szCs w:val="22"/>
          <w:lang w:val="en-US"/>
        </w:rPr>
        <w:t>f</w:t>
      </w:r>
      <w:r w:rsidR="002C6DE8" w:rsidRPr="00BC19B2">
        <w:rPr>
          <w:rFonts w:ascii="Helvetica Neue" w:hAnsi="Helvetica Neue" w:cs="Arial"/>
          <w:bCs/>
          <w:color w:val="000000"/>
          <w:szCs w:val="22"/>
          <w:lang w:val="en-US"/>
        </w:rPr>
        <w:t xml:space="preserve">ive </w:t>
      </w:r>
      <w:r w:rsidR="00D9459A" w:rsidRPr="00BC19B2">
        <w:rPr>
          <w:rFonts w:ascii="Helvetica Neue" w:hAnsi="Helvetica Neue" w:cs="Arial"/>
          <w:bCs/>
          <w:color w:val="000000"/>
          <w:szCs w:val="22"/>
          <w:lang w:val="en-US"/>
        </w:rPr>
        <w:t xml:space="preserve">new </w:t>
      </w:r>
      <w:r w:rsidR="002C6DE8" w:rsidRPr="00BC19B2">
        <w:rPr>
          <w:rFonts w:ascii="Helvetica Neue" w:hAnsi="Helvetica Neue" w:cs="Arial"/>
          <w:bCs/>
          <w:color w:val="000000"/>
          <w:szCs w:val="22"/>
          <w:lang w:val="en-US"/>
        </w:rPr>
        <w:t>Community Powers</w:t>
      </w:r>
    </w:p>
    <w:p w14:paraId="00C55B6A" w14:textId="77777777" w:rsidR="000F111F" w:rsidRDefault="000F111F" w:rsidP="000F111F">
      <w:pPr>
        <w:spacing w:before="120" w:after="120"/>
        <w:rPr>
          <w:rFonts w:ascii="Helvetica Neue" w:hAnsi="Helvetica Neue" w:cs="Arial"/>
          <w:bCs/>
          <w:color w:val="000000"/>
          <w:szCs w:val="22"/>
          <w:lang w:val="en-US"/>
        </w:rPr>
      </w:pPr>
    </w:p>
    <w:p w14:paraId="4854FBE6" w14:textId="77722498" w:rsidR="002C6DE8" w:rsidRPr="00313856" w:rsidRDefault="000F111F" w:rsidP="000F111F">
      <w:pPr>
        <w:spacing w:before="120" w:after="120"/>
        <w:rPr>
          <w:rFonts w:ascii="Helvetica Neue" w:hAnsi="Helvetica Neue" w:cs="Arial"/>
          <w:b/>
          <w:bCs/>
          <w:color w:val="000000"/>
          <w:szCs w:val="22"/>
          <w:lang w:val="en-US"/>
        </w:rPr>
      </w:pPr>
      <w:r w:rsidRPr="000F111F">
        <w:rPr>
          <w:rFonts w:ascii="Helvetica Neue" w:hAnsi="Helvetica Neue" w:cs="Arial"/>
          <w:b/>
          <w:bCs/>
          <w:color w:val="000000"/>
          <w:szCs w:val="22"/>
          <w:lang w:val="en-US"/>
        </w:rPr>
        <w:t>Recommendation #5:</w:t>
      </w:r>
      <w:r w:rsidR="00313856">
        <w:rPr>
          <w:rFonts w:ascii="Helvetica Neue" w:hAnsi="Helvetica Neue" w:cs="Arial"/>
          <w:b/>
          <w:bCs/>
          <w:color w:val="000000"/>
          <w:szCs w:val="22"/>
          <w:lang w:val="en-US"/>
        </w:rPr>
        <w:t xml:space="preserve"> </w:t>
      </w:r>
      <w:r w:rsidR="002A62E8" w:rsidRPr="00BC19B2">
        <w:rPr>
          <w:rFonts w:ascii="Helvetica Neue" w:hAnsi="Helvetica Neue" w:cs="Arial"/>
          <w:bCs/>
          <w:color w:val="000000"/>
          <w:szCs w:val="22"/>
          <w:lang w:val="en-US"/>
        </w:rPr>
        <w:t>Changing aspects of</w:t>
      </w:r>
      <w:r w:rsidR="002C6DE8" w:rsidRPr="00BC19B2">
        <w:rPr>
          <w:rFonts w:ascii="Helvetica Neue" w:hAnsi="Helvetica Neue" w:cs="Arial"/>
          <w:bCs/>
          <w:color w:val="000000"/>
          <w:szCs w:val="22"/>
          <w:lang w:val="en-US"/>
        </w:rPr>
        <w:t xml:space="preserve"> ICANN’s Mission, Commitments and Core Values</w:t>
      </w:r>
    </w:p>
    <w:p w14:paraId="2501752B" w14:textId="77777777" w:rsidR="000F111F" w:rsidRDefault="000F111F" w:rsidP="000F111F">
      <w:pPr>
        <w:spacing w:before="120" w:after="120"/>
        <w:rPr>
          <w:rFonts w:ascii="Helvetica Neue" w:hAnsi="Helvetica Neue" w:cs="Arial"/>
          <w:bCs/>
          <w:color w:val="000000"/>
          <w:szCs w:val="22"/>
          <w:lang w:val="en-US"/>
        </w:rPr>
      </w:pPr>
    </w:p>
    <w:p w14:paraId="6891407C" w14:textId="2EDFEB35" w:rsidR="000F111F" w:rsidRPr="00313856" w:rsidRDefault="000F111F" w:rsidP="000F111F">
      <w:pPr>
        <w:spacing w:before="120" w:after="120"/>
        <w:rPr>
          <w:rFonts w:ascii="Helvetica Neue" w:hAnsi="Helvetica Neue" w:cs="Arial"/>
          <w:b/>
          <w:bCs/>
          <w:color w:val="000000"/>
          <w:szCs w:val="22"/>
          <w:lang w:val="en-US"/>
        </w:rPr>
      </w:pPr>
      <w:r w:rsidRPr="000F111F">
        <w:rPr>
          <w:rFonts w:ascii="Helvetica Neue" w:hAnsi="Helvetica Neue" w:cs="Arial"/>
          <w:b/>
          <w:bCs/>
          <w:color w:val="000000"/>
          <w:szCs w:val="22"/>
          <w:lang w:val="en-US"/>
        </w:rPr>
        <w:t>Recommendation #6:</w:t>
      </w:r>
      <w:r w:rsidR="00313856">
        <w:rPr>
          <w:rFonts w:ascii="Helvetica Neue" w:hAnsi="Helvetica Neue" w:cs="Arial"/>
          <w:b/>
          <w:bCs/>
          <w:color w:val="000000"/>
          <w:szCs w:val="22"/>
          <w:lang w:val="en-US"/>
        </w:rPr>
        <w:t xml:space="preserve"> </w:t>
      </w:r>
      <w:r w:rsidR="00325BC5" w:rsidRPr="00BC19B2">
        <w:rPr>
          <w:lang w:val="en-US"/>
        </w:rPr>
        <w:t xml:space="preserve">Reaffirming </w:t>
      </w:r>
      <w:r w:rsidR="00313856">
        <w:rPr>
          <w:lang w:val="en-US"/>
        </w:rPr>
        <w:t>ICANN’s</w:t>
      </w:r>
      <w:r w:rsidR="00325BC5" w:rsidRPr="00BC19B2">
        <w:rPr>
          <w:lang w:val="en-US"/>
        </w:rPr>
        <w:t xml:space="preserve"> commitment to respect internationally recognized Human Rights</w:t>
      </w:r>
      <w:r w:rsidR="00B14901">
        <w:rPr>
          <w:lang w:val="en-US"/>
        </w:rPr>
        <w:t xml:space="preserve"> as </w:t>
      </w:r>
      <w:r w:rsidR="00313856">
        <w:rPr>
          <w:lang w:val="en-US"/>
        </w:rPr>
        <w:t>it</w:t>
      </w:r>
      <w:r w:rsidR="00B14901">
        <w:rPr>
          <w:lang w:val="en-US"/>
        </w:rPr>
        <w:t xml:space="preserve"> carries out its mission</w:t>
      </w:r>
      <w:r w:rsidR="00325BC5" w:rsidRPr="00BC19B2" w:rsidDel="00325BC5">
        <w:rPr>
          <w:rFonts w:ascii="Helvetica Neue" w:hAnsi="Helvetica Neue" w:cs="Arial"/>
          <w:bCs/>
          <w:color w:val="000000"/>
          <w:szCs w:val="22"/>
          <w:lang w:val="en-US"/>
        </w:rPr>
        <w:t xml:space="preserve"> </w:t>
      </w:r>
    </w:p>
    <w:p w14:paraId="36E2A482" w14:textId="77777777" w:rsidR="000F111F" w:rsidRDefault="000F111F" w:rsidP="000F111F">
      <w:pPr>
        <w:spacing w:before="120" w:after="120"/>
        <w:rPr>
          <w:rFonts w:ascii="Helvetica Neue" w:hAnsi="Helvetica Neue" w:cs="Arial"/>
          <w:bCs/>
          <w:color w:val="000000"/>
          <w:szCs w:val="22"/>
          <w:lang w:val="en-US"/>
        </w:rPr>
      </w:pPr>
    </w:p>
    <w:p w14:paraId="4F8E0686" w14:textId="787F49E0" w:rsidR="00970AFE" w:rsidRPr="00313856" w:rsidRDefault="000F111F" w:rsidP="000F111F">
      <w:pPr>
        <w:spacing w:before="120" w:after="120"/>
        <w:rPr>
          <w:rFonts w:ascii="Helvetica Neue" w:hAnsi="Helvetica Neue" w:cs="Arial"/>
          <w:b/>
          <w:bCs/>
          <w:color w:val="000000"/>
          <w:szCs w:val="22"/>
          <w:lang w:val="en-US"/>
        </w:rPr>
      </w:pPr>
      <w:r w:rsidRPr="000F111F">
        <w:rPr>
          <w:rFonts w:ascii="Helvetica Neue" w:hAnsi="Helvetica Neue" w:cs="Arial"/>
          <w:b/>
          <w:bCs/>
          <w:color w:val="000000"/>
          <w:szCs w:val="22"/>
          <w:lang w:val="en-US"/>
        </w:rPr>
        <w:t>Recommendation #7:</w:t>
      </w:r>
      <w:r w:rsidR="00313856">
        <w:rPr>
          <w:rFonts w:ascii="Helvetica Neue" w:hAnsi="Helvetica Neue" w:cs="Arial"/>
          <w:b/>
          <w:bCs/>
          <w:color w:val="000000"/>
          <w:szCs w:val="22"/>
          <w:lang w:val="en-US"/>
        </w:rPr>
        <w:t xml:space="preserve"> </w:t>
      </w:r>
      <w:r w:rsidR="00D207C4" w:rsidRPr="00BC19B2">
        <w:rPr>
          <w:rFonts w:ascii="Helvetica Neue" w:hAnsi="Helvetica Neue" w:cs="Arial"/>
          <w:bCs/>
          <w:color w:val="000000"/>
          <w:szCs w:val="22"/>
          <w:lang w:val="en-US"/>
        </w:rPr>
        <w:t xml:space="preserve">Strengthening ICANN’s </w:t>
      </w:r>
      <w:r w:rsidR="00970AFE" w:rsidRPr="00BC19B2">
        <w:rPr>
          <w:rFonts w:ascii="Helvetica Neue" w:hAnsi="Helvetica Neue" w:cs="Arial"/>
          <w:bCs/>
          <w:color w:val="000000"/>
          <w:szCs w:val="22"/>
          <w:lang w:val="en-US"/>
        </w:rPr>
        <w:t xml:space="preserve">Independent Review Process </w:t>
      </w:r>
    </w:p>
    <w:p w14:paraId="01050DCC" w14:textId="77777777" w:rsidR="000F111F" w:rsidRDefault="000F111F" w:rsidP="000F111F">
      <w:pPr>
        <w:spacing w:before="120" w:after="120"/>
        <w:rPr>
          <w:rFonts w:ascii="Helvetica Neue" w:hAnsi="Helvetica Neue" w:cs="Arial"/>
          <w:bCs/>
          <w:color w:val="000000"/>
          <w:szCs w:val="22"/>
          <w:lang w:val="en-US"/>
        </w:rPr>
      </w:pPr>
    </w:p>
    <w:p w14:paraId="0FC8AF17" w14:textId="6D6C5FE9" w:rsidR="00313856" w:rsidRPr="00313856" w:rsidRDefault="00313856" w:rsidP="00313856">
      <w:pPr>
        <w:spacing w:before="120" w:after="120"/>
        <w:rPr>
          <w:rFonts w:ascii="Helvetica Neue" w:hAnsi="Helvetica Neue" w:cs="Arial"/>
          <w:b/>
          <w:bCs/>
          <w:color w:val="000000"/>
          <w:szCs w:val="22"/>
          <w:lang w:val="en-US"/>
        </w:rPr>
      </w:pPr>
      <w:r w:rsidRPr="00313856">
        <w:rPr>
          <w:rFonts w:ascii="Helvetica Neue" w:hAnsi="Helvetica Neue" w:cs="Arial"/>
          <w:b/>
          <w:bCs/>
          <w:color w:val="000000"/>
          <w:szCs w:val="22"/>
          <w:lang w:val="en-US"/>
        </w:rPr>
        <w:t>Recommendation #</w:t>
      </w:r>
      <w:r>
        <w:rPr>
          <w:rFonts w:ascii="Helvetica Neue" w:hAnsi="Helvetica Neue" w:cs="Arial"/>
          <w:b/>
          <w:bCs/>
          <w:color w:val="000000"/>
          <w:szCs w:val="22"/>
          <w:lang w:val="en-US"/>
        </w:rPr>
        <w:t>8</w:t>
      </w:r>
      <w:r w:rsidRPr="00313856">
        <w:rPr>
          <w:rFonts w:ascii="Helvetica Neue" w:hAnsi="Helvetica Neue" w:cs="Arial"/>
          <w:b/>
          <w:bCs/>
          <w:color w:val="000000"/>
          <w:szCs w:val="22"/>
          <w:lang w:val="en-US"/>
        </w:rPr>
        <w:t>:</w:t>
      </w:r>
      <w:r>
        <w:rPr>
          <w:rFonts w:ascii="Helvetica Neue" w:hAnsi="Helvetica Neue" w:cs="Arial"/>
          <w:b/>
          <w:bCs/>
          <w:color w:val="000000"/>
          <w:szCs w:val="22"/>
          <w:lang w:val="en-US"/>
        </w:rPr>
        <w:t xml:space="preserve"> </w:t>
      </w:r>
      <w:r w:rsidRPr="00BC19B2">
        <w:rPr>
          <w:rFonts w:ascii="Helvetica Neue" w:hAnsi="Helvetica Neue" w:cs="Arial"/>
          <w:bCs/>
          <w:color w:val="000000"/>
          <w:szCs w:val="22"/>
          <w:lang w:val="en-US"/>
        </w:rPr>
        <w:t>Fortifying ICANN’s Request for Reconsideration Process</w:t>
      </w:r>
    </w:p>
    <w:p w14:paraId="50060641" w14:textId="77777777" w:rsidR="00313856" w:rsidRDefault="00313856" w:rsidP="000F111F">
      <w:pPr>
        <w:spacing w:before="120" w:after="120"/>
        <w:rPr>
          <w:rFonts w:ascii="Helvetica Neue" w:hAnsi="Helvetica Neue" w:cs="Arial"/>
          <w:bCs/>
          <w:color w:val="000000"/>
          <w:szCs w:val="22"/>
          <w:lang w:val="en-US"/>
        </w:rPr>
      </w:pPr>
    </w:p>
    <w:p w14:paraId="169D2F8E" w14:textId="64126072" w:rsidR="00970AFE" w:rsidRPr="00313856" w:rsidRDefault="00313856" w:rsidP="000F111F">
      <w:pPr>
        <w:spacing w:before="120" w:after="120"/>
        <w:rPr>
          <w:rFonts w:ascii="Helvetica Neue" w:hAnsi="Helvetica Neue" w:cs="Arial"/>
          <w:b/>
          <w:bCs/>
          <w:color w:val="000000"/>
          <w:szCs w:val="22"/>
          <w:lang w:val="en-US"/>
        </w:rPr>
      </w:pPr>
      <w:r>
        <w:rPr>
          <w:rFonts w:ascii="Helvetica Neue" w:hAnsi="Helvetica Neue" w:cs="Arial"/>
          <w:b/>
          <w:bCs/>
          <w:color w:val="000000"/>
          <w:szCs w:val="22"/>
          <w:lang w:val="en-US"/>
        </w:rPr>
        <w:t>Recommendation #9</w:t>
      </w:r>
      <w:r w:rsidR="000F111F" w:rsidRPr="000F111F">
        <w:rPr>
          <w:rFonts w:ascii="Helvetica Neue" w:hAnsi="Helvetica Neue" w:cs="Arial"/>
          <w:b/>
          <w:bCs/>
          <w:color w:val="000000"/>
          <w:szCs w:val="22"/>
          <w:lang w:val="en-US"/>
        </w:rPr>
        <w:t>:</w:t>
      </w:r>
      <w:r>
        <w:rPr>
          <w:rFonts w:ascii="Helvetica Neue" w:hAnsi="Helvetica Neue" w:cs="Arial"/>
          <w:b/>
          <w:bCs/>
          <w:color w:val="000000"/>
          <w:szCs w:val="22"/>
          <w:lang w:val="en-US"/>
        </w:rPr>
        <w:t xml:space="preserve"> </w:t>
      </w:r>
      <w:r w:rsidR="00970AFE" w:rsidRPr="00BC19B2">
        <w:rPr>
          <w:rFonts w:ascii="Helvetica Neue" w:hAnsi="Helvetica Neue" w:cs="Arial"/>
          <w:bCs/>
          <w:color w:val="000000"/>
          <w:szCs w:val="22"/>
          <w:lang w:val="en-US"/>
        </w:rPr>
        <w:t>Incorporating the Affirmation of Commitments Reviews in ICANN’s Bylaws</w:t>
      </w:r>
    </w:p>
    <w:p w14:paraId="7E5FEAE8" w14:textId="77777777" w:rsidR="00313856" w:rsidRDefault="00313856" w:rsidP="00313856">
      <w:pPr>
        <w:spacing w:before="120" w:after="120"/>
        <w:rPr>
          <w:rFonts w:ascii="Helvetica Neue" w:hAnsi="Helvetica Neue" w:cs="Arial"/>
          <w:b/>
          <w:bCs/>
          <w:color w:val="000000"/>
          <w:szCs w:val="22"/>
          <w:lang w:val="en-US"/>
        </w:rPr>
      </w:pPr>
    </w:p>
    <w:p w14:paraId="5F563287" w14:textId="2A19BE26" w:rsidR="009B4EAA" w:rsidRPr="00313856" w:rsidRDefault="00313856" w:rsidP="00313856">
      <w:pPr>
        <w:spacing w:before="120" w:after="120"/>
        <w:rPr>
          <w:rFonts w:ascii="Helvetica Neue" w:hAnsi="Helvetica Neue" w:cs="Arial"/>
          <w:b/>
          <w:bCs/>
          <w:color w:val="000000"/>
          <w:szCs w:val="22"/>
          <w:lang w:val="en-US"/>
        </w:rPr>
      </w:pPr>
      <w:r>
        <w:rPr>
          <w:rFonts w:ascii="Helvetica Neue" w:hAnsi="Helvetica Neue" w:cs="Arial"/>
          <w:b/>
          <w:bCs/>
          <w:color w:val="000000"/>
          <w:szCs w:val="22"/>
          <w:lang w:val="en-US"/>
        </w:rPr>
        <w:t xml:space="preserve">Recommendation #10: </w:t>
      </w:r>
      <w:r w:rsidR="00D207C4" w:rsidRPr="00BC19B2">
        <w:rPr>
          <w:rFonts w:ascii="Helvetica Neue" w:hAnsi="Helvetica Neue" w:cs="Arial"/>
          <w:bCs/>
          <w:color w:val="000000"/>
          <w:szCs w:val="22"/>
          <w:lang w:val="en-US"/>
        </w:rPr>
        <w:t xml:space="preserve">Enhancing the </w:t>
      </w:r>
      <w:r w:rsidR="00D9459A" w:rsidRPr="00BC19B2">
        <w:rPr>
          <w:rFonts w:ascii="Helvetica Neue" w:hAnsi="Helvetica Neue" w:cs="Arial"/>
          <w:bCs/>
          <w:color w:val="000000"/>
          <w:szCs w:val="22"/>
          <w:lang w:val="en-US"/>
        </w:rPr>
        <w:t xml:space="preserve">accountability </w:t>
      </w:r>
      <w:r w:rsidR="00D207C4" w:rsidRPr="00BC19B2">
        <w:rPr>
          <w:rFonts w:ascii="Helvetica Neue" w:hAnsi="Helvetica Neue" w:cs="Arial"/>
          <w:bCs/>
          <w:color w:val="000000"/>
          <w:szCs w:val="22"/>
          <w:lang w:val="en-US"/>
        </w:rPr>
        <w:t xml:space="preserve">of </w:t>
      </w:r>
      <w:r w:rsidR="009B4EAA" w:rsidRPr="00BC19B2">
        <w:rPr>
          <w:rFonts w:ascii="Helvetica Neue" w:hAnsi="Helvetica Neue" w:cs="Arial"/>
          <w:bCs/>
          <w:color w:val="000000"/>
          <w:szCs w:val="22"/>
          <w:lang w:val="en-US"/>
        </w:rPr>
        <w:t>Supporting Organization</w:t>
      </w:r>
      <w:r w:rsidR="00D207C4" w:rsidRPr="00BC19B2">
        <w:rPr>
          <w:rFonts w:ascii="Helvetica Neue" w:hAnsi="Helvetica Neue" w:cs="Arial"/>
          <w:bCs/>
          <w:color w:val="000000"/>
          <w:szCs w:val="22"/>
          <w:lang w:val="en-US"/>
        </w:rPr>
        <w:t>s</w:t>
      </w:r>
      <w:r w:rsidR="009B4EAA" w:rsidRPr="00BC19B2">
        <w:rPr>
          <w:rFonts w:ascii="Helvetica Neue" w:hAnsi="Helvetica Neue" w:cs="Arial"/>
          <w:bCs/>
          <w:color w:val="000000"/>
          <w:szCs w:val="22"/>
          <w:lang w:val="en-US"/>
        </w:rPr>
        <w:t xml:space="preserve"> and Advisory Committee</w:t>
      </w:r>
      <w:r w:rsidR="00D207C4" w:rsidRPr="00BC19B2">
        <w:rPr>
          <w:rFonts w:ascii="Helvetica Neue" w:hAnsi="Helvetica Neue" w:cs="Arial"/>
          <w:bCs/>
          <w:color w:val="000000"/>
          <w:szCs w:val="22"/>
          <w:lang w:val="en-US"/>
        </w:rPr>
        <w:t>s</w:t>
      </w:r>
      <w:r w:rsidR="009B4EAA" w:rsidRPr="00BC19B2">
        <w:rPr>
          <w:rFonts w:ascii="Helvetica Neue" w:hAnsi="Helvetica Neue" w:cs="Arial"/>
          <w:bCs/>
          <w:color w:val="000000"/>
          <w:szCs w:val="22"/>
          <w:lang w:val="en-US"/>
        </w:rPr>
        <w:t xml:space="preserve"> </w:t>
      </w:r>
    </w:p>
    <w:p w14:paraId="2321F0B1" w14:textId="77777777" w:rsidR="00313856" w:rsidRDefault="00313856" w:rsidP="00313856">
      <w:pPr>
        <w:spacing w:before="120" w:after="120"/>
        <w:rPr>
          <w:rFonts w:ascii="Helvetica Neue" w:hAnsi="Helvetica Neue" w:cs="Arial"/>
          <w:bCs/>
          <w:color w:val="000000"/>
          <w:szCs w:val="22"/>
          <w:lang w:val="en-US"/>
        </w:rPr>
      </w:pPr>
    </w:p>
    <w:p w14:paraId="08DD45B4" w14:textId="00A3260B" w:rsidR="009B4EAA" w:rsidRPr="00313856" w:rsidRDefault="00313856" w:rsidP="00313856">
      <w:pPr>
        <w:spacing w:before="120" w:after="120"/>
        <w:rPr>
          <w:rFonts w:ascii="Helvetica Neue" w:hAnsi="Helvetica Neue" w:cs="Arial"/>
          <w:b/>
          <w:bCs/>
          <w:color w:val="000000"/>
          <w:szCs w:val="22"/>
          <w:lang w:val="en-US"/>
        </w:rPr>
      </w:pPr>
      <w:r w:rsidRPr="00313856">
        <w:rPr>
          <w:rFonts w:ascii="Helvetica Neue" w:hAnsi="Helvetica Neue" w:cs="Arial"/>
          <w:b/>
          <w:bCs/>
          <w:color w:val="000000"/>
          <w:szCs w:val="22"/>
          <w:lang w:val="en-US"/>
        </w:rPr>
        <w:t xml:space="preserve">Recommendation #11: </w:t>
      </w:r>
      <w:r w:rsidR="00125AA6" w:rsidRPr="00BC19B2">
        <w:rPr>
          <w:rFonts w:ascii="Helvetica Neue" w:hAnsi="Helvetica Neue" w:cs="Arial"/>
          <w:bCs/>
          <w:color w:val="000000"/>
          <w:szCs w:val="22"/>
          <w:lang w:val="en-US"/>
        </w:rPr>
        <w:t>Executing</w:t>
      </w:r>
      <w:r w:rsidR="007A37D1" w:rsidRPr="00BC19B2">
        <w:rPr>
          <w:rFonts w:ascii="Helvetica Neue" w:hAnsi="Helvetica Neue" w:cs="Arial"/>
          <w:bCs/>
          <w:color w:val="000000"/>
          <w:szCs w:val="22"/>
          <w:lang w:val="en-US"/>
        </w:rPr>
        <w:t xml:space="preserve"> stress tests to identify and </w:t>
      </w:r>
      <w:r w:rsidR="00125AA6" w:rsidRPr="00BC19B2">
        <w:rPr>
          <w:rFonts w:ascii="Helvetica Neue" w:hAnsi="Helvetica Neue" w:cs="Arial"/>
          <w:bCs/>
          <w:color w:val="000000"/>
          <w:szCs w:val="22"/>
          <w:lang w:val="en-US"/>
        </w:rPr>
        <w:t>diminish</w:t>
      </w:r>
      <w:r w:rsidR="007A37D1" w:rsidRPr="00BC19B2">
        <w:rPr>
          <w:rFonts w:ascii="Helvetica Neue" w:hAnsi="Helvetica Neue" w:cs="Arial"/>
          <w:bCs/>
          <w:color w:val="000000"/>
          <w:szCs w:val="22"/>
          <w:lang w:val="en-US"/>
        </w:rPr>
        <w:t xml:space="preserve"> </w:t>
      </w:r>
      <w:r w:rsidR="00125AA6" w:rsidRPr="00BC19B2">
        <w:rPr>
          <w:rFonts w:ascii="Helvetica Neue" w:hAnsi="Helvetica Neue" w:cs="Arial"/>
          <w:bCs/>
          <w:color w:val="000000"/>
          <w:szCs w:val="22"/>
          <w:lang w:val="en-US"/>
        </w:rPr>
        <w:t>risks to</w:t>
      </w:r>
      <w:r>
        <w:rPr>
          <w:rFonts w:ascii="Helvetica Neue" w:hAnsi="Helvetica Neue" w:cs="Arial"/>
          <w:bCs/>
          <w:color w:val="000000"/>
          <w:szCs w:val="22"/>
          <w:lang w:val="en-US"/>
        </w:rPr>
        <w:t xml:space="preserve"> the Internet’s</w:t>
      </w:r>
      <w:r w:rsidR="009B4EAA" w:rsidRPr="00BC19B2">
        <w:rPr>
          <w:rFonts w:ascii="Helvetica Neue" w:hAnsi="Helvetica Neue" w:cs="Arial"/>
          <w:bCs/>
          <w:color w:val="000000"/>
          <w:szCs w:val="22"/>
          <w:lang w:val="en-US"/>
        </w:rPr>
        <w:t xml:space="preserve"> </w:t>
      </w:r>
      <w:r w:rsidR="00D9459A" w:rsidRPr="00BC19B2">
        <w:rPr>
          <w:rFonts w:ascii="Helvetica Neue" w:hAnsi="Helvetica Neue" w:cs="Arial"/>
          <w:bCs/>
          <w:color w:val="000000"/>
          <w:szCs w:val="22"/>
          <w:lang w:val="en-US"/>
        </w:rPr>
        <w:t>security</w:t>
      </w:r>
      <w:r w:rsidR="009B4EAA" w:rsidRPr="00BC19B2">
        <w:rPr>
          <w:rFonts w:ascii="Helvetica Neue" w:hAnsi="Helvetica Neue" w:cs="Arial"/>
          <w:bCs/>
          <w:color w:val="000000"/>
          <w:szCs w:val="22"/>
          <w:lang w:val="en-US"/>
        </w:rPr>
        <w:t xml:space="preserve">, </w:t>
      </w:r>
      <w:r w:rsidR="00D9459A" w:rsidRPr="00BC19B2">
        <w:rPr>
          <w:rFonts w:ascii="Helvetica Neue" w:hAnsi="Helvetica Neue" w:cs="Arial"/>
          <w:bCs/>
          <w:color w:val="000000"/>
          <w:szCs w:val="22"/>
          <w:lang w:val="en-US"/>
        </w:rPr>
        <w:t>s</w:t>
      </w:r>
      <w:r w:rsidR="009B4EAA" w:rsidRPr="00BC19B2">
        <w:rPr>
          <w:rFonts w:ascii="Helvetica Neue" w:hAnsi="Helvetica Neue" w:cs="Arial"/>
          <w:bCs/>
          <w:color w:val="000000"/>
          <w:szCs w:val="22"/>
          <w:lang w:val="en-US"/>
        </w:rPr>
        <w:t xml:space="preserve">tability, and </w:t>
      </w:r>
      <w:r w:rsidR="00D9459A" w:rsidRPr="00BC19B2">
        <w:rPr>
          <w:rFonts w:ascii="Helvetica Neue" w:hAnsi="Helvetica Neue" w:cs="Arial"/>
          <w:bCs/>
          <w:color w:val="000000"/>
          <w:szCs w:val="22"/>
          <w:lang w:val="en-US"/>
        </w:rPr>
        <w:t>r</w:t>
      </w:r>
      <w:r w:rsidR="00125AA6" w:rsidRPr="00BC19B2">
        <w:rPr>
          <w:rFonts w:ascii="Helvetica Neue" w:hAnsi="Helvetica Neue" w:cs="Arial"/>
          <w:bCs/>
          <w:color w:val="000000"/>
          <w:szCs w:val="22"/>
          <w:lang w:val="en-US"/>
        </w:rPr>
        <w:t>esiliency</w:t>
      </w:r>
    </w:p>
    <w:p w14:paraId="0D5E5F50" w14:textId="77777777" w:rsidR="00313856" w:rsidRDefault="00313856" w:rsidP="00313856">
      <w:pPr>
        <w:spacing w:before="120" w:after="120"/>
        <w:rPr>
          <w:rFonts w:ascii="Helvetica Neue" w:hAnsi="Helvetica Neue" w:cs="Arial"/>
          <w:bCs/>
          <w:color w:val="000000"/>
          <w:szCs w:val="22"/>
          <w:lang w:val="en-US"/>
        </w:rPr>
      </w:pPr>
    </w:p>
    <w:p w14:paraId="2BC7CA02" w14:textId="3387ED30" w:rsidR="009B4EAA" w:rsidRPr="00313856" w:rsidRDefault="00313856" w:rsidP="00313856">
      <w:pPr>
        <w:spacing w:before="120" w:after="120"/>
        <w:rPr>
          <w:rFonts w:ascii="Helvetica Neue" w:hAnsi="Helvetica Neue" w:cs="Arial"/>
          <w:b/>
          <w:bCs/>
          <w:color w:val="000000"/>
          <w:szCs w:val="22"/>
          <w:lang w:val="en-US"/>
        </w:rPr>
      </w:pPr>
      <w:r w:rsidRPr="00313856">
        <w:rPr>
          <w:rFonts w:ascii="Helvetica Neue" w:hAnsi="Helvetica Neue" w:cs="Arial"/>
          <w:b/>
          <w:bCs/>
          <w:color w:val="000000"/>
          <w:szCs w:val="22"/>
          <w:lang w:val="en-US"/>
        </w:rPr>
        <w:t>Recommendation #12:</w:t>
      </w:r>
      <w:r>
        <w:rPr>
          <w:rFonts w:ascii="Helvetica Neue" w:hAnsi="Helvetica Neue" w:cs="Arial"/>
          <w:b/>
          <w:bCs/>
          <w:color w:val="000000"/>
          <w:szCs w:val="22"/>
          <w:lang w:val="en-US"/>
        </w:rPr>
        <w:t xml:space="preserve"> </w:t>
      </w:r>
      <w:r w:rsidR="009B4EAA" w:rsidRPr="00BC19B2">
        <w:rPr>
          <w:rFonts w:ascii="Helvetica Neue" w:hAnsi="Helvetica Neue" w:cs="Arial"/>
          <w:bCs/>
          <w:color w:val="000000"/>
          <w:szCs w:val="22"/>
          <w:lang w:val="en-US"/>
        </w:rPr>
        <w:t xml:space="preserve">Committing to </w:t>
      </w:r>
      <w:r w:rsidR="00D9459A" w:rsidRPr="00BC19B2">
        <w:rPr>
          <w:rFonts w:ascii="Helvetica Neue" w:hAnsi="Helvetica Neue" w:cs="Arial"/>
          <w:bCs/>
          <w:color w:val="000000"/>
          <w:szCs w:val="22"/>
          <w:lang w:val="en-US"/>
        </w:rPr>
        <w:t xml:space="preserve">further accountability work </w:t>
      </w:r>
      <w:r w:rsidR="00D207C4" w:rsidRPr="00BC19B2">
        <w:rPr>
          <w:rFonts w:ascii="Helvetica Neue" w:hAnsi="Helvetica Neue" w:cs="Arial"/>
          <w:bCs/>
          <w:color w:val="000000"/>
          <w:szCs w:val="22"/>
          <w:lang w:val="en-US"/>
        </w:rPr>
        <w:t xml:space="preserve">in </w:t>
      </w:r>
      <w:r w:rsidR="009B4EAA" w:rsidRPr="00BC19B2">
        <w:rPr>
          <w:rFonts w:ascii="Helvetica Neue" w:hAnsi="Helvetica Neue" w:cs="Arial"/>
          <w:bCs/>
          <w:color w:val="000000"/>
          <w:szCs w:val="22"/>
          <w:lang w:val="en-US"/>
        </w:rPr>
        <w:t>Work Stream 2</w:t>
      </w:r>
    </w:p>
    <w:p w14:paraId="550D880A" w14:textId="77777777" w:rsidR="00313856" w:rsidRPr="00691D21" w:rsidRDefault="00313856" w:rsidP="00313856">
      <w:pPr>
        <w:spacing w:before="120" w:after="120"/>
        <w:rPr>
          <w:rFonts w:ascii="Helvetica Neue" w:hAnsi="Helvetica Neue" w:cs="Arial"/>
          <w:color w:val="000000"/>
          <w:szCs w:val="22"/>
          <w:lang w:val="en-US"/>
        </w:rPr>
      </w:pPr>
    </w:p>
    <w:p w14:paraId="2A9D6A5F" w14:textId="77777777" w:rsidR="00691D21" w:rsidRPr="00FA62B7" w:rsidRDefault="00691D21" w:rsidP="00AC35E4">
      <w:pPr>
        <w:spacing w:before="120" w:after="120"/>
        <w:rPr>
          <w:rFonts w:ascii="Helvetica Neue" w:hAnsi="Helvetica Neue" w:cs="Arial"/>
          <w:color w:val="000000"/>
          <w:szCs w:val="22"/>
          <w:lang w:val="en-US"/>
        </w:rPr>
      </w:pPr>
      <w:r w:rsidRPr="00B06D2B">
        <w:rPr>
          <w:rFonts w:ascii="Helvetica Neue" w:hAnsi="Helvetica Neue" w:cs="Arial"/>
          <w:color w:val="000000"/>
          <w:szCs w:val="22"/>
          <w:lang w:val="en-US"/>
        </w:rPr>
        <w:t xml:space="preserve">It is important to note that while the recommendations below are agreed upon, consensus is yet to be </w:t>
      </w:r>
      <w:r w:rsidRPr="00FA62B7">
        <w:rPr>
          <w:rFonts w:ascii="Helvetica Neue" w:hAnsi="Helvetica Neue" w:cs="Arial"/>
          <w:color w:val="000000"/>
          <w:szCs w:val="22"/>
          <w:lang w:val="en-US"/>
        </w:rPr>
        <w:t xml:space="preserve">reached on two topics: </w:t>
      </w:r>
    </w:p>
    <w:p w14:paraId="74068877" w14:textId="77777777" w:rsidR="00691D21" w:rsidRPr="00AC098A" w:rsidRDefault="00691D21" w:rsidP="00AC098A">
      <w:pPr>
        <w:numPr>
          <w:ilvl w:val="0"/>
          <w:numId w:val="40"/>
        </w:numPr>
        <w:spacing w:before="120" w:after="120"/>
        <w:rPr>
          <w:rFonts w:ascii="Helvetica Neue" w:hAnsi="Helvetica Neue" w:cs="Arial"/>
          <w:bCs/>
          <w:color w:val="000000"/>
          <w:szCs w:val="22"/>
          <w:lang w:val="en-US"/>
        </w:rPr>
      </w:pPr>
      <w:r w:rsidRPr="00AC098A">
        <w:rPr>
          <w:rFonts w:ascii="Helvetica Neue" w:hAnsi="Helvetica Neue" w:cs="Arial"/>
          <w:bCs/>
          <w:color w:val="000000"/>
          <w:szCs w:val="22"/>
          <w:lang w:val="en-US"/>
        </w:rPr>
        <w:lastRenderedPageBreak/>
        <w:t xml:space="preserve">Enforcement and regulations provisions embedded in the Revised Mission, Core Values and Commitments </w:t>
      </w:r>
    </w:p>
    <w:p w14:paraId="39AE21C9" w14:textId="77777777" w:rsidR="00691D21" w:rsidRPr="00AC098A" w:rsidRDefault="00691D21" w:rsidP="00AC098A">
      <w:pPr>
        <w:numPr>
          <w:ilvl w:val="0"/>
          <w:numId w:val="40"/>
        </w:numPr>
        <w:spacing w:before="120" w:after="120"/>
        <w:rPr>
          <w:rFonts w:ascii="Helvetica Neue" w:hAnsi="Helvetica Neue" w:cs="Arial"/>
          <w:bCs/>
          <w:color w:val="000000"/>
          <w:szCs w:val="22"/>
          <w:lang w:val="en-US"/>
        </w:rPr>
      </w:pPr>
      <w:r w:rsidRPr="00B06D2B">
        <w:rPr>
          <w:rFonts w:ascii="Helvetica Neue" w:hAnsi="Helvetica Neue" w:cs="Arial"/>
          <w:bCs/>
          <w:color w:val="000000"/>
          <w:szCs w:val="22"/>
          <w:lang w:val="en-US"/>
        </w:rPr>
        <w:t>Outcome of the stress test</w:t>
      </w:r>
      <w:r w:rsidR="00B06D2B" w:rsidRPr="00B06D2B">
        <w:rPr>
          <w:rFonts w:ascii="Helvetica Neue" w:hAnsi="Helvetica Neue" w:cs="Arial"/>
          <w:bCs/>
          <w:color w:val="000000"/>
          <w:szCs w:val="22"/>
          <w:lang w:val="en-US"/>
        </w:rPr>
        <w:t xml:space="preserve"> (known as Stress Test 18) </w:t>
      </w:r>
      <w:r w:rsidR="00B06D2B">
        <w:rPr>
          <w:rFonts w:ascii="Helvetica Neue" w:hAnsi="Helvetica Neue" w:cs="Arial"/>
          <w:bCs/>
          <w:color w:val="000000"/>
          <w:szCs w:val="22"/>
          <w:lang w:val="en-US"/>
        </w:rPr>
        <w:t xml:space="preserve">intended </w:t>
      </w:r>
      <w:r w:rsidRPr="00B06D2B">
        <w:rPr>
          <w:rFonts w:ascii="Helvetica Neue" w:hAnsi="Helvetica Neue" w:cs="Arial"/>
          <w:bCs/>
          <w:color w:val="000000"/>
          <w:szCs w:val="22"/>
          <w:lang w:val="en-US"/>
        </w:rPr>
        <w:t>to assess accountability mechanisms</w:t>
      </w:r>
      <w:r w:rsidR="00B06D2B" w:rsidRPr="00B06D2B">
        <w:rPr>
          <w:rFonts w:ascii="Helvetica Neue" w:hAnsi="Helvetica Neue" w:cs="Arial"/>
          <w:bCs/>
          <w:color w:val="000000"/>
          <w:szCs w:val="22"/>
          <w:lang w:val="en-US"/>
        </w:rPr>
        <w:t xml:space="preserve"> associated with</w:t>
      </w:r>
      <w:r w:rsidRPr="00B06D2B">
        <w:rPr>
          <w:rFonts w:ascii="Helvetica Neue" w:hAnsi="Helvetica Neue" w:cs="Arial"/>
          <w:bCs/>
          <w:color w:val="000000"/>
          <w:szCs w:val="22"/>
          <w:lang w:val="en-US"/>
        </w:rPr>
        <w:t xml:space="preserve"> how ICANN receives and reacts to advice from the Government Advisory Committee (GAC).</w:t>
      </w:r>
    </w:p>
    <w:p w14:paraId="5055DA1D" w14:textId="191C4E07" w:rsidR="00171EA0" w:rsidRDefault="00B06D2B" w:rsidP="00B06D2B">
      <w:pPr>
        <w:spacing w:before="120" w:after="120"/>
        <w:rPr>
          <w:rFonts w:ascii="Helvetica Neue" w:hAnsi="Helvetica Neue"/>
          <w:lang w:val="en-US"/>
        </w:rPr>
      </w:pPr>
      <w:r>
        <w:rPr>
          <w:rFonts w:ascii="Helvetica Neue" w:hAnsi="Helvetica Neue" w:cs="Arial"/>
          <w:color w:val="000000"/>
          <w:szCs w:val="22"/>
          <w:lang w:val="en-US"/>
        </w:rPr>
        <w:t xml:space="preserve">It is envisioned that the CCWG-Accountability will communicate its conclusions on these two areas in its detailed </w:t>
      </w:r>
      <w:r w:rsidR="008B2680" w:rsidRPr="00BC19B2">
        <w:rPr>
          <w:rFonts w:ascii="Helvetica Neue" w:hAnsi="Helvetica Neue"/>
          <w:lang w:val="en-US"/>
        </w:rPr>
        <w:t xml:space="preserve">‘CCWG Accountability </w:t>
      </w:r>
      <w:r w:rsidR="0089620F" w:rsidRPr="00BC19B2">
        <w:rPr>
          <w:rFonts w:ascii="Helvetica Neue" w:hAnsi="Helvetica Neue"/>
          <w:lang w:val="en-US"/>
        </w:rPr>
        <w:t xml:space="preserve">Third Draft </w:t>
      </w:r>
      <w:r w:rsidR="008B2680" w:rsidRPr="00BC19B2">
        <w:rPr>
          <w:rFonts w:ascii="Helvetica Neue" w:hAnsi="Helvetica Neue"/>
          <w:lang w:val="en-US"/>
        </w:rPr>
        <w:t>Proposal on Work Stream 1 Recommendations</w:t>
      </w:r>
      <w:r w:rsidR="00705F9E" w:rsidRPr="00BC19B2">
        <w:rPr>
          <w:rFonts w:ascii="Helvetica Neue" w:hAnsi="Helvetica Neue"/>
          <w:lang w:val="en-US"/>
        </w:rPr>
        <w:t>.</w:t>
      </w:r>
      <w:r w:rsidR="008B2680" w:rsidRPr="00BC19B2">
        <w:rPr>
          <w:rFonts w:ascii="Helvetica Neue" w:hAnsi="Helvetica Neue"/>
          <w:lang w:val="en-US"/>
        </w:rPr>
        <w:t xml:space="preserve">’ </w:t>
      </w:r>
    </w:p>
    <w:p w14:paraId="0328BAF5" w14:textId="77777777" w:rsidR="00313856" w:rsidRDefault="00313856" w:rsidP="00B06D2B">
      <w:pPr>
        <w:spacing w:before="120" w:after="120"/>
        <w:rPr>
          <w:rFonts w:ascii="Helvetica Neue" w:hAnsi="Helvetica Neue"/>
          <w:lang w:val="en-US"/>
        </w:rPr>
      </w:pPr>
    </w:p>
    <w:p w14:paraId="089D5FBB" w14:textId="77777777" w:rsidR="00171EA0" w:rsidRDefault="0089620F" w:rsidP="00AC35E4">
      <w:pPr>
        <w:spacing w:before="120" w:after="120"/>
        <w:rPr>
          <w:rFonts w:ascii="Helvetica Neue" w:hAnsi="Helvetica Neue"/>
          <w:lang w:val="en-US"/>
        </w:rPr>
      </w:pPr>
      <w:r w:rsidRPr="00BC19B2">
        <w:rPr>
          <w:rFonts w:ascii="Helvetica Neue" w:hAnsi="Helvetica Neue"/>
          <w:lang w:val="en-US"/>
        </w:rPr>
        <w:t xml:space="preserve">The </w:t>
      </w:r>
      <w:r w:rsidR="00171EA0">
        <w:rPr>
          <w:rFonts w:ascii="Helvetica Neue" w:hAnsi="Helvetica Neue"/>
          <w:lang w:val="en-US"/>
        </w:rPr>
        <w:t>T</w:t>
      </w:r>
      <w:r w:rsidRPr="00BC19B2">
        <w:rPr>
          <w:rFonts w:ascii="Helvetica Neue" w:hAnsi="Helvetica Neue"/>
          <w:lang w:val="en-US"/>
        </w:rPr>
        <w:t>hird Draft Proposal</w:t>
      </w:r>
      <w:r w:rsidR="008B2680" w:rsidRPr="00BC19B2">
        <w:rPr>
          <w:rFonts w:ascii="Helvetica Neue" w:hAnsi="Helvetica Neue"/>
          <w:lang w:val="en-US"/>
        </w:rPr>
        <w:t xml:space="preserve"> is scheduled to go into the public comment phase on 30 November 2015. </w:t>
      </w:r>
    </w:p>
    <w:p w14:paraId="0DF7166E" w14:textId="77777777" w:rsidR="00313856" w:rsidRDefault="00313856" w:rsidP="00AC35E4">
      <w:pPr>
        <w:spacing w:before="120" w:after="120"/>
        <w:rPr>
          <w:rFonts w:ascii="Helvetica Neue" w:hAnsi="Helvetica Neue"/>
          <w:lang w:val="en-US"/>
        </w:rPr>
      </w:pPr>
    </w:p>
    <w:p w14:paraId="48889942" w14:textId="012168B3" w:rsidR="00313856" w:rsidRPr="00313856" w:rsidRDefault="00313856" w:rsidP="00313856">
      <w:pPr>
        <w:pStyle w:val="Heading1"/>
        <w:rPr>
          <w:lang w:val="en-US"/>
        </w:rPr>
      </w:pPr>
      <w:bookmarkStart w:id="9" w:name="_Toc308967804"/>
      <w:r>
        <w:rPr>
          <w:lang w:val="en-US"/>
        </w:rPr>
        <w:t xml:space="preserve">Recommendation #1: </w:t>
      </w:r>
      <w:r w:rsidRPr="00313856">
        <w:rPr>
          <w:lang w:val="en-US"/>
        </w:rPr>
        <w:t>Establish</w:t>
      </w:r>
      <w:r w:rsidR="002D2E3B">
        <w:rPr>
          <w:lang w:val="en-US"/>
        </w:rPr>
        <w:t>ing an Empowered Community for e</w:t>
      </w:r>
      <w:r w:rsidRPr="00313856">
        <w:rPr>
          <w:lang w:val="en-US"/>
        </w:rPr>
        <w:t>nforcing Community Powers</w:t>
      </w:r>
      <w:bookmarkEnd w:id="9"/>
      <w:r w:rsidRPr="00313856">
        <w:rPr>
          <w:lang w:val="en-US"/>
        </w:rPr>
        <w:t xml:space="preserve"> </w:t>
      </w:r>
    </w:p>
    <w:p w14:paraId="664FC4E7" w14:textId="22ED3BEC" w:rsidR="00E12252" w:rsidRPr="00BC19B2" w:rsidRDefault="00313856" w:rsidP="00E12252">
      <w:pPr>
        <w:pStyle w:val="Heading2"/>
        <w:spacing w:before="120"/>
      </w:pPr>
      <w:bookmarkStart w:id="10" w:name="_Toc308544621"/>
      <w:bookmarkStart w:id="11" w:name="_Toc308544619"/>
      <w:r>
        <w:br/>
      </w:r>
      <w:bookmarkStart w:id="12" w:name="_Toc308967805"/>
      <w:r w:rsidR="00E12252" w:rsidRPr="00BC19B2">
        <w:t>Community Enforcement Mechanism</w:t>
      </w:r>
      <w:bookmarkEnd w:id="12"/>
    </w:p>
    <w:p w14:paraId="1D41B833" w14:textId="6A3971D7" w:rsidR="00E12252" w:rsidRPr="00BC19B2" w:rsidRDefault="00E12252" w:rsidP="00E12252">
      <w:pPr>
        <w:spacing w:before="120" w:after="120"/>
        <w:rPr>
          <w:rFonts w:ascii="Helvetica Neue" w:hAnsi="Helvetica Neue" w:cs="Arial"/>
          <w:szCs w:val="22"/>
          <w:lang w:val="en-US"/>
        </w:rPr>
      </w:pPr>
      <w:r w:rsidRPr="00BC19B2">
        <w:rPr>
          <w:rFonts w:ascii="Helvetica Neue" w:hAnsi="Helvetica Neue" w:cs="Arial"/>
          <w:szCs w:val="22"/>
          <w:lang w:val="en-US"/>
        </w:rPr>
        <w:t>Since the publication of ‘</w:t>
      </w:r>
      <w:hyperlink r:id="rId11" w:history="1">
        <w:r w:rsidRPr="00BC19B2">
          <w:rPr>
            <w:rStyle w:val="Hyperlink"/>
            <w:rFonts w:ascii="Helvetica Neue" w:hAnsi="Helvetica Neue" w:cs="Arial"/>
            <w:szCs w:val="22"/>
            <w:lang w:val="en-US"/>
          </w:rPr>
          <w:t>Second Draft Proposal on Work Stream 1 Recommendations</w:t>
        </w:r>
      </w:hyperlink>
      <w:r w:rsidRPr="00BC19B2">
        <w:rPr>
          <w:rFonts w:ascii="Helvetica Neue" w:hAnsi="Helvetica Neue" w:cs="Arial"/>
          <w:szCs w:val="22"/>
          <w:lang w:val="en-US"/>
        </w:rPr>
        <w:t xml:space="preserve">’, the CCWG-Accountability has changed its proposed mechanism for ensuring the community can effectively enforce its decisions. </w:t>
      </w:r>
      <w:r w:rsidR="00804545" w:rsidRPr="00BC19B2">
        <w:rPr>
          <w:rFonts w:ascii="Helvetica Neue" w:hAnsi="Helvetica Neue" w:cs="Arial"/>
          <w:szCs w:val="22"/>
          <w:lang w:val="en-US"/>
        </w:rPr>
        <w:t>Th</w:t>
      </w:r>
      <w:r w:rsidR="00804545">
        <w:rPr>
          <w:rFonts w:ascii="Helvetica Neue" w:hAnsi="Helvetica Neue" w:cs="Arial"/>
          <w:szCs w:val="22"/>
          <w:lang w:val="en-US"/>
        </w:rPr>
        <w:t>e CCWG-Accountability</w:t>
      </w:r>
      <w:r w:rsidR="00804545" w:rsidRPr="00BC19B2">
        <w:rPr>
          <w:rFonts w:ascii="Helvetica Neue" w:hAnsi="Helvetica Neue" w:cs="Arial"/>
          <w:szCs w:val="22"/>
          <w:lang w:val="en-US"/>
        </w:rPr>
        <w:t xml:space="preserve"> </w:t>
      </w:r>
      <w:r w:rsidRPr="00BC19B2">
        <w:rPr>
          <w:rFonts w:ascii="Helvetica Neue" w:hAnsi="Helvetica Neue" w:cs="Arial"/>
          <w:szCs w:val="22"/>
          <w:lang w:val="en-US"/>
        </w:rPr>
        <w:t>shift</w:t>
      </w:r>
      <w:r w:rsidR="00804545">
        <w:rPr>
          <w:rFonts w:ascii="Helvetica Neue" w:hAnsi="Helvetica Neue" w:cs="Arial"/>
          <w:szCs w:val="22"/>
          <w:lang w:val="en-US"/>
        </w:rPr>
        <w:t xml:space="preserve">ed </w:t>
      </w:r>
      <w:r w:rsidRPr="00BC19B2">
        <w:rPr>
          <w:rFonts w:ascii="Helvetica Neue" w:hAnsi="Helvetica Neue" w:cs="Arial"/>
          <w:szCs w:val="22"/>
          <w:lang w:val="en-US"/>
        </w:rPr>
        <w:t>from a “Sole Member” model to “Sole Designator” model. The reasoning for this change and description of the new model are outlined below.</w:t>
      </w:r>
    </w:p>
    <w:p w14:paraId="7D442DAD" w14:textId="77777777" w:rsidR="00E12252" w:rsidRPr="00BC19B2" w:rsidRDefault="00E12252" w:rsidP="00D4072A">
      <w:pPr>
        <w:pStyle w:val="Heading3"/>
      </w:pPr>
      <w:r w:rsidRPr="00BC19B2">
        <w:br/>
      </w:r>
      <w:bookmarkStart w:id="13" w:name="_Toc308967806"/>
      <w:r w:rsidRPr="00BC19B2">
        <w:t>Concerns with a “Sole Member” model</w:t>
      </w:r>
      <w:bookmarkEnd w:id="13"/>
    </w:p>
    <w:p w14:paraId="3B994C0B" w14:textId="38D141B6" w:rsidR="00E12252" w:rsidRPr="00BC19B2" w:rsidRDefault="00E12252" w:rsidP="00E12252">
      <w:pPr>
        <w:spacing w:before="120" w:after="120"/>
        <w:rPr>
          <w:rFonts w:ascii="Helvetica Neue" w:hAnsi="Helvetica Neue" w:cs="Arial"/>
          <w:szCs w:val="22"/>
          <w:lang w:val="en-US"/>
        </w:rPr>
      </w:pPr>
      <w:r w:rsidRPr="00BC19B2">
        <w:rPr>
          <w:rFonts w:ascii="Helvetica Neue" w:hAnsi="Helvetica Neue" w:cs="Arial"/>
          <w:szCs w:val="22"/>
          <w:lang w:val="en-US"/>
        </w:rPr>
        <w:t xml:space="preserve">In the Public Comment on the ‘Second Draft Proposal on Work Stream 1 Recommendations’, concerns were raised that the “Sole Member” model granted a significant number of powers under California law called “statutory rights.” </w:t>
      </w:r>
      <w:r>
        <w:rPr>
          <w:rFonts w:ascii="Helvetica Neue" w:hAnsi="Helvetica Neue" w:cs="Arial"/>
          <w:szCs w:val="22"/>
          <w:lang w:val="en-US"/>
        </w:rPr>
        <w:t xml:space="preserve">Commenters </w:t>
      </w:r>
      <w:r w:rsidR="00B06D2B">
        <w:rPr>
          <w:rFonts w:ascii="Helvetica Neue" w:hAnsi="Helvetica Neue" w:cs="Arial"/>
          <w:szCs w:val="22"/>
          <w:lang w:val="en-US"/>
        </w:rPr>
        <w:t xml:space="preserve">expressed concern </w:t>
      </w:r>
      <w:r>
        <w:rPr>
          <w:rFonts w:ascii="Helvetica Neue" w:hAnsi="Helvetica Neue" w:cs="Arial"/>
          <w:szCs w:val="22"/>
          <w:lang w:val="en-US"/>
        </w:rPr>
        <w:t>that t</w:t>
      </w:r>
      <w:r w:rsidRPr="00BC19B2">
        <w:rPr>
          <w:rFonts w:ascii="Helvetica Neue" w:hAnsi="Helvetica Neue" w:cs="Arial"/>
          <w:szCs w:val="22"/>
          <w:lang w:val="en-US"/>
        </w:rPr>
        <w:t xml:space="preserve">hese rights, such as the ability to dissolve the corporation, </w:t>
      </w:r>
      <w:r>
        <w:rPr>
          <w:rFonts w:ascii="Helvetica Neue" w:hAnsi="Helvetica Neue" w:cs="Arial"/>
          <w:szCs w:val="22"/>
          <w:lang w:val="en-US"/>
        </w:rPr>
        <w:t>could not</w:t>
      </w:r>
      <w:r w:rsidRPr="00BC19B2">
        <w:rPr>
          <w:rFonts w:ascii="Helvetica Neue" w:hAnsi="Helvetica Neue" w:cs="Arial"/>
          <w:szCs w:val="22"/>
          <w:lang w:val="en-US"/>
        </w:rPr>
        <w:t xml:space="preserve"> be adequately constrained and </w:t>
      </w:r>
      <w:r>
        <w:rPr>
          <w:rFonts w:ascii="Helvetica Neue" w:hAnsi="Helvetica Neue" w:cs="Arial"/>
          <w:szCs w:val="22"/>
          <w:lang w:val="en-US"/>
        </w:rPr>
        <w:t>might have unintended and unanticipated consequences</w:t>
      </w:r>
      <w:r w:rsidRPr="00BC19B2">
        <w:rPr>
          <w:rFonts w:ascii="Helvetica Neue" w:hAnsi="Helvetica Neue" w:cs="Arial"/>
          <w:szCs w:val="22"/>
          <w:lang w:val="en-US"/>
        </w:rPr>
        <w:t xml:space="preserve">. </w:t>
      </w:r>
    </w:p>
    <w:p w14:paraId="03072821" w14:textId="77777777" w:rsidR="00E12252" w:rsidRPr="00BC19B2" w:rsidRDefault="00E12252" w:rsidP="00E12252">
      <w:pPr>
        <w:spacing w:before="120" w:after="120"/>
        <w:rPr>
          <w:rFonts w:ascii="Helvetica Neue" w:hAnsi="Helvetica Neue" w:cs="Arial"/>
          <w:szCs w:val="22"/>
          <w:lang w:val="en-US"/>
        </w:rPr>
      </w:pPr>
    </w:p>
    <w:p w14:paraId="449B1D34" w14:textId="77777777" w:rsidR="00E12252" w:rsidRPr="00BC19B2" w:rsidRDefault="00E12252" w:rsidP="00E12252">
      <w:pPr>
        <w:pStyle w:val="Heading3"/>
        <w:spacing w:before="120"/>
        <w:rPr>
          <w:rFonts w:cs="Arial"/>
          <w:szCs w:val="22"/>
          <w:lang w:val="en-US"/>
        </w:rPr>
      </w:pPr>
      <w:bookmarkStart w:id="14" w:name="_Toc308967807"/>
      <w:r w:rsidRPr="00BC19B2">
        <w:rPr>
          <w:lang w:val="en-US"/>
        </w:rPr>
        <w:t>The “Sole Designator” model</w:t>
      </w:r>
      <w:bookmarkEnd w:id="14"/>
    </w:p>
    <w:p w14:paraId="0DBC3BF9" w14:textId="383957BA" w:rsidR="00E12252" w:rsidRPr="00E127B3" w:rsidRDefault="00E12252" w:rsidP="00E12252">
      <w:pPr>
        <w:spacing w:after="120"/>
        <w:rPr>
          <w:rFonts w:ascii="Helvetica Neue" w:hAnsi="Helvetica Neue" w:cs="Arial"/>
          <w:szCs w:val="22"/>
          <w:lang w:val="en-AU"/>
        </w:rPr>
      </w:pPr>
      <w:r w:rsidRPr="00D675BB">
        <w:rPr>
          <w:rFonts w:ascii="Helvetica Neue" w:hAnsi="Helvetica Neue" w:cs="Arial"/>
          <w:szCs w:val="22"/>
          <w:lang w:val="en-AU"/>
        </w:rPr>
        <w:t>To address these risks, the CCWG-Accountability now recommends using a “</w:t>
      </w:r>
      <w:hyperlink r:id="rId12" w:history="1">
        <w:r w:rsidRPr="00D675BB">
          <w:rPr>
            <w:rStyle w:val="Hyperlink"/>
            <w:rFonts w:ascii="Helvetica Neue" w:hAnsi="Helvetica Neue" w:cs="Arial"/>
            <w:szCs w:val="22"/>
            <w:lang w:val="en-AU"/>
          </w:rPr>
          <w:t>Sole Designator</w:t>
        </w:r>
      </w:hyperlink>
      <w:r w:rsidRPr="00D675BB">
        <w:rPr>
          <w:rFonts w:ascii="Helvetica Neue" w:hAnsi="Helvetica Neue" w:cs="Arial"/>
          <w:szCs w:val="22"/>
          <w:lang w:val="en-AU"/>
        </w:rPr>
        <w:t xml:space="preserve">” </w:t>
      </w:r>
      <w:r>
        <w:rPr>
          <w:rFonts w:ascii="Helvetica Neue" w:hAnsi="Helvetica Neue" w:cs="Arial"/>
          <w:szCs w:val="22"/>
          <w:lang w:val="en-AU"/>
        </w:rPr>
        <w:t>m</w:t>
      </w:r>
      <w:r w:rsidRPr="00D675BB">
        <w:rPr>
          <w:rFonts w:ascii="Helvetica Neue" w:hAnsi="Helvetica Neue" w:cs="Arial"/>
          <w:szCs w:val="22"/>
          <w:lang w:val="en-AU"/>
        </w:rPr>
        <w:t>odel.</w:t>
      </w:r>
      <w:r>
        <w:rPr>
          <w:rFonts w:ascii="Helvetica Neue" w:hAnsi="Helvetica Neue" w:cs="Arial"/>
          <w:szCs w:val="22"/>
          <w:lang w:val="en-AU"/>
        </w:rPr>
        <w:t xml:space="preserve"> </w:t>
      </w:r>
      <w:r w:rsidR="00AC098A">
        <w:rPr>
          <w:rFonts w:ascii="Helvetica Neue" w:hAnsi="Helvetica Neue" w:cs="Arial"/>
          <w:szCs w:val="22"/>
          <w:lang w:val="en-AU"/>
        </w:rPr>
        <w:t>The</w:t>
      </w:r>
      <w:r>
        <w:rPr>
          <w:rFonts w:ascii="Helvetica Neue" w:hAnsi="Helvetica Neue" w:cs="Arial"/>
          <w:szCs w:val="22"/>
          <w:lang w:val="en-AU"/>
        </w:rPr>
        <w:t xml:space="preserve"> Sole Designator </w:t>
      </w:r>
      <w:r w:rsidR="00AC098A">
        <w:rPr>
          <w:rFonts w:ascii="Helvetica Neue" w:hAnsi="Helvetica Neue" w:cs="Arial"/>
          <w:szCs w:val="22"/>
          <w:lang w:val="en-AU"/>
        </w:rPr>
        <w:t>has</w:t>
      </w:r>
      <w:r>
        <w:rPr>
          <w:rFonts w:ascii="Helvetica Neue" w:hAnsi="Helvetica Neue" w:cs="Arial"/>
          <w:szCs w:val="22"/>
          <w:lang w:val="en-AU"/>
        </w:rPr>
        <w:t xml:space="preserve"> only two powers under California law and those are the powers to appoint and remove ICANN Board members, including the entire Board. Legal counsel informed the group that adopting a “Sole Designator” model could effectively be implemented while meeting the community’s requirements while </w:t>
      </w:r>
      <w:r w:rsidR="00B06D2B">
        <w:rPr>
          <w:rFonts w:ascii="Helvetica Neue" w:hAnsi="Helvetica Neue" w:cs="Arial"/>
          <w:szCs w:val="22"/>
          <w:lang w:val="en-AU"/>
        </w:rPr>
        <w:t xml:space="preserve">and </w:t>
      </w:r>
      <w:r>
        <w:rPr>
          <w:rFonts w:ascii="Helvetica Neue" w:hAnsi="Helvetica Neue" w:cs="Arial"/>
          <w:szCs w:val="22"/>
          <w:lang w:val="en-AU"/>
        </w:rPr>
        <w:t>having minimal impact on the corporate structure of ICANN.</w:t>
      </w:r>
      <w:r w:rsidR="00F06A8D">
        <w:rPr>
          <w:rFonts w:ascii="Helvetica Neue" w:hAnsi="Helvetica Neue" w:cs="Arial"/>
          <w:szCs w:val="22"/>
          <w:lang w:val="en-AU"/>
        </w:rPr>
        <w:br/>
      </w:r>
    </w:p>
    <w:p w14:paraId="09556F0A" w14:textId="77777777" w:rsidR="00E12252" w:rsidRPr="00BC19B2" w:rsidRDefault="00E12252" w:rsidP="00E12252">
      <w:pPr>
        <w:spacing w:before="120" w:after="120"/>
        <w:rPr>
          <w:rFonts w:ascii="Helvetica Neue" w:hAnsi="Helvetica Neue" w:cs="Arial"/>
          <w:szCs w:val="22"/>
          <w:lang w:val="en-US"/>
        </w:rPr>
      </w:pPr>
      <w:r w:rsidRPr="00BC19B2">
        <w:rPr>
          <w:rFonts w:ascii="Helvetica Neue" w:hAnsi="Helvetica Neue" w:cs="Arial"/>
          <w:b/>
          <w:noProof/>
          <w:szCs w:val="22"/>
          <w:lang w:val="en-US"/>
        </w:rPr>
        <w:lastRenderedPageBreak/>
        <w:drawing>
          <wp:inline distT="0" distB="0" distL="0" distR="0" wp14:anchorId="3401F7C6" wp14:editId="4A8B4078">
            <wp:extent cx="5723255" cy="1583055"/>
            <wp:effectExtent l="0" t="0" r="0" b="0"/>
            <wp:docPr id="1" name="Picture 1" descr="HIJE-3446:Users:hillaryjett:Downloads:PNGs:XPL_ICAN_1515 ccwg-140_SoleDesignator_0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IJE-3446:Users:hillaryjett:Downloads:PNGs:XPL_ICAN_1515 ccwg-140_SoleDesignator_00.pn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723255" cy="1583055"/>
                    </a:xfrm>
                    <a:prstGeom prst="rect">
                      <a:avLst/>
                    </a:prstGeom>
                    <a:noFill/>
                    <a:ln>
                      <a:noFill/>
                    </a:ln>
                  </pic:spPr>
                </pic:pic>
              </a:graphicData>
            </a:graphic>
          </wp:inline>
        </w:drawing>
      </w:r>
    </w:p>
    <w:p w14:paraId="2D919339" w14:textId="3D8497A2" w:rsidR="00E12252" w:rsidRPr="00BC19B2" w:rsidRDefault="00F06A8D" w:rsidP="00E12252">
      <w:pPr>
        <w:spacing w:before="120" w:after="120"/>
        <w:rPr>
          <w:rFonts w:ascii="Helvetica Neue" w:hAnsi="Helvetica Neue" w:cs="Arial"/>
          <w:szCs w:val="22"/>
          <w:lang w:val="en-US"/>
        </w:rPr>
      </w:pPr>
      <w:r>
        <w:rPr>
          <w:rFonts w:ascii="Helvetica Neue" w:hAnsi="Helvetica Neue" w:cs="Arial"/>
          <w:szCs w:val="22"/>
          <w:lang w:val="en-US"/>
        </w:rPr>
        <w:br/>
      </w:r>
      <w:r w:rsidR="00E12252" w:rsidRPr="00BC19B2">
        <w:rPr>
          <w:rFonts w:ascii="Helvetica Neue" w:hAnsi="Helvetica Neue" w:cs="Arial"/>
          <w:szCs w:val="22"/>
          <w:lang w:val="en-US"/>
        </w:rPr>
        <w:t xml:space="preserve">To implement the “Sole Designator” model, ICANN’s Supporting Organizations and Advisory Committees would create a unified entity to enforce their </w:t>
      </w:r>
      <w:r w:rsidR="00B06D2B">
        <w:rPr>
          <w:rFonts w:ascii="Helvetica Neue" w:hAnsi="Helvetica Neue" w:cs="Arial"/>
          <w:szCs w:val="22"/>
          <w:lang w:val="en-US"/>
        </w:rPr>
        <w:t>C</w:t>
      </w:r>
      <w:r w:rsidR="00E12252" w:rsidRPr="00BC19B2">
        <w:rPr>
          <w:rFonts w:ascii="Helvetica Neue" w:hAnsi="Helvetica Neue" w:cs="Arial"/>
          <w:szCs w:val="22"/>
          <w:lang w:val="en-US"/>
        </w:rPr>
        <w:t xml:space="preserve">ommunity </w:t>
      </w:r>
      <w:r w:rsidR="00B06D2B">
        <w:rPr>
          <w:rFonts w:ascii="Helvetica Neue" w:hAnsi="Helvetica Neue" w:cs="Arial"/>
          <w:szCs w:val="22"/>
          <w:lang w:val="en-US"/>
        </w:rPr>
        <w:t>P</w:t>
      </w:r>
      <w:r w:rsidR="00E12252" w:rsidRPr="00BC19B2">
        <w:rPr>
          <w:rFonts w:ascii="Helvetica Neue" w:hAnsi="Helvetica Neue" w:cs="Arial"/>
          <w:szCs w:val="22"/>
          <w:lang w:val="en-US"/>
        </w:rPr>
        <w:t>owers. This unified entity will be referred to as the “Empowered Community.</w:t>
      </w:r>
      <w:r w:rsidR="00E12252" w:rsidRPr="00BC19B2">
        <w:rPr>
          <w:rStyle w:val="FootnoteReference"/>
          <w:rFonts w:ascii="Helvetica Neue" w:hAnsi="Helvetica Neue" w:cs="Arial"/>
          <w:szCs w:val="22"/>
          <w:lang w:val="en-US"/>
        </w:rPr>
        <w:footnoteReference w:id="1"/>
      </w:r>
      <w:r w:rsidR="00E12252" w:rsidRPr="00BC19B2">
        <w:rPr>
          <w:rFonts w:ascii="Helvetica Neue" w:hAnsi="Helvetica Neue" w:cs="Arial"/>
          <w:szCs w:val="22"/>
          <w:lang w:val="en-US"/>
        </w:rPr>
        <w:t xml:space="preserve">” The rules for how the Empowered Community decides to use its powers will be added into the ICANN Bylaws and are described in detail in the following sections. </w:t>
      </w:r>
    </w:p>
    <w:p w14:paraId="44C9BB36" w14:textId="5561AC04" w:rsidR="00E12252" w:rsidRPr="00BC19B2" w:rsidRDefault="00E12252" w:rsidP="00E12252">
      <w:pPr>
        <w:spacing w:before="120" w:after="120"/>
        <w:rPr>
          <w:rFonts w:ascii="Helvetica Neue" w:hAnsi="Helvetica Neue" w:cs="Arial"/>
          <w:szCs w:val="22"/>
          <w:lang w:val="en-US"/>
        </w:rPr>
      </w:pPr>
      <w:r w:rsidRPr="00BC19B2">
        <w:rPr>
          <w:rFonts w:ascii="Helvetica Neue" w:hAnsi="Helvetica Neue" w:cs="Arial"/>
          <w:szCs w:val="22"/>
          <w:lang w:val="en-US"/>
        </w:rPr>
        <w:t>The powers requi</w:t>
      </w:r>
      <w:r w:rsidR="00C27D1A">
        <w:rPr>
          <w:rFonts w:ascii="Helvetica Neue" w:hAnsi="Helvetica Neue" w:cs="Arial"/>
          <w:szCs w:val="22"/>
          <w:lang w:val="en-US"/>
        </w:rPr>
        <w:t xml:space="preserve">red by the CCWG-Accountability will </w:t>
      </w:r>
      <w:r w:rsidRPr="00BC19B2">
        <w:rPr>
          <w:rFonts w:ascii="Helvetica Neue" w:hAnsi="Helvetica Neue" w:cs="Arial"/>
          <w:szCs w:val="22"/>
          <w:lang w:val="en-US"/>
        </w:rPr>
        <w:t xml:space="preserve">be </w:t>
      </w:r>
      <w:r w:rsidR="00AC098A">
        <w:rPr>
          <w:rFonts w:ascii="Helvetica Neue" w:hAnsi="Helvetica Neue" w:cs="Arial"/>
          <w:szCs w:val="22"/>
          <w:lang w:val="en-US"/>
        </w:rPr>
        <w:t xml:space="preserve">included </w:t>
      </w:r>
      <w:r w:rsidRPr="00BC19B2">
        <w:rPr>
          <w:rFonts w:ascii="Helvetica Neue" w:hAnsi="Helvetica Neue" w:cs="Arial"/>
          <w:szCs w:val="22"/>
          <w:lang w:val="en-US"/>
        </w:rPr>
        <w:t>in</w:t>
      </w:r>
      <w:r w:rsidR="00AC098A">
        <w:rPr>
          <w:rFonts w:ascii="Helvetica Neue" w:hAnsi="Helvetica Neue" w:cs="Arial"/>
          <w:szCs w:val="22"/>
          <w:lang w:val="en-US"/>
        </w:rPr>
        <w:t xml:space="preserve"> </w:t>
      </w:r>
      <w:r w:rsidR="00C27D1A">
        <w:rPr>
          <w:rFonts w:ascii="Helvetica Neue" w:hAnsi="Helvetica Neue" w:cs="Arial"/>
          <w:szCs w:val="22"/>
          <w:lang w:val="en-US"/>
        </w:rPr>
        <w:t>the ICANN Bylaws and</w:t>
      </w:r>
      <w:r w:rsidRPr="00BC19B2">
        <w:rPr>
          <w:rFonts w:ascii="Helvetica Neue" w:hAnsi="Helvetica Neue" w:cs="Arial"/>
          <w:szCs w:val="22"/>
          <w:lang w:val="en-US"/>
        </w:rPr>
        <w:t xml:space="preserve"> will be subject to the </w:t>
      </w:r>
      <w:r w:rsidR="00B06D2B">
        <w:rPr>
          <w:rFonts w:ascii="Helvetica Neue" w:hAnsi="Helvetica Neue" w:cs="Arial"/>
          <w:szCs w:val="22"/>
          <w:lang w:val="en-US"/>
        </w:rPr>
        <w:t xml:space="preserve">enhanced </w:t>
      </w:r>
      <w:r w:rsidRPr="00BC19B2">
        <w:rPr>
          <w:rFonts w:ascii="Helvetica Neue" w:hAnsi="Helvetica Neue" w:cs="Arial"/>
          <w:szCs w:val="22"/>
          <w:lang w:val="en-US"/>
        </w:rPr>
        <w:t>Independent Review Process for enforcement.</w:t>
      </w:r>
    </w:p>
    <w:p w14:paraId="05098DA3" w14:textId="0381741A" w:rsidR="00E12252" w:rsidRDefault="00E12252" w:rsidP="00E12252">
      <w:pPr>
        <w:spacing w:after="120"/>
        <w:rPr>
          <w:rFonts w:ascii="Helvetica Neue" w:hAnsi="Helvetica Neue" w:cs="Arial"/>
          <w:szCs w:val="22"/>
          <w:lang w:val="en-US"/>
        </w:rPr>
      </w:pPr>
      <w:r>
        <w:rPr>
          <w:rFonts w:ascii="Helvetica Neue" w:hAnsi="Helvetica Neue" w:cs="Arial"/>
          <w:szCs w:val="22"/>
          <w:lang w:val="en-US"/>
        </w:rPr>
        <w:t>T</w:t>
      </w:r>
      <w:r w:rsidRPr="002B241B">
        <w:rPr>
          <w:rFonts w:ascii="Helvetica Neue" w:hAnsi="Helvetica Neue" w:cs="Arial"/>
          <w:szCs w:val="22"/>
          <w:lang w:val="en-US"/>
        </w:rPr>
        <w:t>he</w:t>
      </w:r>
      <w:r>
        <w:rPr>
          <w:rFonts w:ascii="Helvetica Neue" w:hAnsi="Helvetica Neue" w:cs="Arial"/>
          <w:szCs w:val="22"/>
          <w:lang w:val="en-US"/>
        </w:rPr>
        <w:t xml:space="preserve"> Empowered C</w:t>
      </w:r>
      <w:r w:rsidRPr="002B241B">
        <w:rPr>
          <w:rFonts w:ascii="Helvetica Neue" w:hAnsi="Helvetica Neue" w:cs="Arial"/>
          <w:szCs w:val="22"/>
          <w:lang w:val="en-US"/>
        </w:rPr>
        <w:t>ommunity has recourse to the courts if necessary</w:t>
      </w:r>
      <w:r>
        <w:rPr>
          <w:rFonts w:ascii="Helvetica Neue" w:hAnsi="Helvetica Neue" w:cs="Arial"/>
          <w:szCs w:val="22"/>
          <w:lang w:val="en-US"/>
        </w:rPr>
        <w:t xml:space="preserve"> to enforce community appointments to and removals from the Board, and to enforce its powers regarding changes to ICANN </w:t>
      </w:r>
      <w:r w:rsidR="00C64049">
        <w:rPr>
          <w:rFonts w:ascii="Helvetica Neue" w:hAnsi="Helvetica Neue" w:cs="Arial"/>
          <w:szCs w:val="22"/>
          <w:lang w:val="en-US"/>
        </w:rPr>
        <w:t>B</w:t>
      </w:r>
      <w:r>
        <w:rPr>
          <w:rFonts w:ascii="Helvetica Neue" w:hAnsi="Helvetica Neue" w:cs="Arial"/>
          <w:szCs w:val="22"/>
          <w:lang w:val="en-US"/>
        </w:rPr>
        <w:t xml:space="preserve">ylaws. In other words, its decisions </w:t>
      </w:r>
      <w:r w:rsidRPr="002B241B">
        <w:rPr>
          <w:rFonts w:ascii="Helvetica Neue" w:hAnsi="Helvetica Neue" w:cs="Arial"/>
          <w:szCs w:val="22"/>
          <w:lang w:val="en-US"/>
        </w:rPr>
        <w:t>can withstand the withering influence of fiduciary decisions</w:t>
      </w:r>
      <w:r>
        <w:rPr>
          <w:rFonts w:ascii="Helvetica Neue" w:hAnsi="Helvetica Neue" w:cs="Arial"/>
          <w:szCs w:val="22"/>
          <w:lang w:val="en-US"/>
        </w:rPr>
        <w:t xml:space="preserve"> by the B</w:t>
      </w:r>
      <w:r w:rsidRPr="002B241B">
        <w:rPr>
          <w:rFonts w:ascii="Helvetica Neue" w:hAnsi="Helvetica Neue" w:cs="Arial"/>
          <w:szCs w:val="22"/>
          <w:lang w:val="en-US"/>
        </w:rPr>
        <w:t>oard</w:t>
      </w:r>
      <w:r>
        <w:rPr>
          <w:rFonts w:ascii="Helvetica Neue" w:hAnsi="Helvetica Neue" w:cs="Arial"/>
          <w:szCs w:val="22"/>
          <w:lang w:val="en-US"/>
        </w:rPr>
        <w:t xml:space="preserve">. In addition, </w:t>
      </w:r>
      <w:r w:rsidRPr="002B241B">
        <w:rPr>
          <w:rFonts w:ascii="Helvetica Neue" w:hAnsi="Helvetica Neue" w:cs="Arial"/>
          <w:szCs w:val="22"/>
          <w:lang w:val="en-US"/>
        </w:rPr>
        <w:t xml:space="preserve">the right </w:t>
      </w:r>
      <w:r w:rsidR="001067C3">
        <w:rPr>
          <w:rFonts w:ascii="Helvetica Neue" w:hAnsi="Helvetica Neue" w:cs="Arial"/>
          <w:szCs w:val="22"/>
          <w:lang w:val="en-US"/>
        </w:rPr>
        <w:t>to inspect</w:t>
      </w:r>
      <w:r>
        <w:rPr>
          <w:rFonts w:ascii="Helvetica Neue" w:hAnsi="Helvetica Neue" w:cs="Arial"/>
          <w:szCs w:val="22"/>
          <w:lang w:val="en-US"/>
        </w:rPr>
        <w:t xml:space="preserve"> </w:t>
      </w:r>
      <w:r w:rsidR="001067C3">
        <w:rPr>
          <w:rFonts w:ascii="Helvetica Neue" w:hAnsi="Helvetica Neue" w:cs="Arial"/>
          <w:szCs w:val="22"/>
          <w:lang w:val="en-US"/>
        </w:rPr>
        <w:t xml:space="preserve">certain records of the corporation </w:t>
      </w:r>
      <w:r>
        <w:rPr>
          <w:rFonts w:ascii="Helvetica Neue" w:hAnsi="Helvetica Neue" w:cs="Arial"/>
          <w:szCs w:val="22"/>
          <w:lang w:val="en-US"/>
        </w:rPr>
        <w:t xml:space="preserve">will be included under the </w:t>
      </w:r>
      <w:r w:rsidR="001067C3">
        <w:rPr>
          <w:rFonts w:ascii="Helvetica Neue" w:hAnsi="Helvetica Neue" w:cs="Arial"/>
          <w:szCs w:val="22"/>
          <w:lang w:val="en-US"/>
        </w:rPr>
        <w:t>“Sole Designator”</w:t>
      </w:r>
      <w:r w:rsidRPr="002B241B">
        <w:rPr>
          <w:rFonts w:ascii="Helvetica Neue" w:hAnsi="Helvetica Neue" w:cs="Arial"/>
          <w:szCs w:val="22"/>
          <w:lang w:val="en-US"/>
        </w:rPr>
        <w:t xml:space="preserve"> model</w:t>
      </w:r>
      <w:r>
        <w:rPr>
          <w:rFonts w:ascii="Helvetica Neue" w:hAnsi="Helvetica Neue" w:cs="Arial"/>
          <w:szCs w:val="22"/>
          <w:lang w:val="en-US"/>
        </w:rPr>
        <w:t xml:space="preserve"> (a member would have this right by law, but it can be granted to the Empowered Community under ICANN’s </w:t>
      </w:r>
      <w:r w:rsidR="00B06D2B">
        <w:rPr>
          <w:rFonts w:ascii="Helvetica Neue" w:hAnsi="Helvetica Neue" w:cs="Arial"/>
          <w:szCs w:val="22"/>
          <w:lang w:val="en-US"/>
        </w:rPr>
        <w:t>B</w:t>
      </w:r>
      <w:r>
        <w:rPr>
          <w:rFonts w:ascii="Helvetica Neue" w:hAnsi="Helvetica Neue" w:cs="Arial"/>
          <w:szCs w:val="22"/>
          <w:lang w:val="en-US"/>
        </w:rPr>
        <w:t>ylaws).</w:t>
      </w:r>
    </w:p>
    <w:p w14:paraId="09CD61C5" w14:textId="79343721" w:rsidR="00C64049" w:rsidRDefault="00C64049" w:rsidP="00C64049">
      <w:pPr>
        <w:spacing w:before="120" w:after="120"/>
        <w:rPr>
          <w:rFonts w:ascii="Helvetica Neue" w:hAnsi="Helvetica Neue" w:cs="Arial"/>
          <w:szCs w:val="22"/>
          <w:lang w:val="en-US"/>
        </w:rPr>
      </w:pPr>
      <w:r w:rsidRPr="00BC19B2">
        <w:rPr>
          <w:rFonts w:ascii="Helvetica Neue" w:hAnsi="Helvetica Neue" w:cs="Arial"/>
          <w:szCs w:val="22"/>
          <w:lang w:val="en-US"/>
        </w:rPr>
        <w:t xml:space="preserve">Implementation of the </w:t>
      </w:r>
      <w:r w:rsidR="001067C3">
        <w:rPr>
          <w:rFonts w:ascii="Helvetica Neue" w:hAnsi="Helvetica Neue" w:cs="Arial"/>
          <w:szCs w:val="22"/>
          <w:lang w:val="en-US"/>
        </w:rPr>
        <w:t>Empowered Community</w:t>
      </w:r>
      <w:r w:rsidRPr="00BC19B2">
        <w:rPr>
          <w:rFonts w:ascii="Helvetica Neue" w:hAnsi="Helvetica Neue" w:cs="Arial"/>
          <w:szCs w:val="22"/>
          <w:lang w:val="en-US"/>
        </w:rPr>
        <w:t xml:space="preserve"> currently anticipates that all of ICANN’s Supporting Organizations, the At-Large Advisory Committee and Governmental Advisory Committee would participate in the Empowered Community. </w:t>
      </w:r>
    </w:p>
    <w:p w14:paraId="5A8B4921" w14:textId="77777777" w:rsidR="00E12252" w:rsidRDefault="00E12252" w:rsidP="00E12252">
      <w:pPr>
        <w:spacing w:before="120" w:after="120"/>
        <w:rPr>
          <w:rFonts w:ascii="Helvetica Neue" w:hAnsi="Helvetica Neue" w:cs="Arial"/>
          <w:szCs w:val="22"/>
          <w:lang w:val="en-US"/>
        </w:rPr>
      </w:pPr>
      <w:r w:rsidRPr="00BC19B2">
        <w:rPr>
          <w:rFonts w:ascii="Helvetica Neue" w:hAnsi="Helvetica Neue" w:cs="Arial"/>
          <w:szCs w:val="22"/>
          <w:lang w:val="en-US"/>
        </w:rPr>
        <w:t>The thresholds presented in this document were determined based on this assessment.  If fewer than 5 of ICANN’s Supporting Organizations and Advisory Committees agree to participate, these thresholds for consensus support may be adjusted.  Thresholds would also have to be adjusted if ICANN changes to have more Supporting Organizations or Advisory Committees.</w:t>
      </w:r>
      <w:bookmarkEnd w:id="10"/>
    </w:p>
    <w:p w14:paraId="2C81698E" w14:textId="77777777" w:rsidR="00F06A8D" w:rsidRDefault="00F06A8D" w:rsidP="00E12252">
      <w:pPr>
        <w:spacing w:before="120" w:after="120"/>
        <w:rPr>
          <w:rFonts w:ascii="Helvetica Neue" w:hAnsi="Helvetica Neue" w:cs="Arial"/>
          <w:szCs w:val="22"/>
          <w:lang w:val="en-US"/>
        </w:rPr>
      </w:pPr>
    </w:p>
    <w:p w14:paraId="7BBB3C02" w14:textId="57DB6FAC" w:rsidR="00E12252" w:rsidRPr="00BC19B2" w:rsidRDefault="00313856" w:rsidP="00313856">
      <w:pPr>
        <w:pStyle w:val="Heading1"/>
      </w:pPr>
      <w:bookmarkStart w:id="15" w:name="_Toc308967808"/>
      <w:r>
        <w:t xml:space="preserve">Recommendation #2: </w:t>
      </w:r>
      <w:r w:rsidR="00E12252" w:rsidRPr="00BC19B2">
        <w:t xml:space="preserve">Empowering the </w:t>
      </w:r>
      <w:r w:rsidR="002D2E3B">
        <w:t>c</w:t>
      </w:r>
      <w:r w:rsidR="00E12252" w:rsidRPr="00BC19B2">
        <w:t xml:space="preserve">ommunity </w:t>
      </w:r>
      <w:r w:rsidR="002D2E3B">
        <w:t>t</w:t>
      </w:r>
      <w:r w:rsidR="00E12252" w:rsidRPr="00BC19B2">
        <w:t xml:space="preserve">hrough </w:t>
      </w:r>
      <w:r w:rsidR="002D2E3B">
        <w:t>c</w:t>
      </w:r>
      <w:r w:rsidR="00E12252" w:rsidRPr="00BC19B2">
        <w:t xml:space="preserve">onsensus: </w:t>
      </w:r>
      <w:r w:rsidR="002D2E3B">
        <w:t>e</w:t>
      </w:r>
      <w:r w:rsidR="00E12252" w:rsidRPr="00BC19B2">
        <w:t xml:space="preserve">ngage, </w:t>
      </w:r>
      <w:r w:rsidR="002D2E3B">
        <w:t>e</w:t>
      </w:r>
      <w:r w:rsidR="00E12252" w:rsidRPr="00BC19B2">
        <w:t xml:space="preserve">scalate, </w:t>
      </w:r>
      <w:r w:rsidR="002D2E3B">
        <w:t>e</w:t>
      </w:r>
      <w:r w:rsidR="00E12252" w:rsidRPr="00BC19B2">
        <w:t>nforce</w:t>
      </w:r>
      <w:bookmarkEnd w:id="15"/>
      <w:r>
        <w:br/>
      </w:r>
    </w:p>
    <w:p w14:paraId="58FA073F" w14:textId="0AE74D72" w:rsidR="00E12252" w:rsidRPr="00BC19B2" w:rsidRDefault="00E12252" w:rsidP="00E12252">
      <w:pPr>
        <w:spacing w:before="120" w:after="120"/>
        <w:rPr>
          <w:lang w:val="en-US"/>
        </w:rPr>
      </w:pPr>
      <w:r w:rsidRPr="00AC098A">
        <w:t xml:space="preserve">The CCWG expects that disagreements between the community and the ICANN Board might arise from time to time. In an effort to </w:t>
      </w:r>
      <w:r w:rsidR="00BB5292" w:rsidRPr="00AC098A">
        <w:t>prevent such disagreements from happening</w:t>
      </w:r>
      <w:r w:rsidR="006E3327" w:rsidRPr="00AC098A">
        <w:t xml:space="preserve"> </w:t>
      </w:r>
      <w:r w:rsidRPr="00AC098A">
        <w:t>the CCWG is recommending ICANN</w:t>
      </w:r>
      <w:r w:rsidR="00BB5292" w:rsidRPr="00AC098A">
        <w:t xml:space="preserve"> be required</w:t>
      </w:r>
      <w:r w:rsidRPr="00AC098A">
        <w:t xml:space="preserve"> to engage</w:t>
      </w:r>
      <w:r w:rsidR="00BB5292" w:rsidRPr="00AC098A">
        <w:t xml:space="preserve"> with</w:t>
      </w:r>
      <w:r w:rsidRPr="00AC098A">
        <w:t xml:space="preserve"> the community on any key decisions it is considering such as Budgets or changing Bylaws. </w:t>
      </w:r>
      <w:r w:rsidR="006E3327" w:rsidRPr="00AC098A">
        <w:t>Should disagreements</w:t>
      </w:r>
      <w:r w:rsidRPr="00AC098A">
        <w:t xml:space="preserve"> arise, the CCWG-Accountability is proposing a series of procedures that ensure all sides have the chance to completely and thoroughly discuss any disagreements and have multiple opportunities to resolve any such issues before having to resort to the powers of the Empowered Community.</w:t>
      </w:r>
      <w:r w:rsidRPr="00E12252">
        <w:t xml:space="preserve"> </w:t>
      </w:r>
      <w:r w:rsidRPr="00BC19B2">
        <w:rPr>
          <w:lang w:val="en-US"/>
        </w:rPr>
        <w:t xml:space="preserve"> </w:t>
      </w:r>
    </w:p>
    <w:p w14:paraId="0AF4D2BB" w14:textId="77777777" w:rsidR="00E12252" w:rsidRPr="00BC19B2" w:rsidRDefault="00E12252" w:rsidP="00E12252">
      <w:pPr>
        <w:spacing w:before="120" w:after="120"/>
        <w:rPr>
          <w:b/>
          <w:lang w:val="en-US"/>
        </w:rPr>
      </w:pPr>
      <w:r w:rsidRPr="00BC19B2">
        <w:rPr>
          <w:b/>
          <w:lang w:val="en-US"/>
        </w:rPr>
        <w:lastRenderedPageBreak/>
        <w:t>This process is referred to as Engagement, Escalation and Enforcement.</w:t>
      </w:r>
    </w:p>
    <w:p w14:paraId="6D45176A" w14:textId="77777777" w:rsidR="00E12252" w:rsidRPr="00BC19B2" w:rsidRDefault="00E12252" w:rsidP="00E12252">
      <w:pPr>
        <w:spacing w:before="120" w:after="120" w:line="259" w:lineRule="auto"/>
        <w:rPr>
          <w:b/>
          <w:lang w:val="en-US"/>
        </w:rPr>
      </w:pPr>
    </w:p>
    <w:p w14:paraId="0EA0224A" w14:textId="77777777" w:rsidR="00E12252" w:rsidRPr="00BC19B2" w:rsidRDefault="00E12252" w:rsidP="00E12252">
      <w:pPr>
        <w:pStyle w:val="Heading3"/>
        <w:spacing w:before="120"/>
        <w:rPr>
          <w:lang w:val="en-US"/>
        </w:rPr>
      </w:pPr>
      <w:bookmarkStart w:id="16" w:name="_Toc308967809"/>
      <w:r w:rsidRPr="00BC19B2">
        <w:rPr>
          <w:lang w:val="en-US"/>
        </w:rPr>
        <w:t>Engagement</w:t>
      </w:r>
      <w:bookmarkEnd w:id="16"/>
      <w:r w:rsidRPr="00BC19B2">
        <w:rPr>
          <w:lang w:val="en-US"/>
        </w:rPr>
        <w:t xml:space="preserve"> </w:t>
      </w:r>
    </w:p>
    <w:p w14:paraId="30503033" w14:textId="39AB5E4C" w:rsidR="00E12252" w:rsidRDefault="00E12252" w:rsidP="00E12252">
      <w:pPr>
        <w:spacing w:before="120" w:after="120" w:line="259" w:lineRule="auto"/>
        <w:rPr>
          <w:lang w:val="en-US"/>
        </w:rPr>
      </w:pPr>
      <w:r w:rsidRPr="00BC19B2">
        <w:rPr>
          <w:lang w:val="en-US"/>
        </w:rPr>
        <w:t>Currently, the ICANN Board engagement processes</w:t>
      </w:r>
      <w:r w:rsidR="00BB5292">
        <w:rPr>
          <w:lang w:val="en-US"/>
        </w:rPr>
        <w:t>, such as public consultations,</w:t>
      </w:r>
      <w:r w:rsidRPr="00BC19B2">
        <w:rPr>
          <w:lang w:val="en-US"/>
        </w:rPr>
        <w:t xml:space="preserve"> are voluntary. The CCWG-Accountability recommends that the engagement processes be made mandatory, and be reinforced in the ICANN Bylaws. </w:t>
      </w:r>
    </w:p>
    <w:p w14:paraId="0F55DAAA" w14:textId="6692BDD7" w:rsidR="00E12252" w:rsidRPr="00BC19B2" w:rsidRDefault="00E12252" w:rsidP="00E12252">
      <w:pPr>
        <w:spacing w:before="120" w:after="120" w:line="259" w:lineRule="auto"/>
        <w:rPr>
          <w:lang w:val="en-US"/>
        </w:rPr>
      </w:pPr>
      <w:r w:rsidRPr="00BC19B2">
        <w:rPr>
          <w:lang w:val="en-US"/>
        </w:rPr>
        <w:t xml:space="preserve">The CCWG-Accountability proposes </w:t>
      </w:r>
      <w:r>
        <w:rPr>
          <w:lang w:val="en-US"/>
        </w:rPr>
        <w:t>to require the</w:t>
      </w:r>
      <w:r w:rsidRPr="00BC19B2">
        <w:rPr>
          <w:lang w:val="en-US"/>
        </w:rPr>
        <w:t xml:space="preserve"> ICANN Board </w:t>
      </w:r>
      <w:r w:rsidR="006E3327">
        <w:rPr>
          <w:lang w:val="en-US"/>
        </w:rPr>
        <w:t xml:space="preserve">to </w:t>
      </w:r>
      <w:r w:rsidRPr="00BC19B2">
        <w:rPr>
          <w:lang w:val="en-US"/>
        </w:rPr>
        <w:t>engage with the community before making certain critical decisions</w:t>
      </w:r>
      <w:r>
        <w:rPr>
          <w:lang w:val="en-US"/>
        </w:rPr>
        <w:t xml:space="preserve">, including </w:t>
      </w:r>
      <w:r w:rsidRPr="00BC19B2">
        <w:rPr>
          <w:lang w:val="en-US"/>
        </w:rPr>
        <w:t xml:space="preserve">this engagement process </w:t>
      </w:r>
      <w:r>
        <w:rPr>
          <w:lang w:val="en-US"/>
        </w:rPr>
        <w:t>that will</w:t>
      </w:r>
      <w:r w:rsidRPr="00BC19B2">
        <w:rPr>
          <w:lang w:val="en-US"/>
        </w:rPr>
        <w:t xml:space="preserve"> allow for most community concerns to be addressed </w:t>
      </w:r>
      <w:r>
        <w:rPr>
          <w:lang w:val="en-US"/>
        </w:rPr>
        <w:t xml:space="preserve">early </w:t>
      </w:r>
      <w:r w:rsidRPr="00BC19B2">
        <w:rPr>
          <w:lang w:val="en-US"/>
        </w:rPr>
        <w:t>and avoid the need for using the escalation and enforcement procedures.</w:t>
      </w:r>
    </w:p>
    <w:p w14:paraId="6BB25FD5" w14:textId="77777777" w:rsidR="00E12252" w:rsidRPr="00BC19B2" w:rsidRDefault="00E12252" w:rsidP="00E12252">
      <w:pPr>
        <w:spacing w:before="120" w:after="120" w:line="259" w:lineRule="auto"/>
        <w:rPr>
          <w:lang w:val="en-US"/>
        </w:rPr>
      </w:pPr>
    </w:p>
    <w:p w14:paraId="3513516F" w14:textId="77777777" w:rsidR="00E12252" w:rsidRPr="00BC19B2" w:rsidRDefault="00E12252" w:rsidP="00E12252">
      <w:pPr>
        <w:pStyle w:val="Heading3"/>
        <w:spacing w:before="120"/>
        <w:rPr>
          <w:lang w:val="en-US"/>
        </w:rPr>
      </w:pPr>
      <w:bookmarkStart w:id="17" w:name="_Toc308967810"/>
      <w:commentRangeStart w:id="18"/>
      <w:r w:rsidRPr="00BC19B2">
        <w:rPr>
          <w:lang w:val="en-US"/>
        </w:rPr>
        <w:t>Escalation</w:t>
      </w:r>
      <w:bookmarkEnd w:id="17"/>
      <w:commentRangeEnd w:id="18"/>
      <w:r w:rsidR="00A2731B">
        <w:rPr>
          <w:rStyle w:val="CommentReference"/>
          <w:rFonts w:ascii="Arial" w:eastAsia="MS Mincho" w:hAnsi="Arial"/>
          <w:b w:val="0"/>
          <w:bCs w:val="0"/>
          <w:color w:val="auto"/>
        </w:rPr>
        <w:commentReference w:id="18"/>
      </w:r>
    </w:p>
    <w:p w14:paraId="4127EE42" w14:textId="12B9E7EA" w:rsidR="00E12252" w:rsidRPr="00BC19B2" w:rsidRDefault="00E12252" w:rsidP="00E12252">
      <w:pPr>
        <w:spacing w:before="120" w:after="120" w:line="259" w:lineRule="auto"/>
        <w:rPr>
          <w:lang w:val="en-US"/>
        </w:rPr>
      </w:pPr>
      <w:r w:rsidRPr="00BC19B2">
        <w:rPr>
          <w:lang w:val="en-US"/>
        </w:rPr>
        <w:t xml:space="preserve">The CCWG-Accountability proposes </w:t>
      </w:r>
      <w:r>
        <w:rPr>
          <w:lang w:val="en-US"/>
        </w:rPr>
        <w:t>a set of escalation s</w:t>
      </w:r>
      <w:r w:rsidRPr="00BC19B2">
        <w:rPr>
          <w:lang w:val="en-US"/>
        </w:rPr>
        <w:t xml:space="preserve">teps </w:t>
      </w:r>
      <w:r>
        <w:rPr>
          <w:lang w:val="en-US"/>
        </w:rPr>
        <w:t>that</w:t>
      </w:r>
      <w:r w:rsidRPr="00BC19B2">
        <w:rPr>
          <w:lang w:val="en-US"/>
        </w:rPr>
        <w:t xml:space="preserve"> allow </w:t>
      </w:r>
      <w:r>
        <w:rPr>
          <w:lang w:val="en-US"/>
        </w:rPr>
        <w:t>the ICANN Board and community</w:t>
      </w:r>
      <w:r w:rsidRPr="00BC19B2">
        <w:rPr>
          <w:lang w:val="en-US"/>
        </w:rPr>
        <w:t xml:space="preserve"> to completely and thoroughly discuss any disagreements. The general escalation process (which may vary in application depending on the </w:t>
      </w:r>
      <w:r w:rsidR="00FA62B7">
        <w:rPr>
          <w:lang w:val="en-US"/>
        </w:rPr>
        <w:t>C</w:t>
      </w:r>
      <w:r w:rsidRPr="00BC19B2">
        <w:rPr>
          <w:lang w:val="en-US"/>
        </w:rPr>
        <w:t xml:space="preserve">ommunity </w:t>
      </w:r>
      <w:r w:rsidR="00FA62B7">
        <w:rPr>
          <w:lang w:val="en-US"/>
        </w:rPr>
        <w:t>P</w:t>
      </w:r>
      <w:r w:rsidRPr="00BC19B2">
        <w:rPr>
          <w:lang w:val="en-US"/>
        </w:rPr>
        <w:t xml:space="preserve">ower </w:t>
      </w:r>
      <w:r>
        <w:rPr>
          <w:lang w:val="en-US"/>
        </w:rPr>
        <w:t>being used</w:t>
      </w:r>
      <w:r w:rsidRPr="00BC19B2">
        <w:rPr>
          <w:lang w:val="en-US"/>
        </w:rPr>
        <w:t xml:space="preserve">) is outlined below: </w:t>
      </w:r>
    </w:p>
    <w:p w14:paraId="33EC3923" w14:textId="77777777" w:rsidR="00E12252" w:rsidRPr="00BC19B2" w:rsidRDefault="00E12252" w:rsidP="00E12252">
      <w:pPr>
        <w:spacing w:before="120" w:after="120" w:line="259" w:lineRule="auto"/>
        <w:rPr>
          <w:b/>
          <w:lang w:val="en-US"/>
        </w:rPr>
      </w:pPr>
      <w:r w:rsidRPr="00BC19B2">
        <w:rPr>
          <w:b/>
          <w:noProof/>
          <w:lang w:val="en-US"/>
        </w:rPr>
        <w:drawing>
          <wp:inline distT="0" distB="0" distL="0" distR="0" wp14:anchorId="5B3517C1" wp14:editId="1EDD30FD">
            <wp:extent cx="5723255" cy="4123055"/>
            <wp:effectExtent l="0" t="0" r="0" b="0"/>
            <wp:docPr id="22" name="Picture 22" descr="HIJE-3446:Users:hillaryjett:Downloads:PNGs:XPL_ICAN_1515 ccwg-70_Escalation_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IJE-3446:Users:hillaryjett:Downloads:PNGs:XPL_ICAN_1515 ccwg-70_Escalation_01.pn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723255" cy="4123055"/>
                    </a:xfrm>
                    <a:prstGeom prst="rect">
                      <a:avLst/>
                    </a:prstGeom>
                    <a:noFill/>
                    <a:ln>
                      <a:noFill/>
                    </a:ln>
                  </pic:spPr>
                </pic:pic>
              </a:graphicData>
            </a:graphic>
          </wp:inline>
        </w:drawing>
      </w:r>
    </w:p>
    <w:p w14:paraId="0858C16B" w14:textId="77777777" w:rsidR="00E12252" w:rsidRDefault="00E12252" w:rsidP="00E12252">
      <w:pPr>
        <w:spacing w:before="120" w:after="120" w:line="259" w:lineRule="auto"/>
        <w:rPr>
          <w:b/>
          <w:lang w:val="en-US"/>
        </w:rPr>
      </w:pPr>
    </w:p>
    <w:p w14:paraId="5000E735" w14:textId="77777777" w:rsidR="00E12252" w:rsidRPr="00BC19B2" w:rsidRDefault="00E12252" w:rsidP="00E12252">
      <w:pPr>
        <w:spacing w:before="120" w:after="120" w:line="259" w:lineRule="auto"/>
        <w:rPr>
          <w:b/>
          <w:lang w:val="en-US"/>
        </w:rPr>
      </w:pPr>
      <w:r w:rsidRPr="00BC19B2">
        <w:rPr>
          <w:b/>
          <w:lang w:val="en-US"/>
        </w:rPr>
        <w:t>Triggering Review by Community Petition (15 days) or by Board Action</w:t>
      </w:r>
    </w:p>
    <w:p w14:paraId="4DB2C514" w14:textId="77777777" w:rsidR="00E12252" w:rsidRPr="00BC19B2" w:rsidRDefault="00E12252" w:rsidP="00E12252">
      <w:pPr>
        <w:pStyle w:val="ListParagraph"/>
        <w:numPr>
          <w:ilvl w:val="0"/>
          <w:numId w:val="44"/>
        </w:numPr>
        <w:spacing w:before="120" w:after="120" w:line="259" w:lineRule="auto"/>
        <w:contextualSpacing w:val="0"/>
        <w:rPr>
          <w:lang w:val="en-US"/>
        </w:rPr>
      </w:pPr>
      <w:r w:rsidRPr="00BC19B2">
        <w:rPr>
          <w:lang w:val="en-US"/>
        </w:rPr>
        <w:t>Begin a petition in a Supporting Organization or Advisory Committee</w:t>
      </w:r>
    </w:p>
    <w:p w14:paraId="4254329F" w14:textId="35CD4603" w:rsidR="00FA62B7" w:rsidRPr="000F7A30" w:rsidRDefault="00E12252" w:rsidP="00AC098A">
      <w:pPr>
        <w:pStyle w:val="ListParagraph"/>
        <w:numPr>
          <w:ilvl w:val="0"/>
          <w:numId w:val="44"/>
        </w:numPr>
        <w:spacing w:before="120" w:after="120" w:line="259" w:lineRule="auto"/>
        <w:contextualSpacing w:val="0"/>
        <w:rPr>
          <w:u w:val="double"/>
          <w:lang w:val="en-US"/>
        </w:rPr>
      </w:pPr>
      <w:r>
        <w:rPr>
          <w:lang w:val="en-US"/>
        </w:rPr>
        <w:t xml:space="preserve">Any individual </w:t>
      </w:r>
      <w:r w:rsidR="003514E1">
        <w:rPr>
          <w:lang w:val="en-US"/>
        </w:rPr>
        <w:t xml:space="preserve">that meets the SO or AC’s specific requirements to launch a petition </w:t>
      </w:r>
      <w:r w:rsidRPr="00BC19B2">
        <w:rPr>
          <w:lang w:val="en-US"/>
        </w:rPr>
        <w:t>can begin a petitio</w:t>
      </w:r>
      <w:r>
        <w:rPr>
          <w:lang w:val="en-US"/>
        </w:rPr>
        <w:t>n as the first step to using a Community P</w:t>
      </w:r>
      <w:r w:rsidRPr="00BC19B2">
        <w:rPr>
          <w:lang w:val="en-US"/>
        </w:rPr>
        <w:t>ower</w:t>
      </w:r>
      <w:bookmarkStart w:id="19" w:name="_cp_text_1_103"/>
      <w:r w:rsidR="003514E1">
        <w:rPr>
          <w:lang w:val="en-US"/>
        </w:rPr>
        <w:t>.</w:t>
      </w:r>
    </w:p>
    <w:bookmarkEnd w:id="19"/>
    <w:p w14:paraId="3326E218" w14:textId="77777777" w:rsidR="00E12252" w:rsidRPr="00BC19B2" w:rsidRDefault="00E12252" w:rsidP="00FA62B7">
      <w:pPr>
        <w:pStyle w:val="ListParagraph"/>
        <w:numPr>
          <w:ilvl w:val="0"/>
          <w:numId w:val="44"/>
        </w:numPr>
        <w:spacing w:before="120" w:after="120" w:line="259" w:lineRule="auto"/>
        <w:contextualSpacing w:val="0"/>
        <w:rPr>
          <w:lang w:val="en-US"/>
        </w:rPr>
      </w:pPr>
      <w:r w:rsidRPr="00BC19B2">
        <w:rPr>
          <w:lang w:val="en-US"/>
        </w:rPr>
        <w:lastRenderedPageBreak/>
        <w:t>For the petition to be accepted, the Supporting Organization or Advisory Committee, in accordance with its own mechanisms, must accept the petition</w:t>
      </w:r>
    </w:p>
    <w:p w14:paraId="75BC6E82" w14:textId="77777777" w:rsidR="00E12252" w:rsidRPr="00BC19B2" w:rsidRDefault="00E12252" w:rsidP="00FA62B7">
      <w:pPr>
        <w:pStyle w:val="ListParagraph"/>
        <w:numPr>
          <w:ilvl w:val="0"/>
          <w:numId w:val="44"/>
        </w:numPr>
        <w:spacing w:before="120" w:after="120" w:line="259" w:lineRule="auto"/>
        <w:contextualSpacing w:val="0"/>
        <w:rPr>
          <w:lang w:val="en-US"/>
        </w:rPr>
      </w:pPr>
      <w:r w:rsidRPr="00BC19B2">
        <w:rPr>
          <w:lang w:val="en-US"/>
        </w:rPr>
        <w:t>If the Supporting Organization or Advisory Committee does not approve the petition within the 15 days the escalation process terminates</w:t>
      </w:r>
    </w:p>
    <w:p w14:paraId="58E86F7B" w14:textId="77777777" w:rsidR="00E12252" w:rsidRPr="00BC19B2" w:rsidRDefault="00E12252" w:rsidP="00FA62B7">
      <w:pPr>
        <w:pStyle w:val="ListParagraph"/>
        <w:numPr>
          <w:ilvl w:val="0"/>
          <w:numId w:val="44"/>
        </w:numPr>
        <w:spacing w:before="120" w:after="120" w:line="259" w:lineRule="auto"/>
        <w:contextualSpacing w:val="0"/>
        <w:rPr>
          <w:lang w:val="en-US"/>
        </w:rPr>
      </w:pPr>
      <w:r w:rsidRPr="00BC19B2">
        <w:rPr>
          <w:lang w:val="en-US"/>
        </w:rPr>
        <w:t>If the Supporting Organization or Advisory Committee approves the petition it contacts the other Supporting Organizations or Advisory Committees to ask them to support the petition so a conference call can be organized that will allow the entire community to discuss the issue. At least one additional Supporting Organization and/or Advisory Committee must support the petition (for a minimum of 2) for a conference call to be organized</w:t>
      </w:r>
    </w:p>
    <w:p w14:paraId="68099E11" w14:textId="77777777" w:rsidR="00E12252" w:rsidRPr="00BC19B2" w:rsidRDefault="00E12252" w:rsidP="00E12252">
      <w:pPr>
        <w:pStyle w:val="ListParagraph"/>
        <w:numPr>
          <w:ilvl w:val="0"/>
          <w:numId w:val="44"/>
        </w:numPr>
        <w:spacing w:before="120" w:after="120" w:line="259" w:lineRule="auto"/>
        <w:contextualSpacing w:val="0"/>
        <w:rPr>
          <w:lang w:val="en-US"/>
        </w:rPr>
      </w:pPr>
      <w:r w:rsidRPr="00BC19B2">
        <w:rPr>
          <w:lang w:val="en-US"/>
        </w:rPr>
        <w:t>If a minimum of two Supporting Organizations or Advisory Committees support the petition within 15-days, a conference call is organized</w:t>
      </w:r>
    </w:p>
    <w:p w14:paraId="5401F0F4" w14:textId="77777777" w:rsidR="00E12252" w:rsidRPr="00BC19B2" w:rsidRDefault="00E12252" w:rsidP="00E12252">
      <w:pPr>
        <w:pStyle w:val="ListParagraph"/>
        <w:numPr>
          <w:ilvl w:val="0"/>
          <w:numId w:val="44"/>
        </w:numPr>
        <w:spacing w:before="120" w:after="120" w:line="259" w:lineRule="auto"/>
        <w:contextualSpacing w:val="0"/>
        <w:rPr>
          <w:lang w:val="en-US"/>
        </w:rPr>
      </w:pPr>
      <w:r w:rsidRPr="00BC19B2">
        <w:rPr>
          <w:lang w:val="en-US"/>
        </w:rPr>
        <w:t xml:space="preserve">If the petition fails to gather the required </w:t>
      </w:r>
      <w:r>
        <w:rPr>
          <w:lang w:val="en-US"/>
        </w:rPr>
        <w:t xml:space="preserve">level of </w:t>
      </w:r>
      <w:r w:rsidRPr="00BC19B2">
        <w:rPr>
          <w:lang w:val="en-US"/>
        </w:rPr>
        <w:t>support</w:t>
      </w:r>
      <w:r>
        <w:rPr>
          <w:lang w:val="en-US"/>
        </w:rPr>
        <w:t>,</w:t>
      </w:r>
      <w:r w:rsidRPr="00BC19B2">
        <w:rPr>
          <w:lang w:val="en-US"/>
        </w:rPr>
        <w:t xml:space="preserve"> the escalation </w:t>
      </w:r>
      <w:r>
        <w:rPr>
          <w:lang w:val="en-US"/>
        </w:rPr>
        <w:t>process</w:t>
      </w:r>
      <w:r w:rsidRPr="00BC19B2">
        <w:rPr>
          <w:lang w:val="en-US"/>
        </w:rPr>
        <w:t xml:space="preserve"> terminates (except for removal of individual Director)</w:t>
      </w:r>
    </w:p>
    <w:p w14:paraId="6985A75D" w14:textId="7E6ED6EB" w:rsidR="00E12252" w:rsidRPr="00BC19B2" w:rsidRDefault="00E12252" w:rsidP="00E12252">
      <w:pPr>
        <w:pStyle w:val="ListParagraph"/>
        <w:numPr>
          <w:ilvl w:val="1"/>
          <w:numId w:val="44"/>
        </w:numPr>
        <w:spacing w:before="120" w:after="120" w:line="259" w:lineRule="auto"/>
        <w:contextualSpacing w:val="0"/>
        <w:rPr>
          <w:lang w:val="en-US"/>
        </w:rPr>
      </w:pPr>
      <w:r w:rsidRPr="00BC19B2">
        <w:rPr>
          <w:lang w:val="en-US"/>
        </w:rPr>
        <w:t xml:space="preserve">Note 1: </w:t>
      </w:r>
      <w:r>
        <w:rPr>
          <w:lang w:val="en-US"/>
        </w:rPr>
        <w:t>To</w:t>
      </w:r>
      <w:r w:rsidRPr="00BC19B2">
        <w:rPr>
          <w:lang w:val="en-US"/>
        </w:rPr>
        <w:t xml:space="preserve"> exercise </w:t>
      </w:r>
      <w:r>
        <w:rPr>
          <w:lang w:val="en-US"/>
        </w:rPr>
        <w:t>any of the rejection powers</w:t>
      </w:r>
      <w:r w:rsidRPr="00BC19B2">
        <w:rPr>
          <w:lang w:val="en-US"/>
        </w:rPr>
        <w:t>, such</w:t>
      </w:r>
      <w:r w:rsidR="001067C3">
        <w:rPr>
          <w:lang w:val="en-US"/>
        </w:rPr>
        <w:t xml:space="preserve"> as</w:t>
      </w:r>
      <w:r w:rsidRPr="00BC19B2">
        <w:rPr>
          <w:lang w:val="en-US"/>
        </w:rPr>
        <w:t xml:space="preserve"> rejection of a Budget, the 15-</w:t>
      </w:r>
      <w:r>
        <w:rPr>
          <w:lang w:val="en-US"/>
        </w:rPr>
        <w:t xml:space="preserve">day period begins at the time the </w:t>
      </w:r>
      <w:r w:rsidRPr="00BC19B2">
        <w:rPr>
          <w:lang w:val="en-US"/>
        </w:rPr>
        <w:t xml:space="preserve">Board votes on the element to be rejected. If the petition is not successful within 15 days of the Board </w:t>
      </w:r>
      <w:r>
        <w:rPr>
          <w:lang w:val="en-US"/>
        </w:rPr>
        <w:t>vote</w:t>
      </w:r>
      <w:r w:rsidRPr="00BC19B2">
        <w:rPr>
          <w:lang w:val="en-US"/>
        </w:rPr>
        <w:t xml:space="preserve">, </w:t>
      </w:r>
      <w:r w:rsidR="00BB5292">
        <w:rPr>
          <w:lang w:val="en-US"/>
        </w:rPr>
        <w:t>the rejection process cannot be used.</w:t>
      </w:r>
    </w:p>
    <w:p w14:paraId="47729C1C" w14:textId="73D659BC" w:rsidR="00E12252" w:rsidRPr="00BC19B2" w:rsidRDefault="00E12252" w:rsidP="00E12252">
      <w:pPr>
        <w:pStyle w:val="ListParagraph"/>
        <w:numPr>
          <w:ilvl w:val="1"/>
          <w:numId w:val="44"/>
        </w:numPr>
        <w:spacing w:before="120" w:after="120" w:line="259" w:lineRule="auto"/>
        <w:contextualSpacing w:val="0"/>
        <w:rPr>
          <w:lang w:val="en-US"/>
        </w:rPr>
      </w:pPr>
      <w:r w:rsidRPr="00BC19B2">
        <w:rPr>
          <w:lang w:val="en-US"/>
        </w:rPr>
        <w:t>Note 2: For ICANN Board resolutions on changes to Standard Bylaws, Budget, Strategic and Operating Plans, the Board would be required to automatically provide a 15-day period before the resolution takes effect to allow for the escalation to be confirmed. If the petition is supported by a minimum of 2 Supporting Organizations or Advisory Committees within the 15-day period, the Board is required to put implementation of the contested resolution on hold until the escalation</w:t>
      </w:r>
      <w:r w:rsidR="00D61175">
        <w:rPr>
          <w:lang w:val="en-US"/>
        </w:rPr>
        <w:t xml:space="preserve"> and enforcement</w:t>
      </w:r>
      <w:r w:rsidRPr="00BC19B2">
        <w:rPr>
          <w:lang w:val="en-US"/>
        </w:rPr>
        <w:t xml:space="preserve"> process</w:t>
      </w:r>
      <w:r w:rsidR="00D61175">
        <w:rPr>
          <w:lang w:val="en-US"/>
        </w:rPr>
        <w:t>es are</w:t>
      </w:r>
      <w:r w:rsidRPr="00BC19B2">
        <w:rPr>
          <w:lang w:val="en-US"/>
        </w:rPr>
        <w:t xml:space="preserve"> completed. The purpose of this is to avoid requiring ICANN to undo things (if the rejection is approved), which could be potentially very difficult to undo</w:t>
      </w:r>
      <w:r w:rsidR="00BB5292">
        <w:rPr>
          <w:lang w:val="en-US"/>
        </w:rPr>
        <w:t>.</w:t>
      </w:r>
    </w:p>
    <w:p w14:paraId="12DBCBA5" w14:textId="77777777" w:rsidR="00E12252" w:rsidRPr="00BC19B2" w:rsidRDefault="00E12252" w:rsidP="00E12252">
      <w:pPr>
        <w:pStyle w:val="ListParagraph"/>
        <w:spacing w:before="120" w:after="120"/>
        <w:ind w:left="2880"/>
        <w:contextualSpacing w:val="0"/>
        <w:rPr>
          <w:lang w:val="en-US"/>
        </w:rPr>
      </w:pPr>
    </w:p>
    <w:p w14:paraId="15203AE2" w14:textId="249AA733" w:rsidR="00E12252" w:rsidRPr="00BC19B2" w:rsidRDefault="00E12252" w:rsidP="00E12252">
      <w:pPr>
        <w:spacing w:before="120" w:after="120" w:line="259" w:lineRule="auto"/>
        <w:rPr>
          <w:b/>
          <w:lang w:val="en-US"/>
        </w:rPr>
      </w:pPr>
      <w:r w:rsidRPr="00BC19B2">
        <w:rPr>
          <w:b/>
          <w:lang w:val="en-US"/>
        </w:rPr>
        <w:t>Conference Call</w:t>
      </w:r>
      <w:r w:rsidRPr="00BC19B2">
        <w:rPr>
          <w:lang w:val="en-US"/>
        </w:rPr>
        <w:t xml:space="preserve"> </w:t>
      </w:r>
      <w:r w:rsidRPr="00BC19B2">
        <w:rPr>
          <w:b/>
          <w:lang w:val="en-US"/>
        </w:rPr>
        <w:t>(7</w:t>
      </w:r>
      <w:r w:rsidR="00FA62B7">
        <w:rPr>
          <w:b/>
          <w:lang w:val="en-US"/>
        </w:rPr>
        <w:t xml:space="preserve"> </w:t>
      </w:r>
      <w:r w:rsidRPr="00BC19B2">
        <w:rPr>
          <w:b/>
          <w:lang w:val="en-US"/>
        </w:rPr>
        <w:t>days to organize and hold from the date the decision is made to hold the call)</w:t>
      </w:r>
    </w:p>
    <w:p w14:paraId="107F9D96" w14:textId="77777777" w:rsidR="00E12252" w:rsidRPr="00BC19B2" w:rsidRDefault="00E12252" w:rsidP="00E12252">
      <w:pPr>
        <w:pStyle w:val="ListParagraph"/>
        <w:numPr>
          <w:ilvl w:val="0"/>
          <w:numId w:val="44"/>
        </w:numPr>
        <w:spacing w:before="120" w:after="120" w:line="259" w:lineRule="auto"/>
        <w:contextualSpacing w:val="0"/>
        <w:rPr>
          <w:lang w:val="en-US"/>
        </w:rPr>
      </w:pPr>
      <w:r w:rsidRPr="00BC19B2">
        <w:rPr>
          <w:lang w:val="en-US"/>
        </w:rPr>
        <w:t>The petitioning Supporting Organizations and/or Advisory Committees circulate written justification for exercising the community power in preparation for the conference call. Any Supporting Organization or Advisory Committee may contribute preliminary thoughts or questions in writing before the call is held via a specific archived email list set up for this specific issue</w:t>
      </w:r>
    </w:p>
    <w:p w14:paraId="0ACD40C9" w14:textId="77777777" w:rsidR="00E12252" w:rsidRPr="00BC19B2" w:rsidRDefault="00E12252" w:rsidP="00E12252">
      <w:pPr>
        <w:pStyle w:val="ListParagraph"/>
        <w:numPr>
          <w:ilvl w:val="0"/>
          <w:numId w:val="44"/>
        </w:numPr>
        <w:spacing w:before="120" w:after="120" w:line="259" w:lineRule="auto"/>
        <w:contextualSpacing w:val="0"/>
        <w:rPr>
          <w:lang w:val="en-US"/>
        </w:rPr>
      </w:pPr>
      <w:r w:rsidRPr="00BC19B2">
        <w:rPr>
          <w:lang w:val="en-US"/>
        </w:rPr>
        <w:t>ICANN hosts a conference call open to any interested participants and will provide support services.  Representatives of the ICANN Board are expected to attend and be prepared to address the issues raised</w:t>
      </w:r>
    </w:p>
    <w:p w14:paraId="7F3B28D2" w14:textId="77777777" w:rsidR="00E12252" w:rsidRPr="00BC19B2" w:rsidRDefault="00E12252" w:rsidP="00E12252">
      <w:pPr>
        <w:pStyle w:val="ListParagraph"/>
        <w:numPr>
          <w:ilvl w:val="0"/>
          <w:numId w:val="44"/>
        </w:numPr>
        <w:spacing w:before="120" w:after="120" w:line="259" w:lineRule="auto"/>
        <w:contextualSpacing w:val="0"/>
        <w:rPr>
          <w:lang w:val="en-US"/>
        </w:rPr>
      </w:pPr>
      <w:r w:rsidRPr="00BC19B2">
        <w:rPr>
          <w:lang w:val="en-US"/>
        </w:rPr>
        <w:t>If the community and the Board can resolve the issue on the conference call</w:t>
      </w:r>
      <w:r>
        <w:rPr>
          <w:lang w:val="en-US"/>
        </w:rPr>
        <w:t>,</w:t>
      </w:r>
      <w:r w:rsidRPr="00BC19B2">
        <w:rPr>
          <w:lang w:val="en-US"/>
        </w:rPr>
        <w:t xml:space="preserve"> the escalation terminates</w:t>
      </w:r>
    </w:p>
    <w:p w14:paraId="1B99FD46" w14:textId="77777777" w:rsidR="00E12252" w:rsidRPr="00BC19B2" w:rsidRDefault="00E12252" w:rsidP="00E12252">
      <w:pPr>
        <w:pStyle w:val="ListParagraph"/>
        <w:numPr>
          <w:ilvl w:val="0"/>
          <w:numId w:val="44"/>
        </w:numPr>
        <w:spacing w:before="120" w:after="120" w:line="259" w:lineRule="auto"/>
        <w:contextualSpacing w:val="0"/>
        <w:rPr>
          <w:lang w:val="en-US"/>
        </w:rPr>
      </w:pPr>
      <w:r w:rsidRPr="00BC19B2">
        <w:rPr>
          <w:lang w:val="en-US"/>
        </w:rPr>
        <w:t>If the community and the Board cannot resolve the issue the community must decide if it wishes to hold a Community Forum.</w:t>
      </w:r>
    </w:p>
    <w:p w14:paraId="7D961901" w14:textId="77777777" w:rsidR="00E12252" w:rsidRPr="00BC19B2" w:rsidRDefault="00E12252" w:rsidP="00E12252">
      <w:pPr>
        <w:pStyle w:val="ListParagraph"/>
        <w:spacing w:before="120" w:after="120"/>
        <w:ind w:left="2880"/>
        <w:contextualSpacing w:val="0"/>
        <w:rPr>
          <w:lang w:val="en-US"/>
        </w:rPr>
      </w:pPr>
    </w:p>
    <w:p w14:paraId="024A2C82" w14:textId="5C0D0B8B" w:rsidR="00E12252" w:rsidRPr="00BC19B2" w:rsidRDefault="00E12252" w:rsidP="00E12252">
      <w:pPr>
        <w:spacing w:before="120" w:after="120" w:line="259" w:lineRule="auto"/>
        <w:rPr>
          <w:b/>
          <w:lang w:val="en-US"/>
        </w:rPr>
      </w:pPr>
      <w:r w:rsidRPr="00BC19B2">
        <w:rPr>
          <w:b/>
          <w:lang w:val="en-US"/>
        </w:rPr>
        <w:t>Decision to hold a Community Forum (7days from the end of the conference call)</w:t>
      </w:r>
    </w:p>
    <w:p w14:paraId="729A357D" w14:textId="77777777" w:rsidR="00E12252" w:rsidRPr="00BC19B2" w:rsidRDefault="00E12252" w:rsidP="00E12252">
      <w:pPr>
        <w:pStyle w:val="ListParagraph"/>
        <w:numPr>
          <w:ilvl w:val="0"/>
          <w:numId w:val="44"/>
        </w:numPr>
        <w:spacing w:before="120" w:after="120" w:line="259" w:lineRule="auto"/>
        <w:contextualSpacing w:val="0"/>
        <w:rPr>
          <w:lang w:val="en-US"/>
        </w:rPr>
      </w:pPr>
      <w:r w:rsidRPr="00BC19B2">
        <w:rPr>
          <w:lang w:val="en-US"/>
        </w:rPr>
        <w:lastRenderedPageBreak/>
        <w:t>If the community and the Board cannot resolve the issue on the conference call, the Supporting Organizations and/or Advisory Committees must decide if they want to hold a Community Forum. This would be a one or two day event, possibly face-to-face, where the ICANN community would explore in detail the issue between the Board and the community and the potential avenues for resolution or action.</w:t>
      </w:r>
    </w:p>
    <w:p w14:paraId="2102FA72" w14:textId="7B80C04A" w:rsidR="00E12252" w:rsidRPr="00BC19B2" w:rsidRDefault="00E12252" w:rsidP="00E12252">
      <w:pPr>
        <w:pStyle w:val="ListParagraph"/>
        <w:numPr>
          <w:ilvl w:val="0"/>
          <w:numId w:val="44"/>
        </w:numPr>
        <w:spacing w:before="120" w:after="120" w:line="259" w:lineRule="auto"/>
        <w:contextualSpacing w:val="0"/>
        <w:rPr>
          <w:lang w:val="en-US"/>
        </w:rPr>
      </w:pPr>
      <w:r>
        <w:rPr>
          <w:lang w:val="en-US"/>
        </w:rPr>
        <w:t>If three</w:t>
      </w:r>
      <w:r w:rsidRPr="00BC19B2">
        <w:rPr>
          <w:lang w:val="en-US"/>
        </w:rPr>
        <w:t xml:space="preserve"> or more Supporting Organizations or Advisory Committees support holding a Community Forum within the 7-day period the Community Forum will be organized</w:t>
      </w:r>
    </w:p>
    <w:p w14:paraId="0A4E9F8A" w14:textId="77777777" w:rsidR="00E12252" w:rsidRPr="00BC19B2" w:rsidRDefault="00E12252" w:rsidP="00E12252">
      <w:pPr>
        <w:pStyle w:val="ListParagraph"/>
        <w:numPr>
          <w:ilvl w:val="0"/>
          <w:numId w:val="44"/>
        </w:numPr>
        <w:spacing w:before="120" w:after="120" w:line="259" w:lineRule="auto"/>
        <w:contextualSpacing w:val="0"/>
        <w:rPr>
          <w:lang w:val="en-US"/>
        </w:rPr>
      </w:pPr>
      <w:r w:rsidRPr="00BC19B2">
        <w:rPr>
          <w:lang w:val="en-US"/>
        </w:rPr>
        <w:t>If the proposal to hold a Community Forum does not obtain the required support during the 7 days the escalation process terminates</w:t>
      </w:r>
    </w:p>
    <w:p w14:paraId="054B267C" w14:textId="77777777" w:rsidR="00E12252" w:rsidRPr="00BC19B2" w:rsidRDefault="00E12252" w:rsidP="00E12252">
      <w:pPr>
        <w:pStyle w:val="ListParagraph"/>
        <w:spacing w:before="120" w:after="120"/>
        <w:ind w:left="2880"/>
        <w:contextualSpacing w:val="0"/>
        <w:rPr>
          <w:lang w:val="en-US"/>
        </w:rPr>
      </w:pPr>
    </w:p>
    <w:p w14:paraId="2F10231D" w14:textId="155DCD33" w:rsidR="00E12252" w:rsidRPr="00BC19B2" w:rsidRDefault="00E12252" w:rsidP="00E12252">
      <w:pPr>
        <w:spacing w:before="120" w:after="120" w:line="259" w:lineRule="auto"/>
        <w:rPr>
          <w:b/>
          <w:lang w:val="en-US"/>
        </w:rPr>
      </w:pPr>
      <w:r w:rsidRPr="00BC19B2">
        <w:rPr>
          <w:b/>
          <w:lang w:val="en-US"/>
        </w:rPr>
        <w:t>Holding a Community Forum (15</w:t>
      </w:r>
      <w:r w:rsidR="000C5180">
        <w:rPr>
          <w:b/>
          <w:lang w:val="en-US"/>
        </w:rPr>
        <w:t xml:space="preserve"> </w:t>
      </w:r>
      <w:r w:rsidRPr="00BC19B2">
        <w:rPr>
          <w:b/>
          <w:lang w:val="en-US"/>
        </w:rPr>
        <w:t>days to organize and hold the event from the date of the decision to hold it)</w:t>
      </w:r>
    </w:p>
    <w:p w14:paraId="191FCEA1" w14:textId="77777777" w:rsidR="00E12252" w:rsidRPr="00BC19B2" w:rsidRDefault="00E12252" w:rsidP="00E12252">
      <w:pPr>
        <w:pStyle w:val="ListParagraph"/>
        <w:numPr>
          <w:ilvl w:val="0"/>
          <w:numId w:val="44"/>
        </w:numPr>
        <w:spacing w:before="120" w:after="120" w:line="259" w:lineRule="auto"/>
        <w:contextualSpacing w:val="0"/>
        <w:rPr>
          <w:lang w:val="en-US"/>
        </w:rPr>
      </w:pPr>
      <w:r w:rsidRPr="00BC19B2">
        <w:rPr>
          <w:lang w:val="en-US"/>
        </w:rPr>
        <w:t>The Community Forum would be planned for 1 to 2 days</w:t>
      </w:r>
    </w:p>
    <w:p w14:paraId="7446A7B7" w14:textId="77777777" w:rsidR="00E12252" w:rsidRPr="00BC19B2" w:rsidRDefault="00E12252" w:rsidP="00E12252">
      <w:pPr>
        <w:pStyle w:val="ListParagraph"/>
        <w:numPr>
          <w:ilvl w:val="0"/>
          <w:numId w:val="44"/>
        </w:numPr>
        <w:spacing w:before="120" w:after="120" w:line="259" w:lineRule="auto"/>
        <w:contextualSpacing w:val="0"/>
        <w:rPr>
          <w:lang w:val="en-US"/>
        </w:rPr>
      </w:pPr>
      <w:r w:rsidRPr="00BC19B2">
        <w:rPr>
          <w:lang w:val="en-US"/>
        </w:rPr>
        <w:t xml:space="preserve">The Community Forum would be open to all interested participants and ICANN will provide support services.  Representatives of the ICANN Board are expected to attend and be prepared to address the issues raised. </w:t>
      </w:r>
    </w:p>
    <w:p w14:paraId="559CFE48" w14:textId="77777777" w:rsidR="00E12252" w:rsidRPr="00BC19B2" w:rsidRDefault="00E12252" w:rsidP="00E12252">
      <w:pPr>
        <w:pStyle w:val="ListParagraph"/>
        <w:numPr>
          <w:ilvl w:val="0"/>
          <w:numId w:val="44"/>
        </w:numPr>
        <w:spacing w:before="120" w:after="120" w:line="259" w:lineRule="auto"/>
        <w:contextualSpacing w:val="0"/>
        <w:rPr>
          <w:lang w:val="en-US"/>
        </w:rPr>
      </w:pPr>
      <w:r w:rsidRPr="00BC19B2">
        <w:rPr>
          <w:lang w:val="en-US"/>
        </w:rPr>
        <w:t>The purpose of the Community Forum is information-sharing (the rationale for the petition, etc.) and airing views on the petition by the community. Accordingly, any Supporting Organization or Advisory Committee may circulate in writing their preliminary views on the exercise of this community power</w:t>
      </w:r>
    </w:p>
    <w:p w14:paraId="02D3F217" w14:textId="77777777" w:rsidR="00E12252" w:rsidRPr="00BC19B2" w:rsidRDefault="00E12252" w:rsidP="00E12252">
      <w:pPr>
        <w:pStyle w:val="ListParagraph"/>
        <w:numPr>
          <w:ilvl w:val="0"/>
          <w:numId w:val="44"/>
        </w:numPr>
        <w:spacing w:before="120" w:after="120" w:line="259" w:lineRule="auto"/>
        <w:contextualSpacing w:val="0"/>
        <w:rPr>
          <w:lang w:val="en-US"/>
        </w:rPr>
      </w:pPr>
      <w:r w:rsidRPr="00BC19B2">
        <w:rPr>
          <w:lang w:val="en-US"/>
        </w:rPr>
        <w:t>The Community Forum will not make decisions nor seek consensus.  It will not decide whether to advance the petition to the decision stage. This decision is up to the Supporting Organizations and/or Advisory Committees to determine after the forum</w:t>
      </w:r>
    </w:p>
    <w:p w14:paraId="17FB1F58" w14:textId="77777777" w:rsidR="00E12252" w:rsidRPr="00BC19B2" w:rsidRDefault="00E12252" w:rsidP="00E12252">
      <w:pPr>
        <w:pStyle w:val="ListParagraph"/>
        <w:numPr>
          <w:ilvl w:val="0"/>
          <w:numId w:val="44"/>
        </w:numPr>
        <w:spacing w:before="120" w:after="120" w:line="259" w:lineRule="auto"/>
        <w:contextualSpacing w:val="0"/>
        <w:rPr>
          <w:lang w:val="en-US"/>
        </w:rPr>
      </w:pPr>
      <w:r w:rsidRPr="00BC19B2">
        <w:rPr>
          <w:lang w:val="en-US"/>
        </w:rPr>
        <w:t>The Community Forum should be managed/moderated in a fair and neutral manner</w:t>
      </w:r>
    </w:p>
    <w:p w14:paraId="17EE3549" w14:textId="77777777" w:rsidR="00E12252" w:rsidRPr="00BC19B2" w:rsidRDefault="00E12252" w:rsidP="00E12252">
      <w:pPr>
        <w:pStyle w:val="ListParagraph"/>
        <w:numPr>
          <w:ilvl w:val="0"/>
          <w:numId w:val="44"/>
        </w:numPr>
        <w:spacing w:before="120" w:after="120" w:line="259" w:lineRule="auto"/>
        <w:contextualSpacing w:val="0"/>
        <w:rPr>
          <w:lang w:val="en-US"/>
        </w:rPr>
      </w:pPr>
      <w:r w:rsidRPr="00BC19B2">
        <w:rPr>
          <w:lang w:val="en-US"/>
        </w:rPr>
        <w:t>Should the relevant Supporting Organizations or Advisory Committees determine a need for further deliberation, a second and third session of the Community Forum could be held</w:t>
      </w:r>
    </w:p>
    <w:p w14:paraId="287EF27C" w14:textId="77777777" w:rsidR="00E12252" w:rsidRPr="00BC19B2" w:rsidRDefault="00E12252" w:rsidP="00E12252">
      <w:pPr>
        <w:pStyle w:val="ListParagraph"/>
        <w:numPr>
          <w:ilvl w:val="0"/>
          <w:numId w:val="44"/>
        </w:numPr>
        <w:spacing w:before="120" w:after="120" w:line="259" w:lineRule="auto"/>
        <w:contextualSpacing w:val="0"/>
        <w:rPr>
          <w:lang w:val="en-US"/>
        </w:rPr>
      </w:pPr>
      <w:r w:rsidRPr="00BC19B2">
        <w:rPr>
          <w:lang w:val="en-US"/>
        </w:rPr>
        <w:t>Staff will collect and publish a public record of the Forum(s), including all written submissions</w:t>
      </w:r>
    </w:p>
    <w:p w14:paraId="29294508" w14:textId="77777777" w:rsidR="00E12252" w:rsidRPr="00BC19B2" w:rsidRDefault="00E12252" w:rsidP="00E12252">
      <w:pPr>
        <w:pStyle w:val="ListParagraph"/>
        <w:numPr>
          <w:ilvl w:val="0"/>
          <w:numId w:val="44"/>
        </w:numPr>
        <w:spacing w:before="120" w:after="120" w:line="259" w:lineRule="auto"/>
        <w:contextualSpacing w:val="0"/>
        <w:rPr>
          <w:lang w:val="en-US"/>
        </w:rPr>
      </w:pPr>
      <w:r w:rsidRPr="00BC19B2">
        <w:rPr>
          <w:lang w:val="en-US"/>
        </w:rPr>
        <w:t>If the Empowered Community and ICANN Board can resolve the issue in the Community Forum</w:t>
      </w:r>
      <w:r>
        <w:rPr>
          <w:lang w:val="en-US"/>
        </w:rPr>
        <w:t>,</w:t>
      </w:r>
      <w:r w:rsidRPr="00BC19B2">
        <w:rPr>
          <w:lang w:val="en-US"/>
        </w:rPr>
        <w:t xml:space="preserve"> the escalation </w:t>
      </w:r>
      <w:r>
        <w:rPr>
          <w:lang w:val="en-US"/>
        </w:rPr>
        <w:t xml:space="preserve">process </w:t>
      </w:r>
      <w:r w:rsidRPr="00BC19B2">
        <w:rPr>
          <w:lang w:val="en-US"/>
        </w:rPr>
        <w:t>terminates</w:t>
      </w:r>
    </w:p>
    <w:p w14:paraId="2F4A1069" w14:textId="77777777" w:rsidR="00E12252" w:rsidRPr="00BC19B2" w:rsidRDefault="00E12252" w:rsidP="00E12252">
      <w:pPr>
        <w:pStyle w:val="ListParagraph"/>
        <w:numPr>
          <w:ilvl w:val="0"/>
          <w:numId w:val="44"/>
        </w:numPr>
        <w:spacing w:before="120" w:after="120" w:line="259" w:lineRule="auto"/>
        <w:contextualSpacing w:val="0"/>
        <w:rPr>
          <w:lang w:val="en-US"/>
        </w:rPr>
      </w:pPr>
      <w:r w:rsidRPr="00BC19B2">
        <w:rPr>
          <w:lang w:val="en-US"/>
        </w:rPr>
        <w:t>If the Empowered Community and ICANN Board cannot resolve the issue, the community must decide if it wishes to take further action.</w:t>
      </w:r>
    </w:p>
    <w:p w14:paraId="47645114" w14:textId="77777777" w:rsidR="00E12252" w:rsidRPr="00BC19B2" w:rsidRDefault="00E12252" w:rsidP="00E12252">
      <w:pPr>
        <w:pStyle w:val="ListParagraph"/>
        <w:spacing w:before="120" w:after="120"/>
        <w:ind w:left="2880"/>
        <w:contextualSpacing w:val="0"/>
        <w:rPr>
          <w:b/>
          <w:lang w:val="en-US"/>
        </w:rPr>
      </w:pPr>
    </w:p>
    <w:p w14:paraId="6E874A4C" w14:textId="1E352FC6" w:rsidR="00E12252" w:rsidRPr="00BC19B2" w:rsidRDefault="00E12252" w:rsidP="00E12252">
      <w:pPr>
        <w:spacing w:before="120" w:after="120" w:line="259" w:lineRule="auto"/>
        <w:rPr>
          <w:b/>
          <w:lang w:val="en-US"/>
        </w:rPr>
      </w:pPr>
      <w:r w:rsidRPr="00BC19B2">
        <w:rPr>
          <w:b/>
          <w:lang w:val="en-US"/>
        </w:rPr>
        <w:t xml:space="preserve">Decision to use </w:t>
      </w:r>
      <w:r w:rsidR="001067C3">
        <w:rPr>
          <w:b/>
          <w:lang w:val="en-US"/>
        </w:rPr>
        <w:t>a Community Power</w:t>
      </w:r>
      <w:r w:rsidRPr="00BC19B2">
        <w:rPr>
          <w:b/>
          <w:lang w:val="en-US"/>
        </w:rPr>
        <w:t xml:space="preserve"> as an Empowered Community (15 d</w:t>
      </w:r>
      <w:r w:rsidR="001067C3">
        <w:rPr>
          <w:b/>
          <w:lang w:val="en-US"/>
        </w:rPr>
        <w:t>ays from the conclusion of the Community F</w:t>
      </w:r>
      <w:r w:rsidRPr="00BC19B2">
        <w:rPr>
          <w:b/>
          <w:lang w:val="en-US"/>
        </w:rPr>
        <w:t>orum)</w:t>
      </w:r>
    </w:p>
    <w:p w14:paraId="573A443D" w14:textId="51ADBED4" w:rsidR="00E12252" w:rsidRPr="00BC19B2" w:rsidRDefault="00E12252" w:rsidP="00E12252">
      <w:pPr>
        <w:pStyle w:val="ListParagraph"/>
        <w:numPr>
          <w:ilvl w:val="0"/>
          <w:numId w:val="44"/>
        </w:numPr>
        <w:spacing w:before="120" w:after="120" w:line="259" w:lineRule="auto"/>
        <w:contextualSpacing w:val="0"/>
        <w:rPr>
          <w:lang w:val="en-US"/>
        </w:rPr>
      </w:pPr>
      <w:r>
        <w:rPr>
          <w:lang w:val="en-US"/>
        </w:rPr>
        <w:t xml:space="preserve">If </w:t>
      </w:r>
      <w:r w:rsidR="00C349D1">
        <w:rPr>
          <w:lang w:val="en-US"/>
        </w:rPr>
        <w:t>four</w:t>
      </w:r>
      <w:r w:rsidR="00CE4687">
        <w:rPr>
          <w:lang w:val="en-US"/>
        </w:rPr>
        <w:t xml:space="preserve"> or more (for some powers </w:t>
      </w:r>
      <w:r w:rsidR="00C349D1">
        <w:rPr>
          <w:lang w:val="en-US"/>
        </w:rPr>
        <w:t>3</w:t>
      </w:r>
      <w:r w:rsidR="00CE4687">
        <w:rPr>
          <w:lang w:val="en-US"/>
        </w:rPr>
        <w:t xml:space="preserve">) </w:t>
      </w:r>
      <w:r w:rsidRPr="00BC19B2">
        <w:rPr>
          <w:lang w:val="en-US"/>
        </w:rPr>
        <w:t>Supporting Organizations and/or Advisory Committees</w:t>
      </w:r>
      <w:r>
        <w:rPr>
          <w:lang w:val="en-US"/>
        </w:rPr>
        <w:t xml:space="preserve"> support and no more than one</w:t>
      </w:r>
      <w:r w:rsidRPr="00BC19B2">
        <w:rPr>
          <w:lang w:val="en-US"/>
        </w:rPr>
        <w:t xml:space="preserve"> objects within the 15-day period</w:t>
      </w:r>
      <w:r>
        <w:rPr>
          <w:lang w:val="en-US"/>
        </w:rPr>
        <w:t>,</w:t>
      </w:r>
      <w:r w:rsidRPr="00BC19B2">
        <w:rPr>
          <w:lang w:val="en-US"/>
        </w:rPr>
        <w:t xml:space="preserve"> the </w:t>
      </w:r>
      <w:r w:rsidR="001067C3">
        <w:rPr>
          <w:lang w:val="en-US"/>
        </w:rPr>
        <w:t xml:space="preserve">Empowered Community </w:t>
      </w:r>
      <w:r w:rsidRPr="00BC19B2">
        <w:rPr>
          <w:lang w:val="en-US"/>
        </w:rPr>
        <w:t xml:space="preserve">will </w:t>
      </w:r>
      <w:r>
        <w:rPr>
          <w:lang w:val="en-US"/>
        </w:rPr>
        <w:t>use its power</w:t>
      </w:r>
      <w:r w:rsidRPr="00BC19B2">
        <w:rPr>
          <w:lang w:val="en-US"/>
        </w:rPr>
        <w:t xml:space="preserve">. The community will also publish an explanation of why it has chosen to do so. The published explanation can reflect the variety of underlying reasons. </w:t>
      </w:r>
    </w:p>
    <w:p w14:paraId="7158B119" w14:textId="36D68238" w:rsidR="00E12252" w:rsidRPr="00BC19B2" w:rsidRDefault="00E12252" w:rsidP="00E12252">
      <w:pPr>
        <w:pStyle w:val="ListParagraph"/>
        <w:numPr>
          <w:ilvl w:val="0"/>
          <w:numId w:val="44"/>
        </w:numPr>
        <w:spacing w:before="120" w:after="120" w:line="259" w:lineRule="auto"/>
        <w:contextualSpacing w:val="0"/>
        <w:rPr>
          <w:lang w:val="en-US"/>
        </w:rPr>
      </w:pPr>
      <w:r w:rsidRPr="00BC19B2">
        <w:rPr>
          <w:lang w:val="en-US"/>
        </w:rPr>
        <w:lastRenderedPageBreak/>
        <w:t xml:space="preserve">If the proposal </w:t>
      </w:r>
      <w:r w:rsidR="001067C3">
        <w:rPr>
          <w:lang w:val="en-US"/>
        </w:rPr>
        <w:t xml:space="preserve">of some of the Supporting Organizations and/or Advisory Committees to use a Community Power as the Empowered Community </w:t>
      </w:r>
      <w:r w:rsidRPr="00BC19B2">
        <w:rPr>
          <w:lang w:val="en-US"/>
        </w:rPr>
        <w:t xml:space="preserve">does not </w:t>
      </w:r>
      <w:r w:rsidR="00CE4687">
        <w:rPr>
          <w:lang w:val="en-US"/>
        </w:rPr>
        <w:t xml:space="preserve">meet the required thresholds </w:t>
      </w:r>
      <w:r w:rsidRPr="00BC19B2">
        <w:rPr>
          <w:lang w:val="en-US"/>
        </w:rPr>
        <w:t>during the 15-day period, the escalation process terminates</w:t>
      </w:r>
    </w:p>
    <w:p w14:paraId="728EFD39" w14:textId="77777777" w:rsidR="00E12252" w:rsidRPr="00BC19B2" w:rsidRDefault="00E12252" w:rsidP="00E12252">
      <w:pPr>
        <w:pStyle w:val="ListParagraph"/>
        <w:spacing w:before="120" w:after="120"/>
        <w:ind w:left="2880"/>
        <w:contextualSpacing w:val="0"/>
        <w:rPr>
          <w:lang w:val="en-US"/>
        </w:rPr>
      </w:pPr>
    </w:p>
    <w:p w14:paraId="72955855" w14:textId="77777777" w:rsidR="00E12252" w:rsidRPr="00BC19B2" w:rsidRDefault="00E12252" w:rsidP="00E12252">
      <w:pPr>
        <w:spacing w:before="120" w:after="120" w:line="259" w:lineRule="auto"/>
        <w:rPr>
          <w:b/>
          <w:lang w:val="en-US"/>
        </w:rPr>
      </w:pPr>
      <w:r w:rsidRPr="00BC19B2">
        <w:rPr>
          <w:b/>
          <w:lang w:val="en-US"/>
        </w:rPr>
        <w:t>Advising the ICANN Board (1 day)</w:t>
      </w:r>
    </w:p>
    <w:p w14:paraId="666AB2FB" w14:textId="039372AE" w:rsidR="00E12252" w:rsidRPr="00BC19B2" w:rsidRDefault="00E12252" w:rsidP="00E12252">
      <w:pPr>
        <w:pStyle w:val="ListParagraph"/>
        <w:numPr>
          <w:ilvl w:val="0"/>
          <w:numId w:val="44"/>
        </w:numPr>
        <w:spacing w:before="120" w:after="120" w:line="259" w:lineRule="auto"/>
        <w:contextualSpacing w:val="0"/>
        <w:rPr>
          <w:lang w:val="en-US"/>
        </w:rPr>
      </w:pPr>
      <w:r w:rsidRPr="00BC19B2">
        <w:rPr>
          <w:lang w:val="en-US"/>
        </w:rPr>
        <w:t xml:space="preserve">If the Empowered Community has </w:t>
      </w:r>
      <w:r w:rsidR="001067C3">
        <w:rPr>
          <w:lang w:val="en-US"/>
        </w:rPr>
        <w:t>decided</w:t>
      </w:r>
      <w:r w:rsidRPr="00BC19B2">
        <w:rPr>
          <w:lang w:val="en-US"/>
        </w:rPr>
        <w:t xml:space="preserve"> to use its power, it will advise the ICANN Board of the decision and direct the Board to take any necessary action to comply with the decision</w:t>
      </w:r>
    </w:p>
    <w:p w14:paraId="26613C00" w14:textId="77777777" w:rsidR="00E12252" w:rsidRPr="00BC19B2" w:rsidRDefault="00E12252" w:rsidP="00E12252">
      <w:pPr>
        <w:pStyle w:val="ListParagraph"/>
        <w:spacing w:before="120" w:after="120"/>
        <w:ind w:left="2880"/>
        <w:contextualSpacing w:val="0"/>
        <w:rPr>
          <w:lang w:val="en-US"/>
        </w:rPr>
      </w:pPr>
    </w:p>
    <w:p w14:paraId="7B47864A" w14:textId="77777777" w:rsidR="00E12252" w:rsidRPr="00BC19B2" w:rsidRDefault="00E12252" w:rsidP="00E12252">
      <w:pPr>
        <w:spacing w:before="120" w:after="120" w:line="259" w:lineRule="auto"/>
        <w:rPr>
          <w:lang w:val="en-US"/>
        </w:rPr>
      </w:pPr>
      <w:r w:rsidRPr="00BC19B2">
        <w:rPr>
          <w:rStyle w:val="Heading3Char"/>
          <w:lang w:val="en-US"/>
        </w:rPr>
        <w:t>Enforcement</w:t>
      </w:r>
    </w:p>
    <w:p w14:paraId="01F7D13A" w14:textId="77777777" w:rsidR="00E12252" w:rsidRPr="00BC19B2" w:rsidRDefault="00E12252" w:rsidP="00E12252">
      <w:pPr>
        <w:spacing w:before="120" w:after="120" w:line="259" w:lineRule="auto"/>
        <w:rPr>
          <w:lang w:val="en-US"/>
        </w:rPr>
      </w:pPr>
      <w:r w:rsidRPr="00BC19B2">
        <w:rPr>
          <w:lang w:val="en-US"/>
        </w:rPr>
        <w:t>The CCWG-Accountability proposes that, in the unlikely situation where the ICANN Board refuses to comply with a decision by the Empowered</w:t>
      </w:r>
      <w:r>
        <w:rPr>
          <w:lang w:val="en-US"/>
        </w:rPr>
        <w:t xml:space="preserve"> Community</w:t>
      </w:r>
      <w:r w:rsidRPr="00BC19B2">
        <w:rPr>
          <w:lang w:val="en-US"/>
        </w:rPr>
        <w:t>, the community would proceed according to one of the following two options:</w:t>
      </w:r>
    </w:p>
    <w:p w14:paraId="1B2259CA" w14:textId="77777777" w:rsidR="00E12252" w:rsidRPr="00BC19B2" w:rsidRDefault="00E12252" w:rsidP="00E12252">
      <w:pPr>
        <w:spacing w:before="120" w:after="120" w:line="259" w:lineRule="auto"/>
        <w:rPr>
          <w:b/>
          <w:lang w:val="en-US"/>
        </w:rPr>
      </w:pPr>
      <w:r w:rsidRPr="00BC19B2">
        <w:rPr>
          <w:b/>
          <w:lang w:val="en-US"/>
        </w:rPr>
        <w:br/>
        <w:t>Option 1: Initiate mediation and community Independent Review Process procedures</w:t>
      </w:r>
    </w:p>
    <w:p w14:paraId="0FDB6B50" w14:textId="77777777" w:rsidR="00E12252" w:rsidRPr="00BC19B2" w:rsidRDefault="00E12252" w:rsidP="00E12252">
      <w:pPr>
        <w:pStyle w:val="ListParagraph"/>
        <w:numPr>
          <w:ilvl w:val="0"/>
          <w:numId w:val="44"/>
        </w:numPr>
        <w:spacing w:before="120" w:after="120" w:line="259" w:lineRule="auto"/>
        <w:contextualSpacing w:val="0"/>
        <w:rPr>
          <w:lang w:val="en-US"/>
        </w:rPr>
      </w:pPr>
      <w:r w:rsidRPr="00BC19B2">
        <w:rPr>
          <w:lang w:val="en-US"/>
        </w:rPr>
        <w:t xml:space="preserve">Representatives from the community and ICANN Board would undertake a formal mediation phase. If the community accepts the results from the mediation phase, the enforcement phase would be terminated. </w:t>
      </w:r>
    </w:p>
    <w:p w14:paraId="6FB086C5" w14:textId="77777777" w:rsidR="00E12252" w:rsidRPr="00BC19B2" w:rsidRDefault="00E12252" w:rsidP="00E12252">
      <w:pPr>
        <w:pStyle w:val="ListParagraph"/>
        <w:numPr>
          <w:ilvl w:val="0"/>
          <w:numId w:val="44"/>
        </w:numPr>
        <w:spacing w:before="120" w:after="120" w:line="259" w:lineRule="auto"/>
        <w:contextualSpacing w:val="0"/>
        <w:rPr>
          <w:lang w:val="en-US"/>
        </w:rPr>
      </w:pPr>
      <w:r w:rsidRPr="00BC19B2">
        <w:rPr>
          <w:lang w:val="en-US"/>
        </w:rPr>
        <w:t>If not, the community will proceed with a community Independent Review Process that could only be initiated using the escalation process described above.</w:t>
      </w:r>
    </w:p>
    <w:p w14:paraId="622F21EF" w14:textId="77777777" w:rsidR="00E12252" w:rsidRPr="00BC19B2" w:rsidRDefault="00E12252" w:rsidP="00E12252">
      <w:pPr>
        <w:pStyle w:val="ListParagraph"/>
        <w:numPr>
          <w:ilvl w:val="0"/>
          <w:numId w:val="44"/>
        </w:numPr>
        <w:spacing w:before="120" w:after="120" w:line="259" w:lineRule="auto"/>
        <w:contextualSpacing w:val="0"/>
        <w:rPr>
          <w:lang w:val="en-US"/>
        </w:rPr>
      </w:pPr>
      <w:r w:rsidRPr="00BC19B2">
        <w:rPr>
          <w:lang w:val="en-US"/>
        </w:rPr>
        <w:t>If the community chooses to begin a community Independent Review Process, representatives from the community and ICANN Board would undertake a formal and binding Independent Review Process.</w:t>
      </w:r>
    </w:p>
    <w:p w14:paraId="4535BD18" w14:textId="77777777" w:rsidR="00E12252" w:rsidRPr="00BC19B2" w:rsidRDefault="00E12252" w:rsidP="00E12252">
      <w:pPr>
        <w:pStyle w:val="ListParagraph"/>
        <w:numPr>
          <w:ilvl w:val="0"/>
          <w:numId w:val="44"/>
        </w:numPr>
        <w:spacing w:before="120" w:after="120" w:line="259" w:lineRule="auto"/>
        <w:contextualSpacing w:val="0"/>
        <w:rPr>
          <w:lang w:val="en-US"/>
        </w:rPr>
      </w:pPr>
      <w:r w:rsidRPr="00BC19B2">
        <w:rPr>
          <w:lang w:val="en-US"/>
        </w:rPr>
        <w:t>If the results of the binding Independent Review Process are in favor of the Board, the enforcement procedure is terminated.</w:t>
      </w:r>
    </w:p>
    <w:p w14:paraId="39A41171" w14:textId="77777777" w:rsidR="00E12252" w:rsidRPr="00BC19B2" w:rsidRDefault="00E12252" w:rsidP="00E12252">
      <w:pPr>
        <w:pStyle w:val="ListParagraph"/>
        <w:numPr>
          <w:ilvl w:val="0"/>
          <w:numId w:val="44"/>
        </w:numPr>
        <w:spacing w:before="120" w:after="120" w:line="259" w:lineRule="auto"/>
        <w:contextualSpacing w:val="0"/>
        <w:rPr>
          <w:lang w:val="en-US"/>
        </w:rPr>
      </w:pPr>
      <w:r w:rsidRPr="00BC19B2">
        <w:rPr>
          <w:lang w:val="en-US"/>
        </w:rPr>
        <w:t>If the results of the binding Independent Review Process are in favor of the community, the Board must comply.</w:t>
      </w:r>
    </w:p>
    <w:p w14:paraId="663E0014" w14:textId="2C852472" w:rsidR="00E12252" w:rsidRPr="00BC19B2" w:rsidRDefault="00E12252" w:rsidP="00E12252">
      <w:pPr>
        <w:pStyle w:val="ListParagraph"/>
        <w:numPr>
          <w:ilvl w:val="0"/>
          <w:numId w:val="44"/>
        </w:numPr>
        <w:spacing w:before="120" w:after="120" w:line="259" w:lineRule="auto"/>
        <w:contextualSpacing w:val="0"/>
        <w:rPr>
          <w:lang w:val="en-US"/>
        </w:rPr>
      </w:pPr>
      <w:r w:rsidRPr="00BC19B2">
        <w:rPr>
          <w:lang w:val="en-US"/>
        </w:rPr>
        <w:t xml:space="preserve">If the Board does not comply with the decision of the Independent Review Process, the </w:t>
      </w:r>
      <w:r w:rsidR="00CE4687">
        <w:rPr>
          <w:lang w:val="en-US"/>
        </w:rPr>
        <w:t xml:space="preserve">Sole Designator </w:t>
      </w:r>
      <w:r w:rsidRPr="00BC19B2">
        <w:rPr>
          <w:lang w:val="en-US"/>
        </w:rPr>
        <w:t xml:space="preserve">can </w:t>
      </w:r>
      <w:r>
        <w:rPr>
          <w:lang w:val="en-US"/>
        </w:rPr>
        <w:t>ask</w:t>
      </w:r>
      <w:r w:rsidRPr="00BC19B2">
        <w:rPr>
          <w:lang w:val="en-US"/>
        </w:rPr>
        <w:t xml:space="preserve"> a court with jurisdiction </w:t>
      </w:r>
      <w:r>
        <w:rPr>
          <w:lang w:val="en-US"/>
        </w:rPr>
        <w:t xml:space="preserve">to </w:t>
      </w:r>
      <w:r w:rsidRPr="00BC19B2">
        <w:rPr>
          <w:lang w:val="en-US"/>
        </w:rPr>
        <w:t>enforce the results of the Independent Review Process, or the community can use the escalation process to have the Sole Designator remove the Board.</w:t>
      </w:r>
    </w:p>
    <w:p w14:paraId="7395EBE9" w14:textId="77777777" w:rsidR="00E12252" w:rsidRDefault="00E12252" w:rsidP="00E12252">
      <w:pPr>
        <w:spacing w:before="120" w:after="120" w:line="259" w:lineRule="auto"/>
        <w:rPr>
          <w:b/>
          <w:lang w:val="en-US"/>
        </w:rPr>
      </w:pPr>
    </w:p>
    <w:p w14:paraId="59883205" w14:textId="77777777" w:rsidR="00E12252" w:rsidRPr="00BC19B2" w:rsidRDefault="00E12252" w:rsidP="00E12252">
      <w:pPr>
        <w:spacing w:before="120" w:after="120" w:line="259" w:lineRule="auto"/>
        <w:rPr>
          <w:b/>
          <w:lang w:val="en-US"/>
        </w:rPr>
      </w:pPr>
      <w:r w:rsidRPr="00BC19B2">
        <w:rPr>
          <w:b/>
          <w:lang w:val="en-US"/>
        </w:rPr>
        <w:t>Option 2: Initiate an escalation process to remove the entire Board.</w:t>
      </w:r>
    </w:p>
    <w:p w14:paraId="58F3C4B4" w14:textId="77777777" w:rsidR="00E12252" w:rsidRPr="00EC3D9A" w:rsidRDefault="00E12252" w:rsidP="00AC098A">
      <w:pPr>
        <w:pStyle w:val="ListParagraph"/>
        <w:numPr>
          <w:ilvl w:val="0"/>
          <w:numId w:val="44"/>
        </w:numPr>
        <w:spacing w:before="120" w:after="120" w:line="259" w:lineRule="auto"/>
        <w:contextualSpacing w:val="0"/>
        <w:rPr>
          <w:lang w:val="en-US"/>
        </w:rPr>
      </w:pPr>
      <w:bookmarkStart w:id="20" w:name="_cp_blt_1_164"/>
      <w:bookmarkStart w:id="21" w:name="_cp_text_1_160"/>
      <w:r w:rsidRPr="00EC3D9A">
        <w:rPr>
          <w:lang w:val="en-US"/>
        </w:rPr>
        <w:t>I</w:t>
      </w:r>
      <w:bookmarkEnd w:id="20"/>
      <w:r w:rsidRPr="00EC3D9A">
        <w:rPr>
          <w:lang w:val="en-US"/>
        </w:rPr>
        <w:t>f the requisite threshold of community support is achieved, the Sole Designator</w:t>
      </w:r>
      <w:r w:rsidRPr="00AC098A">
        <w:rPr>
          <w:lang w:val="en-US"/>
        </w:rPr>
        <w:t xml:space="preserve"> </w:t>
      </w:r>
      <w:r w:rsidRPr="00EC3D9A">
        <w:rPr>
          <w:lang w:val="en-US"/>
        </w:rPr>
        <w:t xml:space="preserve">removes all of the members </w:t>
      </w:r>
      <w:bookmarkStart w:id="22" w:name="_cp_text_4_161"/>
      <w:bookmarkEnd w:id="21"/>
      <w:r w:rsidRPr="00EC3D9A">
        <w:rPr>
          <w:lang w:val="en-US"/>
        </w:rPr>
        <w:t xml:space="preserve">of the ICANN Board </w:t>
      </w:r>
      <w:bookmarkStart w:id="23" w:name="_cp_text_1_162"/>
      <w:bookmarkEnd w:id="22"/>
      <w:r w:rsidRPr="00EC3D9A">
        <w:rPr>
          <w:lang w:val="en-US"/>
        </w:rPr>
        <w:t xml:space="preserve">(except the CEO) and replaces them with an Interim Board until a new Board </w:t>
      </w:r>
      <w:bookmarkStart w:id="24" w:name="_cp_text_4_163"/>
      <w:bookmarkEnd w:id="23"/>
      <w:r w:rsidRPr="00EC3D9A">
        <w:rPr>
          <w:lang w:val="en-US"/>
        </w:rPr>
        <w:t xml:space="preserve">can be </w:t>
      </w:r>
      <w:bookmarkStart w:id="25" w:name="_cp_text_1_165"/>
      <w:bookmarkEnd w:id="24"/>
      <w:r w:rsidRPr="00EC3D9A">
        <w:rPr>
          <w:lang w:val="en-US"/>
        </w:rPr>
        <w:t xml:space="preserve">seated. </w:t>
      </w:r>
    </w:p>
    <w:bookmarkEnd w:id="25"/>
    <w:p w14:paraId="1ACE13E5" w14:textId="77777777" w:rsidR="00E12252" w:rsidRPr="00BC19B2" w:rsidRDefault="00E12252" w:rsidP="00E12252">
      <w:pPr>
        <w:pStyle w:val="ListParagraph"/>
        <w:numPr>
          <w:ilvl w:val="0"/>
          <w:numId w:val="44"/>
        </w:numPr>
        <w:spacing w:before="120" w:after="120" w:line="259" w:lineRule="auto"/>
        <w:contextualSpacing w:val="0"/>
        <w:rPr>
          <w:lang w:val="en-US"/>
        </w:rPr>
      </w:pPr>
      <w:r w:rsidRPr="00BC19B2">
        <w:rPr>
          <w:lang w:val="en-US"/>
        </w:rPr>
        <w:t>If ICANN staff, the outgoing Board or removed Directors question the legitimacy of the Sole Designator’s decision or block the Interim Board, it may seek enforcement by a court with jurisdiction</w:t>
      </w:r>
    </w:p>
    <w:p w14:paraId="4FF5F86E" w14:textId="77777777" w:rsidR="002D2E3B" w:rsidRPr="00313856" w:rsidRDefault="002D2E3B" w:rsidP="002D2E3B">
      <w:pPr>
        <w:pStyle w:val="Heading1"/>
        <w:rPr>
          <w:lang w:val="en-US"/>
        </w:rPr>
      </w:pPr>
      <w:bookmarkStart w:id="26" w:name="_Toc308967811"/>
      <w:r w:rsidRPr="000F111F">
        <w:rPr>
          <w:lang w:val="en-US"/>
        </w:rPr>
        <w:lastRenderedPageBreak/>
        <w:t>Recommendation #3:</w:t>
      </w:r>
      <w:r>
        <w:rPr>
          <w:lang w:val="en-US"/>
        </w:rPr>
        <w:t xml:space="preserve"> </w:t>
      </w:r>
      <w:r w:rsidRPr="00BC19B2">
        <w:rPr>
          <w:lang w:val="en-US"/>
        </w:rPr>
        <w:t>Redefining ICANN’s Bylaws as ‘Standard Bylaws’ and ‘Fundamental Bylaws’</w:t>
      </w:r>
      <w:bookmarkEnd w:id="26"/>
    </w:p>
    <w:p w14:paraId="7AB3246C" w14:textId="77777777" w:rsidR="002D2E3B" w:rsidRDefault="002D2E3B" w:rsidP="00AC35E4">
      <w:pPr>
        <w:pStyle w:val="Heading2"/>
        <w:spacing w:before="120"/>
      </w:pPr>
    </w:p>
    <w:bookmarkEnd w:id="11"/>
    <w:p w14:paraId="38DB6A2C" w14:textId="77777777" w:rsidR="00C278CA" w:rsidRPr="00BC19B2" w:rsidRDefault="000F111F" w:rsidP="00AC35E4">
      <w:pPr>
        <w:pStyle w:val="Numbering"/>
        <w:numPr>
          <w:ilvl w:val="0"/>
          <w:numId w:val="0"/>
        </w:numPr>
        <w:spacing w:before="120" w:after="120"/>
        <w:rPr>
          <w:rFonts w:ascii="Helvetica Neue" w:hAnsi="Helvetica Neue" w:cs="Arial"/>
        </w:rPr>
      </w:pPr>
      <w:r>
        <w:fldChar w:fldCharType="begin"/>
      </w:r>
      <w:r>
        <w:instrText xml:space="preserve"> HYPERLINK "https://www.icann.org/resources/pages/governance/bylaws-en" </w:instrText>
      </w:r>
      <w:r>
        <w:fldChar w:fldCharType="separate"/>
      </w:r>
      <w:r w:rsidR="00CA10E1" w:rsidRPr="00BC19B2">
        <w:rPr>
          <w:rStyle w:val="Hyperlink"/>
          <w:rFonts w:ascii="Helvetica Neue" w:hAnsi="Helvetica Neue" w:cs="Arial"/>
        </w:rPr>
        <w:t>ICANN Bylaws</w:t>
      </w:r>
      <w:r>
        <w:rPr>
          <w:rStyle w:val="Hyperlink"/>
          <w:rFonts w:ascii="Helvetica Neue" w:hAnsi="Helvetica Neue" w:cs="Arial"/>
        </w:rPr>
        <w:fldChar w:fldCharType="end"/>
      </w:r>
      <w:r w:rsidR="00CA10E1" w:rsidRPr="00BC19B2">
        <w:rPr>
          <w:rFonts w:ascii="Helvetica Neue" w:hAnsi="Helvetica Neue" w:cs="Arial"/>
        </w:rPr>
        <w:t xml:space="preserve"> </w:t>
      </w:r>
      <w:r w:rsidR="009B300E" w:rsidRPr="00BC19B2">
        <w:rPr>
          <w:rFonts w:ascii="Helvetica Neue" w:hAnsi="Helvetica Neue" w:cs="Arial"/>
        </w:rPr>
        <w:t>describ</w:t>
      </w:r>
      <w:r w:rsidR="00707BD9" w:rsidRPr="00BC19B2">
        <w:rPr>
          <w:rFonts w:ascii="Helvetica Neue" w:hAnsi="Helvetica Neue" w:cs="Arial"/>
        </w:rPr>
        <w:t>e</w:t>
      </w:r>
      <w:r w:rsidR="00CA10E1" w:rsidRPr="00BC19B2">
        <w:rPr>
          <w:rFonts w:ascii="Helvetica Neue" w:hAnsi="Helvetica Neue" w:cs="Arial"/>
        </w:rPr>
        <w:t xml:space="preserve"> how power is exercised in ICANN, including setting out the organization’s Mission, Commitments and Core Values.</w:t>
      </w:r>
      <w:r w:rsidR="003827B8" w:rsidRPr="00BC19B2">
        <w:rPr>
          <w:rFonts w:ascii="Helvetica Neue" w:hAnsi="Helvetica Neue" w:cs="Arial"/>
        </w:rPr>
        <w:t xml:space="preserve"> </w:t>
      </w:r>
      <w:r w:rsidR="0031529B" w:rsidRPr="00BC19B2">
        <w:rPr>
          <w:rFonts w:ascii="Helvetica Neue" w:hAnsi="Helvetica Neue" w:cs="Arial"/>
        </w:rPr>
        <w:t xml:space="preserve">Together with the Articles of Incorporation, the </w:t>
      </w:r>
      <w:r w:rsidR="00CA10E1" w:rsidRPr="00BC19B2">
        <w:rPr>
          <w:rFonts w:ascii="Helvetica Neue" w:hAnsi="Helvetica Neue" w:cs="Arial"/>
        </w:rPr>
        <w:t xml:space="preserve">Bylaws are an essential part of </w:t>
      </w:r>
      <w:r w:rsidR="000E5633">
        <w:rPr>
          <w:rFonts w:ascii="Helvetica Neue" w:hAnsi="Helvetica Neue" w:cs="Arial"/>
        </w:rPr>
        <w:t xml:space="preserve">ICANN because </w:t>
      </w:r>
      <w:r w:rsidR="00CA10E1" w:rsidRPr="00BC19B2">
        <w:rPr>
          <w:rFonts w:ascii="Helvetica Neue" w:hAnsi="Helvetica Neue" w:cs="Arial"/>
        </w:rPr>
        <w:t>they set the scope</w:t>
      </w:r>
      <w:r w:rsidR="0031529B" w:rsidRPr="00BC19B2">
        <w:rPr>
          <w:rFonts w:ascii="Helvetica Neue" w:hAnsi="Helvetica Neue" w:cs="Arial"/>
        </w:rPr>
        <w:t xml:space="preserve"> of the organization’s corporate authority</w:t>
      </w:r>
      <w:r w:rsidR="00CA10E1" w:rsidRPr="00BC19B2">
        <w:rPr>
          <w:rFonts w:ascii="Helvetica Neue" w:hAnsi="Helvetica Neue" w:cs="Arial"/>
        </w:rPr>
        <w:t xml:space="preserve">, determine </w:t>
      </w:r>
      <w:r w:rsidR="000E5633">
        <w:rPr>
          <w:rFonts w:ascii="Helvetica Neue" w:hAnsi="Helvetica Neue" w:cs="Arial"/>
        </w:rPr>
        <w:t>its</w:t>
      </w:r>
      <w:r w:rsidR="00CA10E1" w:rsidRPr="00BC19B2">
        <w:rPr>
          <w:rFonts w:ascii="Helvetica Neue" w:hAnsi="Helvetica Neue" w:cs="Arial"/>
        </w:rPr>
        <w:t xml:space="preserve"> </w:t>
      </w:r>
      <w:r w:rsidR="0031529B" w:rsidRPr="00BC19B2">
        <w:rPr>
          <w:rFonts w:ascii="Helvetica Neue" w:hAnsi="Helvetica Neue" w:cs="Arial"/>
        </w:rPr>
        <w:t xml:space="preserve">governance </w:t>
      </w:r>
      <w:r w:rsidR="00CA10E1" w:rsidRPr="00BC19B2">
        <w:rPr>
          <w:rFonts w:ascii="Helvetica Neue" w:hAnsi="Helvetica Neue" w:cs="Arial"/>
        </w:rPr>
        <w:t xml:space="preserve">framework and define working practices. </w:t>
      </w:r>
    </w:p>
    <w:p w14:paraId="5484DFF7" w14:textId="3582863F" w:rsidR="00CF5344" w:rsidRPr="00BC19B2" w:rsidRDefault="00C278CA" w:rsidP="00AC35E4">
      <w:pPr>
        <w:pStyle w:val="Numbering"/>
        <w:numPr>
          <w:ilvl w:val="0"/>
          <w:numId w:val="0"/>
        </w:numPr>
        <w:spacing w:before="120" w:after="120"/>
        <w:rPr>
          <w:rFonts w:ascii="Helvetica Neue" w:hAnsi="Helvetica Neue" w:cs="Arial"/>
        </w:rPr>
      </w:pPr>
      <w:r w:rsidRPr="00BC19B2">
        <w:rPr>
          <w:rFonts w:ascii="Helvetica Neue" w:hAnsi="Helvetica Neue" w:cs="Arial"/>
        </w:rPr>
        <w:t xml:space="preserve">The CCWG-Accountability believes </w:t>
      </w:r>
      <w:r w:rsidR="00A2731B">
        <w:rPr>
          <w:rFonts w:ascii="Helvetica Neue" w:hAnsi="Helvetica Neue" w:cs="Arial"/>
        </w:rPr>
        <w:t>that the set of key Bylaws fundamental to ICANN’s stability and operational continuity and essential for the community’s decision rights should be given additional protection from changes by requiring community approval of amendments.</w:t>
      </w:r>
    </w:p>
    <w:p w14:paraId="3CC42784" w14:textId="42FE0EF0" w:rsidR="00C278CA" w:rsidRPr="00BC19B2" w:rsidRDefault="00CA10E1" w:rsidP="00AC35E4">
      <w:pPr>
        <w:pStyle w:val="Numbering"/>
        <w:numPr>
          <w:ilvl w:val="0"/>
          <w:numId w:val="0"/>
        </w:numPr>
        <w:spacing w:before="120" w:after="120"/>
        <w:rPr>
          <w:rFonts w:ascii="Helvetica Neue" w:hAnsi="Helvetica Neue" w:cs="Arial"/>
        </w:rPr>
      </w:pPr>
      <w:r w:rsidRPr="00BC19B2">
        <w:rPr>
          <w:rFonts w:ascii="Helvetica Neue" w:hAnsi="Helvetica Neue" w:cs="Arial"/>
        </w:rPr>
        <w:br/>
        <w:t>The CCWG-Accountability</w:t>
      </w:r>
      <w:r w:rsidR="00C278CA" w:rsidRPr="00BC19B2">
        <w:rPr>
          <w:rFonts w:ascii="Helvetica Neue" w:hAnsi="Helvetica Neue" w:cs="Arial"/>
        </w:rPr>
        <w:t xml:space="preserve"> </w:t>
      </w:r>
      <w:r w:rsidRPr="00BC19B2">
        <w:rPr>
          <w:rFonts w:ascii="Helvetica Neue" w:hAnsi="Helvetica Neue" w:cs="Arial"/>
        </w:rPr>
        <w:t xml:space="preserve">recommends that ICANN’s Bylaws </w:t>
      </w:r>
      <w:r w:rsidR="0048399C" w:rsidRPr="00BC19B2">
        <w:rPr>
          <w:rFonts w:ascii="Helvetica Neue" w:hAnsi="Helvetica Neue" w:cs="Arial"/>
        </w:rPr>
        <w:t>be</w:t>
      </w:r>
      <w:r w:rsidRPr="00BC19B2">
        <w:rPr>
          <w:rFonts w:ascii="Helvetica Neue" w:hAnsi="Helvetica Neue" w:cs="Arial"/>
        </w:rPr>
        <w:t xml:space="preserve"> </w:t>
      </w:r>
      <w:r w:rsidR="006B0A97">
        <w:rPr>
          <w:rFonts w:ascii="Helvetica Neue" w:hAnsi="Helvetica Neue" w:cs="Arial"/>
        </w:rPr>
        <w:t>characterized as</w:t>
      </w:r>
      <w:r w:rsidRPr="00BC19B2">
        <w:rPr>
          <w:rFonts w:ascii="Helvetica Neue" w:hAnsi="Helvetica Neue" w:cs="Arial"/>
        </w:rPr>
        <w:t>:</w:t>
      </w:r>
    </w:p>
    <w:p w14:paraId="4C2CD0FD" w14:textId="36B109CD" w:rsidR="00300672" w:rsidRPr="00BC19B2" w:rsidRDefault="00CA10E1" w:rsidP="00AC35E4">
      <w:pPr>
        <w:pStyle w:val="Numbering"/>
        <w:numPr>
          <w:ilvl w:val="0"/>
          <w:numId w:val="0"/>
        </w:numPr>
        <w:spacing w:before="120" w:after="120"/>
        <w:rPr>
          <w:rFonts w:ascii="Helvetica Neue" w:hAnsi="Helvetica Neue" w:cs="Arial"/>
        </w:rPr>
      </w:pPr>
      <w:r w:rsidRPr="00BC19B2">
        <w:rPr>
          <w:rFonts w:ascii="Helvetica Neue" w:hAnsi="Helvetica Neue" w:cs="Arial"/>
          <w:b/>
        </w:rPr>
        <w:t>Fundamental Bylaws</w:t>
      </w:r>
      <w:r w:rsidRPr="00BC19B2">
        <w:rPr>
          <w:rFonts w:ascii="Helvetica Neue" w:hAnsi="Helvetica Neue" w:cs="Arial"/>
        </w:rPr>
        <w:t xml:space="preserve">: </w:t>
      </w:r>
      <w:r w:rsidR="00523F98">
        <w:rPr>
          <w:rFonts w:ascii="Helvetica Neue" w:hAnsi="Helvetica Neue" w:cs="Arial"/>
        </w:rPr>
        <w:t>The</w:t>
      </w:r>
      <w:r w:rsidRPr="00BC19B2">
        <w:rPr>
          <w:rFonts w:ascii="Helvetica Neue" w:hAnsi="Helvetica Neue" w:cs="Arial"/>
        </w:rPr>
        <w:t xml:space="preserve"> aspects of the</w:t>
      </w:r>
      <w:r w:rsidR="00C75517" w:rsidRPr="00BC19B2">
        <w:rPr>
          <w:rFonts w:ascii="Helvetica Neue" w:hAnsi="Helvetica Neue" w:cs="Arial"/>
        </w:rPr>
        <w:t xml:space="preserve"> Articles of Incorporation or</w:t>
      </w:r>
      <w:r w:rsidRPr="00BC19B2">
        <w:rPr>
          <w:rFonts w:ascii="Helvetica Neue" w:hAnsi="Helvetica Neue" w:cs="Arial"/>
        </w:rPr>
        <w:t xml:space="preserve"> Bylaws that are deemed fundamental </w:t>
      </w:r>
      <w:r w:rsidR="00523F98">
        <w:rPr>
          <w:rFonts w:ascii="Helvetica Neue" w:hAnsi="Helvetica Neue" w:cs="Arial"/>
        </w:rPr>
        <w:t xml:space="preserve">to the organization’s stability, </w:t>
      </w:r>
      <w:r w:rsidRPr="00BC19B2">
        <w:rPr>
          <w:rFonts w:ascii="Helvetica Neue" w:hAnsi="Helvetica Neue" w:cs="Arial"/>
        </w:rPr>
        <w:t>operational continuity</w:t>
      </w:r>
      <w:r w:rsidR="00F00369">
        <w:rPr>
          <w:rFonts w:ascii="Helvetica Neue" w:hAnsi="Helvetica Neue" w:cs="Arial"/>
        </w:rPr>
        <w:t xml:space="preserve"> and community decision</w:t>
      </w:r>
      <w:r w:rsidR="00C75517" w:rsidRPr="00BC19B2">
        <w:rPr>
          <w:rFonts w:ascii="Helvetica Neue" w:hAnsi="Helvetica Neue" w:cs="Arial"/>
        </w:rPr>
        <w:t xml:space="preserve"> rights</w:t>
      </w:r>
      <w:r w:rsidR="003827B8" w:rsidRPr="00BC19B2">
        <w:rPr>
          <w:rFonts w:ascii="Helvetica Neue" w:hAnsi="Helvetica Neue" w:cs="Arial"/>
        </w:rPr>
        <w:t xml:space="preserve"> such as</w:t>
      </w:r>
      <w:r w:rsidR="00300672" w:rsidRPr="00BC19B2">
        <w:rPr>
          <w:rFonts w:ascii="Helvetica Neue" w:hAnsi="Helvetica Neue" w:cs="Arial"/>
        </w:rPr>
        <w:t xml:space="preserve">: </w:t>
      </w:r>
    </w:p>
    <w:p w14:paraId="6E5A522C" w14:textId="77777777" w:rsidR="00300672" w:rsidRPr="00BC19B2" w:rsidRDefault="00300672" w:rsidP="00AC35E4">
      <w:pPr>
        <w:pStyle w:val="Numbering"/>
        <w:numPr>
          <w:ilvl w:val="0"/>
          <w:numId w:val="46"/>
        </w:numPr>
        <w:spacing w:before="120" w:after="120"/>
        <w:rPr>
          <w:rFonts w:ascii="Helvetica Neue" w:hAnsi="Helvetica Neue" w:cs="Arial"/>
        </w:rPr>
      </w:pPr>
      <w:r w:rsidRPr="00BC19B2">
        <w:rPr>
          <w:rFonts w:ascii="Helvetica Neue" w:hAnsi="Helvetica Neue" w:cs="Arial"/>
        </w:rPr>
        <w:t>The Mission, Commitments and Core Values</w:t>
      </w:r>
    </w:p>
    <w:p w14:paraId="1A0F6124" w14:textId="77777777" w:rsidR="00300672" w:rsidRPr="00BC19B2" w:rsidRDefault="00300672" w:rsidP="00AC35E4">
      <w:pPr>
        <w:pStyle w:val="Numbering"/>
        <w:numPr>
          <w:ilvl w:val="0"/>
          <w:numId w:val="46"/>
        </w:numPr>
        <w:spacing w:before="120" w:after="120"/>
        <w:rPr>
          <w:rFonts w:ascii="Helvetica Neue" w:hAnsi="Helvetica Neue" w:cs="Arial"/>
        </w:rPr>
      </w:pPr>
      <w:r w:rsidRPr="00BC19B2">
        <w:rPr>
          <w:rFonts w:ascii="Helvetica Neue" w:hAnsi="Helvetica Neue" w:cs="Arial"/>
        </w:rPr>
        <w:t>The framework for the Independent Review Process</w:t>
      </w:r>
      <w:r w:rsidR="00985F94" w:rsidRPr="00BC19B2">
        <w:rPr>
          <w:rFonts w:ascii="Helvetica Neue" w:hAnsi="Helvetica Neue" w:cs="Arial"/>
        </w:rPr>
        <w:t xml:space="preserve"> (IRP)</w:t>
      </w:r>
    </w:p>
    <w:p w14:paraId="5B0E5EFE" w14:textId="77777777" w:rsidR="00300672" w:rsidRPr="00BC19B2" w:rsidRDefault="00300672" w:rsidP="00AC35E4">
      <w:pPr>
        <w:pStyle w:val="Numbering"/>
        <w:numPr>
          <w:ilvl w:val="0"/>
          <w:numId w:val="46"/>
        </w:numPr>
        <w:spacing w:before="120" w:after="120"/>
        <w:rPr>
          <w:rFonts w:ascii="Helvetica Neue" w:hAnsi="Helvetica Neue" w:cs="Arial"/>
        </w:rPr>
      </w:pPr>
      <w:r w:rsidRPr="00BC19B2">
        <w:rPr>
          <w:rFonts w:ascii="Helvetica Neue" w:hAnsi="Helvetica Neue" w:cs="Arial"/>
        </w:rPr>
        <w:t xml:space="preserve">The process </w:t>
      </w:r>
      <w:r w:rsidR="00985F94" w:rsidRPr="00BC19B2">
        <w:rPr>
          <w:rFonts w:ascii="Helvetica Neue" w:hAnsi="Helvetica Neue" w:cs="Arial"/>
        </w:rPr>
        <w:t>by</w:t>
      </w:r>
      <w:r w:rsidRPr="00BC19B2">
        <w:rPr>
          <w:rFonts w:ascii="Helvetica Neue" w:hAnsi="Helvetica Neue" w:cs="Arial"/>
        </w:rPr>
        <w:t xml:space="preserve"> which Fundamental Bylaws can be amended</w:t>
      </w:r>
    </w:p>
    <w:p w14:paraId="515F29F6" w14:textId="77777777" w:rsidR="00CB5116" w:rsidRPr="00BC19B2" w:rsidRDefault="00300672" w:rsidP="00AC35E4">
      <w:pPr>
        <w:pStyle w:val="Numbering"/>
        <w:numPr>
          <w:ilvl w:val="0"/>
          <w:numId w:val="46"/>
        </w:numPr>
        <w:spacing w:before="120" w:after="120"/>
        <w:rPr>
          <w:rFonts w:ascii="Helvetica Neue" w:hAnsi="Helvetica Neue" w:cs="Arial"/>
        </w:rPr>
      </w:pPr>
      <w:r w:rsidRPr="00BC19B2">
        <w:rPr>
          <w:rFonts w:ascii="Helvetica Neue" w:hAnsi="Helvetica Neue" w:cs="Arial"/>
        </w:rPr>
        <w:t>The five</w:t>
      </w:r>
      <w:r w:rsidR="00985F94" w:rsidRPr="00BC19B2">
        <w:rPr>
          <w:rFonts w:ascii="Helvetica Neue" w:hAnsi="Helvetica Neue" w:cs="Arial"/>
        </w:rPr>
        <w:t xml:space="preserve"> proposed</w:t>
      </w:r>
      <w:r w:rsidRPr="00BC19B2">
        <w:rPr>
          <w:rFonts w:ascii="Helvetica Neue" w:hAnsi="Helvetica Neue" w:cs="Arial"/>
        </w:rPr>
        <w:t xml:space="preserve"> </w:t>
      </w:r>
      <w:r w:rsidR="00985F94" w:rsidRPr="00BC19B2">
        <w:rPr>
          <w:rFonts w:ascii="Helvetica Neue" w:hAnsi="Helvetica Neue" w:cs="Arial"/>
        </w:rPr>
        <w:t>Community P</w:t>
      </w:r>
      <w:r w:rsidRPr="00BC19B2">
        <w:rPr>
          <w:rFonts w:ascii="Helvetica Neue" w:hAnsi="Helvetica Neue" w:cs="Arial"/>
        </w:rPr>
        <w:t>owers</w:t>
      </w:r>
      <w:r w:rsidR="00396B6F" w:rsidRPr="00BC19B2">
        <w:rPr>
          <w:rStyle w:val="FootnoteReference"/>
          <w:rFonts w:ascii="Helvetica Neue" w:hAnsi="Helvetica Neue" w:cs="Arial"/>
        </w:rPr>
        <w:t xml:space="preserve"> </w:t>
      </w:r>
    </w:p>
    <w:p w14:paraId="4AD9AD97" w14:textId="77777777" w:rsidR="00300672" w:rsidRPr="00BC19B2" w:rsidRDefault="00300672" w:rsidP="00AC35E4">
      <w:pPr>
        <w:pStyle w:val="Numbering"/>
        <w:numPr>
          <w:ilvl w:val="0"/>
          <w:numId w:val="46"/>
        </w:numPr>
        <w:spacing w:before="120" w:after="120"/>
        <w:rPr>
          <w:rFonts w:ascii="Helvetica Neue" w:hAnsi="Helvetica Neue" w:cs="Arial"/>
        </w:rPr>
      </w:pPr>
      <w:r w:rsidRPr="00BC19B2">
        <w:rPr>
          <w:rFonts w:ascii="Helvetica Neue" w:hAnsi="Helvetica Neue" w:cs="Arial"/>
        </w:rPr>
        <w:t>The Community Mechanism as the Sole Designator</w:t>
      </w:r>
      <w:r w:rsidR="0051138E" w:rsidRPr="00BC19B2">
        <w:rPr>
          <w:rFonts w:ascii="Helvetica Neue" w:hAnsi="Helvetica Neue" w:cs="Arial"/>
        </w:rPr>
        <w:t>, i.e. the “Empowered Community”</w:t>
      </w:r>
    </w:p>
    <w:p w14:paraId="1BE550ED" w14:textId="77777777" w:rsidR="00300672" w:rsidRPr="00BC19B2" w:rsidRDefault="00300672" w:rsidP="00AC35E4">
      <w:pPr>
        <w:pStyle w:val="Numbering"/>
        <w:numPr>
          <w:ilvl w:val="0"/>
          <w:numId w:val="46"/>
        </w:numPr>
        <w:spacing w:before="120" w:after="120"/>
        <w:rPr>
          <w:rFonts w:ascii="Helvetica Neue" w:hAnsi="Helvetica Neue" w:cs="Arial"/>
        </w:rPr>
      </w:pPr>
      <w:r w:rsidRPr="00BC19B2">
        <w:rPr>
          <w:rFonts w:ascii="Helvetica Neue" w:hAnsi="Helvetica Neue" w:cs="Arial"/>
        </w:rPr>
        <w:t>The IANA Function Review</w:t>
      </w:r>
      <w:r w:rsidR="00AE1287" w:rsidRPr="00BC19B2">
        <w:rPr>
          <w:rStyle w:val="FootnoteReference"/>
          <w:rFonts w:ascii="Helvetica Neue" w:hAnsi="Helvetica Neue" w:cs="Arial"/>
        </w:rPr>
        <w:footnoteReference w:id="2"/>
      </w:r>
      <w:r w:rsidR="00C75517" w:rsidRPr="00BC19B2">
        <w:rPr>
          <w:rFonts w:ascii="Helvetica Neue" w:hAnsi="Helvetica Neue" w:cs="Arial"/>
        </w:rPr>
        <w:t>, Special IANA Function Review</w:t>
      </w:r>
      <w:r w:rsidRPr="00BC19B2">
        <w:rPr>
          <w:rFonts w:ascii="Helvetica Neue" w:hAnsi="Helvetica Neue" w:cs="Arial"/>
        </w:rPr>
        <w:t xml:space="preserve"> and the Separation Process required by the IANA Stewardship Transition proposal</w:t>
      </w:r>
    </w:p>
    <w:p w14:paraId="475E4A1F" w14:textId="77777777" w:rsidR="0066526C" w:rsidRPr="00BC19B2" w:rsidRDefault="00300672" w:rsidP="00AC35E4">
      <w:pPr>
        <w:pStyle w:val="Numbering"/>
        <w:numPr>
          <w:ilvl w:val="0"/>
          <w:numId w:val="46"/>
        </w:numPr>
        <w:spacing w:before="120" w:after="120"/>
        <w:rPr>
          <w:rFonts w:ascii="Helvetica Neue" w:hAnsi="Helvetica Neue" w:cs="Arial"/>
        </w:rPr>
      </w:pPr>
      <w:r w:rsidRPr="00BC19B2">
        <w:rPr>
          <w:rFonts w:ascii="Helvetica Neue" w:hAnsi="Helvetica Neue" w:cs="Arial"/>
        </w:rPr>
        <w:t>The Post-Transition IANA Governance and Customer Standing Committee structures that are also required by the IANA Stewardship Transition proposal</w:t>
      </w:r>
    </w:p>
    <w:p w14:paraId="38557D42" w14:textId="77777777" w:rsidR="00F7728C" w:rsidRPr="00BC19B2" w:rsidRDefault="00300672" w:rsidP="00AC35E4">
      <w:pPr>
        <w:pStyle w:val="Numbering"/>
        <w:numPr>
          <w:ilvl w:val="0"/>
          <w:numId w:val="0"/>
        </w:numPr>
        <w:spacing w:before="120" w:after="120"/>
        <w:ind w:left="440" w:hanging="440"/>
        <w:rPr>
          <w:rFonts w:ascii="Helvetica Neue" w:hAnsi="Helvetica Neue" w:cs="Arial"/>
        </w:rPr>
      </w:pPr>
      <w:r w:rsidRPr="00BC19B2">
        <w:rPr>
          <w:rFonts w:ascii="Helvetica Neue" w:hAnsi="Helvetica Neue" w:cs="Arial"/>
          <w:b/>
        </w:rPr>
        <w:t>Standard Bylaws</w:t>
      </w:r>
      <w:r w:rsidRPr="00BC19B2">
        <w:rPr>
          <w:rFonts w:ascii="Helvetica Neue" w:hAnsi="Helvetica Neue" w:cs="Arial"/>
        </w:rPr>
        <w:t>: all Bylaws that are not d</w:t>
      </w:r>
      <w:r w:rsidR="00CB5116" w:rsidRPr="00BC19B2">
        <w:rPr>
          <w:rFonts w:ascii="Helvetica Neue" w:hAnsi="Helvetica Neue" w:cs="Arial"/>
        </w:rPr>
        <w:t>eemed to be Fundamental Bylaws</w:t>
      </w:r>
    </w:p>
    <w:p w14:paraId="6A4FFADA" w14:textId="77777777" w:rsidR="001B75C1" w:rsidRPr="00BC19B2" w:rsidRDefault="00705F9E" w:rsidP="00AC35E4">
      <w:pPr>
        <w:spacing w:before="120" w:after="120"/>
        <w:rPr>
          <w:rFonts w:ascii="Helvetica Neue" w:hAnsi="Helvetica Neue" w:cs="Arial"/>
          <w:color w:val="000000"/>
          <w:szCs w:val="22"/>
          <w:lang w:val="en-US"/>
        </w:rPr>
      </w:pPr>
      <w:r w:rsidRPr="00BC19B2">
        <w:rPr>
          <w:rFonts w:ascii="Helvetica Neue" w:hAnsi="Helvetica Neue" w:cs="Arial"/>
          <w:color w:val="000000"/>
          <w:szCs w:val="22"/>
          <w:lang w:val="en-US"/>
        </w:rPr>
        <w:t>P</w:t>
      </w:r>
      <w:r w:rsidR="0021191C" w:rsidRPr="00BC19B2">
        <w:rPr>
          <w:rFonts w:ascii="Helvetica Neue" w:hAnsi="Helvetica Neue" w:cs="Arial"/>
          <w:color w:val="000000"/>
          <w:szCs w:val="22"/>
          <w:lang w:val="en-US"/>
        </w:rPr>
        <w:t xml:space="preserve">rovisions </w:t>
      </w:r>
      <w:r w:rsidR="00426810" w:rsidRPr="00BC19B2">
        <w:rPr>
          <w:rFonts w:ascii="Helvetica Neue" w:hAnsi="Helvetica Neue" w:cs="Arial"/>
          <w:color w:val="000000"/>
          <w:szCs w:val="22"/>
          <w:lang w:val="en-US"/>
        </w:rPr>
        <w:t xml:space="preserve">redefined as Fundamental Bylaws </w:t>
      </w:r>
      <w:r w:rsidR="009379A9" w:rsidRPr="00BC19B2">
        <w:rPr>
          <w:rFonts w:ascii="Helvetica Neue" w:hAnsi="Helvetica Neue" w:cs="Arial"/>
          <w:color w:val="000000"/>
          <w:szCs w:val="22"/>
          <w:lang w:val="en-US"/>
        </w:rPr>
        <w:t xml:space="preserve">should not be amended unless there is strong consensus to do so within </w:t>
      </w:r>
      <w:r w:rsidR="00426810" w:rsidRPr="00BC19B2">
        <w:rPr>
          <w:rFonts w:ascii="Helvetica Neue" w:hAnsi="Helvetica Neue" w:cs="Arial"/>
          <w:color w:val="000000"/>
          <w:szCs w:val="22"/>
          <w:lang w:val="en-US"/>
        </w:rPr>
        <w:t xml:space="preserve">both </w:t>
      </w:r>
      <w:r w:rsidR="009379A9" w:rsidRPr="00BC19B2">
        <w:rPr>
          <w:rFonts w:ascii="Helvetica Neue" w:hAnsi="Helvetica Neue" w:cs="Arial"/>
          <w:color w:val="000000"/>
          <w:szCs w:val="22"/>
          <w:lang w:val="en-US"/>
        </w:rPr>
        <w:t>the ICANN Board a</w:t>
      </w:r>
      <w:r w:rsidR="00426810" w:rsidRPr="00BC19B2">
        <w:rPr>
          <w:rFonts w:ascii="Helvetica Neue" w:hAnsi="Helvetica Neue" w:cs="Arial"/>
          <w:color w:val="000000"/>
          <w:szCs w:val="22"/>
          <w:lang w:val="en-US"/>
        </w:rPr>
        <w:t xml:space="preserve">nd </w:t>
      </w:r>
      <w:r w:rsidR="009379A9" w:rsidRPr="00BC19B2">
        <w:rPr>
          <w:rFonts w:ascii="Helvetica Neue" w:hAnsi="Helvetica Neue" w:cs="Arial"/>
          <w:color w:val="000000"/>
          <w:szCs w:val="22"/>
          <w:lang w:val="en-US"/>
        </w:rPr>
        <w:t xml:space="preserve">community. </w:t>
      </w:r>
    </w:p>
    <w:p w14:paraId="4BFED817" w14:textId="77777777" w:rsidR="00AC098A" w:rsidRDefault="00AC098A" w:rsidP="005A20D0">
      <w:pPr>
        <w:pStyle w:val="Heading3"/>
        <w:spacing w:before="120"/>
        <w:rPr>
          <w:sz w:val="28"/>
          <w:szCs w:val="26"/>
          <w:lang w:val="en-US"/>
        </w:rPr>
      </w:pPr>
    </w:p>
    <w:p w14:paraId="449F3E4D" w14:textId="77777777" w:rsidR="005A20D0" w:rsidRPr="00FB235C" w:rsidRDefault="005A20D0" w:rsidP="005A20D0">
      <w:pPr>
        <w:pStyle w:val="Heading3"/>
        <w:spacing w:before="120"/>
        <w:rPr>
          <w:sz w:val="28"/>
          <w:szCs w:val="26"/>
          <w:lang w:val="en-US"/>
        </w:rPr>
      </w:pPr>
      <w:bookmarkStart w:id="27" w:name="_Toc308967812"/>
      <w:r w:rsidRPr="00FB235C">
        <w:rPr>
          <w:sz w:val="28"/>
          <w:szCs w:val="26"/>
          <w:lang w:val="en-US"/>
        </w:rPr>
        <w:t>The Power to Approve Changes to Fundamental Bylaws</w:t>
      </w:r>
      <w:bookmarkEnd w:id="27"/>
    </w:p>
    <w:p w14:paraId="2C25F19B" w14:textId="77777777" w:rsidR="005A20D0" w:rsidRPr="00BC19B2" w:rsidRDefault="005A20D0" w:rsidP="005A20D0">
      <w:pPr>
        <w:pStyle w:val="Numbering"/>
        <w:numPr>
          <w:ilvl w:val="0"/>
          <w:numId w:val="0"/>
        </w:numPr>
        <w:spacing w:before="120" w:after="120"/>
        <w:rPr>
          <w:rFonts w:ascii="Helvetica Neue" w:hAnsi="Helvetica Neue" w:cs="Arial"/>
        </w:rPr>
      </w:pPr>
      <w:r w:rsidRPr="00BC19B2">
        <w:rPr>
          <w:rFonts w:ascii="Helvetica Neue" w:hAnsi="Helvetica Neue" w:cs="Arial"/>
        </w:rPr>
        <w:t xml:space="preserve">To safeguard against the possibility that the ICANN Board could unilaterally amend Bylaws </w:t>
      </w:r>
      <w:r w:rsidRPr="00BC19B2">
        <w:rPr>
          <w:rFonts w:ascii="Helvetica Neue" w:hAnsi="Helvetica Neue" w:cs="Arial"/>
          <w:i/>
        </w:rPr>
        <w:t xml:space="preserve">without </w:t>
      </w:r>
      <w:r w:rsidRPr="00BC19B2">
        <w:rPr>
          <w:rFonts w:ascii="Helvetica Neue" w:hAnsi="Helvetica Neue" w:cs="Arial"/>
        </w:rPr>
        <w:t>consulting the community, the CCWG-Accountability determined that the community consultation process should be reinforced in Fundamental Bylaws. The proposed set of Fundamental Bylaws would be harder to change than the Standard Bylaws for two reasons:</w:t>
      </w:r>
    </w:p>
    <w:p w14:paraId="46B294C9" w14:textId="77777777" w:rsidR="005A20D0" w:rsidRPr="00BC19B2" w:rsidRDefault="005A20D0" w:rsidP="005A20D0">
      <w:pPr>
        <w:pStyle w:val="Numbering"/>
        <w:numPr>
          <w:ilvl w:val="0"/>
          <w:numId w:val="26"/>
        </w:numPr>
        <w:spacing w:before="120" w:after="120"/>
        <w:rPr>
          <w:rFonts w:ascii="Helvetica Neue" w:hAnsi="Helvetica Neue" w:cs="Arial"/>
        </w:rPr>
      </w:pPr>
      <w:r w:rsidRPr="00BC19B2">
        <w:rPr>
          <w:rFonts w:ascii="Helvetica Neue" w:hAnsi="Helvetica Neue" w:cs="Arial"/>
        </w:rPr>
        <w:t>The authority to change Fundamental Bylaws would be shared between the ICANN Board and the ICANN community</w:t>
      </w:r>
    </w:p>
    <w:p w14:paraId="4C02B5D1" w14:textId="77777777" w:rsidR="005A20D0" w:rsidRPr="00BC19B2" w:rsidRDefault="005A20D0" w:rsidP="005A20D0">
      <w:pPr>
        <w:pStyle w:val="Numbering"/>
        <w:numPr>
          <w:ilvl w:val="0"/>
          <w:numId w:val="26"/>
        </w:numPr>
        <w:spacing w:before="120" w:after="120"/>
        <w:rPr>
          <w:rFonts w:ascii="Helvetica Neue" w:hAnsi="Helvetica Neue" w:cs="Arial"/>
        </w:rPr>
      </w:pPr>
      <w:r w:rsidRPr="00BC19B2">
        <w:rPr>
          <w:rFonts w:ascii="Helvetica Neue" w:hAnsi="Helvetica Neue" w:cs="Arial"/>
        </w:rPr>
        <w:t>The required threshold of support to change a Fundamental Bylaw would be significantly higher than the threshold to change a Standard Bylaw</w:t>
      </w:r>
    </w:p>
    <w:p w14:paraId="1F05E1C1" w14:textId="77777777" w:rsidR="005A20D0" w:rsidRPr="00BC19B2" w:rsidRDefault="005A20D0" w:rsidP="005A20D0">
      <w:pPr>
        <w:pStyle w:val="Numbering"/>
        <w:numPr>
          <w:ilvl w:val="0"/>
          <w:numId w:val="0"/>
        </w:numPr>
        <w:spacing w:before="120" w:after="120"/>
        <w:rPr>
          <w:rFonts w:ascii="Helvetica Neue" w:hAnsi="Helvetica Neue" w:cs="Arial"/>
          <w:b/>
        </w:rPr>
      </w:pPr>
    </w:p>
    <w:p w14:paraId="3FB25FE3" w14:textId="77777777" w:rsidR="005A20D0" w:rsidRDefault="005A20D0" w:rsidP="005A20D0">
      <w:pPr>
        <w:pStyle w:val="Numbering"/>
        <w:numPr>
          <w:ilvl w:val="0"/>
          <w:numId w:val="0"/>
        </w:numPr>
        <w:spacing w:before="120" w:after="120"/>
        <w:rPr>
          <w:rFonts w:ascii="Helvetica Neue" w:hAnsi="Helvetica Neue" w:cs="Arial"/>
        </w:rPr>
      </w:pPr>
      <w:r w:rsidRPr="00BC19B2">
        <w:rPr>
          <w:rFonts w:ascii="Helvetica Neue" w:hAnsi="Helvetica Neue" w:cs="Arial"/>
        </w:rPr>
        <w:t xml:space="preserve">The CCWG-Accountability </w:t>
      </w:r>
      <w:r>
        <w:rPr>
          <w:rFonts w:ascii="Helvetica Neue" w:hAnsi="Helvetica Neue" w:cs="Arial"/>
        </w:rPr>
        <w:t>emphasizes the</w:t>
      </w:r>
      <w:r w:rsidRPr="00BC19B2">
        <w:rPr>
          <w:rFonts w:ascii="Helvetica Neue" w:hAnsi="Helvetica Neue" w:cs="Arial"/>
        </w:rPr>
        <w:t xml:space="preserve"> importance for the ICANN Board and ICANN community to be able to define new Fundamental Bylaws over time, or to change or remove existing ones to ensure that ICANN can adapt to the changing Internet environment.</w:t>
      </w:r>
    </w:p>
    <w:p w14:paraId="02FDEDA0" w14:textId="1948C74E" w:rsidR="005A20D0" w:rsidRPr="00AC098A" w:rsidRDefault="005A20D0" w:rsidP="005A20D0">
      <w:pPr>
        <w:pStyle w:val="Numbering"/>
        <w:numPr>
          <w:ilvl w:val="0"/>
          <w:numId w:val="0"/>
        </w:numPr>
        <w:spacing w:before="0" w:after="120"/>
        <w:rPr>
          <w:rFonts w:ascii="Helvetica Neue" w:hAnsi="Helvetica Neue" w:cs="Arial"/>
        </w:rPr>
      </w:pPr>
      <w:r w:rsidRPr="00AC098A">
        <w:rPr>
          <w:rFonts w:ascii="Helvetica Neue" w:hAnsi="Helvetica Neue" w:cs="Arial"/>
        </w:rPr>
        <w:t xml:space="preserve">The escalation and enforcement processes for this power are as presented in </w:t>
      </w:r>
      <w:r w:rsidR="002C2E33">
        <w:rPr>
          <w:rFonts w:ascii="Helvetica Neue" w:hAnsi="Helvetica Neue" w:cs="Arial"/>
        </w:rPr>
        <w:t>“</w:t>
      </w:r>
      <w:r w:rsidR="002C2E33" w:rsidRPr="002C2E33">
        <w:rPr>
          <w:rFonts w:ascii="Helvetica Neue" w:hAnsi="Helvetica Neue" w:cs="Arial"/>
          <w:lang w:val="en-GB"/>
        </w:rPr>
        <w:t>Recommendation #2: Empowering the community through consensus: engage, escalate, enforce</w:t>
      </w:r>
      <w:r w:rsidR="002C2E33">
        <w:rPr>
          <w:rFonts w:ascii="Helvetica Neue" w:hAnsi="Helvetica Neue" w:cs="Arial"/>
        </w:rPr>
        <w:t xml:space="preserve">” </w:t>
      </w:r>
      <w:r w:rsidRPr="00AC098A">
        <w:rPr>
          <w:rFonts w:ascii="Helvetica Neue" w:hAnsi="Helvetica Neue" w:cs="Arial"/>
        </w:rPr>
        <w:t>with the following modifications:</w:t>
      </w:r>
    </w:p>
    <w:p w14:paraId="6291CB78" w14:textId="77777777" w:rsidR="005A20D0" w:rsidRPr="00AC098A" w:rsidRDefault="005A20D0" w:rsidP="005A20D0">
      <w:pPr>
        <w:pStyle w:val="Numbering"/>
        <w:numPr>
          <w:ilvl w:val="0"/>
          <w:numId w:val="63"/>
        </w:numPr>
        <w:spacing w:before="0" w:after="120"/>
        <w:rPr>
          <w:rFonts w:ascii="Helvetica Neue" w:hAnsi="Helvetica Neue" w:cs="Arial"/>
        </w:rPr>
      </w:pPr>
      <w:r w:rsidRPr="00AC098A">
        <w:rPr>
          <w:rFonts w:ascii="Helvetica Neue" w:hAnsi="Helvetica Neue" w:cs="Arial"/>
        </w:rPr>
        <w:t>Once the ICANN Board has approved the change to the Fundamental Bylaw a conference call is organized within 15 days without having a petition.</w:t>
      </w:r>
    </w:p>
    <w:p w14:paraId="0E37AB37" w14:textId="77777777" w:rsidR="005A20D0" w:rsidRPr="00AC098A" w:rsidRDefault="005A20D0" w:rsidP="005A20D0">
      <w:pPr>
        <w:pStyle w:val="Numbering"/>
        <w:numPr>
          <w:ilvl w:val="0"/>
          <w:numId w:val="63"/>
        </w:numPr>
        <w:spacing w:before="0" w:after="120"/>
        <w:rPr>
          <w:rFonts w:ascii="Helvetica Neue" w:hAnsi="Helvetica Neue" w:cs="Arial"/>
        </w:rPr>
      </w:pPr>
      <w:r w:rsidRPr="00AC098A">
        <w:rPr>
          <w:rFonts w:ascii="Helvetica Neue" w:hAnsi="Helvetica Neue" w:cs="Arial"/>
        </w:rPr>
        <w:t>3 SOs or ACs have to support holding a Community Forum. If the threshold is not met the process moves to approving using the Power to Approve Changes to the Fundamental Bylaw.</w:t>
      </w:r>
    </w:p>
    <w:p w14:paraId="08B027B0" w14:textId="77777777" w:rsidR="005A20D0" w:rsidRPr="00AC098A" w:rsidRDefault="005A20D0" w:rsidP="005A20D0">
      <w:pPr>
        <w:pStyle w:val="Numbering"/>
        <w:numPr>
          <w:ilvl w:val="0"/>
          <w:numId w:val="63"/>
        </w:numPr>
        <w:spacing w:before="0" w:after="120"/>
        <w:rPr>
          <w:rFonts w:ascii="Helvetica Neue" w:hAnsi="Helvetica Neue" w:cs="Arial"/>
        </w:rPr>
      </w:pPr>
      <w:r w:rsidRPr="00AC098A">
        <w:rPr>
          <w:rFonts w:ascii="Helvetica Neue" w:hAnsi="Helvetica Neue" w:cs="Arial"/>
        </w:rPr>
        <w:t>To use the Power to Approve changes to the Fundamental Bylaws 4 or more SOs or ACs have to support it and no more than one can object.</w:t>
      </w:r>
    </w:p>
    <w:p w14:paraId="482B5500" w14:textId="77777777" w:rsidR="00FE5FF5" w:rsidRDefault="00FE5FF5" w:rsidP="00AC35E4">
      <w:pPr>
        <w:spacing w:before="120" w:after="120"/>
        <w:rPr>
          <w:rFonts w:ascii="Helvetica Neue" w:hAnsi="Helvetica Neue" w:cs="Arial"/>
          <w:szCs w:val="22"/>
          <w:lang w:val="en-US"/>
        </w:rPr>
      </w:pPr>
    </w:p>
    <w:p w14:paraId="441F6136" w14:textId="77777777" w:rsidR="002D2E3B" w:rsidRDefault="002D2E3B" w:rsidP="00AC35E4">
      <w:pPr>
        <w:spacing w:before="120" w:after="120"/>
        <w:rPr>
          <w:ins w:id="28" w:author="Bernard Turcotte" w:date="2015-11-12T13:19:00Z"/>
          <w:rFonts w:ascii="Helvetica Neue" w:hAnsi="Helvetica Neue" w:cs="Arial"/>
          <w:szCs w:val="22"/>
          <w:lang w:val="en-US"/>
        </w:rPr>
      </w:pPr>
    </w:p>
    <w:p w14:paraId="58F9DFEC" w14:textId="77777777" w:rsidR="005A20D0" w:rsidRPr="00BC19B2" w:rsidRDefault="005A20D0" w:rsidP="005A20D0">
      <w:pPr>
        <w:pStyle w:val="Heading2"/>
        <w:spacing w:before="120"/>
      </w:pPr>
      <w:bookmarkStart w:id="29" w:name="_Toc308967813"/>
      <w:r w:rsidRPr="00BC19B2">
        <w:t>The Power to Reject Changes to ICANN’s Standard Bylaws</w:t>
      </w:r>
      <w:bookmarkEnd w:id="29"/>
    </w:p>
    <w:p w14:paraId="5CAC33AA" w14:textId="5B81FBB5" w:rsidR="005A20D0" w:rsidRPr="00BC19B2" w:rsidRDefault="00831B5E" w:rsidP="005A20D0">
      <w:pPr>
        <w:pStyle w:val="Numbering"/>
        <w:numPr>
          <w:ilvl w:val="0"/>
          <w:numId w:val="0"/>
        </w:numPr>
        <w:spacing w:before="120" w:after="120"/>
        <w:rPr>
          <w:rFonts w:ascii="Helvetica Neue" w:hAnsi="Helvetica Neue" w:cs="Arial"/>
        </w:rPr>
      </w:pPr>
      <w:r>
        <w:rPr>
          <w:rFonts w:ascii="Helvetica Neue" w:hAnsi="Helvetica Neue" w:cs="Arial"/>
        </w:rPr>
        <w:t>In addition to</w:t>
      </w:r>
      <w:r w:rsidR="005A20D0" w:rsidRPr="00BC19B2">
        <w:rPr>
          <w:rFonts w:ascii="Helvetica Neue" w:hAnsi="Helvetica Neue" w:cs="Arial"/>
        </w:rPr>
        <w:t xml:space="preserve"> safeguard</w:t>
      </w:r>
      <w:r>
        <w:rPr>
          <w:rFonts w:ascii="Helvetica Neue" w:hAnsi="Helvetica Neue" w:cs="Arial"/>
        </w:rPr>
        <w:t>s</w:t>
      </w:r>
      <w:r w:rsidR="005A20D0" w:rsidRPr="00BC19B2">
        <w:rPr>
          <w:rFonts w:ascii="Helvetica Neue" w:hAnsi="Helvetica Neue" w:cs="Arial"/>
        </w:rPr>
        <w:t xml:space="preserve"> against the possibility that the ICANN Board could unilaterally amend</w:t>
      </w:r>
      <w:r>
        <w:rPr>
          <w:rFonts w:ascii="Helvetica Neue" w:hAnsi="Helvetica Neue" w:cs="Arial"/>
        </w:rPr>
        <w:t xml:space="preserve"> Fundamental</w:t>
      </w:r>
      <w:r w:rsidR="005A20D0" w:rsidRPr="00BC19B2">
        <w:rPr>
          <w:rFonts w:ascii="Helvetica Neue" w:hAnsi="Helvetica Neue" w:cs="Arial"/>
        </w:rPr>
        <w:t xml:space="preserve"> Bylaws without</w:t>
      </w:r>
      <w:r w:rsidR="005A20D0" w:rsidRPr="00BC19B2">
        <w:rPr>
          <w:rFonts w:ascii="Helvetica Neue" w:hAnsi="Helvetica Neue" w:cs="Arial"/>
          <w:i/>
        </w:rPr>
        <w:t xml:space="preserve"> </w:t>
      </w:r>
      <w:r w:rsidR="005A20D0" w:rsidRPr="00BC19B2">
        <w:rPr>
          <w:rFonts w:ascii="Helvetica Neue" w:hAnsi="Helvetica Neue" w:cs="Arial"/>
        </w:rPr>
        <w:t>consulting the community, the CCWG-Accountability recommends that the community be given the power to reject changes to Standard ICANN Bylaws after the Board approves them, but before the changes come into effect. Any changes approved by the Board would take 15 days to come into effect to enable the community to decide whether a petition to reject the change should be initiated.</w:t>
      </w:r>
    </w:p>
    <w:p w14:paraId="5546EF80" w14:textId="77777777" w:rsidR="005A20D0" w:rsidRPr="00BC19B2" w:rsidRDefault="005A20D0" w:rsidP="005A20D0">
      <w:pPr>
        <w:pStyle w:val="Numbering"/>
        <w:numPr>
          <w:ilvl w:val="0"/>
          <w:numId w:val="0"/>
        </w:numPr>
        <w:spacing w:before="120" w:after="120"/>
        <w:rPr>
          <w:rFonts w:ascii="Helvetica Neue" w:hAnsi="Helvetica Neue" w:cs="Arial"/>
        </w:rPr>
      </w:pPr>
      <w:r w:rsidRPr="00BC19B2">
        <w:rPr>
          <w:rFonts w:ascii="Helvetica Neue" w:hAnsi="Helvetica Neue" w:cs="Arial"/>
        </w:rPr>
        <w:t>This power</w:t>
      </w:r>
      <w:r>
        <w:rPr>
          <w:rFonts w:ascii="Helvetica Neue" w:hAnsi="Helvetica Neue" w:cs="Arial"/>
        </w:rPr>
        <w:t xml:space="preserve">, with respect to Standard Bylaws, </w:t>
      </w:r>
      <w:r w:rsidRPr="00BC19B2">
        <w:rPr>
          <w:rFonts w:ascii="Helvetica Neue" w:hAnsi="Helvetica Neue" w:cs="Arial"/>
        </w:rPr>
        <w:t>is a rejection process that is used to tell the ICANN Board that the community does not support a Board-approved change. It does not enable the community to re-write a Standard Bylaw change that has been proposed by the Board.</w:t>
      </w:r>
    </w:p>
    <w:p w14:paraId="5DBD8B7F" w14:textId="1F01134C" w:rsidR="005A20D0" w:rsidRPr="00BC19B2" w:rsidRDefault="005A20D0" w:rsidP="002C2E33">
      <w:pPr>
        <w:pStyle w:val="Numbering"/>
        <w:numPr>
          <w:ilvl w:val="0"/>
          <w:numId w:val="0"/>
        </w:numPr>
        <w:spacing w:before="0" w:after="120"/>
        <w:rPr>
          <w:rFonts w:ascii="Helvetica Neue" w:hAnsi="Helvetica Neue" w:cs="Arial"/>
          <w:b/>
          <w:i/>
        </w:rPr>
      </w:pPr>
      <w:r w:rsidRPr="00AC098A">
        <w:rPr>
          <w:rFonts w:ascii="Helvetica Neue" w:hAnsi="Helvetica Neue" w:cs="Arial"/>
        </w:rPr>
        <w:t xml:space="preserve">The escalation and enforcement processes for this power </w:t>
      </w:r>
      <w:r w:rsidR="002C2E33">
        <w:rPr>
          <w:rFonts w:ascii="Helvetica Neue" w:hAnsi="Helvetica Neue" w:cs="Arial"/>
        </w:rPr>
        <w:t>are as presented in “</w:t>
      </w:r>
      <w:r w:rsidR="002C2E33" w:rsidRPr="002C2E33">
        <w:rPr>
          <w:rFonts w:ascii="Helvetica Neue" w:hAnsi="Helvetica Neue" w:cs="Arial"/>
          <w:lang w:val="en-GB"/>
        </w:rPr>
        <w:t>Recommendation #2: Empowering the community through consensus: engage, escalate, enforce</w:t>
      </w:r>
      <w:r w:rsidRPr="00AC098A">
        <w:rPr>
          <w:rFonts w:ascii="Helvetica Neue" w:hAnsi="Helvetica Neue" w:cs="Arial"/>
        </w:rPr>
        <w:t>.</w:t>
      </w:r>
      <w:r w:rsidR="002C2E33">
        <w:rPr>
          <w:rFonts w:ascii="Helvetica Neue" w:hAnsi="Helvetica Neue" w:cs="Arial"/>
        </w:rPr>
        <w:t>”</w:t>
      </w:r>
    </w:p>
    <w:p w14:paraId="13FEF20A" w14:textId="7C1B4740" w:rsidR="002D2E3B" w:rsidRPr="00313856" w:rsidRDefault="002D2E3B" w:rsidP="002D2E3B">
      <w:pPr>
        <w:pStyle w:val="Heading1"/>
        <w:rPr>
          <w:lang w:val="en-US"/>
        </w:rPr>
      </w:pPr>
      <w:bookmarkStart w:id="30" w:name="_Toc308967814"/>
      <w:r w:rsidRPr="000F111F">
        <w:rPr>
          <w:lang w:val="en-US"/>
        </w:rPr>
        <w:t>Recommendation #4:</w:t>
      </w:r>
      <w:r>
        <w:rPr>
          <w:lang w:val="en-US"/>
        </w:rPr>
        <w:t xml:space="preserve"> </w:t>
      </w:r>
      <w:r w:rsidRPr="00BC19B2">
        <w:rPr>
          <w:lang w:val="en-US"/>
        </w:rPr>
        <w:t xml:space="preserve">Ensuring community engagement in ICANN decision-making: </w:t>
      </w:r>
      <w:r>
        <w:rPr>
          <w:lang w:val="en-US"/>
        </w:rPr>
        <w:t>f</w:t>
      </w:r>
      <w:r w:rsidRPr="00BC19B2">
        <w:rPr>
          <w:lang w:val="en-US"/>
        </w:rPr>
        <w:t>ive new Community Powers</w:t>
      </w:r>
      <w:bookmarkEnd w:id="30"/>
      <w:r>
        <w:rPr>
          <w:lang w:val="en-US"/>
        </w:rPr>
        <w:br/>
      </w:r>
    </w:p>
    <w:p w14:paraId="69590156" w14:textId="77777777" w:rsidR="00FE5FF5" w:rsidRPr="00BC19B2" w:rsidRDefault="00FE5FF5" w:rsidP="00FE5FF5">
      <w:pPr>
        <w:spacing w:before="120" w:after="120"/>
        <w:rPr>
          <w:lang w:val="en-US"/>
        </w:rPr>
      </w:pPr>
      <w:r w:rsidRPr="00BC19B2">
        <w:rPr>
          <w:noProof/>
          <w:lang w:val="en-US"/>
        </w:rPr>
        <w:drawing>
          <wp:inline distT="0" distB="0" distL="0" distR="0" wp14:anchorId="339A94E0" wp14:editId="4C4E2121">
            <wp:extent cx="5723255" cy="2057400"/>
            <wp:effectExtent l="0" t="0" r="0" b="0"/>
            <wp:docPr id="23" name="Picture 23" descr="HIJE-3446:Users:hillaryjett:Downloads:PNGs:XPL_ICAN_1515 ccwg-80_emplowered_community_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IJE-3446:Users:hillaryjett:Downloads:PNGs:XPL_ICAN_1515 ccwg-80_emplowered_community_01.pn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723255" cy="2057400"/>
                    </a:xfrm>
                    <a:prstGeom prst="rect">
                      <a:avLst/>
                    </a:prstGeom>
                    <a:noFill/>
                    <a:ln>
                      <a:noFill/>
                    </a:ln>
                  </pic:spPr>
                </pic:pic>
              </a:graphicData>
            </a:graphic>
          </wp:inline>
        </w:drawing>
      </w:r>
    </w:p>
    <w:p w14:paraId="16953163" w14:textId="77777777" w:rsidR="00FE5FF5" w:rsidRPr="00BC19B2" w:rsidRDefault="00FE5FF5" w:rsidP="00FE5FF5">
      <w:pPr>
        <w:spacing w:before="120" w:after="120"/>
        <w:rPr>
          <w:lang w:val="en-US"/>
        </w:rPr>
      </w:pPr>
    </w:p>
    <w:p w14:paraId="74946114" w14:textId="77777777" w:rsidR="00FE5FF5" w:rsidRPr="00BC19B2" w:rsidRDefault="00FE5FF5" w:rsidP="00FE5FF5">
      <w:pPr>
        <w:spacing w:before="120" w:after="120"/>
        <w:rPr>
          <w:rFonts w:ascii="Helvetica Neue" w:hAnsi="Helvetica Neue" w:cs="Arial"/>
          <w:szCs w:val="22"/>
          <w:lang w:val="en-US"/>
        </w:rPr>
      </w:pPr>
      <w:r w:rsidRPr="00BC19B2">
        <w:rPr>
          <w:rFonts w:ascii="Helvetica Neue" w:hAnsi="Helvetica Neue" w:cs="Arial"/>
          <w:szCs w:val="22"/>
          <w:lang w:val="en-US"/>
        </w:rPr>
        <w:t xml:space="preserve">The CCWG-Accountability has proposed a set of five Community Powers designed to empower the community to hold ICANN accountable for the organization’s Principles (the Mission, Commitments, and Core Values).  The proposed Community Powers are: </w:t>
      </w:r>
    </w:p>
    <w:p w14:paraId="7B5D2C5B" w14:textId="77777777" w:rsidR="00FE5FF5" w:rsidRPr="00BC19B2" w:rsidRDefault="00FE5FF5" w:rsidP="00FE5FF5">
      <w:pPr>
        <w:pStyle w:val="ListParagraph"/>
        <w:numPr>
          <w:ilvl w:val="0"/>
          <w:numId w:val="34"/>
        </w:numPr>
        <w:spacing w:before="120" w:after="120"/>
        <w:contextualSpacing w:val="0"/>
        <w:rPr>
          <w:rFonts w:ascii="Helvetica Neue" w:hAnsi="Helvetica Neue"/>
          <w:lang w:val="en-US"/>
        </w:rPr>
      </w:pPr>
      <w:r w:rsidRPr="00BC19B2">
        <w:rPr>
          <w:rFonts w:ascii="Helvetica Neue" w:hAnsi="Helvetica Neue"/>
          <w:lang w:val="en-US"/>
        </w:rPr>
        <w:t>The Power to Reject ICANN’s Budget or Strategy/Operating Plans</w:t>
      </w:r>
    </w:p>
    <w:p w14:paraId="407B9512" w14:textId="77777777" w:rsidR="00FE5FF5" w:rsidRPr="00BC19B2" w:rsidRDefault="00FE5FF5" w:rsidP="00FE5FF5">
      <w:pPr>
        <w:pStyle w:val="ListParagraph"/>
        <w:numPr>
          <w:ilvl w:val="0"/>
          <w:numId w:val="34"/>
        </w:numPr>
        <w:spacing w:before="120" w:after="120"/>
        <w:contextualSpacing w:val="0"/>
        <w:rPr>
          <w:rFonts w:ascii="Helvetica Neue" w:hAnsi="Helvetica Neue"/>
          <w:lang w:val="en-US"/>
        </w:rPr>
      </w:pPr>
      <w:r w:rsidRPr="00BC19B2">
        <w:rPr>
          <w:rFonts w:ascii="Helvetica Neue" w:hAnsi="Helvetica Neue"/>
          <w:lang w:val="en-US"/>
        </w:rPr>
        <w:t>The Power to Reject Changes to ICANN Standard Bylaws</w:t>
      </w:r>
    </w:p>
    <w:p w14:paraId="6012B0AC" w14:textId="77777777" w:rsidR="00FE5FF5" w:rsidRPr="00BC19B2" w:rsidRDefault="00FE5FF5" w:rsidP="00FE5FF5">
      <w:pPr>
        <w:pStyle w:val="ListParagraph"/>
        <w:numPr>
          <w:ilvl w:val="0"/>
          <w:numId w:val="34"/>
        </w:numPr>
        <w:spacing w:before="120" w:after="120"/>
        <w:contextualSpacing w:val="0"/>
        <w:rPr>
          <w:rFonts w:ascii="Helvetica Neue" w:hAnsi="Helvetica Neue"/>
          <w:lang w:val="en-US"/>
        </w:rPr>
      </w:pPr>
      <w:r w:rsidRPr="00BC19B2">
        <w:rPr>
          <w:rFonts w:ascii="Helvetica Neue" w:hAnsi="Helvetica Neue"/>
          <w:lang w:val="en-US"/>
        </w:rPr>
        <w:t xml:space="preserve">The Power to Remove Individual ICANN Board Directors  </w:t>
      </w:r>
    </w:p>
    <w:p w14:paraId="4810AE38" w14:textId="77777777" w:rsidR="00FE5FF5" w:rsidRPr="00BC19B2" w:rsidRDefault="00FE5FF5" w:rsidP="00FE5FF5">
      <w:pPr>
        <w:pStyle w:val="ListParagraph"/>
        <w:numPr>
          <w:ilvl w:val="0"/>
          <w:numId w:val="34"/>
        </w:numPr>
        <w:spacing w:before="120" w:after="120"/>
        <w:contextualSpacing w:val="0"/>
        <w:rPr>
          <w:rFonts w:ascii="Helvetica Neue" w:hAnsi="Helvetica Neue"/>
          <w:lang w:val="en-US"/>
        </w:rPr>
      </w:pPr>
      <w:r w:rsidRPr="00BC19B2">
        <w:rPr>
          <w:rFonts w:ascii="Helvetica Neue" w:hAnsi="Helvetica Neue"/>
          <w:lang w:val="en-US"/>
        </w:rPr>
        <w:t>The Power to Recall the Entire ICANN Board</w:t>
      </w:r>
    </w:p>
    <w:p w14:paraId="42F87E39" w14:textId="77777777" w:rsidR="00FE5FF5" w:rsidRDefault="00FE5FF5" w:rsidP="00FE5FF5">
      <w:pPr>
        <w:pStyle w:val="ListParagraph"/>
        <w:numPr>
          <w:ilvl w:val="0"/>
          <w:numId w:val="34"/>
        </w:numPr>
        <w:spacing w:before="120" w:after="120"/>
        <w:contextualSpacing w:val="0"/>
        <w:rPr>
          <w:rFonts w:ascii="Helvetica Neue" w:hAnsi="Helvetica Neue"/>
          <w:lang w:val="en-US"/>
        </w:rPr>
      </w:pPr>
      <w:r w:rsidRPr="00BC19B2">
        <w:rPr>
          <w:rFonts w:ascii="Helvetica Neue" w:hAnsi="Helvetica Neue"/>
          <w:lang w:val="en-US"/>
        </w:rPr>
        <w:t>The Power to Approve Changes to Fundamental Bylaws</w:t>
      </w:r>
    </w:p>
    <w:p w14:paraId="071D1D59" w14:textId="77777777" w:rsidR="005A20D0" w:rsidRDefault="005A20D0" w:rsidP="000F7A30">
      <w:pPr>
        <w:rPr>
          <w:highlight w:val="yellow"/>
        </w:rPr>
      </w:pPr>
    </w:p>
    <w:p w14:paraId="3AC361B6" w14:textId="1757EF67" w:rsidR="00AC098A" w:rsidRDefault="00AC098A" w:rsidP="000F7A30">
      <w:pPr>
        <w:rPr>
          <w:highlight w:val="green"/>
          <w:lang w:val="en-CA"/>
        </w:rPr>
      </w:pPr>
      <w:r w:rsidRPr="00AC098A">
        <w:rPr>
          <w:lang w:val="en-CA"/>
        </w:rPr>
        <w:t xml:space="preserve">It is important to note that the above powers, as well as the launch of a Separation Cross Community </w:t>
      </w:r>
      <w:r w:rsidRPr="00AC098A">
        <w:t>Working Group</w:t>
      </w:r>
      <w:r w:rsidRPr="00AC098A">
        <w:rPr>
          <w:rStyle w:val="FootnoteReference"/>
        </w:rPr>
        <w:footnoteReference w:id="3"/>
      </w:r>
      <w:r w:rsidRPr="00AC098A">
        <w:t xml:space="preserve">, </w:t>
      </w:r>
      <w:r w:rsidRPr="00AC098A">
        <w:rPr>
          <w:lang w:val="en-CA"/>
        </w:rPr>
        <w:t xml:space="preserve">(as required by the CWG-Stewardship dependencies), can be enforced by using the community </w:t>
      </w:r>
      <w:r w:rsidR="002C2E33">
        <w:rPr>
          <w:lang w:val="en-CA"/>
        </w:rPr>
        <w:t>Independent Review Process</w:t>
      </w:r>
      <w:r w:rsidRPr="00AC098A">
        <w:rPr>
          <w:lang w:val="en-CA"/>
        </w:rPr>
        <w:t xml:space="preserve"> </w:t>
      </w:r>
      <w:r w:rsidR="002C2E33">
        <w:rPr>
          <w:lang w:val="en-CA"/>
        </w:rPr>
        <w:t>or the P</w:t>
      </w:r>
      <w:r w:rsidRPr="00AC098A">
        <w:rPr>
          <w:lang w:val="en-CA"/>
        </w:rPr>
        <w:t xml:space="preserve">ower to </w:t>
      </w:r>
      <w:r w:rsidR="002C2E33">
        <w:rPr>
          <w:lang w:val="en-CA"/>
        </w:rPr>
        <w:t>recall</w:t>
      </w:r>
      <w:r w:rsidRPr="00AC098A">
        <w:rPr>
          <w:lang w:val="en-CA"/>
        </w:rPr>
        <w:t xml:space="preserve"> the entire Board.</w:t>
      </w:r>
    </w:p>
    <w:p w14:paraId="0AC6C423" w14:textId="77777777" w:rsidR="00AC098A" w:rsidRDefault="00AC098A" w:rsidP="000F7A30">
      <w:pPr>
        <w:rPr>
          <w:highlight w:val="yellow"/>
        </w:rPr>
      </w:pPr>
    </w:p>
    <w:p w14:paraId="3D895BC9" w14:textId="6E6415B0" w:rsidR="002D2E3B" w:rsidRPr="002D2E3B" w:rsidRDefault="002D2E3B" w:rsidP="000F7A30">
      <w:r w:rsidRPr="002D2E3B">
        <w:t xml:space="preserve">The Powers to Reject Changes to ICANN Standard Bylaws and Approve Changes to Fundamental Bylaws are outlined in </w:t>
      </w:r>
      <w:r w:rsidR="002C2E33">
        <w:t>“</w:t>
      </w:r>
      <w:r w:rsidRPr="002D2E3B">
        <w:t>Recommendation #3: Re</w:t>
      </w:r>
      <w:r w:rsidR="002C2E33">
        <w:t>defining ICANN’s Bylaws as ‘</w:t>
      </w:r>
      <w:r w:rsidRPr="002D2E3B">
        <w:t>Fu</w:t>
      </w:r>
      <w:r w:rsidR="002C2E33">
        <w:t>ndamental’ and ‘Standard Bylaws.’”</w:t>
      </w:r>
    </w:p>
    <w:p w14:paraId="4A5DD6B3" w14:textId="77777777" w:rsidR="00FE5FF5" w:rsidRDefault="00FE5FF5" w:rsidP="00FE5FF5">
      <w:pPr>
        <w:spacing w:before="120" w:after="120"/>
        <w:rPr>
          <w:rFonts w:ascii="Helvetica Neue" w:hAnsi="Helvetica Neue" w:cs="Arial"/>
          <w:szCs w:val="22"/>
          <w:lang w:val="en-US"/>
        </w:rPr>
      </w:pPr>
    </w:p>
    <w:p w14:paraId="307CFBD0" w14:textId="77777777" w:rsidR="00573BDE" w:rsidRPr="00BC19B2" w:rsidRDefault="00573BDE" w:rsidP="00AC35E4">
      <w:pPr>
        <w:pStyle w:val="Heading2"/>
        <w:spacing w:before="120"/>
      </w:pPr>
      <w:bookmarkStart w:id="31" w:name="_Toc308544623"/>
      <w:bookmarkStart w:id="32" w:name="_Toc308967815"/>
      <w:r w:rsidRPr="00BC19B2">
        <w:t xml:space="preserve">The Power to Reject ICANN’s Budget or </w:t>
      </w:r>
      <w:r w:rsidR="00AE1287" w:rsidRPr="00BC19B2">
        <w:t>Strategic</w:t>
      </w:r>
      <w:r w:rsidRPr="00BC19B2">
        <w:t>/Operating Plans</w:t>
      </w:r>
      <w:bookmarkEnd w:id="31"/>
      <w:bookmarkEnd w:id="32"/>
    </w:p>
    <w:p w14:paraId="45D53021" w14:textId="24E2DFD9" w:rsidR="00573BDE" w:rsidRPr="00BC19B2" w:rsidRDefault="00E73A95" w:rsidP="00AC35E4">
      <w:pPr>
        <w:spacing w:before="120" w:after="120"/>
        <w:rPr>
          <w:rFonts w:ascii="Helvetica Neue" w:hAnsi="Helvetica Neue" w:cs="Arial"/>
          <w:szCs w:val="22"/>
          <w:lang w:val="en-US"/>
        </w:rPr>
      </w:pPr>
      <w:r w:rsidRPr="00BC19B2">
        <w:rPr>
          <w:rFonts w:ascii="Helvetica Neue" w:hAnsi="Helvetica Neue" w:cs="Arial"/>
          <w:szCs w:val="22"/>
          <w:lang w:val="en-US"/>
        </w:rPr>
        <w:t>The right to set b</w:t>
      </w:r>
      <w:r w:rsidR="00573BDE" w:rsidRPr="00BC19B2">
        <w:rPr>
          <w:rFonts w:ascii="Helvetica Neue" w:hAnsi="Helvetica Neue" w:cs="Arial"/>
          <w:szCs w:val="22"/>
          <w:lang w:val="en-US"/>
        </w:rPr>
        <w:t>udgets and strategic direction is a critical governance power for any organization. By allocating resources and defining the goals to which</w:t>
      </w:r>
      <w:r w:rsidRPr="00BC19B2">
        <w:rPr>
          <w:rFonts w:ascii="Helvetica Neue" w:hAnsi="Helvetica Neue" w:cs="Arial"/>
          <w:szCs w:val="22"/>
          <w:lang w:val="en-US"/>
        </w:rPr>
        <w:t xml:space="preserve"> these resources are directed, </w:t>
      </w:r>
      <w:r w:rsidR="00543EC2">
        <w:rPr>
          <w:rFonts w:ascii="Helvetica Neue" w:hAnsi="Helvetica Neue" w:cs="Arial"/>
          <w:szCs w:val="22"/>
          <w:lang w:val="en-US"/>
        </w:rPr>
        <w:t>S</w:t>
      </w:r>
      <w:r w:rsidR="00573BDE" w:rsidRPr="00BC19B2">
        <w:rPr>
          <w:rFonts w:ascii="Helvetica Neue" w:hAnsi="Helvetica Neue" w:cs="Arial"/>
          <w:szCs w:val="22"/>
          <w:lang w:val="en-US"/>
        </w:rPr>
        <w:t>tra</w:t>
      </w:r>
      <w:r w:rsidRPr="00BC19B2">
        <w:rPr>
          <w:rFonts w:ascii="Helvetica Neue" w:hAnsi="Helvetica Neue" w:cs="Arial"/>
          <w:szCs w:val="22"/>
          <w:lang w:val="en-US"/>
        </w:rPr>
        <w:t xml:space="preserve">tegic </w:t>
      </w:r>
      <w:r w:rsidR="00543EC2">
        <w:rPr>
          <w:rFonts w:ascii="Helvetica Neue" w:hAnsi="Helvetica Neue" w:cs="Arial"/>
          <w:szCs w:val="22"/>
          <w:lang w:val="en-US"/>
        </w:rPr>
        <w:t>P</w:t>
      </w:r>
      <w:r w:rsidRPr="00BC19B2">
        <w:rPr>
          <w:rFonts w:ascii="Helvetica Neue" w:hAnsi="Helvetica Neue" w:cs="Arial"/>
          <w:szCs w:val="22"/>
          <w:lang w:val="en-US"/>
        </w:rPr>
        <w:t xml:space="preserve">lans, </w:t>
      </w:r>
      <w:r w:rsidR="00543EC2">
        <w:rPr>
          <w:rFonts w:ascii="Helvetica Neue" w:hAnsi="Helvetica Neue" w:cs="Arial"/>
          <w:szCs w:val="22"/>
          <w:lang w:val="en-US"/>
        </w:rPr>
        <w:t>O</w:t>
      </w:r>
      <w:r w:rsidRPr="00BC19B2">
        <w:rPr>
          <w:rFonts w:ascii="Helvetica Neue" w:hAnsi="Helvetica Neue" w:cs="Arial"/>
          <w:szCs w:val="22"/>
          <w:lang w:val="en-US"/>
        </w:rPr>
        <w:t xml:space="preserve">perating </w:t>
      </w:r>
      <w:r w:rsidR="00543EC2">
        <w:rPr>
          <w:rFonts w:ascii="Helvetica Neue" w:hAnsi="Helvetica Neue" w:cs="Arial"/>
          <w:szCs w:val="22"/>
          <w:lang w:val="en-US"/>
        </w:rPr>
        <w:t>P</w:t>
      </w:r>
      <w:r w:rsidRPr="00BC19B2">
        <w:rPr>
          <w:rFonts w:ascii="Helvetica Neue" w:hAnsi="Helvetica Neue" w:cs="Arial"/>
          <w:szCs w:val="22"/>
          <w:lang w:val="en-US"/>
        </w:rPr>
        <w:t xml:space="preserve">lans and </w:t>
      </w:r>
      <w:r w:rsidR="00543EC2">
        <w:rPr>
          <w:rFonts w:ascii="Helvetica Neue" w:hAnsi="Helvetica Neue" w:cs="Arial"/>
          <w:szCs w:val="22"/>
          <w:lang w:val="en-US"/>
        </w:rPr>
        <w:t>B</w:t>
      </w:r>
      <w:r w:rsidR="00543EC2" w:rsidRPr="00BC19B2">
        <w:rPr>
          <w:rFonts w:ascii="Helvetica Neue" w:hAnsi="Helvetica Neue" w:cs="Arial"/>
          <w:szCs w:val="22"/>
          <w:lang w:val="en-US"/>
        </w:rPr>
        <w:t xml:space="preserve">udgets </w:t>
      </w:r>
      <w:r w:rsidR="00573BDE" w:rsidRPr="00BC19B2">
        <w:rPr>
          <w:rFonts w:ascii="Helvetica Neue" w:hAnsi="Helvetica Neue" w:cs="Arial"/>
          <w:szCs w:val="22"/>
          <w:lang w:val="en-US"/>
        </w:rPr>
        <w:t xml:space="preserve">have a significant impact on what ICANN does and how effectively it fulfills its role. The ICANN community </w:t>
      </w:r>
      <w:r w:rsidR="00480B98" w:rsidRPr="00BC19B2">
        <w:rPr>
          <w:rFonts w:ascii="Helvetica Neue" w:hAnsi="Helvetica Neue" w:cs="Arial"/>
          <w:szCs w:val="22"/>
          <w:lang w:val="en-US"/>
        </w:rPr>
        <w:t xml:space="preserve">already plays </w:t>
      </w:r>
      <w:r w:rsidR="00573BDE" w:rsidRPr="00BC19B2">
        <w:rPr>
          <w:rFonts w:ascii="Helvetica Neue" w:hAnsi="Helvetica Neue" w:cs="Arial"/>
          <w:szCs w:val="22"/>
          <w:lang w:val="en-US"/>
        </w:rPr>
        <w:t xml:space="preserve">an active role in </w:t>
      </w:r>
      <w:r w:rsidR="00480B98" w:rsidRPr="00BC19B2">
        <w:rPr>
          <w:rFonts w:ascii="Helvetica Neue" w:hAnsi="Helvetica Neue" w:cs="Arial"/>
          <w:szCs w:val="22"/>
          <w:lang w:val="en-US"/>
        </w:rPr>
        <w:t xml:space="preserve">giving input into </w:t>
      </w:r>
      <w:r w:rsidR="00573BDE" w:rsidRPr="00BC19B2">
        <w:rPr>
          <w:rFonts w:ascii="Helvetica Neue" w:hAnsi="Helvetica Neue" w:cs="Arial"/>
          <w:szCs w:val="22"/>
          <w:lang w:val="en-US"/>
        </w:rPr>
        <w:t>these key documents through participation in the existing consultation processes ICANN organizes.</w:t>
      </w:r>
    </w:p>
    <w:p w14:paraId="1EA44C77" w14:textId="77777777" w:rsidR="00573BDE" w:rsidRPr="00BC19B2" w:rsidRDefault="00573BDE" w:rsidP="00AC35E4">
      <w:pPr>
        <w:spacing w:before="120" w:after="120"/>
        <w:rPr>
          <w:rFonts w:ascii="Helvetica Neue" w:hAnsi="Helvetica Neue" w:cs="Arial"/>
          <w:szCs w:val="22"/>
          <w:lang w:val="en-US"/>
        </w:rPr>
      </w:pPr>
    </w:p>
    <w:p w14:paraId="201628FB" w14:textId="77777777" w:rsidR="00573BDE" w:rsidRPr="00BC19B2" w:rsidRDefault="00573BDE" w:rsidP="00AC35E4">
      <w:pPr>
        <w:spacing w:before="120" w:after="120"/>
        <w:rPr>
          <w:rFonts w:ascii="Helvetica Neue" w:hAnsi="Helvetica Neue" w:cs="Arial"/>
          <w:szCs w:val="22"/>
          <w:lang w:val="en-US"/>
        </w:rPr>
      </w:pPr>
      <w:r w:rsidRPr="00BC19B2">
        <w:rPr>
          <w:rFonts w:ascii="Helvetica Neue" w:hAnsi="Helvetica Neue" w:cs="Arial"/>
          <w:szCs w:val="22"/>
          <w:lang w:val="en-US"/>
        </w:rPr>
        <w:t xml:space="preserve">To provide additional </w:t>
      </w:r>
      <w:r w:rsidR="009D1E20" w:rsidRPr="00BC19B2">
        <w:rPr>
          <w:rFonts w:ascii="Helvetica Neue" w:hAnsi="Helvetica Neue" w:cs="Arial"/>
          <w:szCs w:val="22"/>
          <w:lang w:val="en-US"/>
        </w:rPr>
        <w:t xml:space="preserve">accountability </w:t>
      </w:r>
      <w:r w:rsidRPr="00BC19B2">
        <w:rPr>
          <w:rFonts w:ascii="Helvetica Neue" w:hAnsi="Helvetica Neue" w:cs="Arial"/>
          <w:szCs w:val="22"/>
          <w:lang w:val="en-US"/>
        </w:rPr>
        <w:t xml:space="preserve">safeguards, the CCWG-Accountability has </w:t>
      </w:r>
      <w:r w:rsidR="00480B98" w:rsidRPr="00BC19B2">
        <w:rPr>
          <w:rFonts w:ascii="Helvetica Neue" w:hAnsi="Helvetica Neue" w:cs="Arial"/>
          <w:szCs w:val="22"/>
          <w:lang w:val="en-US"/>
        </w:rPr>
        <w:t>proposed that the community be given</w:t>
      </w:r>
      <w:r w:rsidRPr="00BC19B2">
        <w:rPr>
          <w:rFonts w:ascii="Helvetica Neue" w:hAnsi="Helvetica Neue" w:cs="Arial"/>
          <w:szCs w:val="22"/>
          <w:lang w:val="en-US"/>
        </w:rPr>
        <w:t xml:space="preserve"> </w:t>
      </w:r>
      <w:r w:rsidR="00480B98" w:rsidRPr="00BC19B2">
        <w:rPr>
          <w:rFonts w:ascii="Helvetica Neue" w:hAnsi="Helvetica Neue" w:cs="Arial"/>
          <w:szCs w:val="22"/>
          <w:lang w:val="en-US"/>
        </w:rPr>
        <w:t xml:space="preserve">the </w:t>
      </w:r>
      <w:r w:rsidRPr="00BC19B2">
        <w:rPr>
          <w:rFonts w:ascii="Helvetica Neue" w:hAnsi="Helvetica Neue" w:cs="Arial"/>
          <w:szCs w:val="22"/>
          <w:lang w:val="en-US"/>
        </w:rPr>
        <w:t>power to reject:</w:t>
      </w:r>
    </w:p>
    <w:p w14:paraId="0D2EDE0F" w14:textId="77777777" w:rsidR="00573BDE" w:rsidRPr="00BC19B2" w:rsidRDefault="00573BDE" w:rsidP="00AC35E4">
      <w:pPr>
        <w:pStyle w:val="Numbering"/>
        <w:numPr>
          <w:ilvl w:val="0"/>
          <w:numId w:val="21"/>
        </w:numPr>
        <w:spacing w:before="120" w:after="120"/>
        <w:rPr>
          <w:rFonts w:ascii="Helvetica Neue" w:hAnsi="Helvetica Neue" w:cs="Arial"/>
        </w:rPr>
      </w:pPr>
      <w:r w:rsidRPr="00BC19B2">
        <w:rPr>
          <w:rFonts w:ascii="Helvetica Neue" w:hAnsi="Helvetica Neue" w:cs="Arial"/>
        </w:rPr>
        <w:t>ICANN’s Five-Year Strategic Plan</w:t>
      </w:r>
    </w:p>
    <w:p w14:paraId="5A0993C1" w14:textId="77777777" w:rsidR="00573BDE" w:rsidRPr="00BC19B2" w:rsidRDefault="00573BDE" w:rsidP="00AC35E4">
      <w:pPr>
        <w:pStyle w:val="Numbering"/>
        <w:numPr>
          <w:ilvl w:val="0"/>
          <w:numId w:val="21"/>
        </w:numPr>
        <w:spacing w:before="120" w:after="120"/>
        <w:rPr>
          <w:rFonts w:ascii="Helvetica Neue" w:hAnsi="Helvetica Neue" w:cs="Arial"/>
        </w:rPr>
      </w:pPr>
      <w:r w:rsidRPr="00BC19B2">
        <w:rPr>
          <w:rFonts w:ascii="Helvetica Neue" w:hAnsi="Helvetica Neue" w:cs="Arial"/>
        </w:rPr>
        <w:t>ICANN’s Five-Year Operating Plan</w:t>
      </w:r>
    </w:p>
    <w:p w14:paraId="3C7636B2" w14:textId="77777777" w:rsidR="00573BDE" w:rsidRPr="00BC19B2" w:rsidRDefault="00573BDE" w:rsidP="00AC35E4">
      <w:pPr>
        <w:pStyle w:val="Numbering"/>
        <w:numPr>
          <w:ilvl w:val="0"/>
          <w:numId w:val="21"/>
        </w:numPr>
        <w:spacing w:before="120" w:after="120"/>
        <w:rPr>
          <w:rFonts w:ascii="Helvetica Neue" w:hAnsi="Helvetica Neue" w:cs="Arial"/>
        </w:rPr>
      </w:pPr>
      <w:r w:rsidRPr="00BC19B2">
        <w:rPr>
          <w:rFonts w:ascii="Helvetica Neue" w:hAnsi="Helvetica Neue" w:cs="Arial"/>
        </w:rPr>
        <w:t>ICANN’s Annual Operating Plan &amp; Budget</w:t>
      </w:r>
    </w:p>
    <w:p w14:paraId="1E1D0D81" w14:textId="77777777" w:rsidR="00573BDE" w:rsidRPr="00BC19B2" w:rsidRDefault="00573BDE" w:rsidP="00AC35E4">
      <w:pPr>
        <w:pStyle w:val="Numbering"/>
        <w:numPr>
          <w:ilvl w:val="0"/>
          <w:numId w:val="21"/>
        </w:numPr>
        <w:spacing w:before="120" w:after="120"/>
        <w:rPr>
          <w:rFonts w:ascii="Helvetica Neue" w:hAnsi="Helvetica Neue" w:cs="Arial"/>
        </w:rPr>
      </w:pPr>
      <w:r w:rsidRPr="00BC19B2">
        <w:rPr>
          <w:rFonts w:ascii="Helvetica Neue" w:hAnsi="Helvetica Neue" w:cs="Arial"/>
        </w:rPr>
        <w:t xml:space="preserve">The IANA Functions Budget </w:t>
      </w:r>
    </w:p>
    <w:p w14:paraId="017776BB" w14:textId="23880ED9" w:rsidR="00E73A95" w:rsidRPr="00BC19B2" w:rsidRDefault="002C2E33" w:rsidP="00AC35E4">
      <w:pPr>
        <w:spacing w:before="120" w:after="120"/>
        <w:rPr>
          <w:rFonts w:ascii="Helvetica Neue" w:hAnsi="Helvetica Neue" w:cs="Arial"/>
          <w:szCs w:val="22"/>
          <w:lang w:val="en-US"/>
        </w:rPr>
      </w:pPr>
      <w:r>
        <w:rPr>
          <w:rFonts w:ascii="Helvetica Neue" w:hAnsi="Helvetica Neue" w:cs="Arial"/>
          <w:szCs w:val="22"/>
          <w:lang w:val="en-US"/>
        </w:rPr>
        <w:br/>
      </w:r>
      <w:r w:rsidR="00573BDE" w:rsidRPr="00BC19B2">
        <w:rPr>
          <w:rFonts w:ascii="Helvetica Neue" w:hAnsi="Helvetica Neue" w:cs="Arial"/>
          <w:szCs w:val="22"/>
          <w:lang w:val="en-US"/>
        </w:rPr>
        <w:t>The CCWG-Accountability has determined that a separate petit</w:t>
      </w:r>
      <w:r w:rsidR="00E73A95" w:rsidRPr="00BC19B2">
        <w:rPr>
          <w:rFonts w:ascii="Helvetica Neue" w:hAnsi="Helvetica Neue" w:cs="Arial"/>
          <w:szCs w:val="22"/>
          <w:lang w:val="en-US"/>
        </w:rPr>
        <w:t xml:space="preserve">ion would be required for each </w:t>
      </w:r>
      <w:r w:rsidR="00543EC2">
        <w:rPr>
          <w:rFonts w:ascii="Helvetica Neue" w:hAnsi="Helvetica Neue" w:cs="Arial"/>
          <w:szCs w:val="22"/>
          <w:lang w:val="en-US"/>
        </w:rPr>
        <w:t>B</w:t>
      </w:r>
      <w:r w:rsidR="00573BDE" w:rsidRPr="00BC19B2">
        <w:rPr>
          <w:rFonts w:ascii="Helvetica Neue" w:hAnsi="Helvetica Neue" w:cs="Arial"/>
          <w:szCs w:val="22"/>
          <w:lang w:val="en-US"/>
        </w:rPr>
        <w:t xml:space="preserve">udget or </w:t>
      </w:r>
      <w:r w:rsidR="00543EC2">
        <w:rPr>
          <w:rFonts w:ascii="Helvetica Neue" w:hAnsi="Helvetica Neue" w:cs="Arial"/>
          <w:szCs w:val="22"/>
          <w:lang w:val="en-US"/>
        </w:rPr>
        <w:t>P</w:t>
      </w:r>
      <w:r w:rsidR="00573BDE" w:rsidRPr="00BC19B2">
        <w:rPr>
          <w:rFonts w:ascii="Helvetica Neue" w:hAnsi="Helvetica Neue" w:cs="Arial"/>
          <w:szCs w:val="22"/>
          <w:lang w:val="en-US"/>
        </w:rPr>
        <w:t xml:space="preserve">lan being challenged. A Supporting Organization </w:t>
      </w:r>
      <w:r w:rsidR="009C3312" w:rsidRPr="00BC19B2">
        <w:rPr>
          <w:rFonts w:ascii="Helvetica Neue" w:hAnsi="Helvetica Neue" w:cs="Arial"/>
          <w:szCs w:val="22"/>
          <w:lang w:val="en-US"/>
        </w:rPr>
        <w:t xml:space="preserve">or Advisory Committee </w:t>
      </w:r>
      <w:r w:rsidR="00573BDE" w:rsidRPr="00BC19B2">
        <w:rPr>
          <w:rFonts w:ascii="Helvetica Neue" w:hAnsi="Helvetica Neue" w:cs="Arial"/>
          <w:szCs w:val="22"/>
          <w:lang w:val="en-US"/>
        </w:rPr>
        <w:t xml:space="preserve">petitioning to reject a budget or strategic/operating plan would be required to circulate a rationale and obtain </w:t>
      </w:r>
      <w:r w:rsidR="00573BDE" w:rsidRPr="00BC19B2">
        <w:rPr>
          <w:rFonts w:ascii="Helvetica Neue" w:hAnsi="Helvetica Neue" w:cs="Arial"/>
          <w:szCs w:val="22"/>
          <w:lang w:val="en-US"/>
        </w:rPr>
        <w:lastRenderedPageBreak/>
        <w:t xml:space="preserve">support for its petition from at least one other </w:t>
      </w:r>
      <w:r w:rsidR="009C3312" w:rsidRPr="00BC19B2">
        <w:rPr>
          <w:rFonts w:ascii="Helvetica Neue" w:hAnsi="Helvetica Neue" w:cs="Arial"/>
          <w:szCs w:val="22"/>
          <w:lang w:val="en-US"/>
        </w:rPr>
        <w:t xml:space="preserve">Supporting Organization or Advisory Committee </w:t>
      </w:r>
      <w:r w:rsidR="00573BDE" w:rsidRPr="00BC19B2">
        <w:rPr>
          <w:rFonts w:ascii="Helvetica Neue" w:hAnsi="Helvetica Neue" w:cs="Arial"/>
          <w:szCs w:val="22"/>
          <w:lang w:val="en-US"/>
        </w:rPr>
        <w:t xml:space="preserve">according to the </w:t>
      </w:r>
      <w:r w:rsidR="00A14078" w:rsidRPr="00BC19B2">
        <w:rPr>
          <w:rFonts w:ascii="Helvetica Neue" w:hAnsi="Helvetica Neue" w:cs="Arial"/>
          <w:szCs w:val="22"/>
          <w:lang w:val="en-US"/>
        </w:rPr>
        <w:t>Escalation Process.</w:t>
      </w:r>
    </w:p>
    <w:p w14:paraId="5F128BDE" w14:textId="618DE0A6" w:rsidR="00E12252" w:rsidRPr="00C56A49" w:rsidRDefault="00E12252" w:rsidP="00E12252">
      <w:pPr>
        <w:spacing w:after="120"/>
        <w:rPr>
          <w:rFonts w:ascii="Helvetica Neue" w:hAnsi="Helvetica Neue" w:cs="Arial"/>
          <w:szCs w:val="22"/>
          <w:lang w:val="en-US"/>
        </w:rPr>
      </w:pPr>
      <w:r w:rsidRPr="00AC098A">
        <w:rPr>
          <w:rFonts w:ascii="Helvetica Neue" w:hAnsi="Helvetica Neue" w:cs="Arial"/>
          <w:szCs w:val="22"/>
          <w:lang w:val="en-US"/>
        </w:rPr>
        <w:t>The escalation and enforcement processes for this power are as presented in the section describing thes</w:t>
      </w:r>
      <w:r w:rsidR="00C349D1">
        <w:rPr>
          <w:rFonts w:ascii="Helvetica Neue" w:hAnsi="Helvetica Neue" w:cs="Arial"/>
          <w:szCs w:val="22"/>
          <w:lang w:val="en-US"/>
        </w:rPr>
        <w:t>e</w:t>
      </w:r>
      <w:r w:rsidRPr="00AC098A">
        <w:rPr>
          <w:rFonts w:ascii="Helvetica Neue" w:hAnsi="Helvetica Neue" w:cs="Arial"/>
          <w:szCs w:val="22"/>
          <w:lang w:val="en-US"/>
        </w:rPr>
        <w:t>. Should the power be used to reject the annual budget</w:t>
      </w:r>
      <w:r w:rsidR="00543EC2" w:rsidRPr="00AC098A">
        <w:rPr>
          <w:rFonts w:ascii="Helvetica Neue" w:hAnsi="Helvetica Neue" w:cs="Arial"/>
          <w:szCs w:val="22"/>
          <w:lang w:val="en-US"/>
        </w:rPr>
        <w:t>,</w:t>
      </w:r>
      <w:r w:rsidRPr="00AC098A">
        <w:rPr>
          <w:rFonts w:ascii="Helvetica Neue" w:hAnsi="Helvetica Neue" w:cs="Arial"/>
          <w:szCs w:val="22"/>
          <w:lang w:val="en-US"/>
        </w:rPr>
        <w:t xml:space="preserve"> a caretaker budget would </w:t>
      </w:r>
      <w:r w:rsidR="00543EC2" w:rsidRPr="00AC098A">
        <w:rPr>
          <w:rFonts w:ascii="Helvetica Neue" w:hAnsi="Helvetica Neue" w:cs="Arial"/>
          <w:szCs w:val="22"/>
          <w:lang w:val="en-US"/>
        </w:rPr>
        <w:t>be enacted</w:t>
      </w:r>
      <w:r w:rsidR="00250001">
        <w:rPr>
          <w:rFonts w:ascii="Helvetica Neue" w:hAnsi="Helvetica Neue" w:cs="Arial"/>
          <w:szCs w:val="22"/>
          <w:lang w:val="en-US"/>
        </w:rPr>
        <w:t xml:space="preserve"> (details regarding the caretaker budget are currently under development)</w:t>
      </w:r>
      <w:r w:rsidR="00AC098A">
        <w:rPr>
          <w:rFonts w:ascii="Helvetica Neue" w:hAnsi="Helvetica Neue" w:cs="Arial"/>
          <w:szCs w:val="22"/>
          <w:lang w:val="en-US"/>
        </w:rPr>
        <w:t>.</w:t>
      </w:r>
    </w:p>
    <w:p w14:paraId="658CBCBB" w14:textId="77777777" w:rsidR="00573BDE" w:rsidRPr="00BC19B2" w:rsidRDefault="00573BDE" w:rsidP="00AC35E4">
      <w:pPr>
        <w:spacing w:before="120" w:after="120"/>
        <w:rPr>
          <w:rFonts w:ascii="Helvetica Neue" w:hAnsi="Helvetica Neue" w:cs="Arial"/>
          <w:b/>
          <w:szCs w:val="22"/>
          <w:lang w:val="en-US"/>
        </w:rPr>
      </w:pPr>
    </w:p>
    <w:p w14:paraId="63314B9E" w14:textId="77777777" w:rsidR="003A2CF5" w:rsidRPr="00BC19B2" w:rsidRDefault="003A2CF5" w:rsidP="0048594D">
      <w:pPr>
        <w:pStyle w:val="Heading2"/>
      </w:pPr>
      <w:bookmarkStart w:id="33" w:name="_Toc308967816"/>
      <w:r w:rsidRPr="00BC19B2">
        <w:t>Rejecting the Annual Operating Plan &amp; Budget</w:t>
      </w:r>
      <w:bookmarkEnd w:id="33"/>
    </w:p>
    <w:p w14:paraId="752EC5A3" w14:textId="3290E657" w:rsidR="002F2094" w:rsidRPr="00BC19B2" w:rsidRDefault="00F43AEC" w:rsidP="00AC35E4">
      <w:pPr>
        <w:spacing w:before="120" w:after="120"/>
        <w:rPr>
          <w:rFonts w:ascii="Helvetica Neue" w:hAnsi="Helvetica Neue" w:cs="Arial"/>
          <w:szCs w:val="22"/>
          <w:lang w:val="en-US"/>
        </w:rPr>
      </w:pPr>
      <w:r>
        <w:rPr>
          <w:rFonts w:ascii="Helvetica Neue" w:hAnsi="Helvetica Neue" w:cs="Arial"/>
          <w:szCs w:val="22"/>
          <w:lang w:val="en-US"/>
        </w:rPr>
        <w:t xml:space="preserve">The CCWG-Accountability has determined that a separate petition would be required for each Budget or Strategic/Operating plan being required. </w:t>
      </w:r>
      <w:r w:rsidR="002F2094" w:rsidRPr="00BC19B2">
        <w:rPr>
          <w:rFonts w:ascii="Helvetica Neue" w:hAnsi="Helvetica Neue" w:cs="Arial"/>
          <w:szCs w:val="22"/>
          <w:lang w:val="en-US"/>
        </w:rPr>
        <w:t xml:space="preserve">A Budget or Strategic/Operating plan </w:t>
      </w:r>
      <w:r w:rsidR="00627F96" w:rsidRPr="00BC19B2">
        <w:rPr>
          <w:rFonts w:ascii="Helvetica Neue" w:hAnsi="Helvetica Neue" w:cs="Arial"/>
          <w:szCs w:val="22"/>
          <w:lang w:val="en-US"/>
        </w:rPr>
        <w:t>c</w:t>
      </w:r>
      <w:r w:rsidR="00627F96">
        <w:rPr>
          <w:rFonts w:ascii="Helvetica Neue" w:hAnsi="Helvetica Neue" w:cs="Arial"/>
          <w:szCs w:val="22"/>
          <w:lang w:val="en-US"/>
        </w:rPr>
        <w:t>ould</w:t>
      </w:r>
      <w:r w:rsidR="00627F96" w:rsidRPr="00BC19B2">
        <w:rPr>
          <w:rFonts w:ascii="Helvetica Neue" w:hAnsi="Helvetica Neue" w:cs="Arial"/>
          <w:szCs w:val="22"/>
          <w:lang w:val="en-US"/>
        </w:rPr>
        <w:t xml:space="preserve"> </w:t>
      </w:r>
      <w:r w:rsidR="002F2094" w:rsidRPr="00BC19B2">
        <w:rPr>
          <w:rFonts w:ascii="Helvetica Neue" w:hAnsi="Helvetica Neue" w:cs="Arial"/>
          <w:szCs w:val="22"/>
          <w:lang w:val="en-US"/>
        </w:rPr>
        <w:t xml:space="preserve">only be challenged if there are significant issue(s) brought up in the Engagement Phase that were not properly addressed prior to approval. </w:t>
      </w:r>
    </w:p>
    <w:p w14:paraId="1E60E4DE" w14:textId="77777777" w:rsidR="002F2094" w:rsidRPr="00BC19B2" w:rsidRDefault="002F2094" w:rsidP="00AC35E4">
      <w:pPr>
        <w:spacing w:before="120" w:after="120"/>
        <w:rPr>
          <w:rFonts w:ascii="Helvetica Neue" w:hAnsi="Helvetica Neue" w:cs="Arial"/>
          <w:szCs w:val="22"/>
          <w:lang w:val="en-US"/>
        </w:rPr>
      </w:pPr>
      <w:r w:rsidRPr="00BC19B2">
        <w:rPr>
          <w:rFonts w:ascii="Helvetica Neue" w:hAnsi="Helvetica Neue" w:cs="Arial"/>
          <w:szCs w:val="22"/>
          <w:lang w:val="en-US"/>
        </w:rPr>
        <w:t>A Supporting Organization or Advisory Committee petitioning to reject a Budget or Strategic/Operating Plan will be required to circulate a rationale and obtain support for its petition from at least one other Supporting Organization or Advisory Committee according to the Escalation Process.</w:t>
      </w:r>
    </w:p>
    <w:p w14:paraId="0638ECCC" w14:textId="77777777" w:rsidR="00573BDE" w:rsidRPr="00BC19B2" w:rsidRDefault="00573BDE" w:rsidP="0048594D">
      <w:pPr>
        <w:pStyle w:val="Heading2"/>
      </w:pPr>
    </w:p>
    <w:p w14:paraId="50E100E9" w14:textId="77777777" w:rsidR="007A5E9F" w:rsidRPr="00BC19B2" w:rsidRDefault="007A5E9F" w:rsidP="0048594D">
      <w:pPr>
        <w:pStyle w:val="Heading3"/>
      </w:pPr>
      <w:bookmarkStart w:id="34" w:name="_Toc308967817"/>
      <w:r w:rsidRPr="00BC19B2">
        <w:t>The IANA Functions Budget</w:t>
      </w:r>
      <w:bookmarkEnd w:id="34"/>
    </w:p>
    <w:p w14:paraId="62ECCA53" w14:textId="77777777" w:rsidR="00D80F37" w:rsidRPr="00BC19B2" w:rsidRDefault="005F0063" w:rsidP="00AC35E4">
      <w:pPr>
        <w:spacing w:before="120" w:after="120"/>
        <w:rPr>
          <w:rFonts w:ascii="Helvetica Neue" w:hAnsi="Helvetica Neue" w:cs="Arial"/>
          <w:szCs w:val="22"/>
          <w:lang w:val="en-US"/>
        </w:rPr>
      </w:pPr>
      <w:r w:rsidRPr="00BC19B2">
        <w:rPr>
          <w:rFonts w:ascii="Helvetica Neue" w:hAnsi="Helvetica Neue" w:cs="Arial"/>
          <w:szCs w:val="22"/>
          <w:lang w:val="en-US"/>
        </w:rPr>
        <w:t>U</w:t>
      </w:r>
      <w:r w:rsidR="00573BDE" w:rsidRPr="00BC19B2">
        <w:rPr>
          <w:rFonts w:ascii="Helvetica Neue" w:hAnsi="Helvetica Neue" w:cs="Arial"/>
          <w:szCs w:val="22"/>
          <w:lang w:val="en-US"/>
        </w:rPr>
        <w:t xml:space="preserve">nder this power the community will be able to consider the IANA Functions Budget as a separate </w:t>
      </w:r>
      <w:r w:rsidR="00777082" w:rsidRPr="00BC19B2">
        <w:rPr>
          <w:rFonts w:ascii="Helvetica Neue" w:hAnsi="Helvetica Neue" w:cs="Arial"/>
          <w:szCs w:val="22"/>
          <w:lang w:val="en-US"/>
        </w:rPr>
        <w:t>budget</w:t>
      </w:r>
      <w:r w:rsidR="00573BDE" w:rsidRPr="00BC19B2">
        <w:rPr>
          <w:rFonts w:ascii="Helvetica Neue" w:hAnsi="Helvetica Neue" w:cs="Arial"/>
          <w:szCs w:val="22"/>
          <w:lang w:val="en-US"/>
        </w:rPr>
        <w:t xml:space="preserve">. The IANA Functions Budget is currently part of ICANN’s Annual Operating Plan </w:t>
      </w:r>
      <w:r w:rsidR="007A5E9F" w:rsidRPr="00BC19B2">
        <w:rPr>
          <w:rFonts w:ascii="Helvetica Neue" w:hAnsi="Helvetica Neue" w:cs="Arial"/>
          <w:szCs w:val="22"/>
          <w:lang w:val="en-US"/>
        </w:rPr>
        <w:t>&amp;</w:t>
      </w:r>
      <w:r w:rsidR="00573BDE" w:rsidRPr="00BC19B2">
        <w:rPr>
          <w:rFonts w:ascii="Helvetica Neue" w:hAnsi="Helvetica Neue" w:cs="Arial"/>
          <w:szCs w:val="22"/>
          <w:lang w:val="en-US"/>
        </w:rPr>
        <w:t xml:space="preserve"> Budget. </w:t>
      </w:r>
    </w:p>
    <w:p w14:paraId="311AD0A2" w14:textId="77777777" w:rsidR="00573BDE" w:rsidRPr="00BC19B2" w:rsidRDefault="00573BDE" w:rsidP="00AC35E4">
      <w:pPr>
        <w:spacing w:before="120" w:after="120"/>
        <w:rPr>
          <w:rFonts w:ascii="Helvetica Neue" w:hAnsi="Helvetica Neue" w:cs="Arial"/>
          <w:szCs w:val="22"/>
          <w:lang w:val="en-US"/>
        </w:rPr>
      </w:pPr>
      <w:r w:rsidRPr="00BC19B2">
        <w:rPr>
          <w:rFonts w:ascii="Helvetica Neue" w:hAnsi="Helvetica Neue" w:cs="Arial"/>
          <w:szCs w:val="22"/>
          <w:lang w:val="en-US"/>
        </w:rPr>
        <w:t>The CCWG-Accountability recommends that there should be two distinct processes with respect to the community’s power to reject the IANA Budget and</w:t>
      </w:r>
      <w:r w:rsidR="007A5E9F" w:rsidRPr="00BC19B2">
        <w:rPr>
          <w:rFonts w:ascii="Helvetica Neue" w:hAnsi="Helvetica Neue" w:cs="Arial"/>
          <w:szCs w:val="22"/>
          <w:lang w:val="en-US"/>
        </w:rPr>
        <w:t xml:space="preserve"> its power to reject the</w:t>
      </w:r>
      <w:r w:rsidRPr="00BC19B2">
        <w:rPr>
          <w:rFonts w:ascii="Helvetica Neue" w:hAnsi="Helvetica Neue" w:cs="Arial"/>
          <w:szCs w:val="22"/>
          <w:lang w:val="en-US"/>
        </w:rPr>
        <w:t xml:space="preserve"> ICANN Budget, meeting the requirements</w:t>
      </w:r>
      <w:r w:rsidR="00D80F37" w:rsidRPr="00BC19B2">
        <w:rPr>
          <w:rFonts w:ascii="Helvetica Neue" w:hAnsi="Helvetica Neue" w:cs="Arial"/>
          <w:szCs w:val="22"/>
          <w:lang w:val="en-US"/>
        </w:rPr>
        <w:t xml:space="preserve"> set forward by the IANA Stewardship Transition proposal</w:t>
      </w:r>
      <w:r w:rsidRPr="00BC19B2">
        <w:rPr>
          <w:rFonts w:ascii="Helvetica Neue" w:hAnsi="Helvetica Neue" w:cs="Arial"/>
          <w:szCs w:val="22"/>
          <w:lang w:val="en-US"/>
        </w:rPr>
        <w:t xml:space="preserve">. The use of the </w:t>
      </w:r>
      <w:r w:rsidR="00604844" w:rsidRPr="00BC19B2">
        <w:rPr>
          <w:rFonts w:ascii="Helvetica Neue" w:hAnsi="Helvetica Neue" w:cs="Arial"/>
          <w:szCs w:val="22"/>
          <w:lang w:val="en-US"/>
        </w:rPr>
        <w:t>C</w:t>
      </w:r>
      <w:r w:rsidRPr="00BC19B2">
        <w:rPr>
          <w:rFonts w:ascii="Helvetica Neue" w:hAnsi="Helvetica Neue" w:cs="Arial"/>
          <w:szCs w:val="22"/>
          <w:lang w:val="en-US"/>
        </w:rPr>
        <w:t xml:space="preserve">ommunity </w:t>
      </w:r>
      <w:r w:rsidR="00604844" w:rsidRPr="00BC19B2">
        <w:rPr>
          <w:rFonts w:ascii="Helvetica Neue" w:hAnsi="Helvetica Neue" w:cs="Arial"/>
          <w:szCs w:val="22"/>
          <w:lang w:val="en-US"/>
        </w:rPr>
        <w:t>P</w:t>
      </w:r>
      <w:r w:rsidRPr="00BC19B2">
        <w:rPr>
          <w:rFonts w:ascii="Helvetica Neue" w:hAnsi="Helvetica Neue" w:cs="Arial"/>
          <w:szCs w:val="22"/>
          <w:lang w:val="en-US"/>
        </w:rPr>
        <w:t>ower to reject the ICANN Budget would have no impact on the IANA Budget, and a rejection of the IANA Budget would have no impact on the ICANN Budget.</w:t>
      </w:r>
    </w:p>
    <w:p w14:paraId="6CC2A1B4" w14:textId="77777777" w:rsidR="00573BDE" w:rsidRPr="00BC19B2" w:rsidRDefault="00573BDE" w:rsidP="00AC35E4">
      <w:pPr>
        <w:spacing w:before="120" w:after="120"/>
        <w:rPr>
          <w:rFonts w:ascii="Helvetica Neue" w:hAnsi="Helvetica Neue" w:cs="Arial"/>
          <w:szCs w:val="22"/>
          <w:lang w:val="en-US"/>
        </w:rPr>
      </w:pPr>
      <w:r w:rsidRPr="00BC19B2">
        <w:rPr>
          <w:rFonts w:ascii="Helvetica Neue" w:hAnsi="Helvetica Neue" w:cs="Arial"/>
          <w:szCs w:val="22"/>
          <w:lang w:val="en-US"/>
        </w:rPr>
        <w:t xml:space="preserve">In addition, </w:t>
      </w:r>
      <w:r w:rsidR="005F0063" w:rsidRPr="00BC19B2">
        <w:rPr>
          <w:rFonts w:ascii="Helvetica Neue" w:hAnsi="Helvetica Neue" w:cs="Arial"/>
          <w:szCs w:val="22"/>
          <w:lang w:val="en-US"/>
        </w:rPr>
        <w:t xml:space="preserve">to reinforce the </w:t>
      </w:r>
      <w:r w:rsidR="007A5E9F" w:rsidRPr="00BC19B2">
        <w:rPr>
          <w:rFonts w:ascii="Helvetica Neue" w:hAnsi="Helvetica Neue" w:cs="Arial"/>
          <w:szCs w:val="22"/>
          <w:lang w:val="en-US"/>
        </w:rPr>
        <w:t xml:space="preserve">bottom up, </w:t>
      </w:r>
      <w:r w:rsidR="005F0063" w:rsidRPr="00BC19B2">
        <w:rPr>
          <w:rFonts w:ascii="Helvetica Neue" w:hAnsi="Helvetica Neue" w:cs="Arial"/>
          <w:szCs w:val="22"/>
          <w:lang w:val="en-US"/>
        </w:rPr>
        <w:t xml:space="preserve">collaborative approach that ICANN currently uses to </w:t>
      </w:r>
      <w:r w:rsidR="007A5E9F" w:rsidRPr="00BC19B2">
        <w:rPr>
          <w:rFonts w:ascii="Helvetica Neue" w:hAnsi="Helvetica Neue" w:cs="Arial"/>
          <w:szCs w:val="22"/>
          <w:lang w:val="en-US"/>
        </w:rPr>
        <w:t>enable the community to give input into</w:t>
      </w:r>
      <w:r w:rsidR="005F0063" w:rsidRPr="00BC19B2">
        <w:rPr>
          <w:rFonts w:ascii="Helvetica Neue" w:hAnsi="Helvetica Neue" w:cs="Arial"/>
          <w:szCs w:val="22"/>
          <w:lang w:val="en-US"/>
        </w:rPr>
        <w:t xml:space="preserve"> these documents, </w:t>
      </w:r>
      <w:r w:rsidRPr="00BC19B2">
        <w:rPr>
          <w:rFonts w:ascii="Helvetica Neue" w:hAnsi="Helvetica Neue" w:cs="Arial"/>
          <w:szCs w:val="22"/>
          <w:lang w:val="en-US"/>
        </w:rPr>
        <w:t xml:space="preserve">the CCWG-Accountability recommends </w:t>
      </w:r>
      <w:r w:rsidR="005F0063" w:rsidRPr="00BC19B2">
        <w:rPr>
          <w:rFonts w:ascii="Helvetica Neue" w:hAnsi="Helvetica Neue" w:cs="Arial"/>
          <w:szCs w:val="22"/>
          <w:lang w:val="en-US"/>
        </w:rPr>
        <w:t xml:space="preserve">adding </w:t>
      </w:r>
      <w:r w:rsidRPr="00BC19B2">
        <w:rPr>
          <w:rFonts w:ascii="Helvetica Neue" w:hAnsi="Helvetica Neue" w:cs="Arial"/>
          <w:szCs w:val="22"/>
          <w:lang w:val="en-US"/>
        </w:rPr>
        <w:t xml:space="preserve">the </w:t>
      </w:r>
      <w:hyperlink r:id="rId16" w:history="1">
        <w:r w:rsidRPr="00BC19B2">
          <w:rPr>
            <w:rStyle w:val="Hyperlink"/>
            <w:rFonts w:ascii="Helvetica Neue" w:hAnsi="Helvetica Neue" w:cs="Arial"/>
            <w:szCs w:val="22"/>
            <w:lang w:val="en-US"/>
          </w:rPr>
          <w:t>existing consultation process</w:t>
        </w:r>
      </w:hyperlink>
      <w:r w:rsidRPr="00BC19B2">
        <w:rPr>
          <w:rFonts w:ascii="Helvetica Neue" w:hAnsi="Helvetica Neue" w:cs="Arial"/>
          <w:szCs w:val="22"/>
          <w:lang w:val="en-US"/>
        </w:rPr>
        <w:t xml:space="preserve"> into the ICANN Bylaws.  </w:t>
      </w:r>
    </w:p>
    <w:p w14:paraId="5C722E06" w14:textId="77777777" w:rsidR="000839FC" w:rsidRPr="00BC19B2" w:rsidRDefault="000839FC" w:rsidP="00AC35E4">
      <w:pPr>
        <w:spacing w:before="120" w:after="120"/>
        <w:rPr>
          <w:rFonts w:ascii="Helvetica Neue" w:hAnsi="Helvetica Neue" w:cs="Arial"/>
          <w:b/>
          <w:szCs w:val="22"/>
          <w:lang w:val="en-US"/>
        </w:rPr>
      </w:pPr>
    </w:p>
    <w:p w14:paraId="235C877B" w14:textId="77777777" w:rsidR="00573BDE" w:rsidRPr="00BC19B2" w:rsidRDefault="00573BDE" w:rsidP="0048594D">
      <w:pPr>
        <w:pStyle w:val="Heading2"/>
      </w:pPr>
      <w:bookmarkStart w:id="35" w:name="_Toc308544625"/>
      <w:bookmarkStart w:id="36" w:name="_Toc308967818"/>
      <w:r w:rsidRPr="00BC19B2">
        <w:t>The Power to Remove Individual ICANN Board Directors</w:t>
      </w:r>
      <w:bookmarkEnd w:id="35"/>
      <w:bookmarkEnd w:id="36"/>
      <w:r w:rsidRPr="00BC19B2">
        <w:t xml:space="preserve"> </w:t>
      </w:r>
    </w:p>
    <w:p w14:paraId="2FC6315B" w14:textId="77777777" w:rsidR="00597253" w:rsidRPr="00BC19B2" w:rsidRDefault="00597253" w:rsidP="00AC35E4">
      <w:pPr>
        <w:spacing w:before="120" w:after="120"/>
        <w:rPr>
          <w:rFonts w:ascii="Helvetica Neue" w:hAnsi="Helvetica Neue" w:cs="Arial"/>
          <w:szCs w:val="22"/>
          <w:lang w:val="en-US"/>
        </w:rPr>
      </w:pPr>
      <w:r w:rsidRPr="00BC19B2">
        <w:rPr>
          <w:rFonts w:ascii="Helvetica Neue" w:hAnsi="Helvetica Neue" w:cs="Arial"/>
          <w:szCs w:val="22"/>
          <w:lang w:val="en-US"/>
        </w:rPr>
        <w:t>Th</w:t>
      </w:r>
      <w:r w:rsidR="00E31915" w:rsidRPr="00BC19B2">
        <w:rPr>
          <w:rFonts w:ascii="Helvetica Neue" w:hAnsi="Helvetica Neue" w:cs="Arial"/>
          <w:szCs w:val="22"/>
          <w:lang w:val="en-US"/>
        </w:rPr>
        <w:t>e</w:t>
      </w:r>
      <w:r w:rsidR="00774B1E" w:rsidRPr="00BC19B2">
        <w:rPr>
          <w:rFonts w:ascii="Helvetica Neue" w:hAnsi="Helvetica Neue" w:cs="Arial"/>
          <w:szCs w:val="22"/>
          <w:lang w:val="en-US"/>
        </w:rPr>
        <w:t xml:space="preserve"> proposed</w:t>
      </w:r>
      <w:r w:rsidRPr="00BC19B2">
        <w:rPr>
          <w:rFonts w:ascii="Helvetica Neue" w:hAnsi="Helvetica Neue" w:cs="Arial"/>
          <w:szCs w:val="22"/>
          <w:lang w:val="en-US"/>
        </w:rPr>
        <w:t xml:space="preserve"> power to Remove Individual ICANN Board Directors </w:t>
      </w:r>
      <w:r w:rsidR="009D1E20" w:rsidRPr="00BC19B2">
        <w:rPr>
          <w:rFonts w:ascii="Helvetica Neue" w:hAnsi="Helvetica Neue" w:cs="Arial"/>
          <w:szCs w:val="22"/>
          <w:lang w:val="en-US"/>
        </w:rPr>
        <w:t xml:space="preserve">would enable </w:t>
      </w:r>
      <w:r w:rsidRPr="00BC19B2">
        <w:rPr>
          <w:rFonts w:ascii="Helvetica Neue" w:hAnsi="Helvetica Neue" w:cs="Arial"/>
          <w:szCs w:val="22"/>
          <w:lang w:val="en-US"/>
        </w:rPr>
        <w:t xml:space="preserve">the </w:t>
      </w:r>
      <w:r w:rsidR="009D1E20" w:rsidRPr="00BC19B2">
        <w:rPr>
          <w:rFonts w:ascii="Helvetica Neue" w:hAnsi="Helvetica Neue" w:cs="Arial"/>
          <w:szCs w:val="22"/>
          <w:lang w:val="en-US"/>
        </w:rPr>
        <w:t xml:space="preserve">nominating SO/AC after community consultation </w:t>
      </w:r>
      <w:r w:rsidR="009522F5" w:rsidRPr="00BC19B2">
        <w:rPr>
          <w:rFonts w:ascii="Helvetica Neue" w:hAnsi="Helvetica Neue" w:cs="Arial"/>
          <w:szCs w:val="22"/>
          <w:lang w:val="en-US"/>
        </w:rPr>
        <w:t xml:space="preserve">to </w:t>
      </w:r>
      <w:r w:rsidRPr="00BC19B2">
        <w:rPr>
          <w:rFonts w:ascii="Helvetica Neue" w:hAnsi="Helvetica Neue" w:cs="Arial"/>
          <w:szCs w:val="22"/>
          <w:lang w:val="en-US"/>
        </w:rPr>
        <w:t>remov</w:t>
      </w:r>
      <w:r w:rsidR="009522F5" w:rsidRPr="00BC19B2">
        <w:rPr>
          <w:rFonts w:ascii="Helvetica Neue" w:hAnsi="Helvetica Neue" w:cs="Arial"/>
          <w:szCs w:val="22"/>
          <w:lang w:val="en-US"/>
        </w:rPr>
        <w:t>e</w:t>
      </w:r>
      <w:r w:rsidRPr="00BC19B2">
        <w:rPr>
          <w:rFonts w:ascii="Helvetica Neue" w:hAnsi="Helvetica Neue" w:cs="Arial"/>
          <w:szCs w:val="22"/>
          <w:lang w:val="en-US"/>
        </w:rPr>
        <w:t xml:space="preserve"> a Director before </w:t>
      </w:r>
      <w:r w:rsidR="009D1E20" w:rsidRPr="00BC19B2">
        <w:rPr>
          <w:rFonts w:ascii="Helvetica Neue" w:hAnsi="Helvetica Neue" w:cs="Arial"/>
          <w:szCs w:val="22"/>
          <w:lang w:val="en-US"/>
        </w:rPr>
        <w:t>the Director’s current</w:t>
      </w:r>
      <w:r w:rsidRPr="00BC19B2">
        <w:rPr>
          <w:rFonts w:ascii="Helvetica Neue" w:hAnsi="Helvetica Neue" w:cs="Arial"/>
          <w:szCs w:val="22"/>
          <w:lang w:val="en-US"/>
        </w:rPr>
        <w:t xml:space="preserve"> term comes to an end. The CCWG-Accountability recommends that the community be given this </w:t>
      </w:r>
      <w:r w:rsidR="009D1E20" w:rsidRPr="00BC19B2">
        <w:rPr>
          <w:rFonts w:ascii="Helvetica Neue" w:hAnsi="Helvetica Neue" w:cs="Arial"/>
          <w:szCs w:val="22"/>
          <w:lang w:val="en-US"/>
        </w:rPr>
        <w:t xml:space="preserve">express </w:t>
      </w:r>
      <w:r w:rsidR="003A5D15" w:rsidRPr="00BC19B2">
        <w:rPr>
          <w:rFonts w:ascii="Helvetica Neue" w:hAnsi="Helvetica Neue" w:cs="Arial"/>
          <w:szCs w:val="22"/>
          <w:lang w:val="en-US"/>
        </w:rPr>
        <w:t>power</w:t>
      </w:r>
      <w:r w:rsidR="00923C14" w:rsidRPr="00BC19B2">
        <w:rPr>
          <w:rFonts w:ascii="Helvetica Neue" w:hAnsi="Helvetica Neue" w:cs="Arial"/>
          <w:szCs w:val="22"/>
          <w:lang w:val="en-US"/>
        </w:rPr>
        <w:t>. C</w:t>
      </w:r>
      <w:r w:rsidRPr="00BC19B2">
        <w:rPr>
          <w:rFonts w:ascii="Helvetica Neue" w:hAnsi="Helvetica Neue" w:cs="Arial"/>
          <w:szCs w:val="22"/>
          <w:lang w:val="en-US"/>
        </w:rPr>
        <w:t xml:space="preserve">urrently, </w:t>
      </w:r>
      <w:r w:rsidR="00923C14" w:rsidRPr="00BC19B2">
        <w:rPr>
          <w:rFonts w:ascii="Helvetica Neue" w:hAnsi="Helvetica Neue" w:cs="Arial"/>
          <w:szCs w:val="22"/>
          <w:lang w:val="en-US"/>
        </w:rPr>
        <w:t xml:space="preserve">the </w:t>
      </w:r>
      <w:r w:rsidRPr="00BC19B2">
        <w:rPr>
          <w:rFonts w:ascii="Helvetica Neue" w:hAnsi="Helvetica Neue" w:cs="Arial"/>
          <w:szCs w:val="22"/>
          <w:lang w:val="en-US"/>
        </w:rPr>
        <w:t>power</w:t>
      </w:r>
      <w:r w:rsidR="00923C14" w:rsidRPr="00BC19B2">
        <w:rPr>
          <w:rFonts w:ascii="Helvetica Neue" w:hAnsi="Helvetica Neue" w:cs="Arial"/>
          <w:szCs w:val="22"/>
          <w:lang w:val="en-US"/>
        </w:rPr>
        <w:t xml:space="preserve"> </w:t>
      </w:r>
      <w:r w:rsidR="00CF6658" w:rsidRPr="00BC19B2">
        <w:rPr>
          <w:rFonts w:ascii="Helvetica Neue" w:hAnsi="Helvetica Neue" w:cs="Arial"/>
          <w:szCs w:val="22"/>
          <w:lang w:val="en-US"/>
        </w:rPr>
        <w:t>to remove Individual Directors is only available to</w:t>
      </w:r>
      <w:r w:rsidR="00923C14" w:rsidRPr="00BC19B2">
        <w:rPr>
          <w:rFonts w:ascii="Helvetica Neue" w:hAnsi="Helvetica Neue" w:cs="Arial"/>
          <w:szCs w:val="22"/>
          <w:lang w:val="en-US"/>
        </w:rPr>
        <w:t xml:space="preserve"> the Board itself </w:t>
      </w:r>
      <w:r w:rsidR="00CF6658" w:rsidRPr="00BC19B2">
        <w:rPr>
          <w:rFonts w:ascii="Helvetica Neue" w:hAnsi="Helvetica Neue" w:cs="Arial"/>
          <w:szCs w:val="22"/>
          <w:lang w:val="en-US"/>
        </w:rPr>
        <w:t>pursuant to existing Bylaws</w:t>
      </w:r>
      <w:r w:rsidR="00281DC9" w:rsidRPr="00BC19B2">
        <w:rPr>
          <w:rFonts w:ascii="Helvetica Neue" w:hAnsi="Helvetica Neue" w:cs="Arial"/>
          <w:szCs w:val="22"/>
          <w:lang w:val="en-US"/>
        </w:rPr>
        <w:t>.</w:t>
      </w:r>
    </w:p>
    <w:p w14:paraId="61604853" w14:textId="77777777" w:rsidR="00E12252" w:rsidRDefault="00281DC9" w:rsidP="00AC35E4">
      <w:pPr>
        <w:spacing w:before="120" w:after="120"/>
        <w:rPr>
          <w:rFonts w:ascii="Helvetica Neue" w:hAnsi="Helvetica Neue" w:cs="Arial"/>
          <w:szCs w:val="22"/>
          <w:lang w:val="en-US"/>
        </w:rPr>
      </w:pPr>
      <w:r w:rsidRPr="00BC19B2">
        <w:rPr>
          <w:rFonts w:ascii="Helvetica Neue" w:hAnsi="Helvetica Neue" w:cs="Arial"/>
          <w:szCs w:val="22"/>
          <w:lang w:val="en-US"/>
        </w:rPr>
        <w:t xml:space="preserve">Under this Community Power, a Director could be removed by the nominating SO/AC after community consultation. </w:t>
      </w:r>
      <w:r w:rsidR="00597253" w:rsidRPr="00BC19B2">
        <w:rPr>
          <w:rFonts w:ascii="Helvetica Neue" w:hAnsi="Helvetica Neue" w:cs="Arial"/>
          <w:szCs w:val="22"/>
          <w:lang w:val="en-US"/>
        </w:rPr>
        <w:t xml:space="preserve">The CCWG-Accountability expects that this power would only be </w:t>
      </w:r>
      <w:r w:rsidR="00445186" w:rsidRPr="00BC19B2">
        <w:rPr>
          <w:rFonts w:ascii="Helvetica Neue" w:hAnsi="Helvetica Neue" w:cs="Arial"/>
          <w:szCs w:val="22"/>
          <w:lang w:val="en-US"/>
        </w:rPr>
        <w:t xml:space="preserve">used </w:t>
      </w:r>
      <w:r w:rsidR="00597253" w:rsidRPr="00BC19B2">
        <w:rPr>
          <w:rFonts w:ascii="Helvetica Neue" w:hAnsi="Helvetica Neue" w:cs="Arial"/>
          <w:szCs w:val="22"/>
          <w:lang w:val="en-US"/>
        </w:rPr>
        <w:t xml:space="preserve">in cases of serious </w:t>
      </w:r>
      <w:r w:rsidRPr="00BC19B2">
        <w:rPr>
          <w:rFonts w:ascii="Helvetica Neue" w:hAnsi="Helvetica Neue" w:cs="Arial"/>
          <w:szCs w:val="22"/>
          <w:lang w:val="en-US"/>
        </w:rPr>
        <w:t xml:space="preserve">concerns about </w:t>
      </w:r>
      <w:r w:rsidR="00597253" w:rsidRPr="00BC19B2">
        <w:rPr>
          <w:rFonts w:ascii="Helvetica Neue" w:hAnsi="Helvetica Neue" w:cs="Arial"/>
          <w:szCs w:val="22"/>
          <w:lang w:val="en-US"/>
        </w:rPr>
        <w:t>a particular Director.</w:t>
      </w:r>
      <w:r w:rsidR="00954E3B" w:rsidRPr="00BC19B2">
        <w:rPr>
          <w:rStyle w:val="FootnoteReference"/>
          <w:rFonts w:ascii="Helvetica Neue" w:hAnsi="Helvetica Neue" w:cs="Arial"/>
          <w:szCs w:val="22"/>
          <w:lang w:val="en-US"/>
        </w:rPr>
        <w:footnoteReference w:id="4"/>
      </w:r>
      <w:r w:rsidR="00187D4E" w:rsidRPr="00BC19B2">
        <w:rPr>
          <w:rFonts w:ascii="Helvetica Neue" w:hAnsi="Helvetica Neue" w:cs="Arial"/>
          <w:szCs w:val="22"/>
          <w:lang w:val="en-US"/>
        </w:rPr>
        <w:t xml:space="preserve"> </w:t>
      </w:r>
    </w:p>
    <w:p w14:paraId="45C370F1" w14:textId="65E8B19D" w:rsidR="00E12252" w:rsidRPr="00F00CE4" w:rsidRDefault="00E12252" w:rsidP="00E12252">
      <w:pPr>
        <w:spacing w:after="120"/>
        <w:rPr>
          <w:rFonts w:ascii="Helvetica Neue" w:hAnsi="Helvetica Neue" w:cs="Arial"/>
          <w:szCs w:val="22"/>
          <w:lang w:val="en-US"/>
        </w:rPr>
      </w:pPr>
      <w:r w:rsidRPr="00F00CE4">
        <w:rPr>
          <w:rFonts w:ascii="Helvetica Neue" w:hAnsi="Helvetica Neue" w:cs="Arial"/>
          <w:szCs w:val="22"/>
          <w:lang w:val="en-US"/>
        </w:rPr>
        <w:t xml:space="preserve">The escalation and enforcement process to Remove Individual ICANN Board Directors requires the following </w:t>
      </w:r>
      <w:r w:rsidR="0044542B" w:rsidRPr="00F00CE4">
        <w:rPr>
          <w:rFonts w:ascii="Helvetica Neue" w:hAnsi="Helvetica Neue" w:cs="Arial"/>
          <w:szCs w:val="22"/>
          <w:lang w:val="en-US"/>
        </w:rPr>
        <w:t>amendments</w:t>
      </w:r>
      <w:r w:rsidRPr="00F00CE4">
        <w:rPr>
          <w:rFonts w:ascii="Helvetica Neue" w:hAnsi="Helvetica Neue" w:cs="Arial"/>
          <w:szCs w:val="22"/>
          <w:lang w:val="en-US"/>
        </w:rPr>
        <w:t xml:space="preserve"> to the standard escalation and enforcement process described earlier:</w:t>
      </w:r>
      <w:r w:rsidR="0048594D">
        <w:rPr>
          <w:rFonts w:ascii="Helvetica Neue" w:hAnsi="Helvetica Neue" w:cs="Arial"/>
          <w:szCs w:val="22"/>
          <w:lang w:val="en-US"/>
        </w:rPr>
        <w:br/>
      </w:r>
    </w:p>
    <w:p w14:paraId="75D0B0C1" w14:textId="49146EDA" w:rsidR="00E12252" w:rsidRPr="004614BD" w:rsidRDefault="00E12252" w:rsidP="004614BD">
      <w:pPr>
        <w:spacing w:after="120"/>
        <w:rPr>
          <w:rFonts w:ascii="Helvetica Neue" w:hAnsi="Helvetica Neue" w:cs="Arial"/>
          <w:b/>
          <w:szCs w:val="22"/>
          <w:lang w:val="en-US"/>
        </w:rPr>
      </w:pPr>
      <w:r w:rsidRPr="004614BD">
        <w:rPr>
          <w:rFonts w:ascii="Helvetica Neue" w:hAnsi="Helvetica Neue" w:cs="Arial"/>
          <w:b/>
          <w:szCs w:val="22"/>
          <w:lang w:val="en-US"/>
        </w:rPr>
        <w:lastRenderedPageBreak/>
        <w:t>Directors</w:t>
      </w:r>
      <w:r w:rsidR="004614BD" w:rsidRPr="004614BD">
        <w:rPr>
          <w:rFonts w:ascii="Helvetica Neue" w:hAnsi="Helvetica Neue" w:cs="Arial"/>
          <w:b/>
          <w:szCs w:val="22"/>
          <w:lang w:val="en-US"/>
        </w:rPr>
        <w:t xml:space="preserve"> nominated by the Nominating Committee</w:t>
      </w:r>
    </w:p>
    <w:p w14:paraId="6219C8D5" w14:textId="30FE491A" w:rsidR="00E12252" w:rsidRPr="00F00CE4" w:rsidRDefault="00E12252" w:rsidP="004614BD">
      <w:pPr>
        <w:pStyle w:val="ListParagraph"/>
        <w:numPr>
          <w:ilvl w:val="0"/>
          <w:numId w:val="61"/>
        </w:numPr>
        <w:spacing w:after="120"/>
        <w:rPr>
          <w:rFonts w:ascii="Helvetica Neue" w:hAnsi="Helvetica Neue" w:cs="Arial"/>
          <w:szCs w:val="22"/>
          <w:lang w:val="en-US"/>
        </w:rPr>
      </w:pPr>
      <w:r w:rsidRPr="00F00CE4">
        <w:rPr>
          <w:rFonts w:ascii="Helvetica Neue" w:hAnsi="Helvetica Neue" w:cs="Arial"/>
          <w:szCs w:val="22"/>
          <w:lang w:val="en-US"/>
        </w:rPr>
        <w:t xml:space="preserve">In cases where the community perceives that there is a reason to remove a Director appointed by the Nominating Committee it </w:t>
      </w:r>
      <w:r w:rsidR="00C64049" w:rsidRPr="00F00CE4">
        <w:rPr>
          <w:rFonts w:ascii="Helvetica Neue" w:hAnsi="Helvetica Neue" w:cs="Arial"/>
          <w:szCs w:val="22"/>
          <w:lang w:val="en-US"/>
        </w:rPr>
        <w:t>could</w:t>
      </w:r>
      <w:r w:rsidRPr="00F00CE4">
        <w:rPr>
          <w:rFonts w:ascii="Helvetica Neue" w:hAnsi="Helvetica Neue" w:cs="Arial"/>
          <w:szCs w:val="22"/>
          <w:lang w:val="en-US"/>
        </w:rPr>
        <w:t xml:space="preserve"> use the engagement and escalation process to decide if the Sole Designator should remove the Director. It is important to note that this process can only be used once du</w:t>
      </w:r>
      <w:r w:rsidR="00C64049">
        <w:rPr>
          <w:rFonts w:ascii="Helvetica Neue" w:hAnsi="Helvetica Neue" w:cs="Arial"/>
          <w:szCs w:val="22"/>
          <w:lang w:val="en-US"/>
        </w:rPr>
        <w:t>ring a Director’s current term i</w:t>
      </w:r>
      <w:r w:rsidRPr="00F00CE4">
        <w:rPr>
          <w:rFonts w:ascii="Helvetica Neue" w:hAnsi="Helvetica Neue" w:cs="Arial"/>
          <w:szCs w:val="22"/>
          <w:lang w:val="en-US"/>
        </w:rPr>
        <w:t>f the process reaches the step of holding a Community Forum or above and then fails to remove the Director.</w:t>
      </w:r>
    </w:p>
    <w:p w14:paraId="123A82CD" w14:textId="549ECE63" w:rsidR="00E12252" w:rsidRPr="00F00CE4" w:rsidRDefault="00E12252" w:rsidP="004614BD">
      <w:pPr>
        <w:pStyle w:val="ListParagraph"/>
        <w:numPr>
          <w:ilvl w:val="0"/>
          <w:numId w:val="61"/>
        </w:numPr>
        <w:spacing w:after="120"/>
        <w:rPr>
          <w:rFonts w:ascii="Helvetica Neue" w:hAnsi="Helvetica Neue" w:cs="Arial"/>
          <w:szCs w:val="22"/>
          <w:lang w:val="en-US"/>
        </w:rPr>
      </w:pPr>
      <w:r w:rsidRPr="00F00CE4">
        <w:rPr>
          <w:rFonts w:ascii="Helvetica Neue" w:hAnsi="Helvetica Neue" w:cs="Arial"/>
          <w:szCs w:val="22"/>
          <w:lang w:val="en-US"/>
        </w:rPr>
        <w:t xml:space="preserve">Only require 2 </w:t>
      </w:r>
      <w:r w:rsidR="004614BD">
        <w:rPr>
          <w:rFonts w:ascii="Helvetica Neue" w:hAnsi="Helvetica Neue" w:cs="Arial"/>
          <w:szCs w:val="22"/>
          <w:lang w:val="en-US"/>
        </w:rPr>
        <w:t>Supporting Organizations</w:t>
      </w:r>
      <w:r w:rsidRPr="00F00CE4">
        <w:rPr>
          <w:rFonts w:ascii="Helvetica Neue" w:hAnsi="Helvetica Neue" w:cs="Arial"/>
          <w:szCs w:val="22"/>
          <w:lang w:val="en-US"/>
        </w:rPr>
        <w:t xml:space="preserve"> or </w:t>
      </w:r>
      <w:r w:rsidR="004614BD">
        <w:rPr>
          <w:rFonts w:ascii="Helvetica Neue" w:hAnsi="Helvetica Neue" w:cs="Arial"/>
          <w:szCs w:val="22"/>
          <w:lang w:val="en-US"/>
        </w:rPr>
        <w:t>Advisory Committees</w:t>
      </w:r>
      <w:r w:rsidRPr="00F00CE4">
        <w:rPr>
          <w:rFonts w:ascii="Helvetica Neue" w:hAnsi="Helvetica Neue" w:cs="Arial"/>
          <w:szCs w:val="22"/>
          <w:lang w:val="en-US"/>
        </w:rPr>
        <w:t xml:space="preserve"> to convene a Community Forum</w:t>
      </w:r>
    </w:p>
    <w:p w14:paraId="69B8A9C4" w14:textId="7FEEF7F5" w:rsidR="00E12252" w:rsidRPr="00F00CE4" w:rsidRDefault="00E12252" w:rsidP="004614BD">
      <w:pPr>
        <w:pStyle w:val="ListParagraph"/>
        <w:numPr>
          <w:ilvl w:val="0"/>
          <w:numId w:val="61"/>
        </w:numPr>
        <w:spacing w:after="120"/>
        <w:rPr>
          <w:rFonts w:ascii="Helvetica Neue" w:hAnsi="Helvetica Neue" w:cs="Arial"/>
          <w:szCs w:val="22"/>
          <w:lang w:val="en-US"/>
        </w:rPr>
      </w:pPr>
      <w:r w:rsidRPr="00F00CE4">
        <w:rPr>
          <w:rFonts w:ascii="Helvetica Neue" w:hAnsi="Helvetica Neue" w:cs="Arial"/>
          <w:szCs w:val="22"/>
          <w:lang w:val="en-US"/>
        </w:rPr>
        <w:t xml:space="preserve">Only require 3 </w:t>
      </w:r>
      <w:r w:rsidR="004614BD">
        <w:rPr>
          <w:rFonts w:ascii="Helvetica Neue" w:hAnsi="Helvetica Neue" w:cs="Arial"/>
          <w:szCs w:val="22"/>
          <w:lang w:val="en-US"/>
        </w:rPr>
        <w:t>Supporting Organizations</w:t>
      </w:r>
      <w:r w:rsidRPr="00F00CE4">
        <w:rPr>
          <w:rFonts w:ascii="Helvetica Neue" w:hAnsi="Helvetica Neue" w:cs="Arial"/>
          <w:szCs w:val="22"/>
          <w:lang w:val="en-US"/>
        </w:rPr>
        <w:t xml:space="preserve"> or </w:t>
      </w:r>
      <w:r w:rsidR="004614BD">
        <w:rPr>
          <w:rFonts w:ascii="Helvetica Neue" w:hAnsi="Helvetica Neue" w:cs="Arial"/>
          <w:szCs w:val="22"/>
          <w:lang w:val="en-US"/>
        </w:rPr>
        <w:t>Advisory Committees</w:t>
      </w:r>
      <w:r w:rsidRPr="00F00CE4">
        <w:rPr>
          <w:rFonts w:ascii="Helvetica Neue" w:hAnsi="Helvetica Neue" w:cs="Arial"/>
          <w:szCs w:val="22"/>
          <w:lang w:val="en-US"/>
        </w:rPr>
        <w:t>, and none objecting, for the empowered community to use the power.</w:t>
      </w:r>
    </w:p>
    <w:p w14:paraId="6C55C65A" w14:textId="77777777" w:rsidR="00E12252" w:rsidRPr="00F00CE4" w:rsidRDefault="00E12252" w:rsidP="004614BD">
      <w:pPr>
        <w:pStyle w:val="ListParagraph"/>
        <w:numPr>
          <w:ilvl w:val="0"/>
          <w:numId w:val="61"/>
        </w:numPr>
        <w:spacing w:after="120"/>
        <w:rPr>
          <w:rFonts w:ascii="Helvetica Neue" w:hAnsi="Helvetica Neue" w:cs="Arial"/>
          <w:szCs w:val="22"/>
          <w:lang w:val="en-US"/>
        </w:rPr>
      </w:pPr>
      <w:r w:rsidRPr="00F00CE4">
        <w:rPr>
          <w:rFonts w:ascii="Helvetica Neue" w:hAnsi="Helvetica Neue" w:cs="Arial"/>
          <w:szCs w:val="22"/>
          <w:lang w:val="en-US"/>
        </w:rPr>
        <w:t>Naming a replacement</w:t>
      </w:r>
    </w:p>
    <w:p w14:paraId="31A75818" w14:textId="77777777" w:rsidR="00E12252" w:rsidRPr="00F00CE4" w:rsidRDefault="00E12252" w:rsidP="004614BD">
      <w:pPr>
        <w:pStyle w:val="ListParagraph"/>
        <w:numPr>
          <w:ilvl w:val="1"/>
          <w:numId w:val="61"/>
        </w:numPr>
        <w:spacing w:after="120"/>
        <w:rPr>
          <w:rFonts w:ascii="Helvetica Neue" w:hAnsi="Helvetica Neue" w:cs="Arial"/>
          <w:szCs w:val="22"/>
          <w:lang w:val="en-US"/>
        </w:rPr>
      </w:pPr>
      <w:r w:rsidRPr="00F00CE4">
        <w:rPr>
          <w:rFonts w:ascii="Helvetica Neue" w:hAnsi="Helvetica Neue" w:cs="Arial"/>
          <w:szCs w:val="22"/>
          <w:lang w:val="en-US"/>
        </w:rPr>
        <w:t>The Nominating Committee may instruct the Sole Designator to appoint a new Director. It is expected that the Nominating Committee will amend its procedures so as to have several “reserve” candidates in place.</w:t>
      </w:r>
    </w:p>
    <w:p w14:paraId="7BEB4BAF" w14:textId="77777777" w:rsidR="00E12252" w:rsidRPr="00F00CE4" w:rsidRDefault="00E12252" w:rsidP="004614BD">
      <w:pPr>
        <w:pStyle w:val="ListParagraph"/>
        <w:numPr>
          <w:ilvl w:val="1"/>
          <w:numId w:val="61"/>
        </w:numPr>
        <w:spacing w:after="120"/>
        <w:rPr>
          <w:rFonts w:ascii="Helvetica Neue" w:hAnsi="Helvetica Neue" w:cs="Arial"/>
          <w:szCs w:val="22"/>
          <w:lang w:val="en-US"/>
        </w:rPr>
      </w:pPr>
      <w:r w:rsidRPr="00F00CE4">
        <w:rPr>
          <w:rFonts w:ascii="Helvetica Neue" w:hAnsi="Helvetica Neue" w:cs="Arial"/>
          <w:szCs w:val="22"/>
          <w:lang w:val="en-US"/>
        </w:rPr>
        <w:t>Replacement Directors will fill the same “seat” and their term will come to an end when the term of the original Director was to end. A Director appointed in such circumstances will not have their remaining time in the role counted against any term limits, to which they would otherwise be subject.</w:t>
      </w:r>
    </w:p>
    <w:p w14:paraId="149ED196" w14:textId="77777777" w:rsidR="004614BD" w:rsidRDefault="004614BD" w:rsidP="004614BD">
      <w:pPr>
        <w:spacing w:after="120"/>
        <w:rPr>
          <w:rFonts w:ascii="Helvetica Neue" w:hAnsi="Helvetica Neue" w:cs="Arial"/>
          <w:b/>
          <w:szCs w:val="22"/>
          <w:lang w:val="en-US"/>
        </w:rPr>
      </w:pPr>
    </w:p>
    <w:p w14:paraId="0CC376E8" w14:textId="1F7F0F76" w:rsidR="00E12252" w:rsidRPr="004614BD" w:rsidRDefault="00E12252" w:rsidP="004614BD">
      <w:pPr>
        <w:spacing w:after="120"/>
        <w:rPr>
          <w:rFonts w:ascii="Helvetica Neue" w:hAnsi="Helvetica Neue" w:cs="Arial"/>
          <w:b/>
          <w:szCs w:val="22"/>
          <w:lang w:val="en-US"/>
        </w:rPr>
      </w:pPr>
      <w:r w:rsidRPr="004614BD">
        <w:rPr>
          <w:rFonts w:ascii="Helvetica Neue" w:hAnsi="Helvetica Neue" w:cs="Arial"/>
          <w:b/>
          <w:szCs w:val="22"/>
          <w:lang w:val="en-US"/>
        </w:rPr>
        <w:t>Directors</w:t>
      </w:r>
      <w:r w:rsidR="004614BD" w:rsidRPr="004614BD">
        <w:rPr>
          <w:rFonts w:ascii="Helvetica Neue" w:hAnsi="Helvetica Neue" w:cs="Arial"/>
          <w:b/>
          <w:szCs w:val="22"/>
          <w:lang w:val="en-US"/>
        </w:rPr>
        <w:t xml:space="preserve"> Nominated by a Supporting Organization or Advisory Committee</w:t>
      </w:r>
    </w:p>
    <w:p w14:paraId="41B55F59" w14:textId="77777777" w:rsidR="00E12252" w:rsidRPr="00F00CE4" w:rsidRDefault="00E12252" w:rsidP="004614BD">
      <w:pPr>
        <w:pStyle w:val="ListParagraph"/>
        <w:numPr>
          <w:ilvl w:val="0"/>
          <w:numId w:val="61"/>
        </w:numPr>
        <w:spacing w:after="120"/>
        <w:rPr>
          <w:rFonts w:ascii="Helvetica Neue" w:hAnsi="Helvetica Neue" w:cs="Arial"/>
          <w:szCs w:val="22"/>
          <w:lang w:val="en-US"/>
        </w:rPr>
      </w:pPr>
      <w:r w:rsidRPr="00F00CE4">
        <w:rPr>
          <w:rFonts w:ascii="Helvetica Neue" w:hAnsi="Helvetica Neue" w:cs="Arial"/>
          <w:szCs w:val="22"/>
          <w:lang w:val="en-US"/>
        </w:rPr>
        <w:t>In cases where the nominating Supporting Organization or Advisory Committee believes there is a reason to remove with its appointed Director it can use the following escalation process to determine whether the Sole Designator will remove. It is important to note that this process can only be used once during a Director’s term if the process reaches the step of holding a Community Forum or above and then fails to remove the Director.</w:t>
      </w:r>
    </w:p>
    <w:p w14:paraId="6617B498" w14:textId="77777777" w:rsidR="00E12252" w:rsidRPr="00F00CE4" w:rsidRDefault="00E12252" w:rsidP="004614BD">
      <w:pPr>
        <w:pStyle w:val="ListParagraph"/>
        <w:numPr>
          <w:ilvl w:val="0"/>
          <w:numId w:val="61"/>
        </w:numPr>
        <w:spacing w:after="120"/>
        <w:rPr>
          <w:rFonts w:ascii="Helvetica Neue" w:hAnsi="Helvetica Neue" w:cs="Arial"/>
          <w:szCs w:val="22"/>
          <w:lang w:val="en-US"/>
        </w:rPr>
      </w:pPr>
      <w:r w:rsidRPr="00F00CE4">
        <w:rPr>
          <w:rFonts w:ascii="Helvetica Neue" w:hAnsi="Helvetica Neue" w:cs="Arial"/>
          <w:szCs w:val="22"/>
          <w:lang w:val="en-US"/>
        </w:rPr>
        <w:t>The petition can only be started in the SO or AC that nominated the Director.</w:t>
      </w:r>
    </w:p>
    <w:p w14:paraId="36780E33" w14:textId="77777777" w:rsidR="00E12252" w:rsidRPr="00F00CE4" w:rsidRDefault="00E12252" w:rsidP="004614BD">
      <w:pPr>
        <w:pStyle w:val="ListParagraph"/>
        <w:numPr>
          <w:ilvl w:val="0"/>
          <w:numId w:val="61"/>
        </w:numPr>
        <w:spacing w:after="120"/>
        <w:rPr>
          <w:rFonts w:ascii="Helvetica Neue" w:hAnsi="Helvetica Neue" w:cs="Arial"/>
          <w:szCs w:val="22"/>
          <w:lang w:val="en-US"/>
        </w:rPr>
      </w:pPr>
      <w:r w:rsidRPr="00F00CE4">
        <w:rPr>
          <w:rFonts w:ascii="Helvetica Neue" w:hAnsi="Helvetica Neue" w:cs="Arial"/>
          <w:szCs w:val="22"/>
          <w:lang w:val="en-US"/>
        </w:rPr>
        <w:t>The petition to hold a conference call is successful if the SO or AC that nominated the Director approves it.</w:t>
      </w:r>
    </w:p>
    <w:p w14:paraId="36C59258" w14:textId="77777777" w:rsidR="00E12252" w:rsidRPr="00F00CE4" w:rsidRDefault="00E12252" w:rsidP="004614BD">
      <w:pPr>
        <w:pStyle w:val="ListParagraph"/>
        <w:numPr>
          <w:ilvl w:val="0"/>
          <w:numId w:val="61"/>
        </w:numPr>
        <w:rPr>
          <w:rFonts w:ascii="Helvetica Neue" w:hAnsi="Helvetica Neue" w:cs="Arial"/>
          <w:szCs w:val="22"/>
          <w:lang w:val="en-US"/>
        </w:rPr>
      </w:pPr>
      <w:r w:rsidRPr="00F00CE4">
        <w:rPr>
          <w:rFonts w:ascii="Helvetica Neue" w:hAnsi="Helvetica Neue" w:cs="Arial"/>
          <w:szCs w:val="22"/>
          <w:lang w:val="en-US"/>
        </w:rPr>
        <w:t xml:space="preserve">If a petition is accepted, the Chair of the relevant Supporting Organization or Advisory Committee will meet promptly in private (by phone or in-person) with the concerned Director to discuss the approved petition. If no resolution is found, the Supporting Organization or Advisory Committee schedule a Conference Call within 7 days of the petition being accepted. </w:t>
      </w:r>
    </w:p>
    <w:p w14:paraId="548C0F50" w14:textId="23C7D1C5" w:rsidR="00E12252" w:rsidRPr="00F00CE4" w:rsidRDefault="00E12252" w:rsidP="004614BD">
      <w:pPr>
        <w:pStyle w:val="ListParagraph"/>
        <w:numPr>
          <w:ilvl w:val="0"/>
          <w:numId w:val="61"/>
        </w:numPr>
        <w:spacing w:after="120"/>
        <w:rPr>
          <w:rFonts w:ascii="Helvetica Neue" w:hAnsi="Helvetica Neue" w:cs="Arial"/>
          <w:szCs w:val="22"/>
          <w:lang w:val="en-US"/>
        </w:rPr>
      </w:pPr>
      <w:r w:rsidRPr="00F00CE4">
        <w:rPr>
          <w:rFonts w:ascii="Helvetica Neue" w:hAnsi="Helvetica Neue" w:cs="Arial"/>
          <w:szCs w:val="22"/>
          <w:lang w:val="en-US"/>
        </w:rPr>
        <w:t xml:space="preserve">The process proceeds directly to a </w:t>
      </w:r>
      <w:r w:rsidR="006F2102" w:rsidRPr="00F00CE4">
        <w:rPr>
          <w:rFonts w:ascii="Helvetica Neue" w:hAnsi="Helvetica Neue" w:cs="Arial"/>
          <w:szCs w:val="22"/>
          <w:lang w:val="en-US"/>
        </w:rPr>
        <w:t>C</w:t>
      </w:r>
      <w:r w:rsidRPr="00F00CE4">
        <w:rPr>
          <w:rFonts w:ascii="Helvetica Neue" w:hAnsi="Helvetica Neue" w:cs="Arial"/>
          <w:szCs w:val="22"/>
          <w:lang w:val="en-US"/>
        </w:rPr>
        <w:t xml:space="preserve">ommunity </w:t>
      </w:r>
      <w:r w:rsidR="006F2102" w:rsidRPr="00F00CE4">
        <w:rPr>
          <w:rFonts w:ascii="Helvetica Neue" w:hAnsi="Helvetica Neue" w:cs="Arial"/>
          <w:szCs w:val="22"/>
          <w:lang w:val="en-US"/>
        </w:rPr>
        <w:t>F</w:t>
      </w:r>
      <w:r w:rsidRPr="00F00CE4">
        <w:rPr>
          <w:rFonts w:ascii="Helvetica Neue" w:hAnsi="Helvetica Neue" w:cs="Arial"/>
          <w:szCs w:val="22"/>
          <w:lang w:val="en-US"/>
        </w:rPr>
        <w:t>orum following the conference call if the parties have not resolved their differences.</w:t>
      </w:r>
    </w:p>
    <w:p w14:paraId="1C3445A2" w14:textId="4ED0EEB4" w:rsidR="00E12252" w:rsidRPr="00F00CE4" w:rsidRDefault="00E12252" w:rsidP="004614BD">
      <w:pPr>
        <w:pStyle w:val="ListParagraph"/>
        <w:numPr>
          <w:ilvl w:val="0"/>
          <w:numId w:val="61"/>
        </w:numPr>
        <w:rPr>
          <w:rFonts w:ascii="Helvetica Neue" w:hAnsi="Helvetica Neue" w:cs="Arial"/>
          <w:szCs w:val="22"/>
          <w:lang w:val="en-US"/>
        </w:rPr>
      </w:pPr>
      <w:r w:rsidRPr="00F00CE4">
        <w:rPr>
          <w:rFonts w:ascii="Helvetica Neue" w:hAnsi="Helvetica Neue" w:cs="Arial"/>
          <w:szCs w:val="22"/>
          <w:lang w:val="en-US"/>
        </w:rPr>
        <w:t xml:space="preserve">At the end of the </w:t>
      </w:r>
      <w:r w:rsidR="006F2102" w:rsidRPr="00F00CE4">
        <w:rPr>
          <w:rFonts w:ascii="Helvetica Neue" w:hAnsi="Helvetica Neue" w:cs="Arial"/>
          <w:szCs w:val="22"/>
          <w:lang w:val="en-US"/>
        </w:rPr>
        <w:t>C</w:t>
      </w:r>
      <w:r w:rsidRPr="00F00CE4">
        <w:rPr>
          <w:rFonts w:ascii="Helvetica Neue" w:hAnsi="Helvetica Neue" w:cs="Arial"/>
          <w:szCs w:val="22"/>
          <w:lang w:val="en-US"/>
        </w:rPr>
        <w:t xml:space="preserve">ommunity </w:t>
      </w:r>
      <w:r w:rsidR="006F2102" w:rsidRPr="00F00CE4">
        <w:rPr>
          <w:rFonts w:ascii="Helvetica Neue" w:hAnsi="Helvetica Neue" w:cs="Arial"/>
          <w:szCs w:val="22"/>
          <w:lang w:val="en-US"/>
        </w:rPr>
        <w:t>F</w:t>
      </w:r>
      <w:r w:rsidRPr="00F00CE4">
        <w:rPr>
          <w:rFonts w:ascii="Helvetica Neue" w:hAnsi="Helvetica Neue" w:cs="Arial"/>
          <w:szCs w:val="22"/>
          <w:lang w:val="en-US"/>
        </w:rPr>
        <w:t>orum the Community Forum Chair will issue a formal call for comments and recommendations from the community, and input received will be sent to the relevant Supporting Organization or Advisory Committee and posted publicly within 7 days</w:t>
      </w:r>
    </w:p>
    <w:p w14:paraId="1C601BF7" w14:textId="77777777" w:rsidR="00E12252" w:rsidRPr="00F00CE4" w:rsidRDefault="00E12252" w:rsidP="004614BD">
      <w:pPr>
        <w:pStyle w:val="ListParagraph"/>
        <w:numPr>
          <w:ilvl w:val="0"/>
          <w:numId w:val="61"/>
        </w:numPr>
        <w:spacing w:after="120"/>
        <w:rPr>
          <w:rFonts w:ascii="Helvetica Neue" w:hAnsi="Helvetica Neue" w:cs="Arial"/>
          <w:szCs w:val="22"/>
          <w:lang w:val="en-US"/>
        </w:rPr>
      </w:pPr>
      <w:r w:rsidRPr="00F00CE4">
        <w:rPr>
          <w:rFonts w:ascii="Helvetica Neue" w:hAnsi="Helvetica Neue" w:cs="Arial"/>
          <w:szCs w:val="22"/>
          <w:lang w:val="en-US"/>
        </w:rPr>
        <w:t>Supporting Organizations and/or Advisory Committees publish their comments and recommendations (7 days)</w:t>
      </w:r>
    </w:p>
    <w:p w14:paraId="2E1D8A7B" w14:textId="4062560B" w:rsidR="00E12252" w:rsidRPr="00F00CE4" w:rsidRDefault="00E12252" w:rsidP="004614BD">
      <w:pPr>
        <w:pStyle w:val="ListParagraph"/>
        <w:numPr>
          <w:ilvl w:val="0"/>
          <w:numId w:val="61"/>
        </w:numPr>
        <w:spacing w:after="120"/>
        <w:rPr>
          <w:rFonts w:ascii="Helvetica Neue" w:hAnsi="Helvetica Neue" w:cs="Arial"/>
          <w:szCs w:val="22"/>
          <w:lang w:val="en-US"/>
        </w:rPr>
      </w:pPr>
      <w:r w:rsidRPr="00F00CE4">
        <w:rPr>
          <w:rFonts w:ascii="Helvetica Neue" w:hAnsi="Helvetica Neue" w:cs="Arial"/>
          <w:szCs w:val="22"/>
          <w:lang w:val="en-US"/>
        </w:rPr>
        <w:t>Decision to use its power as an Empowered Community (7 days from the conclusion of the Comment period) is the responsibility of the nominating S</w:t>
      </w:r>
      <w:r w:rsidR="006F2102" w:rsidRPr="00F00CE4">
        <w:rPr>
          <w:rFonts w:ascii="Helvetica Neue" w:hAnsi="Helvetica Neue" w:cs="Arial"/>
          <w:szCs w:val="22"/>
          <w:lang w:val="en-US"/>
        </w:rPr>
        <w:t>O</w:t>
      </w:r>
      <w:r w:rsidRPr="00F00CE4">
        <w:rPr>
          <w:rFonts w:ascii="Helvetica Neue" w:hAnsi="Helvetica Neue" w:cs="Arial"/>
          <w:szCs w:val="22"/>
          <w:lang w:val="en-US"/>
        </w:rPr>
        <w:t xml:space="preserve"> or AC only. As such the threshold is 1.</w:t>
      </w:r>
    </w:p>
    <w:p w14:paraId="3E56498E" w14:textId="77777777" w:rsidR="00E12252" w:rsidRPr="00F00CE4" w:rsidRDefault="00E12252" w:rsidP="004614BD">
      <w:pPr>
        <w:pStyle w:val="ListParagraph"/>
        <w:numPr>
          <w:ilvl w:val="0"/>
          <w:numId w:val="61"/>
        </w:numPr>
        <w:spacing w:after="120"/>
        <w:rPr>
          <w:rFonts w:ascii="Helvetica Neue" w:hAnsi="Helvetica Neue" w:cs="Arial"/>
          <w:szCs w:val="22"/>
          <w:lang w:val="en-US"/>
        </w:rPr>
      </w:pPr>
      <w:r w:rsidRPr="00F00CE4">
        <w:rPr>
          <w:rFonts w:ascii="Helvetica Neue" w:hAnsi="Helvetica Neue" w:cs="Arial"/>
          <w:szCs w:val="22"/>
          <w:lang w:val="en-US"/>
        </w:rPr>
        <w:t>Naming a replacement</w:t>
      </w:r>
    </w:p>
    <w:p w14:paraId="0F50A142" w14:textId="77777777" w:rsidR="00E12252" w:rsidRPr="00F00CE4" w:rsidRDefault="00E12252" w:rsidP="004614BD">
      <w:pPr>
        <w:pStyle w:val="ListParagraph"/>
        <w:numPr>
          <w:ilvl w:val="1"/>
          <w:numId w:val="61"/>
        </w:numPr>
        <w:spacing w:after="120"/>
        <w:rPr>
          <w:rFonts w:ascii="Helvetica Neue" w:hAnsi="Helvetica Neue" w:cs="Arial"/>
          <w:szCs w:val="22"/>
          <w:lang w:val="en-US"/>
        </w:rPr>
      </w:pPr>
      <w:r w:rsidRPr="00F00CE4">
        <w:rPr>
          <w:rFonts w:ascii="Helvetica Neue" w:hAnsi="Helvetica Neue" w:cs="Arial"/>
          <w:szCs w:val="22"/>
          <w:lang w:val="en-US"/>
        </w:rPr>
        <w:t xml:space="preserve">The respective Supporting Organization or Advisory Committee is responsible for filling their vacancy on the ICANN Board through its usual process (as set out in Article VI, Section 12.1 of the Bylaws). </w:t>
      </w:r>
    </w:p>
    <w:p w14:paraId="7A5E26FF" w14:textId="178BB7FE" w:rsidR="000839FC" w:rsidRPr="00F00CE4" w:rsidRDefault="00E12252" w:rsidP="004614BD">
      <w:pPr>
        <w:pStyle w:val="ListParagraph"/>
        <w:numPr>
          <w:ilvl w:val="1"/>
          <w:numId w:val="61"/>
        </w:numPr>
        <w:spacing w:after="120"/>
        <w:rPr>
          <w:rFonts w:ascii="Helvetica Neue" w:hAnsi="Helvetica Neue" w:cs="Arial"/>
          <w:szCs w:val="22"/>
          <w:lang w:val="en-US"/>
        </w:rPr>
      </w:pPr>
      <w:r w:rsidRPr="00F00CE4">
        <w:rPr>
          <w:rFonts w:ascii="Helvetica Neue" w:hAnsi="Helvetica Neue" w:cs="Arial"/>
          <w:szCs w:val="22"/>
          <w:lang w:val="en-US"/>
        </w:rPr>
        <w:lastRenderedPageBreak/>
        <w:t>Replacement Directors will fill the same “seat” and their term will come to an end when the term of the original Director was to end. A Director appointed in such circumstances will not have their remaining time in the role counted against any term limits, to which they would otherwise be subject.</w:t>
      </w:r>
    </w:p>
    <w:p w14:paraId="090B05BE" w14:textId="77777777" w:rsidR="00597253" w:rsidRPr="00BC19B2" w:rsidRDefault="00597253" w:rsidP="00AC35E4">
      <w:pPr>
        <w:spacing w:before="120" w:after="120"/>
        <w:rPr>
          <w:rFonts w:ascii="Helvetica Neue" w:hAnsi="Helvetica Neue" w:cs="Arial"/>
          <w:szCs w:val="22"/>
          <w:lang w:val="en-US"/>
        </w:rPr>
      </w:pPr>
    </w:p>
    <w:p w14:paraId="06E7FC4E" w14:textId="77777777" w:rsidR="00597253" w:rsidRPr="00BC19B2" w:rsidRDefault="00573BDE" w:rsidP="0048594D">
      <w:pPr>
        <w:pStyle w:val="Heading2"/>
      </w:pPr>
      <w:bookmarkStart w:id="37" w:name="_Toc308544626"/>
      <w:bookmarkStart w:id="38" w:name="_Toc308967819"/>
      <w:r w:rsidRPr="00BC19B2">
        <w:t>The Power to Recall the Entire ICANN Board</w:t>
      </w:r>
      <w:bookmarkEnd w:id="37"/>
      <w:bookmarkEnd w:id="38"/>
    </w:p>
    <w:p w14:paraId="0CC6EB3F" w14:textId="77777777" w:rsidR="00597253" w:rsidRPr="00BC19B2" w:rsidRDefault="00597253" w:rsidP="00AC35E4">
      <w:pPr>
        <w:spacing w:before="120" w:after="120"/>
        <w:rPr>
          <w:rFonts w:ascii="Helvetica Neue" w:hAnsi="Helvetica Neue" w:cs="Arial"/>
          <w:szCs w:val="22"/>
          <w:lang w:val="en-US"/>
        </w:rPr>
      </w:pPr>
      <w:r w:rsidRPr="00BC19B2">
        <w:rPr>
          <w:rFonts w:ascii="Helvetica Neue" w:hAnsi="Helvetica Neue" w:cs="Arial"/>
          <w:szCs w:val="22"/>
          <w:lang w:val="en-US"/>
        </w:rPr>
        <w:t>The CCWG-Accountability believes there may be situations where removing Individual Directors from ICANN’s Board may not be a sufficient accountability remedy for the community.</w:t>
      </w:r>
    </w:p>
    <w:p w14:paraId="463B7820" w14:textId="31D07FDB" w:rsidR="00597253" w:rsidRPr="001142DA" w:rsidRDefault="00597253" w:rsidP="00AC35E4">
      <w:pPr>
        <w:spacing w:before="120" w:after="120"/>
        <w:rPr>
          <w:rFonts w:ascii="Helvetica Neue" w:hAnsi="Helvetica Neue" w:cs="Arial"/>
          <w:szCs w:val="22"/>
          <w:lang w:val="en-US"/>
        </w:rPr>
      </w:pPr>
      <w:r w:rsidRPr="00BC19B2">
        <w:rPr>
          <w:rFonts w:ascii="Helvetica Neue" w:hAnsi="Helvetica Neue" w:cs="Arial"/>
          <w:szCs w:val="22"/>
          <w:lang w:val="en-US"/>
        </w:rPr>
        <w:t xml:space="preserve">In cases where the community perceives that a set of problems has become </w:t>
      </w:r>
      <w:r w:rsidR="005A20D0">
        <w:rPr>
          <w:rFonts w:ascii="Helvetica Neue" w:hAnsi="Helvetica Neue" w:cs="Arial"/>
          <w:szCs w:val="22"/>
          <w:lang w:val="en-US"/>
        </w:rPr>
        <w:t>impossible to resolve</w:t>
      </w:r>
      <w:r w:rsidRPr="00BC19B2">
        <w:rPr>
          <w:rFonts w:ascii="Helvetica Neue" w:hAnsi="Helvetica Neue" w:cs="Arial"/>
          <w:szCs w:val="22"/>
          <w:lang w:val="en-US"/>
        </w:rPr>
        <w:t>, the community may wish to signal its lack of confidence in the Board by petitioning for a recall (i.e. the removal) of the entire ICANN Board</w:t>
      </w:r>
      <w:r w:rsidR="005474FD" w:rsidRPr="00BC19B2">
        <w:rPr>
          <w:rFonts w:ascii="Helvetica Neue" w:hAnsi="Helvetica Neue" w:cs="Arial"/>
          <w:szCs w:val="22"/>
          <w:lang w:val="en-US"/>
        </w:rPr>
        <w:t xml:space="preserve"> (except the CEO who is appointed by the Board)</w:t>
      </w:r>
      <w:r w:rsidRPr="00BC19B2">
        <w:rPr>
          <w:rFonts w:ascii="Helvetica Neue" w:hAnsi="Helvetica Neue" w:cs="Arial"/>
          <w:szCs w:val="22"/>
          <w:lang w:val="en-US"/>
        </w:rPr>
        <w:t>. Th</w:t>
      </w:r>
      <w:r w:rsidR="00854CED" w:rsidRPr="00BC19B2">
        <w:rPr>
          <w:rFonts w:ascii="Helvetica Neue" w:hAnsi="Helvetica Neue" w:cs="Arial"/>
          <w:szCs w:val="22"/>
          <w:lang w:val="en-US"/>
        </w:rPr>
        <w:t>e power to recall a Board</w:t>
      </w:r>
      <w:r w:rsidRPr="00BC19B2">
        <w:rPr>
          <w:rFonts w:ascii="Helvetica Neue" w:hAnsi="Helvetica Neue" w:cs="Arial"/>
          <w:szCs w:val="22"/>
          <w:lang w:val="en-US"/>
        </w:rPr>
        <w:t xml:space="preserve"> is </w:t>
      </w:r>
      <w:r w:rsidR="005474FD" w:rsidRPr="00BC19B2">
        <w:rPr>
          <w:rFonts w:ascii="Helvetica Neue" w:hAnsi="Helvetica Neue" w:cs="Arial"/>
          <w:szCs w:val="22"/>
          <w:lang w:val="en-US"/>
        </w:rPr>
        <w:t xml:space="preserve">a </w:t>
      </w:r>
      <w:r w:rsidR="00731833" w:rsidRPr="00BC19B2">
        <w:rPr>
          <w:rFonts w:ascii="Helvetica Neue" w:hAnsi="Helvetica Neue" w:cs="Arial"/>
          <w:szCs w:val="22"/>
          <w:lang w:val="en-US"/>
        </w:rPr>
        <w:t xml:space="preserve">critical enforcement mechanism for the </w:t>
      </w:r>
      <w:r w:rsidR="00641A19">
        <w:rPr>
          <w:rFonts w:ascii="Helvetica Neue" w:hAnsi="Helvetica Neue" w:cs="Arial"/>
          <w:szCs w:val="22"/>
          <w:lang w:val="en-US"/>
        </w:rPr>
        <w:t>Empowered Community</w:t>
      </w:r>
      <w:r w:rsidR="005474FD" w:rsidRPr="00BC19B2">
        <w:rPr>
          <w:rFonts w:ascii="Helvetica Neue" w:hAnsi="Helvetica Neue" w:cs="Arial"/>
          <w:szCs w:val="22"/>
          <w:lang w:val="en-US"/>
        </w:rPr>
        <w:t xml:space="preserve"> </w:t>
      </w:r>
      <w:r w:rsidR="005474FD" w:rsidRPr="001142DA">
        <w:rPr>
          <w:u w:color="0000FF"/>
          <w:lang w:val="en-US"/>
        </w:rPr>
        <w:t>because it</w:t>
      </w:r>
      <w:r w:rsidR="005474FD" w:rsidRPr="001142DA">
        <w:rPr>
          <w:lang w:val="en-US"/>
        </w:rPr>
        <w:t xml:space="preserve"> </w:t>
      </w:r>
      <w:bookmarkStart w:id="39" w:name="_cp_text_4_275"/>
      <w:r w:rsidR="005474FD" w:rsidRPr="001142DA">
        <w:rPr>
          <w:u w:color="008000"/>
          <w:lang w:val="en-US"/>
        </w:rPr>
        <w:t xml:space="preserve">can be </w:t>
      </w:r>
      <w:bookmarkStart w:id="40" w:name="_cp_text_1_276"/>
      <w:bookmarkEnd w:id="39"/>
      <w:r w:rsidR="005474FD" w:rsidRPr="001142DA">
        <w:rPr>
          <w:u w:color="0000FF"/>
          <w:lang w:val="en-US"/>
        </w:rPr>
        <w:t>used to</w:t>
      </w:r>
      <w:r w:rsidR="005474FD" w:rsidRPr="001142DA">
        <w:rPr>
          <w:lang w:val="en-US"/>
        </w:rPr>
        <w:t xml:space="preserve"> </w:t>
      </w:r>
      <w:bookmarkStart w:id="41" w:name="_cp_text_4_277"/>
      <w:bookmarkEnd w:id="40"/>
      <w:r w:rsidR="005474FD" w:rsidRPr="001142DA">
        <w:rPr>
          <w:u w:color="008000"/>
          <w:lang w:val="en-US"/>
        </w:rPr>
        <w:t xml:space="preserve">support the </w:t>
      </w:r>
      <w:bookmarkStart w:id="42" w:name="_cp_text_1_278"/>
      <w:bookmarkEnd w:id="41"/>
      <w:r w:rsidR="005474FD" w:rsidRPr="001142DA">
        <w:rPr>
          <w:u w:color="0000FF"/>
          <w:lang w:val="en-US"/>
        </w:rPr>
        <w:t>other Community Powers and provide a final and binding accountability mechanism</w:t>
      </w:r>
      <w:bookmarkEnd w:id="42"/>
      <w:r w:rsidR="005474FD" w:rsidRPr="001142DA">
        <w:rPr>
          <w:lang w:val="en-US"/>
        </w:rPr>
        <w:t>.</w:t>
      </w:r>
    </w:p>
    <w:p w14:paraId="727C2BDA" w14:textId="7658B0F6" w:rsidR="00F50AD9" w:rsidRPr="00BC19B2" w:rsidRDefault="00483BAD" w:rsidP="00AC35E4">
      <w:pPr>
        <w:spacing w:before="120" w:after="120"/>
        <w:rPr>
          <w:rFonts w:ascii="Helvetica Neue" w:hAnsi="Helvetica Neue" w:cs="Arial"/>
          <w:szCs w:val="22"/>
          <w:lang w:val="en-US"/>
        </w:rPr>
      </w:pPr>
      <w:r w:rsidRPr="001142DA">
        <w:rPr>
          <w:lang w:val="en-US"/>
        </w:rPr>
        <w:t xml:space="preserve">By exercising this power, the entire ICANN Board </w:t>
      </w:r>
      <w:bookmarkStart w:id="43" w:name="_cp_text_1_279"/>
      <w:r w:rsidRPr="001142DA">
        <w:rPr>
          <w:u w:color="0000FF"/>
          <w:lang w:val="en-US"/>
        </w:rPr>
        <w:t>(except the CEO)</w:t>
      </w:r>
      <w:r w:rsidRPr="001142DA">
        <w:rPr>
          <w:lang w:val="en-US"/>
        </w:rPr>
        <w:t xml:space="preserve"> </w:t>
      </w:r>
      <w:bookmarkEnd w:id="43"/>
      <w:r w:rsidRPr="001142DA">
        <w:rPr>
          <w:lang w:val="en-US"/>
        </w:rPr>
        <w:t xml:space="preserve">could be removed </w:t>
      </w:r>
      <w:bookmarkStart w:id="44" w:name="_cp_text_1_281"/>
      <w:r w:rsidRPr="001142DA">
        <w:rPr>
          <w:u w:color="0000FF"/>
          <w:lang w:val="en-US"/>
        </w:rPr>
        <w:t xml:space="preserve">for </w:t>
      </w:r>
      <w:bookmarkStart w:id="45" w:name="_cp_text_1_282"/>
      <w:bookmarkEnd w:id="44"/>
      <w:r w:rsidRPr="001142DA">
        <w:rPr>
          <w:lang w:val="en-US"/>
        </w:rPr>
        <w:t xml:space="preserve">by the community. </w:t>
      </w:r>
      <w:r w:rsidRPr="001142DA">
        <w:rPr>
          <w:u w:color="0000FF"/>
          <w:lang w:val="en-US"/>
        </w:rPr>
        <w:t>However, it is unlikely that the community would use</w:t>
      </w:r>
      <w:r w:rsidRPr="001142DA">
        <w:rPr>
          <w:lang w:val="en-US"/>
        </w:rPr>
        <w:t xml:space="preserve"> </w:t>
      </w:r>
      <w:bookmarkStart w:id="46" w:name="_cp_text_4_283"/>
      <w:bookmarkEnd w:id="45"/>
      <w:r w:rsidRPr="001142DA">
        <w:rPr>
          <w:u w:color="008000"/>
          <w:lang w:val="en-US"/>
        </w:rPr>
        <w:t xml:space="preserve">this power </w:t>
      </w:r>
      <w:bookmarkEnd w:id="46"/>
      <w:r w:rsidRPr="001142DA">
        <w:rPr>
          <w:u w:color="0000FF"/>
          <w:lang w:val="en-US"/>
        </w:rPr>
        <w:t xml:space="preserve">lightly, and the engagement and escalation pathways are designed to encourage agreement between the Board and the community. </w:t>
      </w:r>
      <w:r w:rsidR="00F50AD9" w:rsidRPr="00BC19B2">
        <w:rPr>
          <w:rFonts w:ascii="Helvetica Neue" w:hAnsi="Helvetica Neue" w:cs="Arial"/>
          <w:szCs w:val="22"/>
          <w:lang w:val="en-US"/>
        </w:rPr>
        <w:t xml:space="preserve">If the ICANN Board </w:t>
      </w:r>
      <w:r w:rsidR="00075F84" w:rsidRPr="00BC19B2">
        <w:rPr>
          <w:rFonts w:ascii="Helvetica Neue" w:hAnsi="Helvetica Neue" w:cs="Arial"/>
          <w:szCs w:val="22"/>
          <w:lang w:val="en-US"/>
        </w:rPr>
        <w:t xml:space="preserve">were to be </w:t>
      </w:r>
      <w:r w:rsidR="00F50AD9" w:rsidRPr="00BC19B2">
        <w:rPr>
          <w:rFonts w:ascii="Helvetica Neue" w:hAnsi="Helvetica Neue" w:cs="Arial"/>
          <w:szCs w:val="22"/>
          <w:lang w:val="en-US"/>
        </w:rPr>
        <w:t>recalled, a</w:t>
      </w:r>
      <w:r w:rsidR="00D93CAD" w:rsidRPr="00BC19B2">
        <w:rPr>
          <w:rFonts w:ascii="Helvetica Neue" w:hAnsi="Helvetica Neue" w:cs="Arial"/>
          <w:szCs w:val="22"/>
          <w:lang w:val="en-US"/>
        </w:rPr>
        <w:t xml:space="preserve">n Interim Board would </w:t>
      </w:r>
      <w:r w:rsidR="008D1637" w:rsidRPr="00BC19B2">
        <w:rPr>
          <w:rFonts w:ascii="Helvetica Neue" w:hAnsi="Helvetica Neue" w:cs="Arial"/>
          <w:szCs w:val="22"/>
          <w:lang w:val="en-US"/>
        </w:rPr>
        <w:t xml:space="preserve">be put in </w:t>
      </w:r>
      <w:r w:rsidR="00F50AD9" w:rsidRPr="00BC19B2">
        <w:rPr>
          <w:rFonts w:ascii="Helvetica Neue" w:hAnsi="Helvetica Neue" w:cs="Arial"/>
          <w:szCs w:val="22"/>
          <w:lang w:val="en-US"/>
        </w:rPr>
        <w:t>place.</w:t>
      </w:r>
      <w:r w:rsidR="005A5A71" w:rsidRPr="00BC19B2">
        <w:rPr>
          <w:rFonts w:ascii="Helvetica Neue" w:hAnsi="Helvetica Neue" w:cs="Arial"/>
          <w:szCs w:val="22"/>
          <w:lang w:val="en-US"/>
        </w:rPr>
        <w:t xml:space="preserve"> Interim Directors would be named with the exercising of the Community Power to ensure continuity.</w:t>
      </w:r>
    </w:p>
    <w:p w14:paraId="20AB4E4C" w14:textId="77777777" w:rsidR="00597253" w:rsidRPr="00BC19B2" w:rsidRDefault="00597253" w:rsidP="00AC35E4">
      <w:pPr>
        <w:spacing w:before="120" w:after="120"/>
        <w:rPr>
          <w:rFonts w:ascii="Helvetica Neue" w:hAnsi="Helvetica Neue" w:cs="Arial"/>
          <w:szCs w:val="22"/>
          <w:lang w:val="en-US"/>
        </w:rPr>
      </w:pPr>
      <w:r w:rsidRPr="00BC19B2">
        <w:rPr>
          <w:rFonts w:ascii="Helvetica Neue" w:hAnsi="Helvetica Neue" w:cs="Arial"/>
          <w:szCs w:val="22"/>
          <w:lang w:val="en-US"/>
        </w:rPr>
        <w:t>The CCWG-Accountability expects that this power would only be exercised as a last resort</w:t>
      </w:r>
      <w:r w:rsidR="003018D7" w:rsidRPr="00BC19B2">
        <w:rPr>
          <w:rFonts w:ascii="Helvetica Neue" w:hAnsi="Helvetica Neue" w:cs="Arial"/>
          <w:szCs w:val="22"/>
          <w:lang w:val="en-US"/>
        </w:rPr>
        <w:t xml:space="preserve"> after all other attempts at resolution have failed</w:t>
      </w:r>
      <w:r w:rsidRPr="00BC19B2">
        <w:rPr>
          <w:rFonts w:ascii="Helvetica Neue" w:hAnsi="Helvetica Neue" w:cs="Arial"/>
          <w:szCs w:val="22"/>
          <w:lang w:val="en-US"/>
        </w:rPr>
        <w:t xml:space="preserve">. As a recall of the Board would be extremely disruptive for the entire organization, the CCWG-Accountability has included several safeguards in the proposed escalation </w:t>
      </w:r>
      <w:r w:rsidR="00457E87" w:rsidRPr="00BC19B2">
        <w:rPr>
          <w:rFonts w:ascii="Helvetica Neue" w:hAnsi="Helvetica Neue" w:cs="Arial"/>
          <w:szCs w:val="22"/>
          <w:lang w:val="en-US"/>
        </w:rPr>
        <w:t xml:space="preserve">process </w:t>
      </w:r>
      <w:r w:rsidRPr="00BC19B2">
        <w:rPr>
          <w:rFonts w:ascii="Helvetica Neue" w:hAnsi="Helvetica Neue" w:cs="Arial"/>
          <w:szCs w:val="22"/>
          <w:lang w:val="en-US"/>
        </w:rPr>
        <w:t>to ensure th</w:t>
      </w:r>
      <w:r w:rsidR="00457E87" w:rsidRPr="00BC19B2">
        <w:rPr>
          <w:rFonts w:ascii="Helvetica Neue" w:hAnsi="Helvetica Neue" w:cs="Arial"/>
          <w:szCs w:val="22"/>
          <w:lang w:val="en-US"/>
        </w:rPr>
        <w:t xml:space="preserve">at this decision </w:t>
      </w:r>
      <w:r w:rsidRPr="00BC19B2">
        <w:rPr>
          <w:rFonts w:ascii="Helvetica Neue" w:hAnsi="Helvetica Neue" w:cs="Arial"/>
          <w:szCs w:val="22"/>
          <w:lang w:val="en-US"/>
        </w:rPr>
        <w:t>reaches the maturity and level of support needed</w:t>
      </w:r>
      <w:r w:rsidR="00457E87" w:rsidRPr="00BC19B2">
        <w:rPr>
          <w:rFonts w:ascii="Helvetica Neue" w:hAnsi="Helvetica Neue" w:cs="Arial"/>
          <w:szCs w:val="22"/>
          <w:lang w:val="en-US"/>
        </w:rPr>
        <w:t xml:space="preserve"> before it can be used</w:t>
      </w:r>
      <w:r w:rsidR="00F50AD9" w:rsidRPr="00BC19B2">
        <w:rPr>
          <w:rFonts w:ascii="Helvetica Neue" w:hAnsi="Helvetica Neue" w:cs="Arial"/>
          <w:szCs w:val="22"/>
          <w:lang w:val="en-US"/>
        </w:rPr>
        <w:t>.</w:t>
      </w:r>
    </w:p>
    <w:p w14:paraId="66E77613" w14:textId="77777777" w:rsidR="00E12252" w:rsidRPr="005A0F8F" w:rsidRDefault="00E12252" w:rsidP="00E12252">
      <w:pPr>
        <w:pStyle w:val="Numbering"/>
        <w:numPr>
          <w:ilvl w:val="0"/>
          <w:numId w:val="0"/>
        </w:numPr>
        <w:spacing w:before="0" w:after="120"/>
        <w:rPr>
          <w:rFonts w:ascii="Helvetica Neue" w:hAnsi="Helvetica Neue" w:cs="Arial"/>
        </w:rPr>
      </w:pPr>
      <w:r w:rsidRPr="005A0F8F">
        <w:rPr>
          <w:rFonts w:ascii="Helvetica Neue" w:hAnsi="Helvetica Neue" w:cs="Arial"/>
        </w:rPr>
        <w:t>The escalation and enforcement processes for this power are as presented in the section describing these with the following modifications:</w:t>
      </w:r>
    </w:p>
    <w:p w14:paraId="58A9A725" w14:textId="176F797F" w:rsidR="00E12252" w:rsidRPr="005A0F8F" w:rsidRDefault="00E12252" w:rsidP="00E12252">
      <w:pPr>
        <w:pStyle w:val="Numbering"/>
        <w:numPr>
          <w:ilvl w:val="0"/>
          <w:numId w:val="62"/>
        </w:numPr>
        <w:spacing w:before="0" w:after="120"/>
        <w:rPr>
          <w:rFonts w:ascii="Helvetica Neue" w:hAnsi="Helvetica Neue" w:cs="Arial"/>
        </w:rPr>
      </w:pPr>
      <w:r w:rsidRPr="005A0F8F">
        <w:rPr>
          <w:rFonts w:ascii="Helvetica Neue" w:hAnsi="Helvetica Neue" w:cs="Arial"/>
        </w:rPr>
        <w:t xml:space="preserve">Threshold for calling a </w:t>
      </w:r>
      <w:r w:rsidR="00096907" w:rsidRPr="005A0F8F">
        <w:rPr>
          <w:rFonts w:ascii="Helvetica Neue" w:hAnsi="Helvetica Neue" w:cs="Arial"/>
        </w:rPr>
        <w:t>C</w:t>
      </w:r>
      <w:r w:rsidRPr="005A0F8F">
        <w:rPr>
          <w:rFonts w:ascii="Helvetica Neue" w:hAnsi="Helvetica Neue" w:cs="Arial"/>
        </w:rPr>
        <w:t xml:space="preserve">ommunity </w:t>
      </w:r>
      <w:r w:rsidR="00096907" w:rsidRPr="005A0F8F">
        <w:rPr>
          <w:rFonts w:ascii="Helvetica Neue" w:hAnsi="Helvetica Neue" w:cs="Arial"/>
        </w:rPr>
        <w:t>F</w:t>
      </w:r>
      <w:r w:rsidRPr="005A0F8F">
        <w:rPr>
          <w:rFonts w:ascii="Helvetica Neue" w:hAnsi="Helvetica Neue" w:cs="Arial"/>
        </w:rPr>
        <w:t>orum is 3 SO or ACs supporting.</w:t>
      </w:r>
    </w:p>
    <w:p w14:paraId="7F7E1406" w14:textId="77777777" w:rsidR="00E12252" w:rsidRPr="005A0F8F" w:rsidRDefault="00E12252" w:rsidP="00E12252">
      <w:pPr>
        <w:pStyle w:val="Numbering"/>
        <w:numPr>
          <w:ilvl w:val="0"/>
          <w:numId w:val="62"/>
        </w:numPr>
        <w:spacing w:before="0" w:after="120"/>
        <w:rPr>
          <w:rFonts w:ascii="Helvetica Neue" w:hAnsi="Helvetica Neue" w:cs="Arial"/>
        </w:rPr>
      </w:pPr>
      <w:r w:rsidRPr="005A0F8F">
        <w:rPr>
          <w:rFonts w:ascii="Helvetica Neue" w:hAnsi="Helvetica Neue" w:cs="Arial"/>
        </w:rPr>
        <w:t>Threshold for using the power is 4 SO or ACs supporting and no more than one objecting.</w:t>
      </w:r>
    </w:p>
    <w:p w14:paraId="22D3255D" w14:textId="77777777" w:rsidR="000839FC" w:rsidRPr="00BC19B2" w:rsidRDefault="000839FC" w:rsidP="00AC35E4">
      <w:pPr>
        <w:spacing w:before="120" w:after="120"/>
        <w:rPr>
          <w:rFonts w:ascii="Helvetica Neue" w:hAnsi="Helvetica Neue" w:cs="Arial"/>
          <w:szCs w:val="22"/>
          <w:lang w:val="en-US"/>
        </w:rPr>
      </w:pPr>
    </w:p>
    <w:p w14:paraId="194D2BF1" w14:textId="77777777" w:rsidR="007E02B8" w:rsidRPr="00BC19B2" w:rsidRDefault="00D506D3" w:rsidP="00AC35E4">
      <w:pPr>
        <w:pStyle w:val="Heading3"/>
        <w:spacing w:before="120"/>
        <w:rPr>
          <w:lang w:val="en-US"/>
        </w:rPr>
      </w:pPr>
      <w:bookmarkStart w:id="47" w:name="_Toc308967820"/>
      <w:r w:rsidRPr="00BC19B2">
        <w:rPr>
          <w:lang w:val="en-US"/>
        </w:rPr>
        <w:t>Interim Board</w:t>
      </w:r>
      <w:bookmarkEnd w:id="47"/>
    </w:p>
    <w:p w14:paraId="409B7725" w14:textId="77777777" w:rsidR="00471C43" w:rsidRPr="00BC19B2" w:rsidRDefault="000839FC" w:rsidP="00AC35E4">
      <w:pPr>
        <w:pStyle w:val="Numbering"/>
        <w:numPr>
          <w:ilvl w:val="0"/>
          <w:numId w:val="0"/>
        </w:numPr>
        <w:spacing w:before="120" w:after="120"/>
        <w:outlineLvl w:val="0"/>
        <w:rPr>
          <w:rFonts w:ascii="Helvetica Neue" w:hAnsi="Helvetica Neue" w:cs="Arial"/>
        </w:rPr>
      </w:pPr>
      <w:r w:rsidRPr="00BC19B2">
        <w:rPr>
          <w:rFonts w:ascii="Helvetica Neue" w:hAnsi="Helvetica Neue" w:cs="Arial"/>
        </w:rPr>
        <w:t>The CCWG</w:t>
      </w:r>
      <w:r w:rsidR="00F50AD9" w:rsidRPr="00BC19B2">
        <w:rPr>
          <w:rFonts w:ascii="Helvetica Neue" w:hAnsi="Helvetica Neue" w:cs="Arial"/>
        </w:rPr>
        <w:t>-Accountability</w:t>
      </w:r>
      <w:r w:rsidRPr="00BC19B2">
        <w:rPr>
          <w:rFonts w:ascii="Helvetica Neue" w:hAnsi="Helvetica Neue" w:cs="Arial"/>
        </w:rPr>
        <w:t xml:space="preserve"> proposes that a Bylaw be added </w:t>
      </w:r>
      <w:r w:rsidR="00D93CAD" w:rsidRPr="00BC19B2">
        <w:rPr>
          <w:rFonts w:ascii="Helvetica Neue" w:hAnsi="Helvetica Neue" w:cs="Arial"/>
        </w:rPr>
        <w:t xml:space="preserve">that </w:t>
      </w:r>
      <w:r w:rsidRPr="00BC19B2">
        <w:rPr>
          <w:rFonts w:ascii="Helvetica Neue" w:hAnsi="Helvetica Neue" w:cs="Arial"/>
        </w:rPr>
        <w:t>state</w:t>
      </w:r>
      <w:r w:rsidR="00D93CAD" w:rsidRPr="00BC19B2">
        <w:rPr>
          <w:rFonts w:ascii="Helvetica Neue" w:hAnsi="Helvetica Neue" w:cs="Arial"/>
        </w:rPr>
        <w:t>s</w:t>
      </w:r>
      <w:r w:rsidRPr="00BC19B2">
        <w:rPr>
          <w:rFonts w:ascii="Helvetica Neue" w:hAnsi="Helvetica Neue" w:cs="Arial"/>
        </w:rPr>
        <w:t xml:space="preserve"> that</w:t>
      </w:r>
      <w:r w:rsidR="00445186" w:rsidRPr="00BC19B2">
        <w:rPr>
          <w:rFonts w:ascii="Helvetica Neue" w:hAnsi="Helvetica Neue" w:cs="Arial"/>
        </w:rPr>
        <w:t xml:space="preserve"> if the Board is removed</w:t>
      </w:r>
      <w:r w:rsidRPr="00BC19B2">
        <w:rPr>
          <w:rFonts w:ascii="Helvetica Neue" w:hAnsi="Helvetica Neue" w:cs="Arial"/>
        </w:rPr>
        <w:t xml:space="preserve"> the Interim Board will be in place only as long as is required for the selection/election process for the Replacement Board to take place. </w:t>
      </w:r>
      <w:r w:rsidR="002E4E27">
        <w:rPr>
          <w:rFonts w:ascii="Helvetica Neue" w:hAnsi="Helvetica Neue" w:cs="Arial"/>
        </w:rPr>
        <w:t>Supporting Organizations, Advisory Committees and the Nominating Committee will develop replacement processes that ensure</w:t>
      </w:r>
      <w:r w:rsidR="002E4E27" w:rsidRPr="00CC1B47">
        <w:rPr>
          <w:rFonts w:ascii="Helvetica Neue" w:hAnsi="Helvetica Neue" w:cs="Arial"/>
        </w:rPr>
        <w:t xml:space="preserve"> the Interim Board </w:t>
      </w:r>
      <w:r w:rsidR="002E4E27">
        <w:rPr>
          <w:rFonts w:ascii="Helvetica Neue" w:hAnsi="Helvetica Neue" w:cs="Arial"/>
        </w:rPr>
        <w:t xml:space="preserve">will not </w:t>
      </w:r>
      <w:r w:rsidR="002E4E27" w:rsidRPr="00CC1B47">
        <w:rPr>
          <w:rFonts w:ascii="Helvetica Neue" w:hAnsi="Helvetica Neue" w:cs="Arial"/>
        </w:rPr>
        <w:t>be in place for more than 120 days. The Interim Board will have the same powers and duties as the Board it replaces. Having a Board in place at all times is critical to the operational continuity of ICANN.</w:t>
      </w:r>
    </w:p>
    <w:p w14:paraId="2736A1EE" w14:textId="77777777" w:rsidR="000839FC" w:rsidRPr="00BC19B2" w:rsidRDefault="00471C43" w:rsidP="00AC35E4">
      <w:pPr>
        <w:pStyle w:val="Numbering"/>
        <w:numPr>
          <w:ilvl w:val="0"/>
          <w:numId w:val="0"/>
        </w:numPr>
        <w:spacing w:before="120" w:after="120"/>
        <w:rPr>
          <w:rFonts w:ascii="Helvetica Neue" w:hAnsi="Helvetica Neue" w:cs="Arial"/>
        </w:rPr>
      </w:pPr>
      <w:r w:rsidRPr="00BC19B2">
        <w:rPr>
          <w:rFonts w:ascii="Helvetica Neue" w:hAnsi="Helvetica Neue" w:cs="Arial"/>
        </w:rPr>
        <w:t>T</w:t>
      </w:r>
      <w:r w:rsidR="000839FC" w:rsidRPr="00BC19B2">
        <w:rPr>
          <w:rFonts w:ascii="Helvetica Neue" w:hAnsi="Helvetica Neue" w:cs="Arial"/>
        </w:rPr>
        <w:t>he</w:t>
      </w:r>
      <w:r w:rsidR="00C37CA6" w:rsidRPr="00BC19B2">
        <w:rPr>
          <w:rFonts w:ascii="Helvetica Neue" w:hAnsi="Helvetica Neue" w:cs="Arial"/>
        </w:rPr>
        <w:t xml:space="preserve"> ICANN</w:t>
      </w:r>
      <w:r w:rsidR="000839FC" w:rsidRPr="00BC19B2">
        <w:rPr>
          <w:rFonts w:ascii="Helvetica Neue" w:hAnsi="Helvetica Neue" w:cs="Arial"/>
        </w:rPr>
        <w:t xml:space="preserve"> Bylaws will state that, except in </w:t>
      </w:r>
      <w:r w:rsidR="00C37CA6" w:rsidRPr="00BC19B2">
        <w:rPr>
          <w:rFonts w:ascii="Helvetica Neue" w:hAnsi="Helvetica Neue" w:cs="Arial"/>
        </w:rPr>
        <w:t xml:space="preserve">circumstances of </w:t>
      </w:r>
      <w:r w:rsidR="00C40DD7" w:rsidRPr="00BC19B2">
        <w:rPr>
          <w:rFonts w:ascii="Helvetica Neue" w:hAnsi="Helvetica Neue" w:cs="Arial"/>
        </w:rPr>
        <w:t>where urgent decisions are needed to protect the security, stability and resilience of the DNS</w:t>
      </w:r>
      <w:r w:rsidR="000839FC" w:rsidRPr="00BC19B2">
        <w:rPr>
          <w:rFonts w:ascii="Helvetica Neue" w:hAnsi="Helvetica Neue" w:cs="Arial"/>
        </w:rPr>
        <w:t xml:space="preserve">, the Interim Board will consult with the community through the </w:t>
      </w:r>
      <w:r w:rsidR="00C37CA6" w:rsidRPr="00BC19B2">
        <w:rPr>
          <w:rFonts w:ascii="Helvetica Neue" w:hAnsi="Helvetica Neue" w:cs="Arial"/>
        </w:rPr>
        <w:t>Supporting Organization</w:t>
      </w:r>
      <w:r w:rsidR="000839FC" w:rsidRPr="00BC19B2">
        <w:rPr>
          <w:rFonts w:ascii="Helvetica Neue" w:hAnsi="Helvetica Neue" w:cs="Arial"/>
        </w:rPr>
        <w:t xml:space="preserve"> and </w:t>
      </w:r>
      <w:r w:rsidR="00C37CA6" w:rsidRPr="00BC19B2">
        <w:rPr>
          <w:rFonts w:ascii="Helvetica Neue" w:hAnsi="Helvetica Neue" w:cs="Arial"/>
        </w:rPr>
        <w:t>Advisory Committee</w:t>
      </w:r>
      <w:r w:rsidR="000839FC" w:rsidRPr="00BC19B2">
        <w:rPr>
          <w:rFonts w:ascii="Helvetica Neue" w:hAnsi="Helvetica Neue" w:cs="Arial"/>
        </w:rPr>
        <w:t xml:space="preserve"> leadership</w:t>
      </w:r>
      <w:r w:rsidR="00C40DD7" w:rsidRPr="00BC19B2">
        <w:rPr>
          <w:rFonts w:ascii="Helvetica Neue" w:hAnsi="Helvetica Neue" w:cs="Arial"/>
        </w:rPr>
        <w:t xml:space="preserve"> before making major decisions</w:t>
      </w:r>
      <w:r w:rsidR="00C37CA6" w:rsidRPr="00BC19B2">
        <w:rPr>
          <w:rFonts w:ascii="Helvetica Neue" w:hAnsi="Helvetica Neue" w:cs="Arial"/>
        </w:rPr>
        <w:t xml:space="preserve">. Where relevant, the Interim Board will also consult </w:t>
      </w:r>
      <w:r w:rsidR="000839FC" w:rsidRPr="00BC19B2">
        <w:rPr>
          <w:rFonts w:ascii="Helvetica Neue" w:hAnsi="Helvetica Neue" w:cs="Arial"/>
        </w:rPr>
        <w:t xml:space="preserve">through the ICANN Community Forum before taking any action that would mean a material change in </w:t>
      </w:r>
      <w:r w:rsidRPr="00BC19B2">
        <w:rPr>
          <w:rFonts w:ascii="Helvetica Neue" w:hAnsi="Helvetica Neue" w:cs="Arial"/>
        </w:rPr>
        <w:t xml:space="preserve">ICANN’s </w:t>
      </w:r>
      <w:r w:rsidR="000839FC" w:rsidRPr="00BC19B2">
        <w:rPr>
          <w:rFonts w:ascii="Helvetica Neue" w:hAnsi="Helvetica Neue" w:cs="Arial"/>
        </w:rPr>
        <w:t>strategy, policies, or management, including replacement of the serving President and CEO.</w:t>
      </w:r>
    </w:p>
    <w:p w14:paraId="6A398AD7" w14:textId="77777777" w:rsidR="0048594D" w:rsidRDefault="0048594D" w:rsidP="0048594D">
      <w:pPr>
        <w:spacing w:before="120" w:after="120"/>
        <w:rPr>
          <w:rFonts w:ascii="Helvetica Neue" w:hAnsi="Helvetica Neue" w:cs="Arial"/>
          <w:bCs/>
          <w:color w:val="000000"/>
          <w:szCs w:val="22"/>
          <w:lang w:val="en-US"/>
        </w:rPr>
      </w:pPr>
    </w:p>
    <w:p w14:paraId="3C9056F0" w14:textId="77777777" w:rsidR="0048594D" w:rsidRPr="00313856" w:rsidRDefault="0048594D" w:rsidP="0048594D">
      <w:pPr>
        <w:pStyle w:val="Heading1"/>
        <w:rPr>
          <w:lang w:val="en-US"/>
        </w:rPr>
      </w:pPr>
      <w:bookmarkStart w:id="48" w:name="_Toc308967821"/>
      <w:r w:rsidRPr="000F111F">
        <w:rPr>
          <w:lang w:val="en-US"/>
        </w:rPr>
        <w:lastRenderedPageBreak/>
        <w:t>Recommendation #5:</w:t>
      </w:r>
      <w:r>
        <w:rPr>
          <w:lang w:val="en-US"/>
        </w:rPr>
        <w:t xml:space="preserve"> </w:t>
      </w:r>
      <w:r w:rsidRPr="00BC19B2">
        <w:rPr>
          <w:lang w:val="en-US"/>
        </w:rPr>
        <w:t>Changing aspects of ICANN’s Mission, Commitments and Core Values</w:t>
      </w:r>
      <w:bookmarkEnd w:id="48"/>
    </w:p>
    <w:p w14:paraId="02E9344A" w14:textId="77777777" w:rsidR="00E12252" w:rsidRPr="00BC19B2" w:rsidRDefault="00E12252" w:rsidP="00AC35E4">
      <w:pPr>
        <w:pStyle w:val="Numbering"/>
        <w:numPr>
          <w:ilvl w:val="0"/>
          <w:numId w:val="0"/>
        </w:numPr>
        <w:spacing w:before="120" w:after="120"/>
        <w:rPr>
          <w:rFonts w:ascii="Helvetica Neue" w:hAnsi="Helvetica Neue" w:cs="Arial"/>
        </w:rPr>
      </w:pPr>
    </w:p>
    <w:p w14:paraId="3972A588" w14:textId="77777777" w:rsidR="00AD446C" w:rsidRPr="00BC19B2" w:rsidRDefault="00842B75" w:rsidP="00AC35E4">
      <w:pPr>
        <w:spacing w:before="120" w:after="120"/>
        <w:rPr>
          <w:lang w:val="en-US"/>
        </w:rPr>
      </w:pPr>
      <w:bookmarkStart w:id="49" w:name="_Toc308533450"/>
      <w:r w:rsidRPr="00BC19B2">
        <w:rPr>
          <w:noProof/>
          <w:lang w:val="en-US"/>
        </w:rPr>
        <w:drawing>
          <wp:inline distT="0" distB="0" distL="0" distR="0" wp14:anchorId="6C59BAF7" wp14:editId="4966769D">
            <wp:extent cx="5723255" cy="1557655"/>
            <wp:effectExtent l="0" t="0" r="0" b="0"/>
            <wp:docPr id="27" name="Picture 27" descr="HIJE-3446:Users:hillaryjett:Downloads:PNGs:XPL_ICAN_1515 ccwg-30_clarifying_mission_0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IJE-3446:Users:hillaryjett:Downloads:PNGs:XPL_ICAN_1515 ccwg-30_clarifying_mission_00.pn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723255" cy="1557655"/>
                    </a:xfrm>
                    <a:prstGeom prst="rect">
                      <a:avLst/>
                    </a:prstGeom>
                    <a:noFill/>
                    <a:ln>
                      <a:noFill/>
                    </a:ln>
                  </pic:spPr>
                </pic:pic>
              </a:graphicData>
            </a:graphic>
          </wp:inline>
        </w:drawing>
      </w:r>
    </w:p>
    <w:p w14:paraId="7E451B62" w14:textId="77777777" w:rsidR="005341A5" w:rsidRDefault="005341A5" w:rsidP="005341A5">
      <w:pPr>
        <w:widowControl w:val="0"/>
        <w:autoSpaceDE w:val="0"/>
        <w:autoSpaceDN w:val="0"/>
        <w:adjustRightInd w:val="0"/>
        <w:rPr>
          <w:rFonts w:ascii="Helvetica Neue" w:hAnsi="Helvetica Neue" w:cs="Arial"/>
          <w:szCs w:val="22"/>
          <w:lang w:val="en-US"/>
        </w:rPr>
      </w:pPr>
      <w:r>
        <w:rPr>
          <w:rFonts w:ascii="Helvetica Neue" w:hAnsi="Helvetica Neue" w:cs="Arial"/>
          <w:szCs w:val="22"/>
          <w:lang w:val="en-US"/>
        </w:rPr>
        <w:t xml:space="preserve">The revised mission statement clearly sets forth ICANN’s role with respect to names, numbers, root servers, and protocol port and parameters. </w:t>
      </w:r>
    </w:p>
    <w:p w14:paraId="3C387BA8" w14:textId="77777777" w:rsidR="005341A5" w:rsidRDefault="005341A5" w:rsidP="005341A5">
      <w:pPr>
        <w:widowControl w:val="0"/>
        <w:autoSpaceDE w:val="0"/>
        <w:autoSpaceDN w:val="0"/>
        <w:adjustRightInd w:val="0"/>
        <w:rPr>
          <w:rFonts w:ascii="Helvetica Neue" w:hAnsi="Helvetica Neue" w:cs="Arial"/>
          <w:szCs w:val="22"/>
          <w:lang w:val="en-US"/>
        </w:rPr>
      </w:pPr>
    </w:p>
    <w:p w14:paraId="5DECBC03" w14:textId="77777777" w:rsidR="005341A5" w:rsidRPr="005341A5" w:rsidRDefault="005341A5" w:rsidP="005341A5">
      <w:pPr>
        <w:widowControl w:val="0"/>
        <w:autoSpaceDE w:val="0"/>
        <w:autoSpaceDN w:val="0"/>
        <w:adjustRightInd w:val="0"/>
        <w:rPr>
          <w:rFonts w:ascii="Helvetica Neue" w:hAnsi="Helvetica Neue" w:cs="Arial"/>
          <w:szCs w:val="22"/>
          <w:lang w:val="en-US"/>
        </w:rPr>
      </w:pPr>
      <w:r w:rsidRPr="005341A5">
        <w:rPr>
          <w:rFonts w:ascii="Helvetica Neue" w:hAnsi="Helvetica Neue" w:cs="Arial"/>
          <w:szCs w:val="22"/>
          <w:lang w:val="en-US"/>
        </w:rPr>
        <w:t>The CCWG recommends clarifying and, wit</w:t>
      </w:r>
      <w:r>
        <w:rPr>
          <w:rFonts w:ascii="Helvetica Neue" w:hAnsi="Helvetica Neue" w:cs="Arial"/>
          <w:szCs w:val="22"/>
          <w:lang w:val="en-US"/>
        </w:rPr>
        <w:t xml:space="preserve">h respect to port and parameter </w:t>
      </w:r>
      <w:r w:rsidRPr="005341A5">
        <w:rPr>
          <w:rFonts w:ascii="Helvetica Neue" w:hAnsi="Helvetica Neue" w:cs="Arial"/>
          <w:szCs w:val="22"/>
          <w:lang w:val="en-US"/>
        </w:rPr>
        <w:t>protocols, updating the ICANN mission statement to clearly set forth</w:t>
      </w:r>
      <w:r>
        <w:rPr>
          <w:rFonts w:ascii="Helvetica Neue" w:hAnsi="Helvetica Neue" w:cs="Arial"/>
          <w:szCs w:val="22"/>
          <w:lang w:val="en-US"/>
        </w:rPr>
        <w:t xml:space="preserve"> </w:t>
      </w:r>
      <w:r w:rsidRPr="005341A5">
        <w:rPr>
          <w:rFonts w:ascii="Helvetica Neue" w:hAnsi="Helvetica Neue" w:cs="Arial"/>
          <w:szCs w:val="22"/>
          <w:lang w:val="en-US"/>
        </w:rPr>
        <w:t>ICANN¹s role with respect to names, numbers, root servers, and protocol</w:t>
      </w:r>
      <w:r>
        <w:rPr>
          <w:rFonts w:ascii="Helvetica Neue" w:hAnsi="Helvetica Neue" w:cs="Arial"/>
          <w:szCs w:val="22"/>
          <w:lang w:val="en-US"/>
        </w:rPr>
        <w:t xml:space="preserve"> </w:t>
      </w:r>
      <w:r w:rsidRPr="005341A5">
        <w:rPr>
          <w:rFonts w:ascii="Helvetica Neue" w:hAnsi="Helvetica Neue" w:cs="Arial"/>
          <w:szCs w:val="22"/>
          <w:lang w:val="en-US"/>
        </w:rPr>
        <w:t>port and parameters:  As proposed:</w:t>
      </w:r>
    </w:p>
    <w:p w14:paraId="6FD80BDC" w14:textId="77777777" w:rsidR="00F00CE4" w:rsidRPr="004614BD" w:rsidRDefault="00F00CE4" w:rsidP="005341A5">
      <w:pPr>
        <w:widowControl w:val="0"/>
        <w:autoSpaceDE w:val="0"/>
        <w:autoSpaceDN w:val="0"/>
        <w:adjustRightInd w:val="0"/>
        <w:rPr>
          <w:rFonts w:ascii="Helvetica Neue" w:hAnsi="Helvetica Neue" w:cs="Arial"/>
          <w:i/>
          <w:szCs w:val="22"/>
          <w:lang w:val="en-US"/>
        </w:rPr>
      </w:pPr>
    </w:p>
    <w:p w14:paraId="35E3E700" w14:textId="77777777" w:rsidR="005341A5" w:rsidRPr="005A0F8F" w:rsidRDefault="005341A5" w:rsidP="004614BD">
      <w:pPr>
        <w:widowControl w:val="0"/>
        <w:autoSpaceDE w:val="0"/>
        <w:autoSpaceDN w:val="0"/>
        <w:adjustRightInd w:val="0"/>
        <w:ind w:left="360"/>
        <w:rPr>
          <w:rFonts w:ascii="Helvetica Neue" w:hAnsi="Helvetica Neue" w:cs="Arial"/>
          <w:b/>
          <w:i/>
          <w:szCs w:val="22"/>
          <w:lang w:val="en-US"/>
        </w:rPr>
      </w:pPr>
      <w:r w:rsidRPr="005A0F8F">
        <w:rPr>
          <w:rFonts w:ascii="Helvetica Neue" w:hAnsi="Helvetica Neue" w:cs="Arial"/>
          <w:b/>
          <w:i/>
          <w:szCs w:val="22"/>
          <w:lang w:val="en-US"/>
        </w:rPr>
        <w:t>The Mission of The Internet Corporation for Assigned Names and Numbers ("ICANN") is to ensure the stable and secure operation of the Internet's unique identifier systems in the ways described below.  Specifically, ICANN:</w:t>
      </w:r>
    </w:p>
    <w:p w14:paraId="0321B196" w14:textId="77777777" w:rsidR="005341A5" w:rsidRPr="005A0F8F" w:rsidRDefault="005341A5" w:rsidP="005341A5">
      <w:pPr>
        <w:widowControl w:val="0"/>
        <w:autoSpaceDE w:val="0"/>
        <w:autoSpaceDN w:val="0"/>
        <w:adjustRightInd w:val="0"/>
        <w:rPr>
          <w:rFonts w:ascii="Helvetica Neue" w:hAnsi="Helvetica Neue" w:cs="Arial"/>
          <w:b/>
          <w:i/>
          <w:szCs w:val="22"/>
          <w:lang w:val="en-US"/>
        </w:rPr>
      </w:pPr>
    </w:p>
    <w:p w14:paraId="3EA67F04" w14:textId="77777777" w:rsidR="005341A5" w:rsidRPr="005A0F8F" w:rsidRDefault="005341A5" w:rsidP="00F00CE4">
      <w:pPr>
        <w:widowControl w:val="0"/>
        <w:autoSpaceDE w:val="0"/>
        <w:autoSpaceDN w:val="0"/>
        <w:adjustRightInd w:val="0"/>
        <w:ind w:left="360"/>
        <w:rPr>
          <w:rFonts w:ascii="Helvetica Neue" w:hAnsi="Helvetica Neue" w:cs="Arial"/>
          <w:b/>
          <w:i/>
          <w:szCs w:val="22"/>
          <w:lang w:val="en-US"/>
        </w:rPr>
      </w:pPr>
      <w:r w:rsidRPr="005A0F8F">
        <w:rPr>
          <w:rFonts w:ascii="Helvetica Neue" w:hAnsi="Helvetica Neue" w:cs="Arial"/>
          <w:b/>
          <w:i/>
          <w:szCs w:val="22"/>
          <w:lang w:val="en-US"/>
        </w:rPr>
        <w:t>1.  Coordinates the allocation and assignment of names in the root zone of the Domain Name System ("DNS"). In this role, ICANN’s Mission is to coordinate the development and implementation of policies:</w:t>
      </w:r>
    </w:p>
    <w:p w14:paraId="146386CA" w14:textId="77777777" w:rsidR="005341A5" w:rsidRPr="005A0F8F" w:rsidRDefault="005341A5" w:rsidP="00302380">
      <w:pPr>
        <w:pStyle w:val="ListParagraph"/>
        <w:widowControl w:val="0"/>
        <w:numPr>
          <w:ilvl w:val="0"/>
          <w:numId w:val="51"/>
        </w:numPr>
        <w:autoSpaceDE w:val="0"/>
        <w:autoSpaceDN w:val="0"/>
        <w:adjustRightInd w:val="0"/>
        <w:rPr>
          <w:rFonts w:ascii="Helvetica Neue" w:hAnsi="Helvetica Neue" w:cs="Arial"/>
          <w:b/>
          <w:i/>
          <w:szCs w:val="22"/>
          <w:lang w:val="en-US"/>
        </w:rPr>
      </w:pPr>
      <w:r w:rsidRPr="005A0F8F">
        <w:rPr>
          <w:rFonts w:ascii="Helvetica Neue" w:hAnsi="Helvetica Neue" w:cs="Arial"/>
          <w:b/>
          <w:i/>
          <w:szCs w:val="22"/>
          <w:lang w:val="en-US"/>
        </w:rPr>
        <w:t>For which uniform or coordinated resolution is reasonably necessary to facilitate the openness, interoperability, resilience, security and/or stability of the DNS;</w:t>
      </w:r>
    </w:p>
    <w:p w14:paraId="49369EB1" w14:textId="77777777" w:rsidR="005341A5" w:rsidRPr="005A0F8F" w:rsidRDefault="005341A5" w:rsidP="00302380">
      <w:pPr>
        <w:pStyle w:val="ListParagraph"/>
        <w:widowControl w:val="0"/>
        <w:numPr>
          <w:ilvl w:val="0"/>
          <w:numId w:val="51"/>
        </w:numPr>
        <w:autoSpaceDE w:val="0"/>
        <w:autoSpaceDN w:val="0"/>
        <w:adjustRightInd w:val="0"/>
        <w:rPr>
          <w:rFonts w:ascii="Helvetica Neue" w:hAnsi="Helvetica Neue" w:cs="Arial"/>
          <w:b/>
          <w:i/>
          <w:szCs w:val="22"/>
          <w:lang w:val="en-US"/>
        </w:rPr>
      </w:pPr>
      <w:r w:rsidRPr="005A0F8F">
        <w:rPr>
          <w:rFonts w:ascii="Helvetica Neue" w:hAnsi="Helvetica Neue" w:cs="Arial"/>
          <w:b/>
          <w:i/>
          <w:szCs w:val="22"/>
          <w:lang w:val="en-US"/>
        </w:rPr>
        <w:t>That are developed through a bottom-up, consensus-based multistakeholder process and designed to ensure the stable and secure operation of the Internet¹s unique names systems.</w:t>
      </w:r>
    </w:p>
    <w:p w14:paraId="4F72C5B1" w14:textId="77777777" w:rsidR="005341A5" w:rsidRPr="005A0F8F" w:rsidRDefault="005341A5" w:rsidP="005341A5">
      <w:pPr>
        <w:widowControl w:val="0"/>
        <w:autoSpaceDE w:val="0"/>
        <w:autoSpaceDN w:val="0"/>
        <w:adjustRightInd w:val="0"/>
        <w:rPr>
          <w:rFonts w:ascii="Helvetica Neue" w:hAnsi="Helvetica Neue" w:cs="Arial"/>
          <w:b/>
          <w:i/>
          <w:szCs w:val="22"/>
          <w:lang w:val="en-US"/>
        </w:rPr>
      </w:pPr>
    </w:p>
    <w:p w14:paraId="0116E588" w14:textId="1BFBA9A3" w:rsidR="005341A5" w:rsidRPr="005A0F8F" w:rsidRDefault="005341A5" w:rsidP="003D2CAC">
      <w:pPr>
        <w:widowControl w:val="0"/>
        <w:autoSpaceDE w:val="0"/>
        <w:autoSpaceDN w:val="0"/>
        <w:adjustRightInd w:val="0"/>
        <w:ind w:left="360"/>
        <w:rPr>
          <w:rFonts w:ascii="Helvetica Neue" w:hAnsi="Helvetica Neue" w:cs="Arial"/>
          <w:b/>
          <w:i/>
          <w:szCs w:val="22"/>
          <w:lang w:val="en-US"/>
        </w:rPr>
      </w:pPr>
      <w:r w:rsidRPr="005A0F8F">
        <w:rPr>
          <w:rFonts w:ascii="Helvetica Neue" w:hAnsi="Helvetica Neue" w:cs="Arial"/>
          <w:b/>
          <w:i/>
          <w:szCs w:val="22"/>
          <w:lang w:val="en-US"/>
        </w:rPr>
        <w:t xml:space="preserve">2.  Coordinates the operation and evolution of the DNS root name server </w:t>
      </w:r>
      <w:r w:rsidR="00F00CE4" w:rsidRPr="005A0F8F">
        <w:rPr>
          <w:rFonts w:ascii="Helvetica Neue" w:hAnsi="Helvetica Neue" w:cs="Arial"/>
          <w:b/>
          <w:i/>
          <w:szCs w:val="22"/>
          <w:lang w:val="en-US"/>
        </w:rPr>
        <w:t>system. In this role, ICANN’</w:t>
      </w:r>
      <w:r w:rsidRPr="005A0F8F">
        <w:rPr>
          <w:rFonts w:ascii="Helvetica Neue" w:hAnsi="Helvetica Neue" w:cs="Arial"/>
          <w:b/>
          <w:i/>
          <w:szCs w:val="22"/>
          <w:lang w:val="en-US"/>
        </w:rPr>
        <w:t xml:space="preserve">s Mission is to be provided by </w:t>
      </w:r>
      <w:r w:rsidR="003D2CAC" w:rsidRPr="003D2CAC">
        <w:rPr>
          <w:rFonts w:ascii="Helvetica Neue" w:hAnsi="Helvetica Neue" w:cs="Arial"/>
          <w:b/>
          <w:i/>
          <w:szCs w:val="22"/>
          <w:lang w:val="en-US"/>
        </w:rPr>
        <w:t>The </w:t>
      </w:r>
      <w:r w:rsidR="003D2CAC" w:rsidRPr="003D2CAC">
        <w:rPr>
          <w:rFonts w:ascii="Helvetica Neue" w:hAnsi="Helvetica Neue" w:cs="Arial"/>
          <w:b/>
          <w:bCs/>
          <w:i/>
          <w:szCs w:val="22"/>
          <w:lang w:val="en-US"/>
        </w:rPr>
        <w:t>Root Server System Advisory Committee</w:t>
      </w:r>
      <w:r w:rsidRPr="005A0F8F">
        <w:rPr>
          <w:rFonts w:ascii="Helvetica Neue" w:hAnsi="Helvetica Neue" w:cs="Arial"/>
          <w:b/>
          <w:i/>
          <w:szCs w:val="22"/>
          <w:lang w:val="en-US"/>
        </w:rPr>
        <w:t>.</w:t>
      </w:r>
    </w:p>
    <w:p w14:paraId="667037CB" w14:textId="77777777" w:rsidR="005341A5" w:rsidRPr="005A0F8F" w:rsidRDefault="005341A5" w:rsidP="005341A5">
      <w:pPr>
        <w:widowControl w:val="0"/>
        <w:autoSpaceDE w:val="0"/>
        <w:autoSpaceDN w:val="0"/>
        <w:adjustRightInd w:val="0"/>
        <w:rPr>
          <w:rFonts w:ascii="Helvetica Neue" w:hAnsi="Helvetica Neue" w:cs="Arial"/>
          <w:b/>
          <w:i/>
          <w:szCs w:val="22"/>
          <w:lang w:val="en-US"/>
        </w:rPr>
      </w:pPr>
    </w:p>
    <w:p w14:paraId="397B8D57" w14:textId="267D37D6" w:rsidR="005341A5" w:rsidRPr="005A0F8F" w:rsidRDefault="005341A5" w:rsidP="00F00CE4">
      <w:pPr>
        <w:widowControl w:val="0"/>
        <w:autoSpaceDE w:val="0"/>
        <w:autoSpaceDN w:val="0"/>
        <w:adjustRightInd w:val="0"/>
        <w:ind w:left="360"/>
        <w:rPr>
          <w:rFonts w:ascii="Helvetica Neue" w:hAnsi="Helvetica Neue" w:cs="Arial"/>
          <w:b/>
          <w:i/>
          <w:szCs w:val="22"/>
          <w:lang w:val="en-US"/>
        </w:rPr>
      </w:pPr>
      <w:r w:rsidRPr="005A0F8F">
        <w:rPr>
          <w:rFonts w:ascii="Helvetica Neue" w:hAnsi="Helvetica Neue" w:cs="Arial"/>
          <w:b/>
          <w:i/>
          <w:szCs w:val="22"/>
          <w:lang w:val="en-US"/>
        </w:rPr>
        <w:t>3.  Coordinates the allocation and assignment at the top-most level of Internet Protocol ("IP") and Autonomous System ("AS") numbers. ICANN’s Mission is described in the</w:t>
      </w:r>
      <w:r w:rsidR="00F00CE4" w:rsidRPr="005A0F8F">
        <w:rPr>
          <w:rFonts w:ascii="Helvetica Neue" w:hAnsi="Helvetica Neue" w:cs="Arial"/>
          <w:b/>
          <w:i/>
          <w:szCs w:val="22"/>
          <w:lang w:val="en-US"/>
        </w:rPr>
        <w:t xml:space="preserve"> </w:t>
      </w:r>
      <w:r w:rsidRPr="005A0F8F">
        <w:rPr>
          <w:rFonts w:ascii="Helvetica Neue" w:hAnsi="Helvetica Neue" w:cs="Arial"/>
          <w:b/>
          <w:i/>
          <w:szCs w:val="22"/>
          <w:lang w:val="en-US"/>
        </w:rPr>
        <w:t>ASO MoU between ICANN and RIRs.</w:t>
      </w:r>
    </w:p>
    <w:p w14:paraId="53EA0F42" w14:textId="77777777" w:rsidR="005341A5" w:rsidRPr="005A0F8F" w:rsidRDefault="005341A5" w:rsidP="005341A5">
      <w:pPr>
        <w:widowControl w:val="0"/>
        <w:autoSpaceDE w:val="0"/>
        <w:autoSpaceDN w:val="0"/>
        <w:adjustRightInd w:val="0"/>
        <w:rPr>
          <w:rFonts w:ascii="Helvetica Neue" w:hAnsi="Helvetica Neue" w:cs="Arial"/>
          <w:b/>
          <w:i/>
          <w:szCs w:val="22"/>
          <w:lang w:val="en-US"/>
        </w:rPr>
      </w:pPr>
    </w:p>
    <w:p w14:paraId="324A3FA0" w14:textId="1957637A" w:rsidR="005341A5" w:rsidRPr="005A0F8F" w:rsidRDefault="005341A5" w:rsidP="00F00CE4">
      <w:pPr>
        <w:widowControl w:val="0"/>
        <w:autoSpaceDE w:val="0"/>
        <w:autoSpaceDN w:val="0"/>
        <w:adjustRightInd w:val="0"/>
        <w:ind w:left="360"/>
        <w:rPr>
          <w:rFonts w:ascii="Helvetica Neue" w:hAnsi="Helvetica Neue" w:cs="Arial"/>
          <w:b/>
          <w:i/>
          <w:szCs w:val="22"/>
          <w:lang w:val="en-US"/>
        </w:rPr>
      </w:pPr>
      <w:r w:rsidRPr="005A0F8F">
        <w:rPr>
          <w:rFonts w:ascii="Helvetica Neue" w:hAnsi="Helvetica Neue" w:cs="Arial"/>
          <w:b/>
          <w:i/>
          <w:szCs w:val="22"/>
          <w:lang w:val="en-US"/>
        </w:rPr>
        <w:t>4.  Collaborates with other bodies as appropriate to publish core registries needed for the functioning of the Internet. In this role, with respect to protocol ports and parameters, ICANN's Mission is to provide registration services and open access for registries in the public domain requested by Internet protocol development organizations, such as the</w:t>
      </w:r>
      <w:r w:rsidR="00F00CE4" w:rsidRPr="005A0F8F">
        <w:rPr>
          <w:rFonts w:ascii="Helvetica Neue" w:hAnsi="Helvetica Neue" w:cs="Arial"/>
          <w:b/>
          <w:i/>
          <w:szCs w:val="22"/>
          <w:lang w:val="en-US"/>
        </w:rPr>
        <w:t xml:space="preserve"> </w:t>
      </w:r>
      <w:r w:rsidRPr="005A0F8F">
        <w:rPr>
          <w:rFonts w:ascii="Helvetica Neue" w:hAnsi="Helvetica Neue" w:cs="Arial"/>
          <w:b/>
          <w:i/>
          <w:szCs w:val="22"/>
          <w:lang w:val="en-US"/>
        </w:rPr>
        <w:t>Internet Engineering Task Force.</w:t>
      </w:r>
    </w:p>
    <w:p w14:paraId="6577B623" w14:textId="77777777" w:rsidR="005341A5" w:rsidRPr="005A0F8F" w:rsidRDefault="005341A5" w:rsidP="005341A5">
      <w:pPr>
        <w:widowControl w:val="0"/>
        <w:autoSpaceDE w:val="0"/>
        <w:autoSpaceDN w:val="0"/>
        <w:adjustRightInd w:val="0"/>
        <w:rPr>
          <w:rFonts w:ascii="Helvetica Neue" w:hAnsi="Helvetica Neue" w:cs="Arial"/>
          <w:b/>
          <w:szCs w:val="22"/>
          <w:lang w:val="en-US"/>
        </w:rPr>
      </w:pPr>
    </w:p>
    <w:p w14:paraId="3C9354D3" w14:textId="1F03BDDA" w:rsidR="005341A5" w:rsidRPr="005341A5" w:rsidRDefault="003514E1" w:rsidP="005341A5">
      <w:pPr>
        <w:widowControl w:val="0"/>
        <w:autoSpaceDE w:val="0"/>
        <w:autoSpaceDN w:val="0"/>
        <w:adjustRightInd w:val="0"/>
        <w:rPr>
          <w:rFonts w:ascii="Helvetica Neue" w:hAnsi="Helvetica Neue" w:cs="Arial"/>
          <w:szCs w:val="22"/>
          <w:lang w:val="en-US"/>
        </w:rPr>
      </w:pPr>
      <w:r>
        <w:rPr>
          <w:rFonts w:ascii="Helvetica Neue" w:hAnsi="Helvetica Neue" w:cs="Arial"/>
          <w:szCs w:val="22"/>
          <w:lang w:val="en-US"/>
        </w:rPr>
        <w:t>[</w:t>
      </w:r>
      <w:r w:rsidR="005341A5" w:rsidRPr="005341A5">
        <w:rPr>
          <w:rFonts w:ascii="Helvetica Neue" w:hAnsi="Helvetica Neue" w:cs="Arial"/>
          <w:szCs w:val="22"/>
          <w:lang w:val="en-US"/>
        </w:rPr>
        <w:t>The Mission Stateme</w:t>
      </w:r>
      <w:r w:rsidR="005341A5">
        <w:rPr>
          <w:rFonts w:ascii="Helvetica Neue" w:hAnsi="Helvetica Neue" w:cs="Arial"/>
          <w:szCs w:val="22"/>
          <w:lang w:val="en-US"/>
        </w:rPr>
        <w:t xml:space="preserve">nt further clarifies that ICANN </w:t>
      </w:r>
      <w:r w:rsidR="005341A5" w:rsidRPr="005341A5">
        <w:rPr>
          <w:rFonts w:ascii="Helvetica Neue" w:hAnsi="Helvetica Neue" w:cs="Arial"/>
          <w:szCs w:val="22"/>
          <w:lang w:val="en-US"/>
        </w:rPr>
        <w:t>shall act strictly in accordance with, and only as reasonably appropriate</w:t>
      </w:r>
      <w:r w:rsidR="005341A5">
        <w:rPr>
          <w:rFonts w:ascii="Helvetica Neue" w:hAnsi="Helvetica Neue" w:cs="Arial"/>
          <w:szCs w:val="22"/>
          <w:lang w:val="en-US"/>
        </w:rPr>
        <w:t xml:space="preserve"> </w:t>
      </w:r>
      <w:r w:rsidR="005341A5" w:rsidRPr="005341A5">
        <w:rPr>
          <w:rFonts w:ascii="Helvetica Neue" w:hAnsi="Helvetica Neue" w:cs="Arial"/>
          <w:szCs w:val="22"/>
          <w:lang w:val="en-US"/>
        </w:rPr>
        <w:t>to achieve it</w:t>
      </w:r>
      <w:r w:rsidR="00A05BBE">
        <w:rPr>
          <w:rFonts w:ascii="Helvetica Neue" w:hAnsi="Helvetica Neue" w:cs="Arial"/>
          <w:szCs w:val="22"/>
          <w:lang w:val="en-US"/>
        </w:rPr>
        <w:t>’</w:t>
      </w:r>
      <w:r w:rsidR="005341A5" w:rsidRPr="005341A5">
        <w:rPr>
          <w:rFonts w:ascii="Helvetica Neue" w:hAnsi="Helvetica Neue" w:cs="Arial"/>
          <w:szCs w:val="22"/>
          <w:lang w:val="en-US"/>
        </w:rPr>
        <w:t>s Mission.</w:t>
      </w:r>
    </w:p>
    <w:p w14:paraId="7B2A0302" w14:textId="77777777" w:rsidR="005341A5" w:rsidRDefault="005341A5" w:rsidP="005341A5">
      <w:pPr>
        <w:widowControl w:val="0"/>
        <w:autoSpaceDE w:val="0"/>
        <w:autoSpaceDN w:val="0"/>
        <w:adjustRightInd w:val="0"/>
        <w:rPr>
          <w:rFonts w:ascii="Helvetica Neue" w:hAnsi="Helvetica Neue" w:cs="Arial"/>
          <w:szCs w:val="22"/>
          <w:lang w:val="en-US"/>
        </w:rPr>
      </w:pPr>
    </w:p>
    <w:p w14:paraId="5B24CE5D" w14:textId="546EFCB1" w:rsidR="005341A5" w:rsidRPr="00EE2366" w:rsidRDefault="00EE2366" w:rsidP="00AC35E4">
      <w:pPr>
        <w:spacing w:before="120" w:after="120"/>
        <w:rPr>
          <w:rFonts w:ascii="Helvetica Neue" w:hAnsi="Helvetica Neue" w:cs="Arial"/>
          <w:szCs w:val="22"/>
          <w:lang w:val="en-US"/>
        </w:rPr>
      </w:pPr>
      <w:r w:rsidRPr="00EE2366">
        <w:rPr>
          <w:rFonts w:ascii="Helvetica Neue" w:hAnsi="Helvetica Neue" w:cs="Arial"/>
          <w:szCs w:val="22"/>
          <w:lang w:val="en-US"/>
        </w:rPr>
        <w:lastRenderedPageBreak/>
        <w:t>Without in any way limiting the foregoing absolute prohibition, ICANN shall not regulate services that use the Internet's unique</w:t>
      </w:r>
      <w:r>
        <w:rPr>
          <w:rFonts w:ascii="Helvetica Neue" w:hAnsi="Helvetica Neue" w:cs="Arial"/>
          <w:szCs w:val="22"/>
          <w:lang w:val="en-US"/>
        </w:rPr>
        <w:t xml:space="preserve"> </w:t>
      </w:r>
      <w:r w:rsidRPr="00EE2366">
        <w:rPr>
          <w:rFonts w:ascii="Helvetica Neue" w:hAnsi="Helvetica Neue" w:cs="Arial"/>
          <w:szCs w:val="22"/>
          <w:lang w:val="en-US"/>
        </w:rPr>
        <w:t>identifiers, or the content that such services carry or provide. ICANN shall have the ability to enforce</w:t>
      </w:r>
      <w:r>
        <w:rPr>
          <w:rFonts w:ascii="Helvetica Neue" w:hAnsi="Helvetica Neue" w:cs="Arial"/>
          <w:szCs w:val="22"/>
          <w:lang w:val="en-US"/>
        </w:rPr>
        <w:t xml:space="preserve"> </w:t>
      </w:r>
      <w:r w:rsidRPr="00EE2366">
        <w:rPr>
          <w:rFonts w:ascii="Helvetica Neue" w:hAnsi="Helvetica Neue" w:cs="Arial"/>
          <w:szCs w:val="22"/>
          <w:lang w:val="en-US"/>
        </w:rPr>
        <w:t>agreements with contracted parties, subject to established means of community input on those</w:t>
      </w:r>
      <w:r>
        <w:rPr>
          <w:rFonts w:ascii="Helvetica Neue" w:hAnsi="Helvetica Neue" w:cs="Arial"/>
          <w:szCs w:val="22"/>
          <w:lang w:val="en-US"/>
        </w:rPr>
        <w:t xml:space="preserve"> </w:t>
      </w:r>
      <w:r w:rsidRPr="00EE2366">
        <w:rPr>
          <w:rFonts w:ascii="Helvetica Neue" w:hAnsi="Helvetica Neue" w:cs="Arial"/>
          <w:szCs w:val="22"/>
          <w:lang w:val="en-US"/>
        </w:rPr>
        <w:t>agreements and reasonable checks and balances on its ability to impose obligations exceeding ICANN’s</w:t>
      </w:r>
      <w:r>
        <w:rPr>
          <w:rFonts w:ascii="Helvetica Neue" w:hAnsi="Helvetica Neue" w:cs="Arial"/>
          <w:szCs w:val="22"/>
          <w:lang w:val="en-US"/>
        </w:rPr>
        <w:t xml:space="preserve"> </w:t>
      </w:r>
      <w:r w:rsidRPr="00EE2366">
        <w:rPr>
          <w:rFonts w:ascii="Helvetica Neue" w:hAnsi="Helvetica Neue" w:cs="Arial"/>
          <w:szCs w:val="22"/>
          <w:lang w:val="en-US"/>
        </w:rPr>
        <w:t>Missio</w:t>
      </w:r>
      <w:r w:rsidR="003514E1">
        <w:rPr>
          <w:rFonts w:ascii="Helvetica Neue" w:hAnsi="Helvetica Neue" w:cs="Arial"/>
          <w:szCs w:val="22"/>
          <w:lang w:val="en-US"/>
        </w:rPr>
        <w:t xml:space="preserve">n on registries and registrars.] </w:t>
      </w:r>
      <w:r w:rsidRPr="00EE2366">
        <w:rPr>
          <w:rFonts w:ascii="Helvetica Neue" w:hAnsi="Helvetica Neue" w:cs="Arial"/>
          <w:i/>
          <w:iCs/>
          <w:szCs w:val="22"/>
          <w:lang w:val="en-US"/>
        </w:rPr>
        <w:t xml:space="preserve">Note: The CCWG Accountability is continuing discussions on contract enforcement and regulation, in particular as relates to comments from </w:t>
      </w:r>
      <w:r>
        <w:rPr>
          <w:rFonts w:ascii="Helvetica Neue" w:hAnsi="Helvetica Neue" w:cs="Arial"/>
          <w:i/>
          <w:iCs/>
          <w:szCs w:val="22"/>
          <w:lang w:val="en-US"/>
        </w:rPr>
        <w:t>the Second Draft Proposal</w:t>
      </w:r>
      <w:r w:rsidRPr="00EE2366">
        <w:rPr>
          <w:rFonts w:ascii="Helvetica Neue" w:hAnsi="Helvetica Neue" w:cs="Arial"/>
          <w:i/>
          <w:iCs/>
          <w:szCs w:val="22"/>
          <w:lang w:val="en-US"/>
        </w:rPr>
        <w:t>. </w:t>
      </w:r>
    </w:p>
    <w:p w14:paraId="71B41F7C" w14:textId="3007E223" w:rsidR="0048594D" w:rsidRPr="0048594D" w:rsidRDefault="0048594D" w:rsidP="0048594D">
      <w:pPr>
        <w:pStyle w:val="Heading1"/>
        <w:rPr>
          <w:rFonts w:cs="Arial"/>
          <w:color w:val="1F497D" w:themeColor="text2"/>
          <w:szCs w:val="22"/>
          <w:lang w:val="en-US"/>
        </w:rPr>
      </w:pPr>
      <w:bookmarkStart w:id="50" w:name="_Toc308967822"/>
      <w:r w:rsidRPr="0048594D">
        <w:rPr>
          <w:rFonts w:cs="Arial"/>
          <w:color w:val="1F497D" w:themeColor="text2"/>
          <w:szCs w:val="22"/>
          <w:lang w:val="en-US"/>
        </w:rPr>
        <w:t xml:space="preserve">Recommendation #6: </w:t>
      </w:r>
      <w:r w:rsidRPr="0048594D">
        <w:rPr>
          <w:color w:val="1F497D" w:themeColor="text2"/>
          <w:lang w:val="en-US"/>
        </w:rPr>
        <w:t>Reaffirming ICANN’s commitment to respect internationally recognized Human Rights as it carries out its mission</w:t>
      </w:r>
      <w:bookmarkEnd w:id="50"/>
      <w:r w:rsidRPr="0048594D" w:rsidDel="00325BC5">
        <w:rPr>
          <w:rFonts w:cs="Arial"/>
          <w:color w:val="1F497D" w:themeColor="text2"/>
          <w:szCs w:val="22"/>
          <w:lang w:val="en-US"/>
        </w:rPr>
        <w:t xml:space="preserve"> </w:t>
      </w:r>
      <w:r>
        <w:rPr>
          <w:rFonts w:cs="Arial"/>
          <w:color w:val="1F497D" w:themeColor="text2"/>
          <w:szCs w:val="22"/>
          <w:lang w:val="en-US"/>
        </w:rPr>
        <w:br/>
      </w:r>
    </w:p>
    <w:p w14:paraId="5FE1BE8F" w14:textId="77777777" w:rsidR="00FD7B4B" w:rsidRPr="00BC19B2" w:rsidRDefault="00F06A8D" w:rsidP="00AC35E4">
      <w:pPr>
        <w:spacing w:before="120" w:after="120"/>
        <w:rPr>
          <w:rFonts w:ascii="Helvetica Neue" w:hAnsi="Helvetica Neue" w:cs="Arial"/>
          <w:szCs w:val="22"/>
          <w:lang w:val="en-US"/>
        </w:rPr>
      </w:pPr>
      <w:r>
        <w:rPr>
          <w:rFonts w:ascii="Helvetica Neue" w:hAnsi="Helvetica Neue" w:cs="Arial"/>
          <w:noProof/>
          <w:szCs w:val="22"/>
          <w:lang w:val="en-US"/>
        </w:rPr>
        <w:drawing>
          <wp:inline distT="0" distB="0" distL="0" distR="0" wp14:anchorId="7AE139A0" wp14:editId="2D6CB21A">
            <wp:extent cx="5723255" cy="1557655"/>
            <wp:effectExtent l="0" t="0" r="0" b="0"/>
            <wp:docPr id="4" name="Picture 4" descr="HIJE-3446:Users:hillaryjett:Downloads:2015 11 11:XPL_ICAN_1515 ccwg-40_commitment_human_rights_0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IJE-3446:Users:hillaryjett:Downloads:2015 11 11:XPL_ICAN_1515 ccwg-40_commitment_human_rights_02.pn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723255" cy="1557655"/>
                    </a:xfrm>
                    <a:prstGeom prst="rect">
                      <a:avLst/>
                    </a:prstGeom>
                    <a:noFill/>
                    <a:ln>
                      <a:noFill/>
                    </a:ln>
                  </pic:spPr>
                </pic:pic>
              </a:graphicData>
            </a:graphic>
          </wp:inline>
        </w:drawing>
      </w:r>
    </w:p>
    <w:p w14:paraId="72584AB7" w14:textId="77777777" w:rsidR="00361F25" w:rsidRPr="00BC19B2" w:rsidRDefault="00F06A8D" w:rsidP="00AC35E4">
      <w:pPr>
        <w:spacing w:before="120" w:after="120"/>
        <w:rPr>
          <w:rFonts w:eastAsia="Arial" w:cs="Arial"/>
          <w:spacing w:val="4"/>
          <w:lang w:val="en-US"/>
        </w:rPr>
      </w:pPr>
      <w:r>
        <w:rPr>
          <w:rFonts w:eastAsia="Arial" w:cs="Arial"/>
          <w:spacing w:val="2"/>
          <w:lang w:val="en-US"/>
        </w:rPr>
        <w:br/>
      </w:r>
      <w:r w:rsidR="00B574AB" w:rsidRPr="00BC19B2">
        <w:rPr>
          <w:rFonts w:eastAsia="Arial" w:cs="Arial"/>
          <w:spacing w:val="2"/>
          <w:lang w:val="en-US"/>
        </w:rPr>
        <w:t>T</w:t>
      </w:r>
      <w:r w:rsidR="00B574AB" w:rsidRPr="00BC19B2">
        <w:rPr>
          <w:rFonts w:eastAsia="Arial" w:cs="Arial"/>
          <w:lang w:val="en-US"/>
        </w:rPr>
        <w:t>he</w:t>
      </w:r>
      <w:r w:rsidR="00B574AB" w:rsidRPr="00BC19B2">
        <w:rPr>
          <w:rFonts w:eastAsia="Arial" w:cs="Arial"/>
          <w:spacing w:val="-2"/>
          <w:lang w:val="en-US"/>
        </w:rPr>
        <w:t xml:space="preserve"> </w:t>
      </w:r>
      <w:r w:rsidR="00B574AB" w:rsidRPr="00BC19B2">
        <w:rPr>
          <w:rFonts w:eastAsia="Arial" w:cs="Arial"/>
          <w:lang w:val="en-US"/>
        </w:rPr>
        <w:t>group</w:t>
      </w:r>
      <w:r w:rsidR="00B574AB" w:rsidRPr="00BC19B2">
        <w:rPr>
          <w:rFonts w:eastAsia="Arial" w:cs="Arial"/>
          <w:spacing w:val="-2"/>
          <w:lang w:val="en-US"/>
        </w:rPr>
        <w:t xml:space="preserve"> sought legal advice on </w:t>
      </w:r>
      <w:r w:rsidR="00B574AB" w:rsidRPr="00BC19B2">
        <w:rPr>
          <w:rFonts w:eastAsia="Arial" w:cs="Arial"/>
          <w:spacing w:val="-3"/>
          <w:lang w:val="en-US"/>
        </w:rPr>
        <w:t>w</w:t>
      </w:r>
      <w:r w:rsidR="00B574AB" w:rsidRPr="00BC19B2">
        <w:rPr>
          <w:rFonts w:eastAsia="Arial" w:cs="Arial"/>
          <w:lang w:val="en-US"/>
        </w:rPr>
        <w:t>h</w:t>
      </w:r>
      <w:r w:rsidR="00B574AB" w:rsidRPr="00BC19B2">
        <w:rPr>
          <w:rFonts w:eastAsia="Arial" w:cs="Arial"/>
          <w:spacing w:val="-1"/>
          <w:lang w:val="en-US"/>
        </w:rPr>
        <w:t>e</w:t>
      </w:r>
      <w:r w:rsidR="00B574AB" w:rsidRPr="00BC19B2">
        <w:rPr>
          <w:rFonts w:eastAsia="Arial" w:cs="Arial"/>
          <w:spacing w:val="1"/>
          <w:lang w:val="en-US"/>
        </w:rPr>
        <w:t>t</w:t>
      </w:r>
      <w:r w:rsidR="00B574AB" w:rsidRPr="00BC19B2">
        <w:rPr>
          <w:rFonts w:eastAsia="Arial" w:cs="Arial"/>
          <w:lang w:val="en-US"/>
        </w:rPr>
        <w:t>h</w:t>
      </w:r>
      <w:r w:rsidR="00B574AB" w:rsidRPr="00BC19B2">
        <w:rPr>
          <w:rFonts w:eastAsia="Arial" w:cs="Arial"/>
          <w:spacing w:val="-1"/>
          <w:lang w:val="en-US"/>
        </w:rPr>
        <w:t>e</w:t>
      </w:r>
      <w:r w:rsidR="00B574AB" w:rsidRPr="00BC19B2">
        <w:rPr>
          <w:rFonts w:eastAsia="Arial" w:cs="Arial"/>
          <w:lang w:val="en-US"/>
        </w:rPr>
        <w:t xml:space="preserve">r </w:t>
      </w:r>
      <w:r w:rsidR="00B574AB" w:rsidRPr="00BC19B2">
        <w:rPr>
          <w:rFonts w:eastAsia="Arial" w:cs="Arial"/>
          <w:spacing w:val="1"/>
          <w:lang w:val="en-US"/>
        </w:rPr>
        <w:t>t</w:t>
      </w:r>
      <w:r w:rsidR="00B574AB" w:rsidRPr="00BC19B2">
        <w:rPr>
          <w:rFonts w:eastAsia="Arial" w:cs="Arial"/>
          <w:lang w:val="en-US"/>
        </w:rPr>
        <w:t xml:space="preserve">he </w:t>
      </w:r>
      <w:r w:rsidR="00B574AB" w:rsidRPr="00BC19B2">
        <w:rPr>
          <w:rFonts w:eastAsia="Arial" w:cs="Arial"/>
          <w:spacing w:val="1"/>
          <w:lang w:val="en-US"/>
        </w:rPr>
        <w:t>I</w:t>
      </w:r>
      <w:r w:rsidR="00B574AB" w:rsidRPr="00BC19B2">
        <w:rPr>
          <w:rFonts w:eastAsia="Arial" w:cs="Arial"/>
          <w:spacing w:val="-1"/>
          <w:lang w:val="en-US"/>
        </w:rPr>
        <w:t>AN</w:t>
      </w:r>
      <w:r w:rsidR="00B574AB" w:rsidRPr="00BC19B2">
        <w:rPr>
          <w:rFonts w:eastAsia="Arial" w:cs="Arial"/>
          <w:lang w:val="en-US"/>
        </w:rPr>
        <w:t>A F</w:t>
      </w:r>
      <w:r w:rsidR="00B574AB" w:rsidRPr="00BC19B2">
        <w:rPr>
          <w:rFonts w:eastAsia="Arial" w:cs="Arial"/>
          <w:spacing w:val="-1"/>
          <w:lang w:val="en-US"/>
        </w:rPr>
        <w:t>u</w:t>
      </w:r>
      <w:r w:rsidR="00B574AB" w:rsidRPr="00BC19B2">
        <w:rPr>
          <w:rFonts w:eastAsia="Arial" w:cs="Arial"/>
          <w:lang w:val="en-US"/>
        </w:rPr>
        <w:t>ncti</w:t>
      </w:r>
      <w:r w:rsidR="00B574AB" w:rsidRPr="00BC19B2">
        <w:rPr>
          <w:rFonts w:eastAsia="Arial" w:cs="Arial"/>
          <w:spacing w:val="-1"/>
          <w:lang w:val="en-US"/>
        </w:rPr>
        <w:t>o</w:t>
      </w:r>
      <w:r w:rsidR="00B574AB" w:rsidRPr="00BC19B2">
        <w:rPr>
          <w:rFonts w:eastAsia="Arial" w:cs="Arial"/>
          <w:lang w:val="en-US"/>
        </w:rPr>
        <w:t>ns</w:t>
      </w:r>
      <w:r w:rsidR="00B574AB" w:rsidRPr="00BC19B2">
        <w:rPr>
          <w:rFonts w:eastAsia="Arial" w:cs="Arial"/>
          <w:spacing w:val="-2"/>
          <w:lang w:val="en-US"/>
        </w:rPr>
        <w:t xml:space="preserve"> </w:t>
      </w:r>
      <w:r w:rsidR="00B574AB" w:rsidRPr="00BC19B2">
        <w:rPr>
          <w:rFonts w:eastAsia="Arial" w:cs="Arial"/>
          <w:spacing w:val="-1"/>
          <w:lang w:val="en-US"/>
        </w:rPr>
        <w:t>C</w:t>
      </w:r>
      <w:r w:rsidR="00B574AB" w:rsidRPr="00BC19B2">
        <w:rPr>
          <w:rFonts w:eastAsia="Arial" w:cs="Arial"/>
          <w:lang w:val="en-US"/>
        </w:rPr>
        <w:t>o</w:t>
      </w:r>
      <w:r w:rsidR="00B574AB" w:rsidRPr="00BC19B2">
        <w:rPr>
          <w:rFonts w:eastAsia="Arial" w:cs="Arial"/>
          <w:spacing w:val="-1"/>
          <w:lang w:val="en-US"/>
        </w:rPr>
        <w:t>n</w:t>
      </w:r>
      <w:r w:rsidR="00B574AB" w:rsidRPr="00BC19B2">
        <w:rPr>
          <w:rFonts w:eastAsia="Arial" w:cs="Arial"/>
          <w:spacing w:val="1"/>
          <w:lang w:val="en-US"/>
        </w:rPr>
        <w:t>tr</w:t>
      </w:r>
      <w:r w:rsidR="00B574AB" w:rsidRPr="00BC19B2">
        <w:rPr>
          <w:rFonts w:eastAsia="Arial" w:cs="Arial"/>
          <w:spacing w:val="-3"/>
          <w:lang w:val="en-US"/>
        </w:rPr>
        <w:t>a</w:t>
      </w:r>
      <w:r w:rsidR="00B574AB" w:rsidRPr="00BC19B2">
        <w:rPr>
          <w:rFonts w:eastAsia="Arial" w:cs="Arial"/>
          <w:lang w:val="en-US"/>
        </w:rPr>
        <w:t>ct imposes</w:t>
      </w:r>
      <w:r w:rsidR="00B574AB" w:rsidRPr="00BC19B2">
        <w:rPr>
          <w:rFonts w:eastAsia="Arial" w:cs="Arial"/>
          <w:spacing w:val="-2"/>
          <w:lang w:val="en-US"/>
        </w:rPr>
        <w:t xml:space="preserve"> </w:t>
      </w:r>
      <w:r w:rsidR="00B574AB" w:rsidRPr="00BC19B2">
        <w:rPr>
          <w:rFonts w:eastAsia="Arial" w:cs="Arial"/>
          <w:lang w:val="en-US"/>
        </w:rPr>
        <w:t>sp</w:t>
      </w:r>
      <w:r w:rsidR="00B574AB" w:rsidRPr="00BC19B2">
        <w:rPr>
          <w:rFonts w:eastAsia="Arial" w:cs="Arial"/>
          <w:spacing w:val="-1"/>
          <w:lang w:val="en-US"/>
        </w:rPr>
        <w:t>e</w:t>
      </w:r>
      <w:r w:rsidR="00B574AB" w:rsidRPr="00BC19B2">
        <w:rPr>
          <w:rFonts w:eastAsia="Arial" w:cs="Arial"/>
          <w:lang w:val="en-US"/>
        </w:rPr>
        <w:t>c</w:t>
      </w:r>
      <w:r w:rsidR="00B574AB" w:rsidRPr="00BC19B2">
        <w:rPr>
          <w:rFonts w:eastAsia="Arial" w:cs="Arial"/>
          <w:spacing w:val="-3"/>
          <w:lang w:val="en-US"/>
        </w:rPr>
        <w:t>i</w:t>
      </w:r>
      <w:r w:rsidR="00B574AB" w:rsidRPr="00BC19B2">
        <w:rPr>
          <w:rFonts w:eastAsia="Arial" w:cs="Arial"/>
          <w:spacing w:val="3"/>
          <w:lang w:val="en-US"/>
        </w:rPr>
        <w:t>f</w:t>
      </w:r>
      <w:r w:rsidR="00B574AB" w:rsidRPr="00BC19B2">
        <w:rPr>
          <w:rFonts w:eastAsia="Arial" w:cs="Arial"/>
          <w:spacing w:val="-1"/>
          <w:lang w:val="en-US"/>
        </w:rPr>
        <w:t>i</w:t>
      </w:r>
      <w:r w:rsidR="00B574AB" w:rsidRPr="00BC19B2">
        <w:rPr>
          <w:rFonts w:eastAsia="Arial" w:cs="Arial"/>
          <w:lang w:val="en-US"/>
        </w:rPr>
        <w:t>c</w:t>
      </w:r>
      <w:r w:rsidR="00B574AB" w:rsidRPr="00BC19B2">
        <w:rPr>
          <w:rFonts w:eastAsia="Arial" w:cs="Arial"/>
          <w:spacing w:val="1"/>
          <w:lang w:val="en-US"/>
        </w:rPr>
        <w:t xml:space="preserve"> </w:t>
      </w:r>
      <w:r w:rsidR="00B574AB" w:rsidRPr="00BC19B2">
        <w:rPr>
          <w:rFonts w:eastAsia="Arial" w:cs="Arial"/>
          <w:lang w:val="en-US"/>
        </w:rPr>
        <w:t>o</w:t>
      </w:r>
      <w:r w:rsidR="00B574AB" w:rsidRPr="00BC19B2">
        <w:rPr>
          <w:rFonts w:eastAsia="Arial" w:cs="Arial"/>
          <w:spacing w:val="-1"/>
          <w:lang w:val="en-US"/>
        </w:rPr>
        <w:t>bli</w:t>
      </w:r>
      <w:r w:rsidR="00B574AB" w:rsidRPr="00BC19B2">
        <w:rPr>
          <w:rFonts w:eastAsia="Arial" w:cs="Arial"/>
          <w:spacing w:val="2"/>
          <w:lang w:val="en-US"/>
        </w:rPr>
        <w:t>g</w:t>
      </w:r>
      <w:r w:rsidR="00B574AB" w:rsidRPr="00BC19B2">
        <w:rPr>
          <w:rFonts w:eastAsia="Arial" w:cs="Arial"/>
          <w:spacing w:val="-3"/>
          <w:lang w:val="en-US"/>
        </w:rPr>
        <w:t>a</w:t>
      </w:r>
      <w:r w:rsidR="00B574AB" w:rsidRPr="00BC19B2">
        <w:rPr>
          <w:rFonts w:eastAsia="Arial" w:cs="Arial"/>
          <w:spacing w:val="5"/>
          <w:lang w:val="en-US"/>
        </w:rPr>
        <w:t>t</w:t>
      </w:r>
      <w:r w:rsidR="00B574AB" w:rsidRPr="00BC19B2">
        <w:rPr>
          <w:rFonts w:eastAsia="Arial" w:cs="Arial"/>
          <w:spacing w:val="-1"/>
          <w:lang w:val="en-US"/>
        </w:rPr>
        <w:t>i</w:t>
      </w:r>
      <w:r w:rsidR="00B574AB" w:rsidRPr="00BC19B2">
        <w:rPr>
          <w:rFonts w:eastAsia="Arial" w:cs="Arial"/>
          <w:lang w:val="en-US"/>
        </w:rPr>
        <w:t>o</w:t>
      </w:r>
      <w:r w:rsidR="00B574AB" w:rsidRPr="00BC19B2">
        <w:rPr>
          <w:rFonts w:eastAsia="Arial" w:cs="Arial"/>
          <w:spacing w:val="-1"/>
          <w:lang w:val="en-US"/>
        </w:rPr>
        <w:t>n</w:t>
      </w:r>
      <w:r w:rsidR="00B574AB" w:rsidRPr="00BC19B2">
        <w:rPr>
          <w:rFonts w:eastAsia="Arial" w:cs="Arial"/>
          <w:lang w:val="en-US"/>
        </w:rPr>
        <w:t>s</w:t>
      </w:r>
      <w:r w:rsidR="00B574AB" w:rsidRPr="00BC19B2">
        <w:rPr>
          <w:rFonts w:eastAsia="Arial" w:cs="Arial"/>
          <w:spacing w:val="1"/>
          <w:lang w:val="en-US"/>
        </w:rPr>
        <w:t xml:space="preserve"> on ICANN </w:t>
      </w:r>
      <w:r w:rsidR="00B574AB" w:rsidRPr="00BC19B2">
        <w:rPr>
          <w:rFonts w:eastAsia="Arial" w:cs="Arial"/>
          <w:spacing w:val="-3"/>
          <w:lang w:val="en-US"/>
        </w:rPr>
        <w:t>w</w:t>
      </w:r>
      <w:r w:rsidR="00B574AB" w:rsidRPr="00BC19B2">
        <w:rPr>
          <w:rFonts w:eastAsia="Arial" w:cs="Arial"/>
          <w:spacing w:val="-1"/>
          <w:lang w:val="en-US"/>
        </w:rPr>
        <w:t>i</w:t>
      </w:r>
      <w:r w:rsidR="00B574AB" w:rsidRPr="00BC19B2">
        <w:rPr>
          <w:rFonts w:eastAsia="Arial" w:cs="Arial"/>
          <w:spacing w:val="1"/>
          <w:lang w:val="en-US"/>
        </w:rPr>
        <w:t>t</w:t>
      </w:r>
      <w:r w:rsidR="00B574AB" w:rsidRPr="00BC19B2">
        <w:rPr>
          <w:rFonts w:eastAsia="Arial" w:cs="Arial"/>
          <w:lang w:val="en-US"/>
        </w:rPr>
        <w:t xml:space="preserve">h </w:t>
      </w:r>
      <w:r w:rsidR="00B574AB" w:rsidRPr="00BC19B2">
        <w:rPr>
          <w:rFonts w:eastAsia="Arial" w:cs="Arial"/>
          <w:spacing w:val="-1"/>
          <w:lang w:val="en-US"/>
        </w:rPr>
        <w:t>r</w:t>
      </w:r>
      <w:r w:rsidR="00B574AB" w:rsidRPr="00BC19B2">
        <w:rPr>
          <w:rFonts w:eastAsia="Arial" w:cs="Arial"/>
          <w:lang w:val="en-US"/>
        </w:rPr>
        <w:t>e</w:t>
      </w:r>
      <w:r w:rsidR="00B574AB" w:rsidRPr="00BC19B2">
        <w:rPr>
          <w:rFonts w:eastAsia="Arial" w:cs="Arial"/>
          <w:spacing w:val="2"/>
          <w:lang w:val="en-US"/>
        </w:rPr>
        <w:t>g</w:t>
      </w:r>
      <w:r w:rsidR="00B574AB" w:rsidRPr="00BC19B2">
        <w:rPr>
          <w:rFonts w:eastAsia="Arial" w:cs="Arial"/>
          <w:spacing w:val="-3"/>
          <w:lang w:val="en-US"/>
        </w:rPr>
        <w:t>a</w:t>
      </w:r>
      <w:r w:rsidR="00B574AB" w:rsidRPr="00BC19B2">
        <w:rPr>
          <w:rFonts w:eastAsia="Arial" w:cs="Arial"/>
          <w:spacing w:val="1"/>
          <w:lang w:val="en-US"/>
        </w:rPr>
        <w:t>r</w:t>
      </w:r>
      <w:r w:rsidR="00B574AB" w:rsidRPr="00BC19B2">
        <w:rPr>
          <w:rFonts w:eastAsia="Arial" w:cs="Arial"/>
          <w:lang w:val="en-US"/>
        </w:rPr>
        <w:t>d</w:t>
      </w:r>
      <w:r w:rsidR="00B574AB" w:rsidRPr="00BC19B2">
        <w:rPr>
          <w:rFonts w:eastAsia="Arial" w:cs="Arial"/>
          <w:spacing w:val="-2"/>
          <w:lang w:val="en-US"/>
        </w:rPr>
        <w:t xml:space="preserve"> </w:t>
      </w:r>
      <w:r w:rsidR="00B574AB" w:rsidRPr="00BC19B2">
        <w:rPr>
          <w:rFonts w:eastAsia="Arial" w:cs="Arial"/>
          <w:spacing w:val="1"/>
          <w:lang w:val="en-US"/>
        </w:rPr>
        <w:t>t</w:t>
      </w:r>
      <w:r w:rsidR="00B574AB" w:rsidRPr="00BC19B2">
        <w:rPr>
          <w:rFonts w:eastAsia="Arial" w:cs="Arial"/>
          <w:lang w:val="en-US"/>
        </w:rPr>
        <w:t>o H</w:t>
      </w:r>
      <w:r w:rsidR="00B574AB" w:rsidRPr="00BC19B2">
        <w:rPr>
          <w:rFonts w:eastAsia="Arial" w:cs="Arial"/>
          <w:spacing w:val="-3"/>
          <w:lang w:val="en-US"/>
        </w:rPr>
        <w:t>u</w:t>
      </w:r>
      <w:r w:rsidR="00B574AB" w:rsidRPr="00BC19B2">
        <w:rPr>
          <w:rFonts w:eastAsia="Arial" w:cs="Arial"/>
          <w:spacing w:val="1"/>
          <w:lang w:val="en-US"/>
        </w:rPr>
        <w:t>m</w:t>
      </w:r>
      <w:r w:rsidR="00B574AB" w:rsidRPr="00BC19B2">
        <w:rPr>
          <w:rFonts w:eastAsia="Arial" w:cs="Arial"/>
          <w:lang w:val="en-US"/>
        </w:rPr>
        <w:t xml:space="preserve">an </w:t>
      </w:r>
      <w:r w:rsidR="00B574AB" w:rsidRPr="00BC19B2">
        <w:rPr>
          <w:rFonts w:eastAsia="Arial" w:cs="Arial"/>
          <w:spacing w:val="-1"/>
          <w:lang w:val="en-US"/>
        </w:rPr>
        <w:t>Ri</w:t>
      </w:r>
      <w:r w:rsidR="00B574AB" w:rsidRPr="00BC19B2">
        <w:rPr>
          <w:rFonts w:eastAsia="Arial" w:cs="Arial"/>
          <w:spacing w:val="2"/>
          <w:lang w:val="en-US"/>
        </w:rPr>
        <w:t>g</w:t>
      </w:r>
      <w:r w:rsidR="00B574AB" w:rsidRPr="00BC19B2">
        <w:rPr>
          <w:rFonts w:eastAsia="Arial" w:cs="Arial"/>
          <w:lang w:val="en-US"/>
        </w:rPr>
        <w:t>ht</w:t>
      </w:r>
      <w:r w:rsidR="00B574AB" w:rsidRPr="00BC19B2">
        <w:rPr>
          <w:rFonts w:eastAsia="Arial" w:cs="Arial"/>
          <w:spacing w:val="-2"/>
          <w:lang w:val="en-US"/>
        </w:rPr>
        <w:t>s that</w:t>
      </w:r>
      <w:r w:rsidR="00B574AB" w:rsidRPr="00BC19B2">
        <w:rPr>
          <w:rFonts w:eastAsia="Arial" w:cs="Arial"/>
          <w:lang w:val="en-US"/>
        </w:rPr>
        <w:t xml:space="preserve"> </w:t>
      </w:r>
      <w:r w:rsidR="00B574AB" w:rsidRPr="00BC19B2">
        <w:rPr>
          <w:rFonts w:eastAsia="Arial" w:cs="Arial"/>
          <w:spacing w:val="-3"/>
          <w:lang w:val="en-US"/>
        </w:rPr>
        <w:t>w</w:t>
      </w:r>
      <w:r w:rsidR="00B574AB" w:rsidRPr="00BC19B2">
        <w:rPr>
          <w:rFonts w:eastAsia="Arial" w:cs="Arial"/>
          <w:lang w:val="en-US"/>
        </w:rPr>
        <w:t>o</w:t>
      </w:r>
      <w:r w:rsidR="00B574AB" w:rsidRPr="00BC19B2">
        <w:rPr>
          <w:rFonts w:eastAsia="Arial" w:cs="Arial"/>
          <w:spacing w:val="-1"/>
          <w:lang w:val="en-US"/>
        </w:rPr>
        <w:t>ul</w:t>
      </w:r>
      <w:r w:rsidR="00B574AB" w:rsidRPr="00BC19B2">
        <w:rPr>
          <w:rFonts w:eastAsia="Arial" w:cs="Arial"/>
          <w:lang w:val="en-US"/>
        </w:rPr>
        <w:t xml:space="preserve">d cease </w:t>
      </w:r>
      <w:r w:rsidR="00B574AB" w:rsidRPr="00BC19B2">
        <w:rPr>
          <w:rFonts w:eastAsia="Arial" w:cs="Arial"/>
          <w:spacing w:val="1"/>
          <w:lang w:val="en-US"/>
        </w:rPr>
        <w:t>t</w:t>
      </w:r>
      <w:r w:rsidR="00B574AB" w:rsidRPr="00BC19B2">
        <w:rPr>
          <w:rFonts w:eastAsia="Arial" w:cs="Arial"/>
          <w:lang w:val="en-US"/>
        </w:rPr>
        <w:t>o</w:t>
      </w:r>
      <w:r w:rsidR="00B574AB" w:rsidRPr="00BC19B2">
        <w:rPr>
          <w:rFonts w:eastAsia="Arial" w:cs="Arial"/>
          <w:spacing w:val="-2"/>
          <w:lang w:val="en-US"/>
        </w:rPr>
        <w:t xml:space="preserve"> </w:t>
      </w:r>
      <w:r w:rsidR="00B574AB" w:rsidRPr="00BC19B2">
        <w:rPr>
          <w:rFonts w:eastAsia="Arial" w:cs="Arial"/>
          <w:lang w:val="en-US"/>
        </w:rPr>
        <w:t>e</w:t>
      </w:r>
      <w:r w:rsidR="00B574AB" w:rsidRPr="00BC19B2">
        <w:rPr>
          <w:rFonts w:eastAsia="Arial" w:cs="Arial"/>
          <w:spacing w:val="-3"/>
          <w:lang w:val="en-US"/>
        </w:rPr>
        <w:t>x</w:t>
      </w:r>
      <w:r w:rsidR="00B574AB" w:rsidRPr="00BC19B2">
        <w:rPr>
          <w:rFonts w:eastAsia="Arial" w:cs="Arial"/>
          <w:spacing w:val="-1"/>
          <w:lang w:val="en-US"/>
        </w:rPr>
        <w:t>i</w:t>
      </w:r>
      <w:r w:rsidR="00B574AB" w:rsidRPr="00BC19B2">
        <w:rPr>
          <w:rFonts w:eastAsia="Arial" w:cs="Arial"/>
          <w:lang w:val="en-US"/>
        </w:rPr>
        <w:t>st</w:t>
      </w:r>
      <w:r w:rsidR="00B574AB" w:rsidRPr="00BC19B2">
        <w:rPr>
          <w:rFonts w:eastAsia="Arial" w:cs="Arial"/>
          <w:spacing w:val="2"/>
          <w:lang w:val="en-US"/>
        </w:rPr>
        <w:t xml:space="preserve"> </w:t>
      </w:r>
      <w:r w:rsidR="00B574AB" w:rsidRPr="00BC19B2">
        <w:rPr>
          <w:rFonts w:eastAsia="Arial" w:cs="Arial"/>
          <w:lang w:val="en-US"/>
        </w:rPr>
        <w:t>u</w:t>
      </w:r>
      <w:r w:rsidR="00B574AB" w:rsidRPr="00BC19B2">
        <w:rPr>
          <w:rFonts w:eastAsia="Arial" w:cs="Arial"/>
          <w:spacing w:val="-1"/>
          <w:lang w:val="en-US"/>
        </w:rPr>
        <w:t>p</w:t>
      </w:r>
      <w:r w:rsidR="00B574AB" w:rsidRPr="00BC19B2">
        <w:rPr>
          <w:rFonts w:eastAsia="Arial" w:cs="Arial"/>
          <w:lang w:val="en-US"/>
        </w:rPr>
        <w:t>on</w:t>
      </w:r>
      <w:r w:rsidR="00B574AB" w:rsidRPr="00BC19B2">
        <w:rPr>
          <w:rFonts w:eastAsia="Arial" w:cs="Arial"/>
          <w:spacing w:val="-2"/>
          <w:lang w:val="en-US"/>
        </w:rPr>
        <w:t xml:space="preserve"> </w:t>
      </w:r>
      <w:r w:rsidR="00B574AB" w:rsidRPr="00BC19B2">
        <w:rPr>
          <w:rFonts w:eastAsia="Arial" w:cs="Arial"/>
          <w:spacing w:val="1"/>
          <w:lang w:val="en-US"/>
        </w:rPr>
        <w:t>t</w:t>
      </w:r>
      <w:r w:rsidR="00B574AB" w:rsidRPr="00BC19B2">
        <w:rPr>
          <w:rFonts w:eastAsia="Arial" w:cs="Arial"/>
          <w:lang w:val="en-US"/>
        </w:rPr>
        <w:t>he</w:t>
      </w:r>
      <w:r w:rsidR="00B574AB" w:rsidRPr="00BC19B2">
        <w:rPr>
          <w:rFonts w:eastAsia="Arial" w:cs="Arial"/>
          <w:spacing w:val="-2"/>
          <w:lang w:val="en-US"/>
        </w:rPr>
        <w:t xml:space="preserve"> </w:t>
      </w:r>
      <w:r w:rsidR="00B574AB" w:rsidRPr="00BC19B2">
        <w:rPr>
          <w:rFonts w:eastAsia="Arial" w:cs="Arial"/>
          <w:spacing w:val="1"/>
          <w:lang w:val="en-US"/>
        </w:rPr>
        <w:t>t</w:t>
      </w:r>
      <w:r w:rsidR="00B574AB" w:rsidRPr="00BC19B2">
        <w:rPr>
          <w:rFonts w:eastAsia="Arial" w:cs="Arial"/>
          <w:spacing w:val="-3"/>
          <w:lang w:val="en-US"/>
        </w:rPr>
        <w:t>e</w:t>
      </w:r>
      <w:r w:rsidR="00B574AB" w:rsidRPr="00BC19B2">
        <w:rPr>
          <w:rFonts w:eastAsia="Arial" w:cs="Arial"/>
          <w:spacing w:val="1"/>
          <w:lang w:val="en-US"/>
        </w:rPr>
        <w:t>r</w:t>
      </w:r>
      <w:r w:rsidR="00B574AB" w:rsidRPr="00BC19B2">
        <w:rPr>
          <w:rFonts w:eastAsia="Arial" w:cs="Arial"/>
          <w:spacing w:val="-2"/>
          <w:lang w:val="en-US"/>
        </w:rPr>
        <w:t>m</w:t>
      </w:r>
      <w:r w:rsidR="00B574AB" w:rsidRPr="00BC19B2">
        <w:rPr>
          <w:rFonts w:eastAsia="Arial" w:cs="Arial"/>
          <w:spacing w:val="-1"/>
          <w:lang w:val="en-US"/>
        </w:rPr>
        <w:t>i</w:t>
      </w:r>
      <w:r w:rsidR="00B574AB" w:rsidRPr="00BC19B2">
        <w:rPr>
          <w:rFonts w:eastAsia="Arial" w:cs="Arial"/>
          <w:lang w:val="en-US"/>
        </w:rPr>
        <w:t>n</w:t>
      </w:r>
      <w:r w:rsidR="00B574AB" w:rsidRPr="00BC19B2">
        <w:rPr>
          <w:rFonts w:eastAsia="Arial" w:cs="Arial"/>
          <w:spacing w:val="-1"/>
          <w:lang w:val="en-US"/>
        </w:rPr>
        <w:t>a</w:t>
      </w:r>
      <w:r w:rsidR="00B574AB" w:rsidRPr="00BC19B2">
        <w:rPr>
          <w:rFonts w:eastAsia="Arial" w:cs="Arial"/>
          <w:spacing w:val="1"/>
          <w:lang w:val="en-US"/>
        </w:rPr>
        <w:t>t</w:t>
      </w:r>
      <w:r w:rsidR="00B574AB" w:rsidRPr="00BC19B2">
        <w:rPr>
          <w:rFonts w:eastAsia="Arial" w:cs="Arial"/>
          <w:spacing w:val="-1"/>
          <w:lang w:val="en-US"/>
        </w:rPr>
        <w:t>i</w:t>
      </w:r>
      <w:r w:rsidR="00B574AB" w:rsidRPr="00BC19B2">
        <w:rPr>
          <w:rFonts w:eastAsia="Arial" w:cs="Arial"/>
          <w:lang w:val="en-US"/>
        </w:rPr>
        <w:t xml:space="preserve">on </w:t>
      </w:r>
      <w:r w:rsidR="00B574AB" w:rsidRPr="00BC19B2">
        <w:rPr>
          <w:rFonts w:eastAsia="Arial" w:cs="Arial"/>
          <w:spacing w:val="-3"/>
          <w:lang w:val="en-US"/>
        </w:rPr>
        <w:t>o</w:t>
      </w:r>
      <w:r w:rsidR="00B574AB" w:rsidRPr="00BC19B2">
        <w:rPr>
          <w:rFonts w:eastAsia="Arial" w:cs="Arial"/>
          <w:lang w:val="en-US"/>
        </w:rPr>
        <w:t>f</w:t>
      </w:r>
      <w:r w:rsidR="00B574AB" w:rsidRPr="00BC19B2">
        <w:rPr>
          <w:rFonts w:eastAsia="Arial" w:cs="Arial"/>
          <w:spacing w:val="2"/>
          <w:lang w:val="en-US"/>
        </w:rPr>
        <w:t xml:space="preserve"> </w:t>
      </w:r>
      <w:r w:rsidR="00B574AB" w:rsidRPr="00BC19B2">
        <w:rPr>
          <w:rFonts w:eastAsia="Arial" w:cs="Arial"/>
          <w:spacing w:val="1"/>
          <w:lang w:val="en-US"/>
        </w:rPr>
        <w:t>t</w:t>
      </w:r>
      <w:r w:rsidR="00B574AB" w:rsidRPr="00BC19B2">
        <w:rPr>
          <w:rFonts w:eastAsia="Arial" w:cs="Arial"/>
          <w:lang w:val="en-US"/>
        </w:rPr>
        <w:t>he</w:t>
      </w:r>
      <w:r w:rsidR="00B574AB" w:rsidRPr="00BC19B2">
        <w:rPr>
          <w:rFonts w:eastAsia="Arial" w:cs="Arial"/>
          <w:spacing w:val="-2"/>
          <w:lang w:val="en-US"/>
        </w:rPr>
        <w:t xml:space="preserve"> </w:t>
      </w:r>
      <w:r w:rsidR="00B574AB" w:rsidRPr="00BC19B2">
        <w:rPr>
          <w:rFonts w:eastAsia="Arial" w:cs="Arial"/>
          <w:spacing w:val="1"/>
          <w:lang w:val="en-US"/>
        </w:rPr>
        <w:t>I</w:t>
      </w:r>
      <w:r w:rsidR="00B574AB" w:rsidRPr="00BC19B2">
        <w:rPr>
          <w:rFonts w:eastAsia="Arial" w:cs="Arial"/>
          <w:spacing w:val="-1"/>
          <w:lang w:val="en-US"/>
        </w:rPr>
        <w:t>AN</w:t>
      </w:r>
      <w:r w:rsidR="00B574AB" w:rsidRPr="00BC19B2">
        <w:rPr>
          <w:rFonts w:eastAsia="Arial" w:cs="Arial"/>
          <w:lang w:val="en-US"/>
        </w:rPr>
        <w:t>A F</w:t>
      </w:r>
      <w:r w:rsidR="00B574AB" w:rsidRPr="00BC19B2">
        <w:rPr>
          <w:rFonts w:eastAsia="Arial" w:cs="Arial"/>
          <w:spacing w:val="-1"/>
          <w:lang w:val="en-US"/>
        </w:rPr>
        <w:t>u</w:t>
      </w:r>
      <w:r w:rsidR="00B574AB" w:rsidRPr="00BC19B2">
        <w:rPr>
          <w:rFonts w:eastAsia="Arial" w:cs="Arial"/>
          <w:lang w:val="en-US"/>
        </w:rPr>
        <w:t>n</w:t>
      </w:r>
      <w:r w:rsidR="00B574AB" w:rsidRPr="00BC19B2">
        <w:rPr>
          <w:rFonts w:eastAsia="Arial" w:cs="Arial"/>
          <w:spacing w:val="-3"/>
          <w:lang w:val="en-US"/>
        </w:rPr>
        <w:t>c</w:t>
      </w:r>
      <w:r w:rsidR="00B574AB" w:rsidRPr="00BC19B2">
        <w:rPr>
          <w:rFonts w:eastAsia="Arial" w:cs="Arial"/>
          <w:spacing w:val="-1"/>
          <w:lang w:val="en-US"/>
        </w:rPr>
        <w:t>ti</w:t>
      </w:r>
      <w:r w:rsidR="00B574AB" w:rsidRPr="00BC19B2">
        <w:rPr>
          <w:rFonts w:eastAsia="Arial" w:cs="Arial"/>
          <w:lang w:val="en-US"/>
        </w:rPr>
        <w:t>o</w:t>
      </w:r>
      <w:r w:rsidR="00B574AB" w:rsidRPr="00BC19B2">
        <w:rPr>
          <w:rFonts w:eastAsia="Arial" w:cs="Arial"/>
          <w:spacing w:val="-1"/>
          <w:lang w:val="en-US"/>
        </w:rPr>
        <w:t>n</w:t>
      </w:r>
      <w:r w:rsidR="00B574AB" w:rsidRPr="00BC19B2">
        <w:rPr>
          <w:rFonts w:eastAsia="Arial" w:cs="Arial"/>
          <w:lang w:val="en-US"/>
        </w:rPr>
        <w:t>s</w:t>
      </w:r>
      <w:r w:rsidR="00B574AB" w:rsidRPr="00BC19B2">
        <w:rPr>
          <w:rFonts w:eastAsia="Arial" w:cs="Arial"/>
          <w:spacing w:val="1"/>
          <w:lang w:val="en-US"/>
        </w:rPr>
        <w:t xml:space="preserve"> </w:t>
      </w:r>
      <w:r w:rsidR="00B574AB" w:rsidRPr="00BC19B2">
        <w:rPr>
          <w:rFonts w:eastAsia="Arial" w:cs="Arial"/>
          <w:spacing w:val="-1"/>
          <w:lang w:val="en-US"/>
        </w:rPr>
        <w:t>C</w:t>
      </w:r>
      <w:r w:rsidR="00B574AB" w:rsidRPr="00BC19B2">
        <w:rPr>
          <w:rFonts w:eastAsia="Arial" w:cs="Arial"/>
          <w:lang w:val="en-US"/>
        </w:rPr>
        <w:t>o</w:t>
      </w:r>
      <w:r w:rsidR="00B574AB" w:rsidRPr="00BC19B2">
        <w:rPr>
          <w:rFonts w:eastAsia="Arial" w:cs="Arial"/>
          <w:spacing w:val="-1"/>
          <w:lang w:val="en-US"/>
        </w:rPr>
        <w:t>n</w:t>
      </w:r>
      <w:r w:rsidR="00B574AB" w:rsidRPr="00BC19B2">
        <w:rPr>
          <w:rFonts w:eastAsia="Arial" w:cs="Arial"/>
          <w:spacing w:val="1"/>
          <w:lang w:val="en-US"/>
        </w:rPr>
        <w:t>tr</w:t>
      </w:r>
      <w:r w:rsidR="00B574AB" w:rsidRPr="00BC19B2">
        <w:rPr>
          <w:rFonts w:eastAsia="Arial" w:cs="Arial"/>
          <w:lang w:val="en-US"/>
        </w:rPr>
        <w:t>a</w:t>
      </w:r>
      <w:r w:rsidR="00B574AB" w:rsidRPr="00BC19B2">
        <w:rPr>
          <w:rFonts w:eastAsia="Arial" w:cs="Arial"/>
          <w:spacing w:val="-3"/>
          <w:lang w:val="en-US"/>
        </w:rPr>
        <w:t>c</w:t>
      </w:r>
      <w:r w:rsidR="00B574AB" w:rsidRPr="00BC19B2">
        <w:rPr>
          <w:rFonts w:eastAsia="Arial" w:cs="Arial"/>
          <w:spacing w:val="1"/>
          <w:lang w:val="en-US"/>
        </w:rPr>
        <w:t>t</w:t>
      </w:r>
      <w:r w:rsidR="00B574AB" w:rsidRPr="00BC19B2">
        <w:rPr>
          <w:rFonts w:eastAsia="Arial" w:cs="Arial"/>
          <w:spacing w:val="4"/>
          <w:lang w:val="en-US"/>
        </w:rPr>
        <w:t>.</w:t>
      </w:r>
    </w:p>
    <w:p w14:paraId="4037355B" w14:textId="4C538C17" w:rsidR="001B2F9A" w:rsidRPr="00BC19B2" w:rsidRDefault="00BC19B2" w:rsidP="00AC35E4">
      <w:pPr>
        <w:spacing w:before="120" w:after="120"/>
        <w:rPr>
          <w:rFonts w:ascii="Helvetica Neue" w:hAnsi="Helvetica Neue" w:cs="Arial"/>
          <w:szCs w:val="22"/>
          <w:lang w:val="en-US"/>
        </w:rPr>
      </w:pPr>
      <w:r>
        <w:rPr>
          <w:rFonts w:ascii="Helvetica Neue" w:hAnsi="Helvetica Neue" w:cs="Arial"/>
          <w:szCs w:val="22"/>
          <w:lang w:val="en-US"/>
        </w:rPr>
        <w:t>Legal</w:t>
      </w:r>
      <w:r w:rsidRPr="00BC19B2">
        <w:rPr>
          <w:rFonts w:ascii="Helvetica Neue" w:hAnsi="Helvetica Neue" w:cs="Arial"/>
          <w:szCs w:val="22"/>
          <w:lang w:val="en-US"/>
        </w:rPr>
        <w:t xml:space="preserve"> counsel found that, upon termination of the contract, there would be no significant impact on ICANN’s obligations </w:t>
      </w:r>
      <w:r w:rsidR="005341A5">
        <w:rPr>
          <w:rFonts w:ascii="Helvetica Neue" w:hAnsi="Helvetica Neue" w:cs="Arial"/>
          <w:szCs w:val="22"/>
          <w:lang w:val="en-US"/>
        </w:rPr>
        <w:t>with respect to</w:t>
      </w:r>
      <w:r w:rsidR="005341A5" w:rsidRPr="00BC19B2">
        <w:rPr>
          <w:rFonts w:ascii="Helvetica Neue" w:hAnsi="Helvetica Neue" w:cs="Arial"/>
          <w:szCs w:val="22"/>
          <w:lang w:val="en-US"/>
        </w:rPr>
        <w:t xml:space="preserve"> </w:t>
      </w:r>
      <w:r w:rsidRPr="00BC19B2">
        <w:rPr>
          <w:rFonts w:ascii="Helvetica Neue" w:hAnsi="Helvetica Neue" w:cs="Arial"/>
          <w:szCs w:val="22"/>
          <w:lang w:val="en-US"/>
        </w:rPr>
        <w:t xml:space="preserve">Human Rights. </w:t>
      </w:r>
      <w:r w:rsidR="00465D44" w:rsidRPr="00BC19B2">
        <w:rPr>
          <w:rFonts w:ascii="Helvetica Neue" w:hAnsi="Helvetica Neue" w:cs="Arial"/>
          <w:szCs w:val="22"/>
          <w:lang w:val="en-US"/>
        </w:rPr>
        <w:t>However, t</w:t>
      </w:r>
      <w:r w:rsidR="001B2F9A" w:rsidRPr="00BC19B2">
        <w:rPr>
          <w:rFonts w:ascii="Helvetica Neue" w:hAnsi="Helvetica Neue" w:cs="Arial"/>
          <w:szCs w:val="22"/>
          <w:lang w:val="en-US"/>
        </w:rPr>
        <w:t xml:space="preserve">he </w:t>
      </w:r>
      <w:r w:rsidR="008E1CF2" w:rsidRPr="00BC19B2">
        <w:rPr>
          <w:rFonts w:ascii="Helvetica Neue" w:hAnsi="Helvetica Neue" w:cs="Arial"/>
          <w:szCs w:val="22"/>
          <w:lang w:val="en-US"/>
        </w:rPr>
        <w:t xml:space="preserve">CCWG-Accountability acknowledged </w:t>
      </w:r>
      <w:r w:rsidR="001B2F9A" w:rsidRPr="00BC19B2">
        <w:rPr>
          <w:rFonts w:ascii="Helvetica Neue" w:hAnsi="Helvetica Neue" w:cs="Arial"/>
          <w:szCs w:val="22"/>
          <w:lang w:val="en-US"/>
        </w:rPr>
        <w:t xml:space="preserve">the </w:t>
      </w:r>
      <w:r w:rsidR="008E1CF2" w:rsidRPr="00BC19B2">
        <w:rPr>
          <w:rFonts w:ascii="Helvetica Neue" w:hAnsi="Helvetica Neue" w:cs="Arial"/>
          <w:szCs w:val="22"/>
          <w:lang w:val="en-US"/>
        </w:rPr>
        <w:t>community</w:t>
      </w:r>
      <w:r w:rsidR="001B2F9A" w:rsidRPr="00BC19B2">
        <w:rPr>
          <w:rFonts w:ascii="Helvetica Neue" w:hAnsi="Helvetica Neue" w:cs="Arial"/>
          <w:szCs w:val="22"/>
          <w:lang w:val="en-US"/>
        </w:rPr>
        <w:t>’s</w:t>
      </w:r>
      <w:r w:rsidR="008E1CF2" w:rsidRPr="00BC19B2">
        <w:rPr>
          <w:rFonts w:ascii="Helvetica Neue" w:hAnsi="Helvetica Neue" w:cs="Arial"/>
          <w:szCs w:val="22"/>
          <w:lang w:val="en-US"/>
        </w:rPr>
        <w:t xml:space="preserve"> concerns </w:t>
      </w:r>
      <w:r w:rsidR="001B2F9A" w:rsidRPr="00BC19B2">
        <w:rPr>
          <w:rFonts w:ascii="Helvetica Neue" w:hAnsi="Helvetica Neue" w:cs="Arial"/>
          <w:szCs w:val="22"/>
          <w:lang w:val="en-US"/>
        </w:rPr>
        <w:t>about this</w:t>
      </w:r>
      <w:r w:rsidR="00361F25" w:rsidRPr="00BC19B2">
        <w:rPr>
          <w:rFonts w:ascii="Helvetica Neue" w:hAnsi="Helvetica Neue" w:cs="Arial"/>
          <w:szCs w:val="22"/>
          <w:lang w:val="en-US"/>
        </w:rPr>
        <w:t xml:space="preserve">: </w:t>
      </w:r>
      <w:r w:rsidR="00361F25" w:rsidRPr="00BC19B2">
        <w:rPr>
          <w:rFonts w:eastAsia="Arial" w:cs="Arial"/>
          <w:spacing w:val="4"/>
          <w:lang w:val="en-US"/>
        </w:rPr>
        <w:t xml:space="preserve">while there were no statutory obligations on ICANN, the </w:t>
      </w:r>
      <w:r w:rsidR="007574C1">
        <w:rPr>
          <w:rFonts w:eastAsia="Arial" w:cs="Arial"/>
          <w:spacing w:val="4"/>
          <w:lang w:val="en-US"/>
        </w:rPr>
        <w:t>safety net</w:t>
      </w:r>
      <w:r w:rsidR="007574C1" w:rsidRPr="00BC19B2">
        <w:rPr>
          <w:rFonts w:eastAsia="Arial" w:cs="Arial"/>
          <w:spacing w:val="4"/>
          <w:lang w:val="en-US"/>
        </w:rPr>
        <w:t xml:space="preserve"> </w:t>
      </w:r>
      <w:r w:rsidR="00361F25" w:rsidRPr="00BC19B2">
        <w:rPr>
          <w:rFonts w:eastAsia="Arial" w:cs="Arial"/>
          <w:spacing w:val="4"/>
          <w:lang w:val="en-US"/>
        </w:rPr>
        <w:t>of NTIA was assurance that Human Rights would be respected</w:t>
      </w:r>
      <w:r w:rsidR="00361F25" w:rsidRPr="00BC19B2">
        <w:rPr>
          <w:rFonts w:ascii="Helvetica Neue" w:hAnsi="Helvetica Neue" w:cs="Arial"/>
          <w:szCs w:val="22"/>
          <w:lang w:val="en-US"/>
        </w:rPr>
        <w:t xml:space="preserve">. Adding a Bylaw would be a way to attempt to replace the NTIA </w:t>
      </w:r>
      <w:r w:rsidR="00096907">
        <w:rPr>
          <w:rFonts w:ascii="Helvetica Neue" w:hAnsi="Helvetica Neue" w:cs="Arial"/>
          <w:szCs w:val="22"/>
          <w:lang w:val="en-US"/>
        </w:rPr>
        <w:t>safety net</w:t>
      </w:r>
      <w:r w:rsidR="00361F25" w:rsidRPr="00BC19B2">
        <w:rPr>
          <w:rFonts w:ascii="Helvetica Neue" w:hAnsi="Helvetica Neue" w:cs="Arial"/>
          <w:szCs w:val="22"/>
          <w:lang w:val="en-US"/>
        </w:rPr>
        <w:t>.</w:t>
      </w:r>
      <w:r w:rsidR="00876533" w:rsidRPr="00BC19B2">
        <w:rPr>
          <w:rFonts w:ascii="Helvetica Neue" w:hAnsi="Helvetica Neue" w:cs="Arial"/>
          <w:szCs w:val="22"/>
          <w:lang w:val="en-US"/>
        </w:rPr>
        <w:t xml:space="preserve"> </w:t>
      </w:r>
      <w:r w:rsidR="00361F25" w:rsidRPr="00BC19B2">
        <w:rPr>
          <w:rFonts w:ascii="Helvetica Neue" w:hAnsi="Helvetica Neue" w:cs="Arial"/>
          <w:szCs w:val="22"/>
          <w:lang w:val="en-US"/>
        </w:rPr>
        <w:t>I</w:t>
      </w:r>
      <w:r w:rsidR="00417609" w:rsidRPr="00BC19B2">
        <w:rPr>
          <w:rFonts w:ascii="Helvetica Neue" w:hAnsi="Helvetica Neue" w:cs="Arial"/>
          <w:szCs w:val="22"/>
          <w:lang w:val="en-US"/>
        </w:rPr>
        <w:t>n</w:t>
      </w:r>
      <w:r w:rsidR="007C0FB1" w:rsidRPr="00BC19B2">
        <w:rPr>
          <w:rFonts w:ascii="Helvetica Neue" w:hAnsi="Helvetica Neue" w:cs="Arial"/>
          <w:szCs w:val="22"/>
          <w:lang w:val="en-US"/>
        </w:rPr>
        <w:t xml:space="preserve"> the ‘</w:t>
      </w:r>
      <w:r w:rsidR="007C0FB1" w:rsidRPr="00BC19B2">
        <w:rPr>
          <w:rFonts w:ascii="Helvetica Neue" w:hAnsi="Helvetica Neue"/>
          <w:lang w:val="en-US"/>
        </w:rPr>
        <w:t xml:space="preserve">CCWG-Accountability </w:t>
      </w:r>
      <w:r w:rsidR="00361F25" w:rsidRPr="00BC19B2">
        <w:rPr>
          <w:rFonts w:ascii="Helvetica Neue" w:hAnsi="Helvetica Neue"/>
          <w:lang w:val="en-US"/>
        </w:rPr>
        <w:t>Second Draft</w:t>
      </w:r>
      <w:r w:rsidR="007C0FB1" w:rsidRPr="00BC19B2">
        <w:rPr>
          <w:rFonts w:ascii="Helvetica Neue" w:hAnsi="Helvetica Neue"/>
          <w:lang w:val="en-US"/>
        </w:rPr>
        <w:t xml:space="preserve"> Proposal on Work Stream 1 Recommendations’, it</w:t>
      </w:r>
      <w:r w:rsidR="00417609" w:rsidRPr="00BC19B2">
        <w:rPr>
          <w:rFonts w:ascii="Helvetica Neue" w:hAnsi="Helvetica Neue" w:cs="Arial"/>
          <w:szCs w:val="22"/>
          <w:lang w:val="en-US"/>
        </w:rPr>
        <w:t xml:space="preserve"> </w:t>
      </w:r>
      <w:r w:rsidR="00465D44" w:rsidRPr="00BC19B2">
        <w:rPr>
          <w:rFonts w:ascii="Helvetica Neue" w:hAnsi="Helvetica Neue" w:cs="Arial"/>
          <w:szCs w:val="22"/>
          <w:lang w:val="en-US"/>
        </w:rPr>
        <w:t>proposed</w:t>
      </w:r>
      <w:r w:rsidR="001B2F9A" w:rsidRPr="00BC19B2">
        <w:rPr>
          <w:rFonts w:ascii="Helvetica Neue" w:hAnsi="Helvetica Neue" w:cs="Arial"/>
          <w:szCs w:val="22"/>
          <w:lang w:val="en-US"/>
        </w:rPr>
        <w:t xml:space="preserve"> two possible solutions</w:t>
      </w:r>
      <w:r w:rsidR="007574C1">
        <w:rPr>
          <w:rStyle w:val="FootnoteReference"/>
          <w:rFonts w:ascii="Helvetica Neue" w:hAnsi="Helvetica Neue" w:cs="Arial"/>
          <w:szCs w:val="22"/>
          <w:lang w:val="en-US"/>
        </w:rPr>
        <w:footnoteReference w:id="5"/>
      </w:r>
      <w:r w:rsidR="00465D44" w:rsidRPr="00BC19B2">
        <w:rPr>
          <w:rFonts w:ascii="Helvetica Neue" w:hAnsi="Helvetica Neue" w:cs="Arial"/>
          <w:szCs w:val="22"/>
          <w:lang w:val="en-US"/>
        </w:rPr>
        <w:t xml:space="preserve"> for adding Human Rights into ICANN’s Bylaws</w:t>
      </w:r>
      <w:r w:rsidR="008F14CE" w:rsidRPr="00BC19B2">
        <w:rPr>
          <w:rFonts w:ascii="Helvetica Neue" w:hAnsi="Helvetica Neue" w:cs="Arial"/>
          <w:szCs w:val="22"/>
          <w:lang w:val="en-US"/>
        </w:rPr>
        <w:t xml:space="preserve"> (</w:t>
      </w:r>
      <w:r w:rsidR="007574C1">
        <w:rPr>
          <w:rFonts w:ascii="Helvetica Neue" w:hAnsi="Helvetica Neue" w:cs="Arial"/>
          <w:szCs w:val="22"/>
          <w:lang w:val="en-US"/>
        </w:rPr>
        <w:t>see Second Draft Proposal</w:t>
      </w:r>
      <w:r w:rsidR="008F14CE" w:rsidRPr="00BC19B2">
        <w:rPr>
          <w:rFonts w:ascii="Helvetica Neue" w:hAnsi="Helvetica Neue" w:cs="Arial"/>
          <w:szCs w:val="22"/>
          <w:lang w:val="en-US"/>
        </w:rPr>
        <w:t xml:space="preserve">, </w:t>
      </w:r>
      <w:hyperlink r:id="rId19" w:history="1">
        <w:r w:rsidR="008F14CE" w:rsidRPr="00BC19B2">
          <w:rPr>
            <w:rStyle w:val="Hyperlink"/>
            <w:rFonts w:ascii="Helvetica Neue" w:hAnsi="Helvetica Neue" w:cs="Arial"/>
            <w:szCs w:val="22"/>
            <w:lang w:val="en-US"/>
          </w:rPr>
          <w:t>paragraph 148</w:t>
        </w:r>
      </w:hyperlink>
      <w:r w:rsidR="007574C1">
        <w:rPr>
          <w:rStyle w:val="Hyperlink"/>
          <w:rFonts w:ascii="Helvetica Neue" w:hAnsi="Helvetica Neue" w:cs="Arial"/>
          <w:szCs w:val="22"/>
          <w:lang w:val="en-US"/>
        </w:rPr>
        <w:t xml:space="preserve"> for more information</w:t>
      </w:r>
      <w:r w:rsidR="008F14CE" w:rsidRPr="00BC19B2">
        <w:rPr>
          <w:rFonts w:ascii="Helvetica Neue" w:hAnsi="Helvetica Neue" w:cs="Arial"/>
          <w:szCs w:val="22"/>
          <w:lang w:val="en-US"/>
        </w:rPr>
        <w:t xml:space="preserve">). </w:t>
      </w:r>
    </w:p>
    <w:p w14:paraId="2106CD09" w14:textId="77777777" w:rsidR="001B2F9A" w:rsidRPr="00BC19B2" w:rsidRDefault="001B2F9A" w:rsidP="00AC35E4">
      <w:pPr>
        <w:spacing w:before="120" w:after="120"/>
        <w:rPr>
          <w:rFonts w:ascii="Helvetica Neue" w:hAnsi="Helvetica Neue" w:cs="Arial"/>
          <w:szCs w:val="22"/>
          <w:lang w:val="en-US"/>
        </w:rPr>
      </w:pPr>
    </w:p>
    <w:p w14:paraId="1CF4981B" w14:textId="77777777" w:rsidR="008F14CE" w:rsidRPr="00BC19B2" w:rsidRDefault="008F14CE" w:rsidP="008E7600">
      <w:pPr>
        <w:pStyle w:val="Heading2"/>
      </w:pPr>
      <w:bookmarkStart w:id="51" w:name="_Toc308967823"/>
      <w:r w:rsidRPr="00BC19B2">
        <w:t>Draft Bylaw on Human Rights</w:t>
      </w:r>
      <w:bookmarkEnd w:id="51"/>
    </w:p>
    <w:p w14:paraId="6E7C025F" w14:textId="77777777" w:rsidR="008E1CF2" w:rsidRPr="00BC19B2" w:rsidRDefault="004C4744" w:rsidP="00AC35E4">
      <w:pPr>
        <w:spacing w:before="120" w:after="120"/>
        <w:rPr>
          <w:rFonts w:ascii="Helvetica Neue" w:hAnsi="Helvetica Neue" w:cs="Arial"/>
          <w:szCs w:val="22"/>
          <w:lang w:val="en-US"/>
        </w:rPr>
      </w:pPr>
      <w:r w:rsidRPr="00BC19B2">
        <w:rPr>
          <w:rFonts w:ascii="Helvetica Neue" w:hAnsi="Helvetica Neue" w:cs="Arial"/>
          <w:szCs w:val="22"/>
          <w:lang w:val="en-US"/>
        </w:rPr>
        <w:t>Responding to p</w:t>
      </w:r>
      <w:r w:rsidR="008E1CF2" w:rsidRPr="00BC19B2">
        <w:rPr>
          <w:rFonts w:ascii="Helvetica Neue" w:hAnsi="Helvetica Neue" w:cs="Arial"/>
          <w:szCs w:val="22"/>
          <w:lang w:val="en-US"/>
        </w:rPr>
        <w:t xml:space="preserve">ublic comments </w:t>
      </w:r>
      <w:r w:rsidR="00100B62" w:rsidRPr="00BC19B2">
        <w:rPr>
          <w:rFonts w:ascii="Helvetica Neue" w:hAnsi="Helvetica Neue" w:cs="Arial"/>
          <w:szCs w:val="22"/>
          <w:lang w:val="en-US"/>
        </w:rPr>
        <w:t xml:space="preserve">received </w:t>
      </w:r>
      <w:r w:rsidR="008E1CF2" w:rsidRPr="00BC19B2">
        <w:rPr>
          <w:rFonts w:ascii="Helvetica Neue" w:hAnsi="Helvetica Neue" w:cs="Arial"/>
          <w:szCs w:val="22"/>
          <w:lang w:val="en-US"/>
        </w:rPr>
        <w:t xml:space="preserve">on </w:t>
      </w:r>
      <w:r w:rsidR="00100B62" w:rsidRPr="00BC19B2">
        <w:rPr>
          <w:rFonts w:ascii="Helvetica Neue" w:hAnsi="Helvetica Neue" w:cs="Arial"/>
          <w:szCs w:val="22"/>
          <w:lang w:val="en-US"/>
        </w:rPr>
        <w:t>Second Draft Proposal</w:t>
      </w:r>
      <w:r w:rsidR="008F14CE" w:rsidRPr="00BC19B2">
        <w:rPr>
          <w:rFonts w:ascii="Helvetica Neue" w:hAnsi="Helvetica Neue" w:cs="Arial"/>
          <w:szCs w:val="22"/>
          <w:lang w:val="en-US"/>
        </w:rPr>
        <w:t xml:space="preserve"> </w:t>
      </w:r>
      <w:r w:rsidRPr="00BC19B2">
        <w:rPr>
          <w:rFonts w:ascii="Helvetica Neue" w:hAnsi="Helvetica Neue" w:cs="Arial"/>
          <w:szCs w:val="22"/>
          <w:lang w:val="en-US"/>
        </w:rPr>
        <w:t xml:space="preserve">that </w:t>
      </w:r>
      <w:r w:rsidR="008E1CF2" w:rsidRPr="00BC19B2">
        <w:rPr>
          <w:rFonts w:ascii="Helvetica Neue" w:hAnsi="Helvetica Neue" w:cs="Arial"/>
          <w:szCs w:val="22"/>
          <w:lang w:val="en-US"/>
        </w:rPr>
        <w:t xml:space="preserve">expressed concerns about potentially expanding ICANN’s Mission and the risk of appearing to prioritize some Human Rights over others, the CCWG-Accountability </w:t>
      </w:r>
      <w:r w:rsidRPr="00BC19B2">
        <w:rPr>
          <w:rFonts w:ascii="Helvetica Neue" w:hAnsi="Helvetica Neue" w:cs="Arial"/>
          <w:szCs w:val="22"/>
          <w:lang w:val="en-US"/>
        </w:rPr>
        <w:t>presents</w:t>
      </w:r>
      <w:r w:rsidR="008E1CF2" w:rsidRPr="00BC19B2">
        <w:rPr>
          <w:rFonts w:ascii="Helvetica Neue" w:hAnsi="Helvetica Neue" w:cs="Arial"/>
          <w:szCs w:val="22"/>
          <w:lang w:val="en-US"/>
        </w:rPr>
        <w:t xml:space="preserve"> the following proposed draft Bylaw for consideration:</w:t>
      </w:r>
    </w:p>
    <w:p w14:paraId="2673EA0E" w14:textId="77777777" w:rsidR="008E1CF2" w:rsidRPr="004614BD" w:rsidRDefault="008F14CE" w:rsidP="00AC35E4">
      <w:pPr>
        <w:spacing w:before="120" w:after="120"/>
        <w:ind w:left="720"/>
        <w:rPr>
          <w:rFonts w:ascii="Helvetica Neue" w:hAnsi="Helvetica Neue" w:cs="Arial"/>
          <w:i/>
          <w:szCs w:val="22"/>
          <w:lang w:val="en-US"/>
        </w:rPr>
      </w:pPr>
      <w:r w:rsidRPr="004614BD">
        <w:rPr>
          <w:rFonts w:ascii="Helvetica Neue" w:hAnsi="Helvetica Neue" w:cs="Arial"/>
          <w:i/>
          <w:szCs w:val="22"/>
          <w:lang w:val="en-US"/>
        </w:rPr>
        <w:t>“</w:t>
      </w:r>
      <w:r w:rsidR="008E1CF2" w:rsidRPr="004614BD">
        <w:rPr>
          <w:rFonts w:ascii="Helvetica Neue" w:hAnsi="Helvetica Neue" w:cs="Arial"/>
          <w:i/>
          <w:szCs w:val="22"/>
          <w:lang w:val="en-US"/>
        </w:rPr>
        <w:t xml:space="preserve">Within its mission and in its operations, ICANN will respect internationally recognized human rights. This commitment does not in any way create an obligation for ICANN, or any entity </w:t>
      </w:r>
      <w:r w:rsidR="008E1CF2" w:rsidRPr="004614BD">
        <w:rPr>
          <w:rFonts w:ascii="Helvetica Neue" w:hAnsi="Helvetica Neue" w:cs="Arial"/>
          <w:i/>
          <w:szCs w:val="22"/>
          <w:lang w:val="en-US"/>
        </w:rPr>
        <w:lastRenderedPageBreak/>
        <w:t xml:space="preserve">having a relationship with ICANN, to protect or enforce human </w:t>
      </w:r>
      <w:r w:rsidR="008E1CF2" w:rsidRPr="00C843BF">
        <w:rPr>
          <w:rFonts w:ascii="Helvetica Neue" w:hAnsi="Helvetica Neue" w:cs="Arial"/>
          <w:i/>
          <w:szCs w:val="22"/>
          <w:lang w:val="en-US"/>
        </w:rPr>
        <w:t>rights</w:t>
      </w:r>
      <w:r w:rsidR="00E568EB" w:rsidRPr="00C843BF">
        <w:rPr>
          <w:rFonts w:ascii="Helvetica Neue" w:hAnsi="Helvetica Neue" w:cs="Arial"/>
          <w:i/>
          <w:szCs w:val="22"/>
          <w:lang w:val="en-US"/>
        </w:rPr>
        <w:t xml:space="preserve"> </w:t>
      </w:r>
      <w:r w:rsidR="008E1CF2" w:rsidRPr="00C843BF">
        <w:rPr>
          <w:rFonts w:ascii="Helvetica Neue" w:hAnsi="Helvetica Neue" w:cs="Arial"/>
          <w:i/>
          <w:szCs w:val="22"/>
          <w:lang w:val="en-US"/>
        </w:rPr>
        <w:t>beyond what may be required by applicable law. In particular, this does not create any additional</w:t>
      </w:r>
      <w:r w:rsidR="008E1CF2" w:rsidRPr="004614BD">
        <w:rPr>
          <w:rFonts w:ascii="Helvetica Neue" w:hAnsi="Helvetica Neue" w:cs="Arial"/>
          <w:i/>
          <w:szCs w:val="22"/>
          <w:lang w:val="en-US"/>
        </w:rPr>
        <w:t xml:space="preserve"> obligation for ICANN to respond to or consider any complaint, request or demand seeking the enforcement of human rights by ICANN.</w:t>
      </w:r>
      <w:r w:rsidRPr="004614BD">
        <w:rPr>
          <w:rFonts w:ascii="Helvetica Neue" w:hAnsi="Helvetica Neue" w:cs="Arial"/>
          <w:i/>
          <w:szCs w:val="22"/>
          <w:lang w:val="en-US"/>
        </w:rPr>
        <w:t>”</w:t>
      </w:r>
    </w:p>
    <w:p w14:paraId="47E6D228" w14:textId="77777777" w:rsidR="00AC5F18" w:rsidRPr="00BC19B2" w:rsidRDefault="00AC5F18" w:rsidP="00AC35E4">
      <w:pPr>
        <w:pStyle w:val="Heading3"/>
        <w:spacing w:before="120"/>
        <w:rPr>
          <w:lang w:val="en-US"/>
        </w:rPr>
      </w:pPr>
    </w:p>
    <w:p w14:paraId="7D1935C6" w14:textId="77777777" w:rsidR="008F14CE" w:rsidRPr="00BC19B2" w:rsidRDefault="008F14CE" w:rsidP="008E7600">
      <w:pPr>
        <w:pStyle w:val="Heading2"/>
      </w:pPr>
      <w:bookmarkStart w:id="52" w:name="_Toc308967824"/>
      <w:r w:rsidRPr="00BC19B2">
        <w:t>Operationalizing the Commitment to Human Rights</w:t>
      </w:r>
      <w:bookmarkEnd w:id="52"/>
    </w:p>
    <w:p w14:paraId="4B30E6B0" w14:textId="77777777" w:rsidR="004B7F31" w:rsidRPr="00BC19B2" w:rsidRDefault="008E1CF2" w:rsidP="00AC35E4">
      <w:pPr>
        <w:spacing w:before="120" w:after="120"/>
        <w:rPr>
          <w:rFonts w:ascii="Helvetica Neue" w:hAnsi="Helvetica Neue" w:cs="Arial"/>
          <w:szCs w:val="22"/>
          <w:lang w:val="en-US"/>
        </w:rPr>
      </w:pPr>
      <w:r w:rsidRPr="00BC19B2">
        <w:rPr>
          <w:rFonts w:ascii="Helvetica Neue" w:hAnsi="Helvetica Neue" w:cs="Arial"/>
          <w:szCs w:val="22"/>
          <w:lang w:val="en-US"/>
        </w:rPr>
        <w:t xml:space="preserve">The CCWG-Accountability has identified </w:t>
      </w:r>
      <w:r w:rsidR="004B7F31" w:rsidRPr="00BC19B2">
        <w:rPr>
          <w:rFonts w:ascii="Helvetica Neue" w:hAnsi="Helvetica Neue" w:cs="Arial"/>
          <w:szCs w:val="22"/>
          <w:lang w:val="en-US"/>
        </w:rPr>
        <w:t>several</w:t>
      </w:r>
      <w:r w:rsidRPr="00BC19B2">
        <w:rPr>
          <w:rFonts w:ascii="Helvetica Neue" w:hAnsi="Helvetica Neue" w:cs="Arial"/>
          <w:szCs w:val="22"/>
          <w:lang w:val="en-US"/>
        </w:rPr>
        <w:t xml:space="preserve"> activities </w:t>
      </w:r>
      <w:r w:rsidR="004B7F31" w:rsidRPr="00BC19B2">
        <w:rPr>
          <w:rFonts w:ascii="Helvetica Neue" w:hAnsi="Helvetica Neue" w:cs="Arial"/>
          <w:szCs w:val="22"/>
          <w:lang w:val="en-US"/>
        </w:rPr>
        <w:t>that it recommends be</w:t>
      </w:r>
      <w:r w:rsidRPr="00BC19B2">
        <w:rPr>
          <w:rFonts w:ascii="Helvetica Neue" w:hAnsi="Helvetica Neue" w:cs="Arial"/>
          <w:szCs w:val="22"/>
          <w:lang w:val="en-US"/>
        </w:rPr>
        <w:t xml:space="preserve"> undertaken as part of Work Stream 2 that will fully operationalize </w:t>
      </w:r>
      <w:r w:rsidR="00DB4139" w:rsidRPr="00BC19B2">
        <w:rPr>
          <w:rFonts w:ascii="Helvetica Neue" w:hAnsi="Helvetica Neue" w:cs="Arial"/>
          <w:szCs w:val="22"/>
          <w:lang w:val="en-US"/>
        </w:rPr>
        <w:t xml:space="preserve">ICANN’s </w:t>
      </w:r>
      <w:r w:rsidRPr="00BC19B2">
        <w:rPr>
          <w:rFonts w:ascii="Helvetica Neue" w:hAnsi="Helvetica Neue" w:cs="Arial"/>
          <w:szCs w:val="22"/>
          <w:lang w:val="en-US"/>
        </w:rPr>
        <w:t xml:space="preserve">commitment to Human Rights. </w:t>
      </w:r>
      <w:r w:rsidR="00DB4139" w:rsidRPr="00BC19B2">
        <w:rPr>
          <w:rFonts w:ascii="Helvetica Neue" w:hAnsi="Helvetica Neue" w:cs="Arial"/>
          <w:szCs w:val="22"/>
          <w:lang w:val="en-US"/>
        </w:rPr>
        <w:t>Work Stream 2 focuses on accountability topics for which a timeline for developing solutions and full implementation may extend beyond the IANA Stewardship Transition.</w:t>
      </w:r>
    </w:p>
    <w:p w14:paraId="2E0ECE39" w14:textId="77777777" w:rsidR="004D2EBA" w:rsidRPr="00BC19B2" w:rsidRDefault="004D2EBA" w:rsidP="00AC35E4">
      <w:pPr>
        <w:spacing w:before="120" w:after="120"/>
        <w:rPr>
          <w:rFonts w:ascii="Helvetica Neue" w:hAnsi="Helvetica Neue" w:cs="Arial"/>
          <w:szCs w:val="22"/>
          <w:lang w:val="en-US"/>
        </w:rPr>
      </w:pPr>
      <w:r w:rsidRPr="00BC19B2">
        <w:rPr>
          <w:rFonts w:ascii="Helvetica Neue" w:hAnsi="Helvetica Neue" w:cs="Arial"/>
          <w:szCs w:val="22"/>
          <w:lang w:val="en-US"/>
        </w:rPr>
        <w:t xml:space="preserve">To ensure that these Work Stream 2 activities are implemented, the CCWG-Accountability requires that a Bylaw be adopted as part of Work Stream 1. </w:t>
      </w:r>
    </w:p>
    <w:p w14:paraId="090A23D9" w14:textId="77777777" w:rsidR="004D2EBA" w:rsidRPr="00BC19B2" w:rsidRDefault="004D2EBA" w:rsidP="00AC35E4">
      <w:pPr>
        <w:spacing w:before="120" w:after="120"/>
        <w:rPr>
          <w:rFonts w:ascii="Helvetica Neue" w:hAnsi="Helvetica Neue" w:cs="Arial"/>
          <w:szCs w:val="22"/>
          <w:lang w:val="en-US"/>
        </w:rPr>
      </w:pPr>
      <w:r w:rsidRPr="00BC19B2">
        <w:rPr>
          <w:rFonts w:ascii="Helvetica Neue" w:hAnsi="Helvetica Neue" w:cs="Arial"/>
          <w:szCs w:val="22"/>
          <w:lang w:val="en-US"/>
        </w:rPr>
        <w:t xml:space="preserve">The new Bylaw will state that the proposed draft Human Rights Bylaw is to be implemented in accordance with the Framework of Interpretation, which will be developed as part of Work Stream 2. The Bylaw proposed for adoption as part of Work Stream 1 will be used for a limited period of time only, up until the Framework of Interpretation is published. </w:t>
      </w:r>
    </w:p>
    <w:p w14:paraId="650DE5B7" w14:textId="77777777" w:rsidR="008E1CF2" w:rsidRPr="00BC19B2" w:rsidRDefault="004D2EBA" w:rsidP="00AC35E4">
      <w:pPr>
        <w:spacing w:before="120" w:after="120"/>
        <w:rPr>
          <w:rFonts w:ascii="Helvetica Neue" w:hAnsi="Helvetica Neue" w:cs="Arial"/>
          <w:szCs w:val="22"/>
          <w:lang w:val="en-US"/>
        </w:rPr>
      </w:pPr>
      <w:r w:rsidRPr="00BC19B2">
        <w:rPr>
          <w:rFonts w:ascii="Helvetica Neue" w:hAnsi="Helvetica Neue" w:cs="Arial"/>
          <w:szCs w:val="22"/>
          <w:lang w:val="en-US"/>
        </w:rPr>
        <w:t>The CCWG-Accountability states that the group that will work on developing the Framework of Interpretation must be established as soon as possible so that the Framework can be published no later than one year after the Bylaw is adopted.</w:t>
      </w:r>
    </w:p>
    <w:p w14:paraId="61328BEC" w14:textId="77777777" w:rsidR="008E1CF2" w:rsidRPr="00BC19B2" w:rsidRDefault="00842B75" w:rsidP="00AC35E4">
      <w:pPr>
        <w:spacing w:before="120" w:after="120"/>
        <w:rPr>
          <w:rFonts w:ascii="Helvetica Neue" w:hAnsi="Helvetica Neue" w:cs="Arial"/>
          <w:szCs w:val="22"/>
          <w:lang w:val="en-US"/>
        </w:rPr>
      </w:pPr>
      <w:r w:rsidRPr="00BC19B2">
        <w:rPr>
          <w:rFonts w:ascii="Helvetica Neue" w:hAnsi="Helvetica Neue" w:cs="Arial"/>
          <w:szCs w:val="22"/>
          <w:lang w:val="en-US"/>
        </w:rPr>
        <w:t>The Human Rights-</w:t>
      </w:r>
      <w:r w:rsidR="008E1CF2" w:rsidRPr="00BC19B2">
        <w:rPr>
          <w:rFonts w:ascii="Helvetica Neue" w:hAnsi="Helvetica Neue" w:cs="Arial"/>
          <w:szCs w:val="22"/>
          <w:lang w:val="en-US"/>
        </w:rPr>
        <w:t>related activities to be addressed in Work Stream 2 are</w:t>
      </w:r>
      <w:r w:rsidR="00EF3FF2" w:rsidRPr="00BC19B2">
        <w:rPr>
          <w:rFonts w:ascii="Helvetica Neue" w:hAnsi="Helvetica Neue" w:cs="Arial"/>
          <w:szCs w:val="22"/>
          <w:lang w:val="en-US"/>
        </w:rPr>
        <w:t xml:space="preserve">: </w:t>
      </w:r>
    </w:p>
    <w:p w14:paraId="6B2ED2E5" w14:textId="77777777" w:rsidR="008E1CF2" w:rsidRPr="00BC19B2" w:rsidRDefault="00FD7B4B" w:rsidP="00AC35E4">
      <w:pPr>
        <w:pStyle w:val="ListParagraph"/>
        <w:numPr>
          <w:ilvl w:val="0"/>
          <w:numId w:val="43"/>
        </w:numPr>
        <w:spacing w:before="120" w:after="120"/>
        <w:contextualSpacing w:val="0"/>
        <w:rPr>
          <w:rFonts w:ascii="Helvetica Neue" w:hAnsi="Helvetica Neue" w:cs="Arial"/>
          <w:szCs w:val="22"/>
          <w:lang w:val="en-US"/>
        </w:rPr>
      </w:pPr>
      <w:r w:rsidRPr="00BC19B2">
        <w:rPr>
          <w:rFonts w:ascii="Helvetica Neue" w:hAnsi="Helvetica Neue" w:cs="Arial"/>
          <w:szCs w:val="22"/>
          <w:lang w:val="en-US"/>
        </w:rPr>
        <w:t xml:space="preserve">Developing </w:t>
      </w:r>
      <w:r w:rsidR="008E1CF2" w:rsidRPr="00BC19B2">
        <w:rPr>
          <w:rFonts w:ascii="Helvetica Neue" w:hAnsi="Helvetica Neue" w:cs="Arial"/>
          <w:szCs w:val="22"/>
          <w:lang w:val="en-US"/>
        </w:rPr>
        <w:t xml:space="preserve">a </w:t>
      </w:r>
      <w:r w:rsidR="001C44AE" w:rsidRPr="00BC19B2">
        <w:rPr>
          <w:rFonts w:ascii="Helvetica Neue" w:hAnsi="Helvetica Neue" w:cs="Arial"/>
          <w:szCs w:val="22"/>
          <w:lang w:val="en-US"/>
        </w:rPr>
        <w:t>F</w:t>
      </w:r>
      <w:r w:rsidRPr="00BC19B2">
        <w:rPr>
          <w:rFonts w:ascii="Helvetica Neue" w:hAnsi="Helvetica Neue" w:cs="Arial"/>
          <w:szCs w:val="22"/>
          <w:lang w:val="en-US"/>
        </w:rPr>
        <w:t xml:space="preserve">ramework </w:t>
      </w:r>
      <w:r w:rsidR="008E1CF2" w:rsidRPr="00BC19B2">
        <w:rPr>
          <w:rFonts w:ascii="Helvetica Neue" w:hAnsi="Helvetica Neue" w:cs="Arial"/>
          <w:szCs w:val="22"/>
          <w:lang w:val="en-US"/>
        </w:rPr>
        <w:t xml:space="preserve">of </w:t>
      </w:r>
      <w:r w:rsidR="001C44AE" w:rsidRPr="00BC19B2">
        <w:rPr>
          <w:rFonts w:ascii="Helvetica Neue" w:hAnsi="Helvetica Neue" w:cs="Arial"/>
          <w:szCs w:val="22"/>
          <w:lang w:val="en-US"/>
        </w:rPr>
        <w:t>I</w:t>
      </w:r>
      <w:r w:rsidRPr="00BC19B2">
        <w:rPr>
          <w:rFonts w:ascii="Helvetica Neue" w:hAnsi="Helvetica Neue" w:cs="Arial"/>
          <w:szCs w:val="22"/>
          <w:lang w:val="en-US"/>
        </w:rPr>
        <w:t xml:space="preserve">nterpretation </w:t>
      </w:r>
      <w:r w:rsidR="008E1CF2" w:rsidRPr="00BC19B2">
        <w:rPr>
          <w:rFonts w:ascii="Helvetica Neue" w:hAnsi="Helvetica Neue" w:cs="Arial"/>
          <w:szCs w:val="22"/>
          <w:lang w:val="en-US"/>
        </w:rPr>
        <w:t xml:space="preserve">for the </w:t>
      </w:r>
      <w:r w:rsidR="005B13BA" w:rsidRPr="00BC19B2">
        <w:rPr>
          <w:rFonts w:ascii="Helvetica Neue" w:hAnsi="Helvetica Neue" w:cs="Arial"/>
          <w:szCs w:val="22"/>
          <w:lang w:val="en-US"/>
        </w:rPr>
        <w:t>B</w:t>
      </w:r>
      <w:r w:rsidR="00751A3B" w:rsidRPr="00BC19B2">
        <w:rPr>
          <w:rFonts w:ascii="Helvetica Neue" w:hAnsi="Helvetica Neue" w:cs="Arial"/>
          <w:szCs w:val="22"/>
          <w:lang w:val="en-US"/>
        </w:rPr>
        <w:t>ylaw</w:t>
      </w:r>
    </w:p>
    <w:p w14:paraId="7E5D862F" w14:textId="77777777" w:rsidR="008E1CF2" w:rsidRPr="00BC19B2" w:rsidRDefault="008E1CF2" w:rsidP="00AC35E4">
      <w:pPr>
        <w:pStyle w:val="ListParagraph"/>
        <w:numPr>
          <w:ilvl w:val="0"/>
          <w:numId w:val="43"/>
        </w:numPr>
        <w:spacing w:before="120" w:after="120"/>
        <w:contextualSpacing w:val="0"/>
        <w:rPr>
          <w:rFonts w:ascii="Helvetica Neue" w:hAnsi="Helvetica Neue" w:cs="Arial"/>
          <w:szCs w:val="22"/>
          <w:lang w:val="en-US"/>
        </w:rPr>
      </w:pPr>
      <w:r w:rsidRPr="00BC19B2">
        <w:rPr>
          <w:rFonts w:ascii="Helvetica Neue" w:hAnsi="Helvetica Neue" w:cs="Arial"/>
          <w:szCs w:val="22"/>
          <w:lang w:val="en-US"/>
        </w:rPr>
        <w:t>Consider</w:t>
      </w:r>
      <w:r w:rsidR="00FD7B4B" w:rsidRPr="00BC19B2">
        <w:rPr>
          <w:rFonts w:ascii="Helvetica Neue" w:hAnsi="Helvetica Neue" w:cs="Arial"/>
          <w:szCs w:val="22"/>
          <w:lang w:val="en-US"/>
        </w:rPr>
        <w:t>ing</w:t>
      </w:r>
      <w:r w:rsidRPr="00BC19B2">
        <w:rPr>
          <w:rFonts w:ascii="Helvetica Neue" w:hAnsi="Helvetica Neue" w:cs="Arial"/>
          <w:szCs w:val="22"/>
          <w:lang w:val="en-US"/>
        </w:rPr>
        <w:t xml:space="preserve"> which specific </w:t>
      </w:r>
      <w:r w:rsidR="005B13BA" w:rsidRPr="00BC19B2">
        <w:rPr>
          <w:rFonts w:ascii="Helvetica Neue" w:hAnsi="Helvetica Neue" w:cs="Arial"/>
          <w:szCs w:val="22"/>
          <w:lang w:val="en-US"/>
        </w:rPr>
        <w:t>H</w:t>
      </w:r>
      <w:r w:rsidRPr="00BC19B2">
        <w:rPr>
          <w:rFonts w:ascii="Helvetica Neue" w:hAnsi="Helvetica Neue" w:cs="Arial"/>
          <w:szCs w:val="22"/>
          <w:lang w:val="en-US"/>
        </w:rPr>
        <w:t xml:space="preserve">uman </w:t>
      </w:r>
      <w:r w:rsidR="005B13BA" w:rsidRPr="00BC19B2">
        <w:rPr>
          <w:rFonts w:ascii="Helvetica Neue" w:hAnsi="Helvetica Neue" w:cs="Arial"/>
          <w:szCs w:val="22"/>
          <w:lang w:val="en-US"/>
        </w:rPr>
        <w:t>R</w:t>
      </w:r>
      <w:r w:rsidRPr="00BC19B2">
        <w:rPr>
          <w:rFonts w:ascii="Helvetica Neue" w:hAnsi="Helvetica Neue" w:cs="Arial"/>
          <w:szCs w:val="22"/>
          <w:lang w:val="en-US"/>
        </w:rPr>
        <w:t xml:space="preserve">ights conventions or other instruments should be used by ICANN in interpreting and implementing the </w:t>
      </w:r>
      <w:r w:rsidR="00D90D30" w:rsidRPr="00BC19B2">
        <w:rPr>
          <w:rFonts w:ascii="Helvetica Neue" w:hAnsi="Helvetica Neue" w:cs="Arial"/>
          <w:szCs w:val="22"/>
          <w:lang w:val="en-US"/>
        </w:rPr>
        <w:t>B</w:t>
      </w:r>
      <w:r w:rsidR="00751A3B" w:rsidRPr="00BC19B2">
        <w:rPr>
          <w:rFonts w:ascii="Helvetica Neue" w:hAnsi="Helvetica Neue" w:cs="Arial"/>
          <w:szCs w:val="22"/>
          <w:lang w:val="en-US"/>
        </w:rPr>
        <w:t>ylaw</w:t>
      </w:r>
    </w:p>
    <w:p w14:paraId="64F1C7F6" w14:textId="77777777" w:rsidR="008E1CF2" w:rsidRPr="00BC19B2" w:rsidRDefault="008E1CF2" w:rsidP="00AC35E4">
      <w:pPr>
        <w:pStyle w:val="ListParagraph"/>
        <w:numPr>
          <w:ilvl w:val="0"/>
          <w:numId w:val="43"/>
        </w:numPr>
        <w:spacing w:before="120" w:after="120"/>
        <w:contextualSpacing w:val="0"/>
        <w:rPr>
          <w:rFonts w:ascii="Helvetica Neue" w:hAnsi="Helvetica Neue" w:cs="Arial"/>
          <w:szCs w:val="22"/>
          <w:lang w:val="en-US"/>
        </w:rPr>
      </w:pPr>
      <w:r w:rsidRPr="00BC19B2">
        <w:rPr>
          <w:rFonts w:ascii="Helvetica Neue" w:hAnsi="Helvetica Neue" w:cs="Arial"/>
          <w:szCs w:val="22"/>
          <w:lang w:val="en-US"/>
        </w:rPr>
        <w:t>Consider</w:t>
      </w:r>
      <w:r w:rsidR="00FD7B4B" w:rsidRPr="00BC19B2">
        <w:rPr>
          <w:rFonts w:ascii="Helvetica Neue" w:hAnsi="Helvetica Neue" w:cs="Arial"/>
          <w:szCs w:val="22"/>
          <w:lang w:val="en-US"/>
        </w:rPr>
        <w:t>ing</w:t>
      </w:r>
      <w:r w:rsidRPr="00BC19B2">
        <w:rPr>
          <w:rFonts w:ascii="Helvetica Neue" w:hAnsi="Helvetica Neue" w:cs="Arial"/>
          <w:szCs w:val="22"/>
          <w:lang w:val="en-US"/>
        </w:rPr>
        <w:t xml:space="preserve"> the policies and frameworks, if any, that ICANN needs to develop </w:t>
      </w:r>
      <w:r w:rsidR="00D90D30" w:rsidRPr="00BC19B2">
        <w:rPr>
          <w:rFonts w:ascii="Helvetica Neue" w:hAnsi="Helvetica Neue" w:cs="Arial"/>
          <w:szCs w:val="22"/>
          <w:lang w:val="en-US"/>
        </w:rPr>
        <w:t xml:space="preserve">or enhance </w:t>
      </w:r>
      <w:r w:rsidRPr="00BC19B2">
        <w:rPr>
          <w:rFonts w:ascii="Helvetica Neue" w:hAnsi="Helvetica Neue" w:cs="Arial"/>
          <w:szCs w:val="22"/>
          <w:lang w:val="en-US"/>
        </w:rPr>
        <w:t xml:space="preserve">in order to </w:t>
      </w:r>
      <w:r w:rsidR="00BC19B2" w:rsidRPr="00BC19B2">
        <w:rPr>
          <w:rFonts w:ascii="Helvetica Neue" w:hAnsi="Helvetica Neue" w:cs="Arial"/>
          <w:szCs w:val="22"/>
          <w:lang w:val="en-US"/>
        </w:rPr>
        <w:t>fulfill</w:t>
      </w:r>
      <w:r w:rsidRPr="00BC19B2">
        <w:rPr>
          <w:rFonts w:ascii="Helvetica Neue" w:hAnsi="Helvetica Neue" w:cs="Arial"/>
          <w:szCs w:val="22"/>
          <w:lang w:val="en-US"/>
        </w:rPr>
        <w:t xml:space="preserve"> its commitment to </w:t>
      </w:r>
      <w:r w:rsidR="00C80754" w:rsidRPr="00BC19B2">
        <w:rPr>
          <w:rFonts w:ascii="Helvetica Neue" w:hAnsi="Helvetica Neue" w:cs="Arial"/>
          <w:szCs w:val="22"/>
          <w:lang w:val="en-US"/>
        </w:rPr>
        <w:t>H</w:t>
      </w:r>
      <w:r w:rsidRPr="00BC19B2">
        <w:rPr>
          <w:rFonts w:ascii="Helvetica Neue" w:hAnsi="Helvetica Neue" w:cs="Arial"/>
          <w:szCs w:val="22"/>
          <w:lang w:val="en-US"/>
        </w:rPr>
        <w:t xml:space="preserve">uman </w:t>
      </w:r>
      <w:r w:rsidR="00C80754" w:rsidRPr="00BC19B2">
        <w:rPr>
          <w:rFonts w:ascii="Helvetica Neue" w:hAnsi="Helvetica Neue" w:cs="Arial"/>
          <w:szCs w:val="22"/>
          <w:lang w:val="en-US"/>
        </w:rPr>
        <w:t>R</w:t>
      </w:r>
      <w:r w:rsidR="00751A3B" w:rsidRPr="00BC19B2">
        <w:rPr>
          <w:rFonts w:ascii="Helvetica Neue" w:hAnsi="Helvetica Neue" w:cs="Arial"/>
          <w:szCs w:val="22"/>
          <w:lang w:val="en-US"/>
        </w:rPr>
        <w:t>ights</w:t>
      </w:r>
    </w:p>
    <w:p w14:paraId="2A911132" w14:textId="77777777" w:rsidR="008E1CF2" w:rsidRPr="00BC19B2" w:rsidRDefault="00FD7B4B" w:rsidP="00AC35E4">
      <w:pPr>
        <w:pStyle w:val="ListParagraph"/>
        <w:numPr>
          <w:ilvl w:val="0"/>
          <w:numId w:val="43"/>
        </w:numPr>
        <w:spacing w:before="120" w:after="120"/>
        <w:contextualSpacing w:val="0"/>
        <w:rPr>
          <w:rFonts w:ascii="Helvetica Neue" w:hAnsi="Helvetica Neue" w:cs="Arial"/>
          <w:szCs w:val="22"/>
          <w:lang w:val="en-US"/>
        </w:rPr>
      </w:pPr>
      <w:r w:rsidRPr="00BC19B2">
        <w:rPr>
          <w:rFonts w:ascii="Helvetica Neue" w:hAnsi="Helvetica Neue" w:cs="Arial"/>
          <w:szCs w:val="22"/>
          <w:lang w:val="en-US"/>
        </w:rPr>
        <w:t>C</w:t>
      </w:r>
      <w:r w:rsidR="008E1CF2" w:rsidRPr="00BC19B2">
        <w:rPr>
          <w:rFonts w:ascii="Helvetica Neue" w:hAnsi="Helvetica Neue" w:cs="Arial"/>
          <w:szCs w:val="22"/>
          <w:lang w:val="en-US"/>
        </w:rPr>
        <w:t>onsider</w:t>
      </w:r>
      <w:r w:rsidRPr="00BC19B2">
        <w:rPr>
          <w:rFonts w:ascii="Helvetica Neue" w:hAnsi="Helvetica Neue" w:cs="Arial"/>
          <w:szCs w:val="22"/>
          <w:lang w:val="en-US"/>
        </w:rPr>
        <w:t>ing</w:t>
      </w:r>
      <w:r w:rsidR="008E1CF2" w:rsidRPr="00BC19B2">
        <w:rPr>
          <w:rFonts w:ascii="Helvetica Neue" w:hAnsi="Helvetica Neue" w:cs="Arial"/>
          <w:szCs w:val="22"/>
          <w:lang w:val="en-US"/>
        </w:rPr>
        <w:t xml:space="preserve"> how these</w:t>
      </w:r>
      <w:r w:rsidR="006E3568" w:rsidRPr="00BC19B2">
        <w:rPr>
          <w:rFonts w:ascii="Helvetica Neue" w:hAnsi="Helvetica Neue" w:cs="Arial"/>
          <w:szCs w:val="22"/>
          <w:lang w:val="en-US"/>
        </w:rPr>
        <w:t xml:space="preserve"> new</w:t>
      </w:r>
      <w:r w:rsidR="008E1CF2" w:rsidRPr="00BC19B2">
        <w:rPr>
          <w:rFonts w:ascii="Helvetica Neue" w:hAnsi="Helvetica Neue" w:cs="Arial"/>
          <w:szCs w:val="22"/>
          <w:lang w:val="en-US"/>
        </w:rPr>
        <w:t xml:space="preserve"> frameworks should be discussed and drafted to ensure broad multistakeho</w:t>
      </w:r>
      <w:r w:rsidR="00751A3B" w:rsidRPr="00BC19B2">
        <w:rPr>
          <w:rFonts w:ascii="Helvetica Neue" w:hAnsi="Helvetica Neue" w:cs="Arial"/>
          <w:szCs w:val="22"/>
          <w:lang w:val="en-US"/>
        </w:rPr>
        <w:t>lder involvement in the process</w:t>
      </w:r>
      <w:r w:rsidRPr="00BC19B2">
        <w:rPr>
          <w:rFonts w:ascii="Helvetica Neue" w:hAnsi="Helvetica Neue" w:cs="Arial"/>
          <w:szCs w:val="22"/>
          <w:lang w:val="en-US"/>
        </w:rPr>
        <w:t>, consistent with ICANN’s existing processes and protocols</w:t>
      </w:r>
    </w:p>
    <w:p w14:paraId="1A4D6310" w14:textId="77777777" w:rsidR="008E1CF2" w:rsidRPr="00BC19B2" w:rsidRDefault="008E1CF2" w:rsidP="00AC35E4">
      <w:pPr>
        <w:pStyle w:val="ListParagraph"/>
        <w:numPr>
          <w:ilvl w:val="0"/>
          <w:numId w:val="43"/>
        </w:numPr>
        <w:spacing w:before="120" w:after="120"/>
        <w:contextualSpacing w:val="0"/>
        <w:rPr>
          <w:rFonts w:ascii="Helvetica Neue" w:hAnsi="Helvetica Neue" w:cs="Arial"/>
          <w:szCs w:val="22"/>
          <w:lang w:val="en-US"/>
        </w:rPr>
      </w:pPr>
      <w:r w:rsidRPr="00BC19B2">
        <w:rPr>
          <w:rFonts w:ascii="Helvetica Neue" w:hAnsi="Helvetica Neue" w:cs="Arial"/>
          <w:szCs w:val="22"/>
          <w:lang w:val="en-US"/>
        </w:rPr>
        <w:t>Consider</w:t>
      </w:r>
      <w:r w:rsidR="00FD7B4B" w:rsidRPr="00BC19B2">
        <w:rPr>
          <w:rFonts w:ascii="Helvetica Neue" w:hAnsi="Helvetica Neue" w:cs="Arial"/>
          <w:szCs w:val="22"/>
          <w:lang w:val="en-US"/>
        </w:rPr>
        <w:t>ing</w:t>
      </w:r>
      <w:r w:rsidRPr="00BC19B2">
        <w:rPr>
          <w:rFonts w:ascii="Helvetica Neue" w:hAnsi="Helvetica Neue" w:cs="Arial"/>
          <w:szCs w:val="22"/>
          <w:lang w:val="en-US"/>
        </w:rPr>
        <w:t xml:space="preserve"> what effect, if any, this Bylaw will have on ICANN’s consideration of </w:t>
      </w:r>
      <w:r w:rsidR="00F9182B" w:rsidRPr="00BC19B2">
        <w:rPr>
          <w:rFonts w:ascii="Helvetica Neue" w:hAnsi="Helvetica Neue" w:cs="Arial"/>
          <w:szCs w:val="22"/>
          <w:lang w:val="en-US"/>
        </w:rPr>
        <w:t>advice given by the Government</w:t>
      </w:r>
      <w:r w:rsidR="00842B75" w:rsidRPr="00BC19B2">
        <w:rPr>
          <w:rFonts w:ascii="Helvetica Neue" w:hAnsi="Helvetica Neue" w:cs="Arial"/>
          <w:szCs w:val="22"/>
          <w:lang w:val="en-US"/>
        </w:rPr>
        <w:t>al</w:t>
      </w:r>
      <w:r w:rsidR="00F9182B" w:rsidRPr="00BC19B2">
        <w:rPr>
          <w:rFonts w:ascii="Helvetica Neue" w:hAnsi="Helvetica Neue" w:cs="Arial"/>
          <w:szCs w:val="22"/>
          <w:lang w:val="en-US"/>
        </w:rPr>
        <w:t xml:space="preserve"> Advisory Committee </w:t>
      </w:r>
    </w:p>
    <w:p w14:paraId="25DE239F" w14:textId="77777777" w:rsidR="008E1CF2" w:rsidRPr="00BC19B2" w:rsidRDefault="008E1CF2" w:rsidP="00AC35E4">
      <w:pPr>
        <w:pStyle w:val="ListParagraph"/>
        <w:numPr>
          <w:ilvl w:val="0"/>
          <w:numId w:val="43"/>
        </w:numPr>
        <w:spacing w:before="120" w:after="120"/>
        <w:contextualSpacing w:val="0"/>
        <w:rPr>
          <w:rFonts w:ascii="Helvetica Neue" w:hAnsi="Helvetica Neue" w:cs="Arial"/>
          <w:szCs w:val="22"/>
          <w:lang w:val="en-US"/>
        </w:rPr>
      </w:pPr>
      <w:r w:rsidRPr="00BC19B2">
        <w:rPr>
          <w:rFonts w:ascii="Helvetica Neue" w:hAnsi="Helvetica Neue" w:cs="Arial"/>
          <w:szCs w:val="22"/>
          <w:lang w:val="en-US"/>
        </w:rPr>
        <w:t>Consider</w:t>
      </w:r>
      <w:r w:rsidR="00FD7B4B" w:rsidRPr="00BC19B2">
        <w:rPr>
          <w:rFonts w:ascii="Helvetica Neue" w:hAnsi="Helvetica Neue" w:cs="Arial"/>
          <w:szCs w:val="22"/>
          <w:lang w:val="en-US"/>
        </w:rPr>
        <w:t>ing</w:t>
      </w:r>
      <w:r w:rsidRPr="00BC19B2">
        <w:rPr>
          <w:rFonts w:ascii="Helvetica Neue" w:hAnsi="Helvetica Neue" w:cs="Arial"/>
          <w:szCs w:val="22"/>
          <w:lang w:val="en-US"/>
        </w:rPr>
        <w:t xml:space="preserve"> how, if at all, this Bylaw will affect how ICA</w:t>
      </w:r>
      <w:r w:rsidR="00751A3B" w:rsidRPr="00BC19B2">
        <w:rPr>
          <w:rFonts w:ascii="Helvetica Neue" w:hAnsi="Helvetica Neue" w:cs="Arial"/>
          <w:szCs w:val="22"/>
          <w:lang w:val="en-US"/>
        </w:rPr>
        <w:t>NN’s operations are carried out</w:t>
      </w:r>
    </w:p>
    <w:p w14:paraId="56095730" w14:textId="77777777" w:rsidR="00FD7B4B" w:rsidRPr="00BC19B2" w:rsidRDefault="008E1CF2" w:rsidP="00AC35E4">
      <w:pPr>
        <w:pStyle w:val="ListParagraph"/>
        <w:numPr>
          <w:ilvl w:val="0"/>
          <w:numId w:val="43"/>
        </w:numPr>
        <w:spacing w:before="120" w:after="120"/>
        <w:contextualSpacing w:val="0"/>
        <w:rPr>
          <w:rFonts w:ascii="Helvetica Neue" w:hAnsi="Helvetica Neue" w:cs="Arial"/>
          <w:szCs w:val="22"/>
          <w:lang w:val="en-US"/>
        </w:rPr>
      </w:pPr>
      <w:r w:rsidRPr="00BC19B2">
        <w:rPr>
          <w:rFonts w:ascii="Helvetica Neue" w:hAnsi="Helvetica Neue" w:cs="Arial"/>
          <w:szCs w:val="22"/>
          <w:lang w:val="en-US"/>
        </w:rPr>
        <w:t>Consider</w:t>
      </w:r>
      <w:r w:rsidR="00FD7B4B" w:rsidRPr="00BC19B2">
        <w:rPr>
          <w:rFonts w:ascii="Helvetica Neue" w:hAnsi="Helvetica Neue" w:cs="Arial"/>
          <w:szCs w:val="22"/>
          <w:lang w:val="en-US"/>
        </w:rPr>
        <w:t>ing</w:t>
      </w:r>
      <w:r w:rsidRPr="00BC19B2">
        <w:rPr>
          <w:rFonts w:ascii="Helvetica Neue" w:hAnsi="Helvetica Neue" w:cs="Arial"/>
          <w:szCs w:val="22"/>
          <w:lang w:val="en-US"/>
        </w:rPr>
        <w:t xml:space="preserve"> how the interpretation and implementation of this </w:t>
      </w:r>
      <w:r w:rsidR="007C3AF1" w:rsidRPr="00BC19B2">
        <w:rPr>
          <w:rFonts w:ascii="Helvetica Neue" w:hAnsi="Helvetica Neue" w:cs="Arial"/>
          <w:szCs w:val="22"/>
          <w:lang w:val="en-US"/>
        </w:rPr>
        <w:t>B</w:t>
      </w:r>
      <w:r w:rsidRPr="00BC19B2">
        <w:rPr>
          <w:rFonts w:ascii="Helvetica Neue" w:hAnsi="Helvetica Neue" w:cs="Arial"/>
          <w:szCs w:val="22"/>
          <w:lang w:val="en-US"/>
        </w:rPr>
        <w:t>ylaw will interact with existing and futur</w:t>
      </w:r>
      <w:r w:rsidR="00751A3B" w:rsidRPr="00BC19B2">
        <w:rPr>
          <w:rFonts w:ascii="Helvetica Neue" w:hAnsi="Helvetica Neue" w:cs="Arial"/>
          <w:szCs w:val="22"/>
          <w:lang w:val="en-US"/>
        </w:rPr>
        <w:t>e ICANN policies and procedures</w:t>
      </w:r>
    </w:p>
    <w:p w14:paraId="3F62B0C4" w14:textId="77777777" w:rsidR="008E1CF2" w:rsidRDefault="008E1CF2" w:rsidP="00AC35E4">
      <w:pPr>
        <w:spacing w:before="120" w:after="120"/>
        <w:rPr>
          <w:rFonts w:ascii="Helvetica Neue" w:hAnsi="Helvetica Neue" w:cs="Arial"/>
          <w:szCs w:val="22"/>
          <w:lang w:val="en-US"/>
        </w:rPr>
      </w:pPr>
    </w:p>
    <w:p w14:paraId="65CFB85D" w14:textId="77777777" w:rsidR="0048594D" w:rsidRPr="00313856" w:rsidRDefault="0048594D" w:rsidP="0048594D">
      <w:pPr>
        <w:pStyle w:val="Heading1"/>
        <w:rPr>
          <w:lang w:val="en-US"/>
        </w:rPr>
      </w:pPr>
      <w:bookmarkStart w:id="53" w:name="_Toc308967825"/>
      <w:r w:rsidRPr="000F111F">
        <w:rPr>
          <w:lang w:val="en-US"/>
        </w:rPr>
        <w:lastRenderedPageBreak/>
        <w:t>Recommendation #7:</w:t>
      </w:r>
      <w:r>
        <w:rPr>
          <w:lang w:val="en-US"/>
        </w:rPr>
        <w:t xml:space="preserve"> </w:t>
      </w:r>
      <w:r w:rsidRPr="00BC19B2">
        <w:rPr>
          <w:lang w:val="en-US"/>
        </w:rPr>
        <w:t xml:space="preserve">Strengthening ICANN’s Independent Review Process </w:t>
      </w:r>
      <w:bookmarkEnd w:id="53"/>
    </w:p>
    <w:p w14:paraId="2F866E50" w14:textId="77777777" w:rsidR="00842B75" w:rsidRPr="00BC19B2" w:rsidRDefault="00F06A8D" w:rsidP="00AC35E4">
      <w:pPr>
        <w:spacing w:before="120" w:after="120"/>
        <w:rPr>
          <w:lang w:val="en-US"/>
        </w:rPr>
      </w:pPr>
      <w:r>
        <w:rPr>
          <w:lang w:val="en-US"/>
        </w:rPr>
        <w:br/>
      </w:r>
      <w:r>
        <w:rPr>
          <w:noProof/>
          <w:lang w:val="en-US"/>
        </w:rPr>
        <w:drawing>
          <wp:inline distT="0" distB="0" distL="0" distR="0" wp14:anchorId="3DF95667" wp14:editId="217487C9">
            <wp:extent cx="5723255" cy="2387600"/>
            <wp:effectExtent l="0" t="0" r="0" b="0"/>
            <wp:docPr id="5" name="Picture 5" descr="HIJE-3446:Users:hillaryjett:Downloads:2015 11 11:XPL_ICAN_1515 ccwg-100_Enhance-IRP_03-0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IJE-3446:Users:hillaryjett:Downloads:2015 11 11:XPL_ICAN_1515 ccwg-100_Enhance-IRP_03-02.png"/>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723255" cy="2387600"/>
                    </a:xfrm>
                    <a:prstGeom prst="rect">
                      <a:avLst/>
                    </a:prstGeom>
                    <a:noFill/>
                    <a:ln>
                      <a:noFill/>
                    </a:ln>
                  </pic:spPr>
                </pic:pic>
              </a:graphicData>
            </a:graphic>
          </wp:inline>
        </w:drawing>
      </w:r>
    </w:p>
    <w:p w14:paraId="5342CF60" w14:textId="77777777" w:rsidR="007B7600" w:rsidRDefault="00F06A8D" w:rsidP="00AC35E4">
      <w:pPr>
        <w:spacing w:before="120" w:after="120"/>
        <w:rPr>
          <w:rFonts w:ascii="Helvetica Neue" w:hAnsi="Helvetica Neue" w:cs="Arial"/>
          <w:szCs w:val="22"/>
          <w:lang w:val="en-US"/>
        </w:rPr>
      </w:pPr>
      <w:r>
        <w:rPr>
          <w:lang w:val="en-US"/>
        </w:rPr>
        <w:br/>
      </w:r>
      <w:r w:rsidR="008E1CF2" w:rsidRPr="00BC19B2">
        <w:rPr>
          <w:rFonts w:ascii="Helvetica Neue" w:hAnsi="Helvetica Neue" w:cs="Arial"/>
          <w:szCs w:val="22"/>
          <w:lang w:val="en-US"/>
        </w:rPr>
        <w:t xml:space="preserve">The overall purpose of the </w:t>
      </w:r>
      <w:r w:rsidR="003D2023" w:rsidRPr="00BC19B2">
        <w:rPr>
          <w:rFonts w:ascii="Helvetica Neue" w:hAnsi="Helvetica Neue" w:cs="Arial"/>
          <w:szCs w:val="22"/>
          <w:lang w:val="en-US"/>
        </w:rPr>
        <w:t>Independent Review Process</w:t>
      </w:r>
      <w:r w:rsidR="007C3AF1" w:rsidRPr="00BC19B2">
        <w:rPr>
          <w:rFonts w:ascii="Helvetica Neue" w:hAnsi="Helvetica Neue" w:cs="Arial"/>
          <w:szCs w:val="22"/>
          <w:lang w:val="en-US"/>
        </w:rPr>
        <w:t xml:space="preserve"> (IRP)</w:t>
      </w:r>
      <w:r w:rsidR="003D2023" w:rsidRPr="00BC19B2">
        <w:rPr>
          <w:rFonts w:ascii="Helvetica Neue" w:hAnsi="Helvetica Neue" w:cs="Arial"/>
          <w:szCs w:val="22"/>
          <w:lang w:val="en-US"/>
        </w:rPr>
        <w:t xml:space="preserve"> </w:t>
      </w:r>
      <w:r w:rsidR="008E1CF2" w:rsidRPr="00BC19B2">
        <w:rPr>
          <w:rFonts w:ascii="Helvetica Neue" w:hAnsi="Helvetica Neue" w:cs="Arial"/>
          <w:szCs w:val="22"/>
          <w:lang w:val="en-US"/>
        </w:rPr>
        <w:t>is to ensure that ICANN does not exceed the s</w:t>
      </w:r>
      <w:r w:rsidR="00751A3B" w:rsidRPr="00BC19B2">
        <w:rPr>
          <w:rFonts w:ascii="Helvetica Neue" w:hAnsi="Helvetica Neue" w:cs="Arial"/>
          <w:szCs w:val="22"/>
          <w:lang w:val="en-US"/>
        </w:rPr>
        <w:t>cope of its limited technical mi</w:t>
      </w:r>
      <w:r w:rsidR="008E1CF2" w:rsidRPr="00BC19B2">
        <w:rPr>
          <w:rFonts w:ascii="Helvetica Neue" w:hAnsi="Helvetica Neue" w:cs="Arial"/>
          <w:szCs w:val="22"/>
          <w:lang w:val="en-US"/>
        </w:rPr>
        <w:t xml:space="preserve">ssion and complies with </w:t>
      </w:r>
      <w:r w:rsidR="00751A3B" w:rsidRPr="00BC19B2">
        <w:rPr>
          <w:rFonts w:ascii="Helvetica Neue" w:hAnsi="Helvetica Neue" w:cs="Arial"/>
          <w:szCs w:val="22"/>
          <w:lang w:val="en-US"/>
        </w:rPr>
        <w:t xml:space="preserve">both </w:t>
      </w:r>
      <w:r w:rsidR="008E1CF2" w:rsidRPr="00BC19B2">
        <w:rPr>
          <w:rFonts w:ascii="Helvetica Neue" w:hAnsi="Helvetica Neue" w:cs="Arial"/>
          <w:szCs w:val="22"/>
          <w:lang w:val="en-US"/>
        </w:rPr>
        <w:t xml:space="preserve">its Articles of Incorporation and Bylaws. </w:t>
      </w:r>
    </w:p>
    <w:p w14:paraId="451A6752" w14:textId="77777777" w:rsidR="008E1CF2" w:rsidRPr="00BC19B2" w:rsidRDefault="008E1CF2" w:rsidP="00AC35E4">
      <w:pPr>
        <w:spacing w:before="120" w:after="120"/>
        <w:rPr>
          <w:rFonts w:ascii="Helvetica Neue" w:hAnsi="Helvetica Neue" w:cs="Arial"/>
          <w:szCs w:val="22"/>
          <w:lang w:val="en-US"/>
        </w:rPr>
      </w:pPr>
      <w:r w:rsidRPr="00BC19B2">
        <w:rPr>
          <w:rFonts w:ascii="Helvetica Neue" w:hAnsi="Helvetica Neue" w:cs="Arial"/>
          <w:szCs w:val="22"/>
          <w:lang w:val="en-US"/>
        </w:rPr>
        <w:t>The CCWG-Accountability recommends that the existing Independent Review Process</w:t>
      </w:r>
      <w:r w:rsidR="00133D56" w:rsidRPr="00BC19B2">
        <w:rPr>
          <w:rFonts w:ascii="Helvetica Neue" w:hAnsi="Helvetica Neue" w:cs="Arial"/>
          <w:szCs w:val="22"/>
          <w:lang w:val="en-US"/>
        </w:rPr>
        <w:t xml:space="preserve"> be modified to</w:t>
      </w:r>
      <w:r w:rsidRPr="00BC19B2">
        <w:rPr>
          <w:rFonts w:ascii="Helvetica Neue" w:hAnsi="Helvetica Neue" w:cs="Arial"/>
          <w:szCs w:val="22"/>
          <w:lang w:val="en-US"/>
        </w:rPr>
        <w:t>:</w:t>
      </w:r>
    </w:p>
    <w:p w14:paraId="20FA9FA4" w14:textId="77777777" w:rsidR="008D320A" w:rsidRPr="00BC19B2" w:rsidRDefault="00FB62D1" w:rsidP="00AC35E4">
      <w:pPr>
        <w:pStyle w:val="ListParagraph"/>
        <w:numPr>
          <w:ilvl w:val="0"/>
          <w:numId w:val="27"/>
        </w:numPr>
        <w:spacing w:before="120" w:after="120"/>
        <w:contextualSpacing w:val="0"/>
        <w:rPr>
          <w:rFonts w:ascii="Helvetica Neue" w:hAnsi="Helvetica Neue" w:cs="Arial"/>
          <w:szCs w:val="22"/>
          <w:lang w:val="en-US"/>
        </w:rPr>
      </w:pPr>
      <w:r w:rsidRPr="00BC19B2">
        <w:rPr>
          <w:rFonts w:ascii="Helvetica Neue" w:hAnsi="Helvetica Neue" w:cs="Arial"/>
          <w:b/>
          <w:szCs w:val="22"/>
          <w:lang w:val="en-US"/>
        </w:rPr>
        <w:t>H</w:t>
      </w:r>
      <w:r w:rsidR="008E1CF2" w:rsidRPr="00BC19B2">
        <w:rPr>
          <w:rFonts w:ascii="Helvetica Neue" w:hAnsi="Helvetica Neue" w:cs="Arial"/>
          <w:b/>
          <w:szCs w:val="22"/>
          <w:lang w:val="en-US"/>
        </w:rPr>
        <w:t>ave a standing judicial/arbitral panel</w:t>
      </w:r>
      <w:r w:rsidR="00751A3B" w:rsidRPr="00BC19B2">
        <w:rPr>
          <w:rFonts w:ascii="Helvetica Neue" w:hAnsi="Helvetica Neue" w:cs="Arial"/>
          <w:b/>
          <w:szCs w:val="22"/>
          <w:lang w:val="en-US"/>
        </w:rPr>
        <w:t>:</w:t>
      </w:r>
      <w:r w:rsidR="008E1CF2" w:rsidRPr="00BC19B2">
        <w:rPr>
          <w:rFonts w:ascii="Helvetica Neue" w:hAnsi="Helvetica Neue" w:cs="Arial"/>
          <w:szCs w:val="22"/>
          <w:lang w:val="en-US"/>
        </w:rPr>
        <w:t xml:space="preserve"> tasked with reviewing and </w:t>
      </w:r>
      <w:r w:rsidR="00592DCF" w:rsidRPr="00BC19B2">
        <w:rPr>
          <w:rFonts w:ascii="Helvetica Neue" w:hAnsi="Helvetica Neue" w:cs="Arial"/>
          <w:szCs w:val="22"/>
          <w:lang w:val="en-US"/>
        </w:rPr>
        <w:t>adjudicating</w:t>
      </w:r>
      <w:r w:rsidR="008E1CF2" w:rsidRPr="00BC19B2">
        <w:rPr>
          <w:rFonts w:ascii="Helvetica Neue" w:hAnsi="Helvetica Neue" w:cs="Arial"/>
          <w:szCs w:val="22"/>
          <w:lang w:val="en-US"/>
        </w:rPr>
        <w:t xml:space="preserve"> complaints lodged by individuals, entities, and/or the community who have been materially harmed by ICANN’s action or inaction in violation of the Articles</w:t>
      </w:r>
      <w:r w:rsidR="00751A3B" w:rsidRPr="00BC19B2">
        <w:rPr>
          <w:rFonts w:ascii="Helvetica Neue" w:hAnsi="Helvetica Neue" w:cs="Arial"/>
          <w:szCs w:val="22"/>
          <w:lang w:val="en-US"/>
        </w:rPr>
        <w:t xml:space="preserve"> of Incorporation and/or Bylaws</w:t>
      </w:r>
      <w:r w:rsidR="00112BC7" w:rsidRPr="00BC19B2">
        <w:rPr>
          <w:rFonts w:ascii="Helvetica Neue" w:hAnsi="Helvetica Neue" w:cs="Arial"/>
          <w:szCs w:val="22"/>
          <w:lang w:val="en-US"/>
        </w:rPr>
        <w:t>.</w:t>
      </w:r>
      <w:r w:rsidR="008D320A" w:rsidRPr="00BC19B2">
        <w:rPr>
          <w:rFonts w:ascii="Helvetica Neue" w:hAnsi="Helvetica Neue" w:cs="Arial"/>
          <w:szCs w:val="22"/>
          <w:lang w:val="en-US"/>
        </w:rPr>
        <w:t xml:space="preserve"> </w:t>
      </w:r>
    </w:p>
    <w:p w14:paraId="49CB0ACE" w14:textId="77777777" w:rsidR="000D6062" w:rsidRPr="00BC19B2" w:rsidRDefault="000D6062" w:rsidP="00AC35E4">
      <w:pPr>
        <w:pStyle w:val="ListParagraph"/>
        <w:numPr>
          <w:ilvl w:val="0"/>
          <w:numId w:val="27"/>
        </w:numPr>
        <w:spacing w:before="120" w:after="120"/>
        <w:contextualSpacing w:val="0"/>
        <w:rPr>
          <w:rFonts w:ascii="Helvetica Neue" w:hAnsi="Helvetica Neue" w:cs="Arial"/>
          <w:szCs w:val="22"/>
          <w:lang w:val="en-US"/>
        </w:rPr>
      </w:pPr>
      <w:r w:rsidRPr="007B7600">
        <w:rPr>
          <w:rFonts w:ascii="Helvetica Neue" w:hAnsi="Helvetica Neue" w:cs="Arial"/>
          <w:b/>
          <w:szCs w:val="22"/>
          <w:lang w:val="en-US"/>
        </w:rPr>
        <w:t>Composition of Panel and Expertise:</w:t>
      </w:r>
      <w:r w:rsidRPr="00BC19B2">
        <w:rPr>
          <w:rFonts w:ascii="Helvetica Neue" w:hAnsi="Helvetica Neue" w:cs="Arial"/>
          <w:szCs w:val="22"/>
          <w:lang w:val="en-US"/>
        </w:rPr>
        <w:t xml:space="preserve"> Significant legal expertise, particularly international law, corporate governance, and judicial systems/dispute resolution/arbitration. Panelists should also possess expertise, developed over time, about the DNS and ICANN’s policies, practices, and procedures. At a minimum, panelists should receive training on the workings and management of the domain name system.  Panelists must have access to skilled technical experts upon request. In addition to legal expertise and a strong understanding of the DNS, panelists may confront issues where highly technical, civil society, business, diplomatic, and regulatory skills are needed. To the extent that individual panelists have one or more of these areas of expertise, the process must ensure that this expertise is available upon request.</w:t>
      </w:r>
    </w:p>
    <w:p w14:paraId="0D6A4B78" w14:textId="77777777" w:rsidR="000D6062" w:rsidRPr="007B7600" w:rsidRDefault="000D6062" w:rsidP="007B7600">
      <w:pPr>
        <w:pStyle w:val="ListParagraph"/>
        <w:numPr>
          <w:ilvl w:val="0"/>
          <w:numId w:val="27"/>
        </w:numPr>
        <w:spacing w:before="120" w:after="120"/>
        <w:contextualSpacing w:val="0"/>
        <w:rPr>
          <w:rFonts w:ascii="Helvetica Neue" w:hAnsi="Helvetica Neue" w:cs="Arial"/>
          <w:szCs w:val="22"/>
          <w:lang w:val="en-US"/>
        </w:rPr>
      </w:pPr>
      <w:r w:rsidRPr="007B7600">
        <w:rPr>
          <w:rFonts w:ascii="Helvetica Neue" w:hAnsi="Helvetica Neue" w:cs="Arial"/>
          <w:b/>
          <w:szCs w:val="22"/>
          <w:lang w:val="en-US"/>
        </w:rPr>
        <w:t>Standard of Review:</w:t>
      </w:r>
      <w:r w:rsidRPr="00BC19B2">
        <w:rPr>
          <w:rFonts w:ascii="Helvetica Neue" w:hAnsi="Helvetica Neue" w:cs="Arial"/>
          <w:szCs w:val="22"/>
          <w:lang w:val="en-US"/>
        </w:rPr>
        <w:t xml:space="preserve"> The IRP Panel, with respect to a particular IRP, shall decide the issue(s) presented based on their own independent interpretation of the ICANN Articles and Bylaws in the context of applicable governing law. The standard of review shall be an objective examination as to whether the complained-of action exceeds the scope of ICANN’s Mission and/or violates ICANN’s Articles and Bylaws. Decisions will be based on each IRP panelist’s assessment of the merits of the claimant’s case. The panel may undertake a de novo review of the case, make findings of fact, and issue decisions based on those facts.</w:t>
      </w:r>
    </w:p>
    <w:p w14:paraId="41DDEAC6" w14:textId="31D0BCE3" w:rsidR="00735445" w:rsidRPr="00BC19B2" w:rsidRDefault="00FB62D1" w:rsidP="00AC35E4">
      <w:pPr>
        <w:pStyle w:val="ListParagraph"/>
        <w:numPr>
          <w:ilvl w:val="0"/>
          <w:numId w:val="27"/>
        </w:numPr>
        <w:spacing w:before="120" w:after="120"/>
        <w:contextualSpacing w:val="0"/>
        <w:rPr>
          <w:ins w:id="54" w:author="Alice Jansen" w:date="2015-11-12T15:59:00Z"/>
          <w:rFonts w:ascii="Helvetica Neue" w:hAnsi="Helvetica Neue" w:cs="Arial"/>
          <w:szCs w:val="22"/>
          <w:lang w:val="en-US"/>
        </w:rPr>
      </w:pPr>
      <w:r w:rsidRPr="00BC19B2">
        <w:rPr>
          <w:rFonts w:ascii="Helvetica Neue" w:hAnsi="Helvetica Neue" w:cs="Arial"/>
          <w:b/>
          <w:szCs w:val="22"/>
          <w:lang w:val="en-US"/>
        </w:rPr>
        <w:t>B</w:t>
      </w:r>
      <w:r w:rsidR="008E1CF2" w:rsidRPr="00BC19B2">
        <w:rPr>
          <w:rFonts w:ascii="Helvetica Neue" w:hAnsi="Helvetica Neue" w:cs="Arial"/>
          <w:b/>
          <w:szCs w:val="22"/>
          <w:lang w:val="en-US"/>
        </w:rPr>
        <w:t>e</w:t>
      </w:r>
      <w:r w:rsidRPr="00BC19B2">
        <w:rPr>
          <w:rFonts w:ascii="Helvetica Neue" w:hAnsi="Helvetica Neue" w:cs="Arial"/>
          <w:b/>
          <w:szCs w:val="22"/>
          <w:lang w:val="en-US"/>
        </w:rPr>
        <w:t xml:space="preserve"> more accessible</w:t>
      </w:r>
      <w:r w:rsidR="00751A3B" w:rsidRPr="00BC19B2">
        <w:rPr>
          <w:rFonts w:ascii="Helvetica Neue" w:hAnsi="Helvetica Neue" w:cs="Arial"/>
          <w:b/>
          <w:szCs w:val="22"/>
          <w:lang w:val="en-US"/>
        </w:rPr>
        <w:t>:</w:t>
      </w:r>
      <w:r w:rsidRPr="00BC19B2">
        <w:rPr>
          <w:rFonts w:ascii="Helvetica Neue" w:hAnsi="Helvetica Neue" w:cs="Arial"/>
          <w:szCs w:val="22"/>
          <w:lang w:val="en-US"/>
        </w:rPr>
        <w:t xml:space="preserve"> </w:t>
      </w:r>
      <w:r w:rsidR="000D6062" w:rsidRPr="00BC19B2">
        <w:rPr>
          <w:rFonts w:ascii="Helvetica Neue" w:hAnsi="Helvetica Neue" w:cs="Arial"/>
          <w:szCs w:val="22"/>
          <w:lang w:val="en-US"/>
        </w:rPr>
        <w:t xml:space="preserve">Any person/group/entity “materially affected” by an ICANN action or inaction in violation of ICANN’s Articles of Incorporation and/or Bylaws shall have the right </w:t>
      </w:r>
      <w:r w:rsidR="000D6062" w:rsidRPr="00BC19B2">
        <w:rPr>
          <w:rFonts w:ascii="Helvetica Neue" w:hAnsi="Helvetica Neue" w:cs="Arial"/>
          <w:szCs w:val="22"/>
          <w:lang w:val="en-US"/>
        </w:rPr>
        <w:lastRenderedPageBreak/>
        <w:t xml:space="preserve">to file a complaint under the IRP and seek redress. The CCWG-Accountability </w:t>
      </w:r>
      <w:r w:rsidR="00C5091F">
        <w:rPr>
          <w:rFonts w:ascii="Helvetica Neue" w:hAnsi="Helvetica Neue" w:cs="Arial"/>
          <w:szCs w:val="22"/>
          <w:lang w:val="en-US"/>
        </w:rPr>
        <w:t>requires</w:t>
      </w:r>
      <w:r w:rsidR="000D6062" w:rsidRPr="00BC19B2">
        <w:rPr>
          <w:rFonts w:ascii="Helvetica Neue" w:hAnsi="Helvetica Neue" w:cs="Arial"/>
          <w:szCs w:val="22"/>
          <w:lang w:val="en-US"/>
        </w:rPr>
        <w:t xml:space="preserve"> also giving the Empowered Community the right to have standing with the IRP.</w:t>
      </w:r>
    </w:p>
    <w:p w14:paraId="79847FE6" w14:textId="217BA1BA" w:rsidR="00735445" w:rsidRDefault="00FB62D1" w:rsidP="00735445">
      <w:pPr>
        <w:pStyle w:val="ListParagraph"/>
        <w:numPr>
          <w:ilvl w:val="0"/>
          <w:numId w:val="27"/>
        </w:numPr>
        <w:spacing w:before="120" w:after="120"/>
        <w:contextualSpacing w:val="0"/>
        <w:rPr>
          <w:ins w:id="55" w:author="Alice Jansen" w:date="2015-11-12T15:59:00Z"/>
        </w:rPr>
      </w:pPr>
      <w:r w:rsidRPr="00735445">
        <w:rPr>
          <w:rFonts w:ascii="Helvetica Neue" w:hAnsi="Helvetica Neue" w:cs="Arial"/>
          <w:b/>
          <w:szCs w:val="22"/>
          <w:lang w:val="en-US"/>
        </w:rPr>
        <w:t>B</w:t>
      </w:r>
      <w:r w:rsidR="008E1CF2" w:rsidRPr="00735445">
        <w:rPr>
          <w:rFonts w:ascii="Helvetica Neue" w:hAnsi="Helvetica Neue" w:cs="Arial"/>
          <w:b/>
          <w:szCs w:val="22"/>
          <w:lang w:val="en-US"/>
        </w:rPr>
        <w:t>e more affordable</w:t>
      </w:r>
      <w:r w:rsidR="00751A3B" w:rsidRPr="00735445">
        <w:rPr>
          <w:rFonts w:ascii="Helvetica Neue" w:hAnsi="Helvetica Neue" w:cs="Arial"/>
          <w:b/>
          <w:szCs w:val="22"/>
          <w:lang w:val="en-US"/>
        </w:rPr>
        <w:t xml:space="preserve">: </w:t>
      </w:r>
      <w:r w:rsidR="00735445">
        <w:t>The CCWG-Accountability recommends that ICANN would bear all the administrative the costs of maintaining the system (including Panelist salaries), while each party should bear the costs of their own legal advice. The Panel may provide for loser pays/fee shifting in the event it identifies a challenge or defense as frivolous or abusive. ICANN should seek to establish access, for example by access to pro bono representation for community, non-profit complainants and other complainants that would otherwise be excluded form utilizing the process.</w:t>
      </w:r>
      <w:r w:rsidR="00671AA1">
        <w:t xml:space="preserve"> </w:t>
      </w:r>
      <w:r w:rsidR="00671AA1" w:rsidRPr="00F00CE4">
        <w:t xml:space="preserve">A community </w:t>
      </w:r>
      <w:r w:rsidR="00C5091F">
        <w:t>Independent Review Process</w:t>
      </w:r>
      <w:r w:rsidR="00671AA1" w:rsidRPr="00F00CE4">
        <w:t xml:space="preserve"> would be completely subsidized by ICANN.</w:t>
      </w:r>
      <w:r w:rsidR="00735445">
        <w:t xml:space="preserve"> Details of IRP procedure rules will be identified by a subgroup of th</w:t>
      </w:r>
      <w:r w:rsidR="00166C70">
        <w:t>e Cross-Community Working Group.</w:t>
      </w:r>
    </w:p>
    <w:p w14:paraId="0139291C" w14:textId="77777777" w:rsidR="007C3AF1" w:rsidRPr="00BC19B2" w:rsidRDefault="00FB62D1" w:rsidP="00AC35E4">
      <w:pPr>
        <w:pStyle w:val="ListParagraph"/>
        <w:numPr>
          <w:ilvl w:val="0"/>
          <w:numId w:val="27"/>
        </w:numPr>
        <w:spacing w:before="120" w:after="120"/>
        <w:contextualSpacing w:val="0"/>
        <w:rPr>
          <w:rFonts w:ascii="Helvetica Neue" w:hAnsi="Helvetica Neue"/>
          <w:b/>
          <w:lang w:val="en-US"/>
        </w:rPr>
      </w:pPr>
      <w:r w:rsidRPr="00BC19B2">
        <w:rPr>
          <w:rFonts w:ascii="Helvetica Neue" w:hAnsi="Helvetica Neue" w:cs="Arial"/>
          <w:b/>
          <w:szCs w:val="22"/>
          <w:lang w:val="en-US"/>
        </w:rPr>
        <w:t>R</w:t>
      </w:r>
      <w:r w:rsidR="008E1CF2" w:rsidRPr="00BC19B2">
        <w:rPr>
          <w:rFonts w:ascii="Helvetica Neue" w:hAnsi="Helvetica Neue" w:cs="Arial"/>
          <w:b/>
          <w:szCs w:val="22"/>
          <w:lang w:val="en-US"/>
        </w:rPr>
        <w:t xml:space="preserve">esult in a </w:t>
      </w:r>
      <w:r w:rsidR="005A1CBC" w:rsidRPr="00BC19B2">
        <w:rPr>
          <w:rFonts w:ascii="Helvetica Neue" w:hAnsi="Helvetica Neue" w:cs="Arial"/>
          <w:b/>
          <w:szCs w:val="22"/>
          <w:lang w:val="en-US"/>
        </w:rPr>
        <w:t xml:space="preserve">binding decision </w:t>
      </w:r>
      <w:r w:rsidR="008E1CF2" w:rsidRPr="00BC19B2">
        <w:rPr>
          <w:rFonts w:ascii="Helvetica Neue" w:hAnsi="Helvetica Neue" w:cs="Arial"/>
          <w:b/>
          <w:szCs w:val="22"/>
          <w:lang w:val="en-US"/>
        </w:rPr>
        <w:t>that an action/failure</w:t>
      </w:r>
      <w:r w:rsidR="008E1CF2" w:rsidRPr="00BC19B2">
        <w:rPr>
          <w:rFonts w:ascii="Helvetica Neue" w:hAnsi="Helvetica Neue" w:cs="Arial"/>
          <w:szCs w:val="22"/>
          <w:lang w:val="en-US"/>
        </w:rPr>
        <w:t xml:space="preserve"> </w:t>
      </w:r>
      <w:r w:rsidR="008E1CF2" w:rsidRPr="00BC19B2">
        <w:rPr>
          <w:rFonts w:ascii="Helvetica Neue" w:hAnsi="Helvetica Neue" w:cs="Arial"/>
          <w:b/>
          <w:szCs w:val="22"/>
          <w:lang w:val="en-US"/>
        </w:rPr>
        <w:t>to act complied or did not comply with ICANN’s Articles of Incorporation and/or Bylaws</w:t>
      </w:r>
      <w:r w:rsidR="00816DC1" w:rsidRPr="00BC19B2">
        <w:rPr>
          <w:rFonts w:ascii="Helvetica Neue" w:hAnsi="Helvetica Neue" w:cs="Arial"/>
          <w:b/>
          <w:szCs w:val="22"/>
          <w:lang w:val="en-US"/>
        </w:rPr>
        <w:t>:</w:t>
      </w:r>
      <w:r w:rsidR="008E1CF2" w:rsidRPr="00BC19B2">
        <w:rPr>
          <w:rFonts w:ascii="Helvetica Neue" w:hAnsi="Helvetica Neue" w:cs="Arial"/>
          <w:szCs w:val="22"/>
          <w:lang w:val="en-US"/>
        </w:rPr>
        <w:t xml:space="preserve"> To the extent permitted by law,</w:t>
      </w:r>
      <w:r w:rsidR="007C3AF1" w:rsidRPr="00BC19B2">
        <w:rPr>
          <w:rFonts w:ascii="Helvetica Neue" w:hAnsi="Helvetica Neue" w:cs="Arial"/>
          <w:szCs w:val="22"/>
          <w:lang w:val="en-US"/>
        </w:rPr>
        <w:t xml:space="preserve"> the</w:t>
      </w:r>
      <w:r w:rsidR="008E1CF2" w:rsidRPr="00BC19B2">
        <w:rPr>
          <w:rFonts w:ascii="Helvetica Neue" w:hAnsi="Helvetica Neue" w:cs="Arial"/>
          <w:szCs w:val="22"/>
          <w:lang w:val="en-US"/>
        </w:rPr>
        <w:t xml:space="preserve"> </w:t>
      </w:r>
      <w:r w:rsidRPr="00BC19B2">
        <w:rPr>
          <w:rFonts w:ascii="Helvetica Neue" w:hAnsi="Helvetica Neue" w:cs="Arial"/>
          <w:szCs w:val="22"/>
          <w:lang w:val="en-US"/>
        </w:rPr>
        <w:t xml:space="preserve">Independent Review Process </w:t>
      </w:r>
      <w:r w:rsidR="008E1CF2" w:rsidRPr="00BC19B2">
        <w:rPr>
          <w:rFonts w:ascii="Helvetica Neue" w:hAnsi="Helvetica Neue" w:cs="Arial"/>
          <w:szCs w:val="22"/>
          <w:lang w:val="en-US"/>
        </w:rPr>
        <w:t>decisions would be binding on ICANN</w:t>
      </w:r>
      <w:r w:rsidR="00133D56" w:rsidRPr="00BC19B2">
        <w:rPr>
          <w:rFonts w:ascii="Helvetica Neue" w:hAnsi="Helvetica Neue" w:cs="Arial"/>
          <w:szCs w:val="22"/>
          <w:lang w:val="en-US"/>
        </w:rPr>
        <w:t>. The powers of the Independent Review Process are strictly limited to confirming or rejecting ICANN’s decisions; it has no mandate to enforce specific outcomes o</w:t>
      </w:r>
      <w:r w:rsidR="005A1CBC" w:rsidRPr="00BC19B2">
        <w:rPr>
          <w:rFonts w:ascii="Helvetica Neue" w:hAnsi="Helvetica Neue" w:cs="Arial"/>
          <w:szCs w:val="22"/>
          <w:lang w:val="en-US"/>
        </w:rPr>
        <w:t>f</w:t>
      </w:r>
      <w:r w:rsidR="00133D56" w:rsidRPr="00BC19B2">
        <w:rPr>
          <w:rFonts w:ascii="Helvetica Neue" w:hAnsi="Helvetica Neue" w:cs="Arial"/>
          <w:szCs w:val="22"/>
          <w:lang w:val="en-US"/>
        </w:rPr>
        <w:t xml:space="preserve"> these decisions.</w:t>
      </w:r>
    </w:p>
    <w:p w14:paraId="08EAC51B" w14:textId="3BAD3061" w:rsidR="007B7600" w:rsidRPr="000F7A30" w:rsidRDefault="000D6062" w:rsidP="0048594D">
      <w:pPr>
        <w:pStyle w:val="ListParagraph"/>
        <w:numPr>
          <w:ilvl w:val="1"/>
          <w:numId w:val="27"/>
        </w:numPr>
        <w:spacing w:before="120" w:after="120"/>
        <w:contextualSpacing w:val="0"/>
        <w:rPr>
          <w:rFonts w:ascii="Helvetica Neue" w:hAnsi="Helvetica Neue"/>
          <w:lang w:val="en-US"/>
        </w:rPr>
      </w:pPr>
      <w:r w:rsidRPr="007B7600">
        <w:rPr>
          <w:rFonts w:ascii="Helvetica Neue" w:hAnsi="Helvetica Neue" w:cs="Arial"/>
          <w:szCs w:val="22"/>
          <w:lang w:val="en-US"/>
        </w:rPr>
        <w:t>It is important to note that the ccTLD Delegations and Redelegations as well as Numbering resources are excluded from the IRP at their</w:t>
      </w:r>
      <w:r w:rsidR="00A05BBE">
        <w:rPr>
          <w:rFonts w:ascii="Helvetica Neue" w:hAnsi="Helvetica Neue" w:cs="Arial"/>
          <w:szCs w:val="22"/>
          <w:lang w:val="en-US"/>
        </w:rPr>
        <w:t xml:space="preserve"> respective SO’s</w:t>
      </w:r>
      <w:r w:rsidRPr="007B7600">
        <w:rPr>
          <w:rFonts w:ascii="Helvetica Neue" w:hAnsi="Helvetica Neue" w:cs="Arial"/>
          <w:szCs w:val="22"/>
          <w:lang w:val="en-US"/>
        </w:rPr>
        <w:t xml:space="preserve"> request. The cc</w:t>
      </w:r>
      <w:r w:rsidR="00A05BBE">
        <w:rPr>
          <w:rFonts w:ascii="Helvetica Neue" w:hAnsi="Helvetica Neue" w:cs="Arial"/>
          <w:szCs w:val="22"/>
          <w:lang w:val="en-US"/>
        </w:rPr>
        <w:t>NSO</w:t>
      </w:r>
      <w:r w:rsidRPr="007B7600">
        <w:rPr>
          <w:rFonts w:ascii="Helvetica Neue" w:hAnsi="Helvetica Neue" w:cs="Arial"/>
          <w:szCs w:val="22"/>
          <w:lang w:val="en-US"/>
        </w:rPr>
        <w:t xml:space="preserve"> will be undertaking work to consider how an appeal mechanism could apply to the Delegation and </w:t>
      </w:r>
      <w:r w:rsidR="00914EB8">
        <w:rPr>
          <w:rFonts w:ascii="Helvetica Neue" w:hAnsi="Helvetica Neue" w:cs="Arial"/>
          <w:szCs w:val="22"/>
          <w:lang w:val="en-US"/>
        </w:rPr>
        <w:t>Revocation</w:t>
      </w:r>
      <w:r w:rsidRPr="007B7600">
        <w:rPr>
          <w:rFonts w:ascii="Helvetica Neue" w:hAnsi="Helvetica Neue" w:cs="Arial"/>
          <w:szCs w:val="22"/>
          <w:lang w:val="en-US"/>
        </w:rPr>
        <w:t xml:space="preserve"> of ccTLDs.</w:t>
      </w:r>
    </w:p>
    <w:p w14:paraId="31985D8D" w14:textId="4E2F7926" w:rsidR="000F7A30" w:rsidRPr="00BC42D7" w:rsidRDefault="000F7A30" w:rsidP="0048594D">
      <w:pPr>
        <w:pStyle w:val="ListParagraph"/>
        <w:numPr>
          <w:ilvl w:val="1"/>
          <w:numId w:val="27"/>
        </w:numPr>
        <w:spacing w:before="120" w:after="120"/>
        <w:rPr>
          <w:rFonts w:ascii="Helvetica Neue" w:hAnsi="Helvetica Neue" w:cs="Arial"/>
          <w:szCs w:val="22"/>
          <w:lang w:val="en-US"/>
        </w:rPr>
      </w:pPr>
      <w:r w:rsidRPr="000F7A30">
        <w:rPr>
          <w:rFonts w:ascii="Helvetica Neue" w:hAnsi="Helvetica Neue" w:cs="Arial"/>
          <w:szCs w:val="22"/>
          <w:lang w:val="en-US"/>
        </w:rPr>
        <w:t xml:space="preserve">As requested by the CWG-Stewardship, the </w:t>
      </w:r>
      <w:r w:rsidR="00C5091F">
        <w:rPr>
          <w:rFonts w:ascii="Helvetica Neue" w:hAnsi="Helvetica Neue" w:cs="Arial"/>
          <w:szCs w:val="22"/>
          <w:lang w:val="en-US"/>
        </w:rPr>
        <w:t xml:space="preserve">Empowered </w:t>
      </w:r>
      <w:r w:rsidRPr="000F7A30">
        <w:rPr>
          <w:rFonts w:ascii="Helvetica Neue" w:hAnsi="Helvetica Neue" w:cs="Arial"/>
          <w:szCs w:val="22"/>
          <w:lang w:val="en-US"/>
        </w:rPr>
        <w:t>Community can use th</w:t>
      </w:r>
      <w:r w:rsidR="00A05BBE">
        <w:rPr>
          <w:rFonts w:ascii="Helvetica Neue" w:hAnsi="Helvetica Neue" w:cs="Arial"/>
          <w:szCs w:val="22"/>
          <w:lang w:val="en-US"/>
        </w:rPr>
        <w:t>e</w:t>
      </w:r>
      <w:r w:rsidRPr="000F7A30">
        <w:rPr>
          <w:rFonts w:ascii="Helvetica Neue" w:hAnsi="Helvetica Neue" w:cs="Arial"/>
          <w:szCs w:val="22"/>
          <w:lang w:val="en-US"/>
        </w:rPr>
        <w:t xml:space="preserve"> Independent Review Process to challenge a decision by the Board not to implement a recommendation of the IANA Function Review team. </w:t>
      </w:r>
    </w:p>
    <w:p w14:paraId="3D49A6CD" w14:textId="77777777" w:rsidR="0044542B" w:rsidRPr="0044542B" w:rsidRDefault="0044542B" w:rsidP="0044542B">
      <w:pPr>
        <w:pStyle w:val="ListParagraph"/>
        <w:spacing w:before="120" w:after="120"/>
        <w:contextualSpacing w:val="0"/>
        <w:rPr>
          <w:rFonts w:ascii="Helvetica Neue" w:hAnsi="Helvetica Neue"/>
          <w:lang w:val="en-US"/>
        </w:rPr>
      </w:pPr>
    </w:p>
    <w:p w14:paraId="4D90EDFC" w14:textId="73E883B3" w:rsidR="008E1CF2" w:rsidRPr="00BC19B2" w:rsidRDefault="008E1CF2" w:rsidP="00AC35E4">
      <w:pPr>
        <w:spacing w:before="120" w:after="120"/>
        <w:rPr>
          <w:rFonts w:ascii="Helvetica Neue" w:hAnsi="Helvetica Neue" w:cs="Arial"/>
          <w:szCs w:val="22"/>
          <w:lang w:val="en-US"/>
        </w:rPr>
      </w:pPr>
      <w:r w:rsidRPr="00BC19B2">
        <w:rPr>
          <w:rFonts w:ascii="Helvetica Neue" w:hAnsi="Helvetica Neue" w:cs="Arial"/>
          <w:szCs w:val="22"/>
          <w:lang w:val="en-US"/>
        </w:rPr>
        <w:t xml:space="preserve">The CCWG-Accountability’s </w:t>
      </w:r>
      <w:r w:rsidR="00FB62D1" w:rsidRPr="00BC19B2">
        <w:rPr>
          <w:rFonts w:ascii="Helvetica Neue" w:hAnsi="Helvetica Neue" w:cs="Arial"/>
          <w:szCs w:val="22"/>
          <w:lang w:val="en-US"/>
        </w:rPr>
        <w:t>enhancements</w:t>
      </w:r>
      <w:r w:rsidRPr="00BC19B2">
        <w:rPr>
          <w:rFonts w:ascii="Helvetica Neue" w:hAnsi="Helvetica Neue" w:cs="Arial"/>
          <w:szCs w:val="22"/>
          <w:lang w:val="en-US"/>
        </w:rPr>
        <w:t xml:space="preserve"> </w:t>
      </w:r>
      <w:r w:rsidR="00FB62D1" w:rsidRPr="00BC19B2">
        <w:rPr>
          <w:rFonts w:ascii="Helvetica Neue" w:hAnsi="Helvetica Neue" w:cs="Arial"/>
          <w:szCs w:val="22"/>
          <w:lang w:val="en-US"/>
        </w:rPr>
        <w:t>to</w:t>
      </w:r>
      <w:r w:rsidRPr="00BC19B2">
        <w:rPr>
          <w:rFonts w:ascii="Helvetica Neue" w:hAnsi="Helvetica Neue" w:cs="Arial"/>
          <w:szCs w:val="22"/>
          <w:lang w:val="en-US"/>
        </w:rPr>
        <w:t xml:space="preserve"> the </w:t>
      </w:r>
      <w:r w:rsidR="00FB62D1" w:rsidRPr="00BC19B2">
        <w:rPr>
          <w:rFonts w:ascii="Helvetica Neue" w:hAnsi="Helvetica Neue" w:cs="Arial"/>
          <w:szCs w:val="22"/>
          <w:lang w:val="en-US"/>
        </w:rPr>
        <w:t xml:space="preserve">Independent Review Process ensure </w:t>
      </w:r>
      <w:r w:rsidR="00133D56" w:rsidRPr="00BC19B2">
        <w:rPr>
          <w:rFonts w:ascii="Helvetica Neue" w:hAnsi="Helvetica Neue" w:cs="Arial"/>
          <w:szCs w:val="22"/>
          <w:lang w:val="en-US"/>
        </w:rPr>
        <w:t xml:space="preserve">that the </w:t>
      </w:r>
      <w:r w:rsidR="00816DC1" w:rsidRPr="00BC19B2">
        <w:rPr>
          <w:rFonts w:ascii="Helvetica Neue" w:hAnsi="Helvetica Neue" w:cs="Arial"/>
          <w:szCs w:val="22"/>
          <w:lang w:val="en-US"/>
        </w:rPr>
        <w:t>Independent Review Process</w:t>
      </w:r>
      <w:r w:rsidR="00FB62D1" w:rsidRPr="00BC19B2">
        <w:rPr>
          <w:rFonts w:ascii="Helvetica Neue" w:hAnsi="Helvetica Neue" w:cs="Arial"/>
          <w:szCs w:val="22"/>
          <w:lang w:val="en-US"/>
        </w:rPr>
        <w:t xml:space="preserve"> </w:t>
      </w:r>
      <w:r w:rsidRPr="00BC19B2">
        <w:rPr>
          <w:rFonts w:ascii="Helvetica Neue" w:hAnsi="Helvetica Neue" w:cs="Arial"/>
          <w:szCs w:val="22"/>
          <w:lang w:val="en-US"/>
        </w:rPr>
        <w:t>will not be empowered to circumvent the bottom-up, multistakeholder</w:t>
      </w:r>
      <w:r w:rsidR="007C3AF1" w:rsidRPr="00BC19B2">
        <w:rPr>
          <w:rFonts w:ascii="Helvetica Neue" w:hAnsi="Helvetica Neue" w:cs="Arial"/>
          <w:szCs w:val="22"/>
          <w:lang w:val="en-US"/>
        </w:rPr>
        <w:t>-</w:t>
      </w:r>
      <w:r w:rsidRPr="00BC19B2">
        <w:rPr>
          <w:rFonts w:ascii="Helvetica Neue" w:hAnsi="Helvetica Neue" w:cs="Arial"/>
          <w:szCs w:val="22"/>
          <w:lang w:val="en-US"/>
        </w:rPr>
        <w:t xml:space="preserve">driven nature of ICANN’s processes. </w:t>
      </w:r>
    </w:p>
    <w:p w14:paraId="228FEB12" w14:textId="77777777" w:rsidR="0048594D" w:rsidRPr="00313856" w:rsidRDefault="0048594D" w:rsidP="0048594D">
      <w:pPr>
        <w:pStyle w:val="Heading1"/>
        <w:rPr>
          <w:lang w:val="en-US"/>
        </w:rPr>
      </w:pPr>
      <w:bookmarkStart w:id="56" w:name="_Toc308967826"/>
      <w:r w:rsidRPr="00313856">
        <w:rPr>
          <w:lang w:val="en-US"/>
        </w:rPr>
        <w:lastRenderedPageBreak/>
        <w:t>Recommendation #</w:t>
      </w:r>
      <w:r>
        <w:rPr>
          <w:lang w:val="en-US"/>
        </w:rPr>
        <w:t>8</w:t>
      </w:r>
      <w:r w:rsidRPr="00313856">
        <w:rPr>
          <w:lang w:val="en-US"/>
        </w:rPr>
        <w:t>:</w:t>
      </w:r>
      <w:r>
        <w:rPr>
          <w:lang w:val="en-US"/>
        </w:rPr>
        <w:t xml:space="preserve"> </w:t>
      </w:r>
      <w:r w:rsidRPr="00BC19B2">
        <w:rPr>
          <w:lang w:val="en-US"/>
        </w:rPr>
        <w:t>Fortifying ICANN’s Request for Reconsideration Process</w:t>
      </w:r>
      <w:bookmarkEnd w:id="56"/>
    </w:p>
    <w:p w14:paraId="6B9A88AD" w14:textId="77777777" w:rsidR="0048594D" w:rsidRDefault="0048594D" w:rsidP="00AC35E4">
      <w:pPr>
        <w:pStyle w:val="Heading2"/>
        <w:spacing w:before="120"/>
      </w:pPr>
    </w:p>
    <w:p w14:paraId="0DF4153A" w14:textId="77777777" w:rsidR="00100B62" w:rsidRPr="00BC19B2" w:rsidRDefault="00842B75" w:rsidP="00AC35E4">
      <w:pPr>
        <w:pStyle w:val="Heading2"/>
        <w:spacing w:before="120"/>
      </w:pPr>
      <w:r w:rsidRPr="00BC19B2">
        <w:rPr>
          <w:noProof/>
        </w:rPr>
        <w:drawing>
          <wp:inline distT="0" distB="0" distL="0" distR="0" wp14:anchorId="0E89DFBF" wp14:editId="5A595EED">
            <wp:extent cx="5723255" cy="2438400"/>
            <wp:effectExtent l="0" t="0" r="0" b="0"/>
            <wp:docPr id="29" name="Picture 29" descr="HIJE-3446:Users:hillaryjett:Downloads:PNGs:XPL_ICAN_1515 ccwg-110_Enhance-RFR_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IJE-3446:Users:hillaryjett:Downloads:PNGs:XPL_ICAN_1515 ccwg-110_Enhance-RFR_01.png"/>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723255" cy="2438400"/>
                    </a:xfrm>
                    <a:prstGeom prst="rect">
                      <a:avLst/>
                    </a:prstGeom>
                    <a:noFill/>
                    <a:ln>
                      <a:noFill/>
                    </a:ln>
                  </pic:spPr>
                </pic:pic>
              </a:graphicData>
            </a:graphic>
          </wp:inline>
        </w:drawing>
      </w:r>
    </w:p>
    <w:p w14:paraId="67DF00C0" w14:textId="77777777" w:rsidR="00916923" w:rsidRPr="00BC19B2" w:rsidRDefault="00916923" w:rsidP="00AC35E4">
      <w:pPr>
        <w:spacing w:before="120" w:after="120"/>
        <w:rPr>
          <w:rFonts w:ascii="Helvetica Neue" w:hAnsi="Helvetica Neue" w:cs="Arial"/>
          <w:szCs w:val="22"/>
          <w:lang w:val="en-US"/>
        </w:rPr>
      </w:pPr>
    </w:p>
    <w:p w14:paraId="712CA5CE" w14:textId="67448B35" w:rsidR="00CA7463" w:rsidRPr="00BC19B2" w:rsidRDefault="00100B62" w:rsidP="00AC35E4">
      <w:pPr>
        <w:spacing w:before="120" w:after="120"/>
        <w:rPr>
          <w:rFonts w:ascii="Helvetica Neue" w:hAnsi="Helvetica Neue" w:cs="Arial"/>
          <w:szCs w:val="22"/>
          <w:lang w:val="en-US"/>
        </w:rPr>
      </w:pPr>
      <w:r w:rsidRPr="00BC19B2">
        <w:rPr>
          <w:rFonts w:ascii="Helvetica Neue" w:hAnsi="Helvetica Neue" w:cs="Arial"/>
          <w:szCs w:val="22"/>
          <w:lang w:val="en-US"/>
        </w:rPr>
        <w:t xml:space="preserve">ICANN’s current </w:t>
      </w:r>
      <w:hyperlink r:id="rId22" w:history="1">
        <w:r w:rsidRPr="00BC19B2">
          <w:rPr>
            <w:rStyle w:val="Hyperlink"/>
            <w:rFonts w:ascii="Helvetica Neue" w:hAnsi="Helvetica Neue" w:cs="Arial"/>
            <w:szCs w:val="22"/>
            <w:lang w:val="en-US"/>
          </w:rPr>
          <w:t>Request for Reconsideration</w:t>
        </w:r>
      </w:hyperlink>
      <w:r w:rsidR="004614BD" w:rsidRPr="004614BD">
        <w:rPr>
          <w:rStyle w:val="Hyperlink"/>
          <w:rFonts w:ascii="Helvetica Neue" w:hAnsi="Helvetica Neue" w:cs="Arial"/>
          <w:szCs w:val="22"/>
          <w:u w:val="none"/>
          <w:lang w:val="en-US"/>
        </w:rPr>
        <w:t xml:space="preserve"> </w:t>
      </w:r>
      <w:r w:rsidRPr="00BC19B2">
        <w:rPr>
          <w:rFonts w:ascii="Helvetica Neue" w:hAnsi="Helvetica Neue" w:cs="Arial"/>
          <w:szCs w:val="22"/>
          <w:lang w:val="en-US"/>
        </w:rPr>
        <w:t xml:space="preserve">process is a prominent feature of its appeals mechanisms. The RFR is an internal process to ICANN overseen by the Board Governance </w:t>
      </w:r>
      <w:r w:rsidR="00916923" w:rsidRPr="00BC19B2">
        <w:rPr>
          <w:rFonts w:ascii="Helvetica Neue" w:hAnsi="Helvetica Neue" w:cs="Arial"/>
          <w:szCs w:val="22"/>
          <w:lang w:val="en-US"/>
        </w:rPr>
        <w:t>C</w:t>
      </w:r>
      <w:r w:rsidRPr="00BC19B2">
        <w:rPr>
          <w:rFonts w:ascii="Helvetica Neue" w:hAnsi="Helvetica Neue" w:cs="Arial"/>
          <w:szCs w:val="22"/>
          <w:lang w:val="en-US"/>
        </w:rPr>
        <w:t xml:space="preserve">ommittee where decisions by the Board </w:t>
      </w:r>
      <w:r w:rsidR="00916923" w:rsidRPr="00BC19B2">
        <w:rPr>
          <w:rFonts w:ascii="Helvetica Neue" w:hAnsi="Helvetica Neue" w:cs="Arial"/>
          <w:szCs w:val="22"/>
          <w:lang w:val="en-US"/>
        </w:rPr>
        <w:t xml:space="preserve">that </w:t>
      </w:r>
      <w:r w:rsidRPr="00BC19B2">
        <w:rPr>
          <w:rFonts w:ascii="Helvetica Neue" w:hAnsi="Helvetica Neue" w:cs="Arial"/>
          <w:szCs w:val="22"/>
          <w:lang w:val="en-US"/>
        </w:rPr>
        <w:t>affect a party can be appealed. If the request is found to have merit</w:t>
      </w:r>
      <w:r w:rsidR="00CA7463" w:rsidRPr="00BC19B2">
        <w:rPr>
          <w:rFonts w:ascii="Helvetica Neue" w:hAnsi="Helvetica Neue" w:cs="Arial"/>
          <w:szCs w:val="22"/>
          <w:lang w:val="en-US"/>
        </w:rPr>
        <w:t>,</w:t>
      </w:r>
      <w:r w:rsidRPr="00BC19B2">
        <w:rPr>
          <w:rFonts w:ascii="Helvetica Neue" w:hAnsi="Helvetica Neue" w:cs="Arial"/>
          <w:szCs w:val="22"/>
          <w:lang w:val="en-US"/>
        </w:rPr>
        <w:t xml:space="preserve"> the </w:t>
      </w:r>
      <w:r w:rsidR="00916923" w:rsidRPr="00BC19B2">
        <w:rPr>
          <w:rFonts w:ascii="Helvetica Neue" w:hAnsi="Helvetica Neue" w:cs="Arial"/>
          <w:szCs w:val="22"/>
          <w:lang w:val="en-US"/>
        </w:rPr>
        <w:t>Board Governance Committee</w:t>
      </w:r>
      <w:r w:rsidR="004614BD">
        <w:rPr>
          <w:rFonts w:ascii="Helvetica Neue" w:hAnsi="Helvetica Neue" w:cs="Arial"/>
          <w:szCs w:val="22"/>
          <w:lang w:val="en-US"/>
        </w:rPr>
        <w:t xml:space="preserve"> c</w:t>
      </w:r>
      <w:r w:rsidRPr="00BC19B2">
        <w:rPr>
          <w:rFonts w:ascii="Helvetica Neue" w:hAnsi="Helvetica Neue" w:cs="Arial"/>
          <w:szCs w:val="22"/>
          <w:lang w:val="en-US"/>
        </w:rPr>
        <w:t xml:space="preserve">ould recommend that the Board review its decision. </w:t>
      </w:r>
    </w:p>
    <w:p w14:paraId="58E1CACB" w14:textId="77777777" w:rsidR="00100B62" w:rsidRPr="00BC19B2" w:rsidRDefault="00100B62" w:rsidP="00AC35E4">
      <w:pPr>
        <w:spacing w:before="120" w:after="120"/>
        <w:rPr>
          <w:rFonts w:ascii="Helvetica Neue" w:hAnsi="Helvetica Neue" w:cs="Arial"/>
          <w:szCs w:val="22"/>
          <w:lang w:val="en-US"/>
        </w:rPr>
      </w:pPr>
      <w:r w:rsidRPr="00BC19B2">
        <w:rPr>
          <w:rFonts w:ascii="Helvetica Neue" w:hAnsi="Helvetica Neue" w:cs="Arial"/>
          <w:szCs w:val="22"/>
          <w:lang w:val="en-US"/>
        </w:rPr>
        <w:t>The CCWG-Accountability proposes a number of key reforms to ICANN's Request for Reconsideration process to increase its effectiveness, whereby the ICANN Board of Directors is obliged to reconsider a recent decision, action or inaction by ICANN's Board or staff.</w:t>
      </w:r>
    </w:p>
    <w:p w14:paraId="692DAA6E" w14:textId="77777777" w:rsidR="00100B62" w:rsidRPr="00BC19B2" w:rsidRDefault="00100B62" w:rsidP="00AC35E4">
      <w:pPr>
        <w:spacing w:before="120" w:after="120"/>
        <w:rPr>
          <w:rFonts w:ascii="Helvetica Neue" w:hAnsi="Helvetica Neue" w:cs="Arial"/>
          <w:szCs w:val="22"/>
          <w:lang w:val="en-US"/>
        </w:rPr>
      </w:pPr>
      <w:r w:rsidRPr="00BC19B2">
        <w:rPr>
          <w:rFonts w:ascii="Helvetica Neue" w:hAnsi="Helvetica Neue" w:cs="Arial"/>
          <w:szCs w:val="22"/>
          <w:lang w:val="en-US"/>
        </w:rPr>
        <w:t xml:space="preserve"> The CCWG-Accountability recommends the following enhancements to the current Request for Reconsideration Process:</w:t>
      </w:r>
    </w:p>
    <w:p w14:paraId="17F03241" w14:textId="77777777" w:rsidR="00100B62" w:rsidRPr="00BC19B2" w:rsidRDefault="00100B62" w:rsidP="00AC35E4">
      <w:pPr>
        <w:pStyle w:val="ListParagraph"/>
        <w:numPr>
          <w:ilvl w:val="0"/>
          <w:numId w:val="41"/>
        </w:numPr>
        <w:spacing w:before="120" w:after="120"/>
        <w:contextualSpacing w:val="0"/>
        <w:rPr>
          <w:rFonts w:ascii="Helvetica Neue" w:hAnsi="Helvetica Neue"/>
          <w:lang w:val="en-US"/>
        </w:rPr>
      </w:pPr>
      <w:r w:rsidRPr="00BC19B2">
        <w:rPr>
          <w:rFonts w:ascii="Helvetica Neue" w:hAnsi="Helvetica Neue"/>
          <w:lang w:val="en-US"/>
        </w:rPr>
        <w:t>Expanding the scope of permissible requests to include actions or inactions by Board or ICANN staff that contradict established policy, ICANN's Mission, Commitments, or Core Values</w:t>
      </w:r>
    </w:p>
    <w:p w14:paraId="74C4977D" w14:textId="77777777" w:rsidR="00100B62" w:rsidRPr="00BC19B2" w:rsidRDefault="00100B62" w:rsidP="00AC35E4">
      <w:pPr>
        <w:pStyle w:val="ListParagraph"/>
        <w:numPr>
          <w:ilvl w:val="0"/>
          <w:numId w:val="41"/>
        </w:numPr>
        <w:spacing w:before="120" w:after="120"/>
        <w:contextualSpacing w:val="0"/>
        <w:rPr>
          <w:rFonts w:ascii="Helvetica Neue" w:hAnsi="Helvetica Neue"/>
          <w:lang w:val="en-US"/>
        </w:rPr>
      </w:pPr>
      <w:r w:rsidRPr="00BC19B2">
        <w:rPr>
          <w:rFonts w:ascii="Helvetica Neue" w:hAnsi="Helvetica Neue"/>
          <w:lang w:val="en-US"/>
        </w:rPr>
        <w:t>Extending the timeframe for filing a Request for Reconsideration from 15 days to 30 days</w:t>
      </w:r>
    </w:p>
    <w:p w14:paraId="34F4993C" w14:textId="77777777" w:rsidR="00100B62" w:rsidRPr="00BC19B2" w:rsidRDefault="00100B62" w:rsidP="00AC35E4">
      <w:pPr>
        <w:numPr>
          <w:ilvl w:val="0"/>
          <w:numId w:val="41"/>
        </w:numPr>
        <w:spacing w:before="120" w:after="120"/>
        <w:rPr>
          <w:rFonts w:ascii="Helvetica Neue" w:hAnsi="Helvetica Neue"/>
          <w:lang w:val="en-US"/>
        </w:rPr>
      </w:pPr>
      <w:r w:rsidRPr="00BC19B2">
        <w:rPr>
          <w:rFonts w:ascii="Helvetica Neue" w:hAnsi="Helvetica Neue"/>
          <w:lang w:val="en-US"/>
        </w:rPr>
        <w:t xml:space="preserve">Focusing on having the ICANN Ombudsman perform the initial assessments of Reconsideration Requests </w:t>
      </w:r>
      <w:r w:rsidR="00CA7463" w:rsidRPr="00BC19B2">
        <w:rPr>
          <w:rFonts w:ascii="Helvetica Neue" w:hAnsi="Helvetica Neue"/>
          <w:lang w:val="en-US"/>
        </w:rPr>
        <w:t xml:space="preserve">instead of </w:t>
      </w:r>
      <w:r w:rsidRPr="00BC19B2">
        <w:rPr>
          <w:rFonts w:ascii="Helvetica Neue" w:hAnsi="Helvetica Neue"/>
          <w:lang w:val="en-US"/>
        </w:rPr>
        <w:t>ICANN’s Legal Department</w:t>
      </w:r>
    </w:p>
    <w:p w14:paraId="26A77255" w14:textId="77777777" w:rsidR="00100B62" w:rsidRPr="00BC19B2" w:rsidRDefault="00100B62" w:rsidP="00AC35E4">
      <w:pPr>
        <w:numPr>
          <w:ilvl w:val="0"/>
          <w:numId w:val="41"/>
        </w:numPr>
        <w:spacing w:before="120" w:after="120"/>
        <w:rPr>
          <w:rFonts w:ascii="Helvetica Neue" w:hAnsi="Helvetica Neue"/>
          <w:lang w:val="en-US"/>
        </w:rPr>
      </w:pPr>
      <w:r w:rsidRPr="00BC19B2">
        <w:rPr>
          <w:rFonts w:ascii="Helvetica Neue" w:hAnsi="Helvetica Neue"/>
          <w:lang w:val="en-US"/>
        </w:rPr>
        <w:t xml:space="preserve">Broadening the types of decisions, </w:t>
      </w:r>
      <w:r w:rsidR="00AE096F" w:rsidRPr="00BC19B2">
        <w:rPr>
          <w:rFonts w:ascii="Helvetica Neue" w:hAnsi="Helvetica Neue"/>
          <w:lang w:val="en-US"/>
        </w:rPr>
        <w:t xml:space="preserve">and </w:t>
      </w:r>
      <w:r w:rsidRPr="00BC19B2">
        <w:rPr>
          <w:rFonts w:ascii="Helvetica Neue" w:hAnsi="Helvetica Neue"/>
          <w:lang w:val="en-US"/>
        </w:rPr>
        <w:t>providing more transparency in the dismissal process while also providing the Board with reasonable right to dismiss frivolous requests</w:t>
      </w:r>
    </w:p>
    <w:p w14:paraId="00D9F110" w14:textId="143FF00B" w:rsidR="00100B62" w:rsidRPr="00BC19B2" w:rsidRDefault="00100B62" w:rsidP="00AC35E4">
      <w:pPr>
        <w:numPr>
          <w:ilvl w:val="0"/>
          <w:numId w:val="41"/>
        </w:numPr>
        <w:spacing w:before="120" w:after="120"/>
        <w:rPr>
          <w:rFonts w:ascii="Helvetica Neue" w:hAnsi="Helvetica Neue"/>
          <w:lang w:val="en-US"/>
        </w:rPr>
      </w:pPr>
      <w:r w:rsidRPr="00BC19B2">
        <w:rPr>
          <w:rFonts w:ascii="Helvetica Neue" w:hAnsi="Helvetica Neue"/>
          <w:lang w:val="en-US"/>
        </w:rPr>
        <w:t xml:space="preserve">Engaging more with the Board </w:t>
      </w:r>
      <w:r w:rsidR="00C5091F">
        <w:rPr>
          <w:rFonts w:ascii="Helvetica Neue" w:hAnsi="Helvetica Neue"/>
          <w:lang w:val="en-US"/>
        </w:rPr>
        <w:t xml:space="preserve">of </w:t>
      </w:r>
      <w:r w:rsidRPr="00BC19B2">
        <w:rPr>
          <w:rFonts w:ascii="Helvetica Neue" w:hAnsi="Helvetica Neue"/>
          <w:lang w:val="en-US"/>
        </w:rPr>
        <w:t>Directors instead of with ICANN staff</w:t>
      </w:r>
    </w:p>
    <w:p w14:paraId="44019F8B" w14:textId="77777777" w:rsidR="00100B62" w:rsidRPr="00BC19B2" w:rsidRDefault="0089275D" w:rsidP="00AC35E4">
      <w:pPr>
        <w:numPr>
          <w:ilvl w:val="0"/>
          <w:numId w:val="41"/>
        </w:numPr>
        <w:spacing w:before="120" w:after="120"/>
        <w:rPr>
          <w:rFonts w:ascii="Helvetica Neue" w:hAnsi="Helvetica Neue" w:cs="Arial"/>
          <w:szCs w:val="22"/>
          <w:lang w:val="en-US"/>
        </w:rPr>
      </w:pPr>
      <w:r w:rsidRPr="00BC19B2">
        <w:rPr>
          <w:rFonts w:ascii="Helvetica Neue" w:hAnsi="Helvetica Neue"/>
          <w:lang w:val="en-US"/>
        </w:rPr>
        <w:t>Providing g</w:t>
      </w:r>
      <w:r w:rsidR="00100B62" w:rsidRPr="00BC19B2">
        <w:rPr>
          <w:rFonts w:ascii="Helvetica Neue" w:hAnsi="Helvetica Neue"/>
          <w:lang w:val="en-US"/>
        </w:rPr>
        <w:t>eneral transparency enhancements to the Request for Reconsideration request evaluations, Board discussions and rationales for dismissal</w:t>
      </w:r>
    </w:p>
    <w:p w14:paraId="0D528233" w14:textId="77777777" w:rsidR="008E1CF2" w:rsidRPr="00BC19B2" w:rsidRDefault="008E1CF2" w:rsidP="00AC35E4">
      <w:pPr>
        <w:spacing w:before="120" w:after="120"/>
        <w:rPr>
          <w:rFonts w:ascii="Helvetica Neue" w:hAnsi="Helvetica Neue" w:cs="Arial"/>
          <w:szCs w:val="22"/>
          <w:lang w:val="en-US"/>
        </w:rPr>
      </w:pPr>
    </w:p>
    <w:p w14:paraId="2D62DB63" w14:textId="77777777" w:rsidR="008E7600" w:rsidRPr="00313856" w:rsidRDefault="008E7600" w:rsidP="008E7600">
      <w:pPr>
        <w:pStyle w:val="Heading1"/>
        <w:rPr>
          <w:lang w:val="en-US"/>
        </w:rPr>
      </w:pPr>
      <w:bookmarkStart w:id="57" w:name="_Toc308967827"/>
      <w:bookmarkStart w:id="58" w:name="_Toc308544631"/>
      <w:r>
        <w:rPr>
          <w:lang w:val="en-US"/>
        </w:rPr>
        <w:lastRenderedPageBreak/>
        <w:t>Recommendation #9</w:t>
      </w:r>
      <w:r w:rsidRPr="000F111F">
        <w:rPr>
          <w:lang w:val="en-US"/>
        </w:rPr>
        <w:t>:</w:t>
      </w:r>
      <w:r>
        <w:rPr>
          <w:lang w:val="en-US"/>
        </w:rPr>
        <w:t xml:space="preserve"> </w:t>
      </w:r>
      <w:r w:rsidRPr="00BC19B2">
        <w:rPr>
          <w:lang w:val="en-US"/>
        </w:rPr>
        <w:t>Incorporating the Affirmation of Commitments Reviews in ICANN’s Bylaws</w:t>
      </w:r>
      <w:bookmarkEnd w:id="57"/>
    </w:p>
    <w:bookmarkEnd w:id="58"/>
    <w:p w14:paraId="5400E502" w14:textId="7C4376AE" w:rsidR="00DC321F" w:rsidRPr="00BC19B2" w:rsidRDefault="00FB6507" w:rsidP="00AC35E4">
      <w:pPr>
        <w:pStyle w:val="Heading2"/>
        <w:spacing w:before="120"/>
      </w:pPr>
      <w:r>
        <w:br/>
      </w:r>
      <w:r w:rsidR="00A2548D" w:rsidRPr="00BC19B2">
        <w:rPr>
          <w:noProof/>
        </w:rPr>
        <w:drawing>
          <wp:inline distT="0" distB="0" distL="0" distR="0" wp14:anchorId="319BA14F" wp14:editId="3A882D2A">
            <wp:extent cx="5723255" cy="1549400"/>
            <wp:effectExtent l="0" t="0" r="0" b="0"/>
            <wp:docPr id="33" name="Picture 33" descr="HIJE-3446:Users:hillaryjett:Downloads:PNGs:XPL_ICAN_1515 ccwg-60_Affirmation of Commitments_0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IJE-3446:Users:hillaryjett:Downloads:PNGs:XPL_ICAN_1515 ccwg-60_Affirmation of Commitments_02.png"/>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723255" cy="1549400"/>
                    </a:xfrm>
                    <a:prstGeom prst="rect">
                      <a:avLst/>
                    </a:prstGeom>
                    <a:noFill/>
                    <a:ln>
                      <a:noFill/>
                    </a:ln>
                  </pic:spPr>
                </pic:pic>
              </a:graphicData>
            </a:graphic>
          </wp:inline>
        </w:drawing>
      </w:r>
      <w:r w:rsidR="00F06A8D">
        <w:br/>
      </w:r>
    </w:p>
    <w:p w14:paraId="415E692D" w14:textId="20BEF0A3" w:rsidR="007C3AF1" w:rsidRPr="00BC19B2" w:rsidRDefault="00DC321F" w:rsidP="00AC35E4">
      <w:pPr>
        <w:spacing w:before="120" w:after="120"/>
        <w:rPr>
          <w:rFonts w:ascii="Helvetica Neue" w:hAnsi="Helvetica Neue" w:cs="Arial"/>
          <w:szCs w:val="22"/>
          <w:lang w:val="en-US"/>
        </w:rPr>
      </w:pPr>
      <w:r w:rsidRPr="00BC19B2">
        <w:rPr>
          <w:rFonts w:ascii="Helvetica Neue" w:hAnsi="Helvetica Neue" w:cs="Arial"/>
          <w:szCs w:val="22"/>
          <w:lang w:val="en-US"/>
        </w:rPr>
        <w:t xml:space="preserve">The CCWG-Accountability recommends incorporating the reviews specified in the Affirmation of Commitments, a 2009 bilateral agreement between ICANN and the NTIA, in </w:t>
      </w:r>
      <w:hyperlink r:id="rId24" w:history="1">
        <w:r w:rsidRPr="00BC19B2">
          <w:rPr>
            <w:rStyle w:val="Hyperlink"/>
            <w:rFonts w:ascii="Helvetica Neue" w:hAnsi="Helvetica Neue" w:cs="Arial"/>
            <w:szCs w:val="22"/>
            <w:lang w:val="en-US"/>
          </w:rPr>
          <w:t>ICANN</w:t>
        </w:r>
        <w:r w:rsidR="00C5091F">
          <w:rPr>
            <w:rStyle w:val="Hyperlink"/>
            <w:rFonts w:ascii="Helvetica Neue" w:hAnsi="Helvetica Neue" w:cs="Arial"/>
            <w:szCs w:val="22"/>
            <w:lang w:val="en-US"/>
          </w:rPr>
          <w:t>’s</w:t>
        </w:r>
        <w:r w:rsidRPr="00BC19B2">
          <w:rPr>
            <w:rStyle w:val="Hyperlink"/>
            <w:rFonts w:ascii="Helvetica Neue" w:hAnsi="Helvetica Neue" w:cs="Arial"/>
            <w:szCs w:val="22"/>
            <w:lang w:val="en-US"/>
          </w:rPr>
          <w:t xml:space="preserve"> Bylaws</w:t>
        </w:r>
      </w:hyperlink>
      <w:r w:rsidRPr="00BC19B2">
        <w:rPr>
          <w:rFonts w:ascii="Helvetica Neue" w:hAnsi="Helvetica Neue" w:cs="Arial"/>
          <w:szCs w:val="22"/>
          <w:lang w:val="en-US"/>
        </w:rPr>
        <w:t>.</w:t>
      </w:r>
      <w:r w:rsidR="007C3AF1" w:rsidRPr="00BC19B2">
        <w:rPr>
          <w:rFonts w:ascii="Helvetica Neue" w:hAnsi="Helvetica Neue" w:cs="Arial"/>
          <w:szCs w:val="22"/>
          <w:lang w:val="en-US"/>
        </w:rPr>
        <w:t xml:space="preserve"> This will ensure </w:t>
      </w:r>
      <w:r w:rsidR="00D44C9A" w:rsidRPr="00BC19B2">
        <w:rPr>
          <w:rFonts w:ascii="Helvetica Neue" w:hAnsi="Helvetica Neue" w:cs="Arial"/>
          <w:szCs w:val="22"/>
          <w:lang w:val="en-US"/>
        </w:rPr>
        <w:t xml:space="preserve">that Community Reviews remain a </w:t>
      </w:r>
      <w:r w:rsidR="00751A3B" w:rsidRPr="00BC19B2">
        <w:rPr>
          <w:rFonts w:ascii="Helvetica Neue" w:hAnsi="Helvetica Neue" w:cs="Arial"/>
          <w:szCs w:val="22"/>
          <w:lang w:val="en-US"/>
        </w:rPr>
        <w:t>central</w:t>
      </w:r>
      <w:r w:rsidR="00D44C9A" w:rsidRPr="00BC19B2">
        <w:rPr>
          <w:rFonts w:ascii="Helvetica Neue" w:hAnsi="Helvetica Neue" w:cs="Arial"/>
          <w:szCs w:val="22"/>
          <w:lang w:val="en-US"/>
        </w:rPr>
        <w:t xml:space="preserve"> </w:t>
      </w:r>
      <w:r w:rsidR="00751A3B" w:rsidRPr="00BC19B2">
        <w:rPr>
          <w:rFonts w:ascii="Helvetica Neue" w:hAnsi="Helvetica Neue" w:cs="Arial"/>
          <w:szCs w:val="22"/>
          <w:lang w:val="en-US"/>
        </w:rPr>
        <w:t>aspect</w:t>
      </w:r>
      <w:r w:rsidR="00D44C9A" w:rsidRPr="00BC19B2">
        <w:rPr>
          <w:rFonts w:ascii="Helvetica Neue" w:hAnsi="Helvetica Neue" w:cs="Arial"/>
          <w:szCs w:val="22"/>
          <w:lang w:val="en-US"/>
        </w:rPr>
        <w:t xml:space="preserve"> of ICANN’s accountability and transparency framework.</w:t>
      </w:r>
    </w:p>
    <w:p w14:paraId="5DF5A8F4" w14:textId="77777777" w:rsidR="007C3AF1" w:rsidRPr="00BC19B2" w:rsidRDefault="007C3AF1" w:rsidP="00AC35E4">
      <w:pPr>
        <w:spacing w:before="120" w:after="120"/>
        <w:rPr>
          <w:rFonts w:ascii="Helvetica Neue" w:hAnsi="Helvetica Neue" w:cs="Arial"/>
          <w:szCs w:val="22"/>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16"/>
      </w:tblGrid>
      <w:tr w:rsidR="003018D7" w:rsidRPr="00BC19B2" w14:paraId="3C96D83B" w14:textId="77777777" w:rsidTr="00D47A73">
        <w:tc>
          <w:tcPr>
            <w:tcW w:w="8516" w:type="dxa"/>
            <w:shd w:val="clear" w:color="auto" w:fill="auto"/>
          </w:tcPr>
          <w:p w14:paraId="345F8F07" w14:textId="582273FB" w:rsidR="003018D7" w:rsidRPr="00BC19B2" w:rsidRDefault="003018D7" w:rsidP="00AC35E4">
            <w:pPr>
              <w:spacing w:before="120" w:after="120"/>
              <w:rPr>
                <w:rFonts w:ascii="Helvetica Neue" w:hAnsi="Helvetica Neue" w:cs="Arial"/>
                <w:b/>
                <w:szCs w:val="22"/>
                <w:lang w:val="en-US"/>
              </w:rPr>
            </w:pPr>
            <w:r w:rsidRPr="00BC19B2">
              <w:rPr>
                <w:rFonts w:ascii="Helvetica Neue" w:hAnsi="Helvetica Neue" w:cs="Arial"/>
                <w:b/>
                <w:szCs w:val="22"/>
                <w:lang w:val="en-US"/>
              </w:rPr>
              <w:t xml:space="preserve">Proposed sections of the </w:t>
            </w:r>
            <w:hyperlink r:id="rId25" w:history="1">
              <w:r w:rsidRPr="00BC19B2">
                <w:rPr>
                  <w:rStyle w:val="Hyperlink"/>
                  <w:rFonts w:ascii="Helvetica Neue" w:hAnsi="Helvetica Neue" w:cs="Arial"/>
                  <w:b/>
                  <w:szCs w:val="22"/>
                  <w:lang w:val="en-US"/>
                </w:rPr>
                <w:t>Affirmation of Commitments</w:t>
              </w:r>
            </w:hyperlink>
            <w:r w:rsidR="00816DC1" w:rsidRPr="00BC19B2">
              <w:rPr>
                <w:rFonts w:ascii="Helvetica Neue" w:hAnsi="Helvetica Neue" w:cs="Arial"/>
                <w:b/>
                <w:szCs w:val="22"/>
                <w:lang w:val="en-US"/>
              </w:rPr>
              <w:t xml:space="preserve"> to be added to the Bylaws</w:t>
            </w:r>
            <w:r w:rsidR="00C5091F">
              <w:rPr>
                <w:rFonts w:ascii="Helvetica Neue" w:hAnsi="Helvetica Neue" w:cs="Arial"/>
                <w:b/>
                <w:szCs w:val="22"/>
                <w:lang w:val="en-US"/>
              </w:rPr>
              <w:t xml:space="preserve"> (specific wording subject to legal counsel review)</w:t>
            </w:r>
          </w:p>
          <w:p w14:paraId="50FED915" w14:textId="77777777" w:rsidR="003018D7" w:rsidRPr="00BC19B2" w:rsidRDefault="003018D7" w:rsidP="00AC35E4">
            <w:pPr>
              <w:spacing w:before="120" w:after="120"/>
              <w:rPr>
                <w:rFonts w:ascii="Helvetica Neue" w:hAnsi="Helvetica Neue" w:cs="Arial"/>
                <w:szCs w:val="22"/>
                <w:lang w:val="en-US"/>
              </w:rPr>
            </w:pPr>
            <w:r w:rsidRPr="00BC19B2">
              <w:rPr>
                <w:rFonts w:ascii="Helvetica Neue" w:hAnsi="Helvetica Neue" w:cs="Arial"/>
                <w:b/>
                <w:szCs w:val="22"/>
                <w:lang w:val="en-US"/>
              </w:rPr>
              <w:t>Section 3</w:t>
            </w:r>
            <w:r w:rsidRPr="00BC19B2">
              <w:rPr>
                <w:rFonts w:ascii="Helvetica Neue" w:hAnsi="Helvetica Neue" w:cs="Arial"/>
                <w:szCs w:val="22"/>
                <w:lang w:val="en-US"/>
              </w:rPr>
              <w:t>: Affirmation of Commitments Excerpt: This document affirms key commitments by DOC and ICANN, including commitments to: (a) ensure that decisions made related to the global technical coordination of the DNS are made in the public interest and are accountable and transparent; (b) preserve the security, stability and resiliency of the DNS; (c) promote competition, consumer trust, and consumer choice in the DNS marketplace; and (d) facilitate international participation in DNS technical coordination.</w:t>
            </w:r>
          </w:p>
          <w:p w14:paraId="5BDAD6CA" w14:textId="77777777" w:rsidR="003018D7" w:rsidRPr="00BC19B2" w:rsidRDefault="003018D7" w:rsidP="00AC35E4">
            <w:pPr>
              <w:spacing w:before="120" w:after="120"/>
              <w:rPr>
                <w:rFonts w:ascii="Helvetica Neue" w:hAnsi="Helvetica Neue" w:cs="Arial"/>
                <w:b/>
                <w:szCs w:val="22"/>
                <w:lang w:val="en-US"/>
              </w:rPr>
            </w:pPr>
            <w:r w:rsidRPr="00BC19B2">
              <w:rPr>
                <w:rFonts w:ascii="Helvetica Neue" w:hAnsi="Helvetica Neue" w:cs="Arial"/>
                <w:b/>
                <w:szCs w:val="22"/>
                <w:lang w:val="en-US"/>
              </w:rPr>
              <w:t xml:space="preserve">Section 4: </w:t>
            </w:r>
            <w:r w:rsidRPr="00BC19B2">
              <w:rPr>
                <w:rFonts w:ascii="Helvetica Neue" w:hAnsi="Helvetica Neue" w:cs="Arial"/>
                <w:szCs w:val="22"/>
                <w:lang w:val="en-US"/>
              </w:rPr>
              <w:t>Affirmation of Commitments Excerpt: DOC affirms its commitment to a multi-stakeholder, private sector led, bottom-up policy development model for DNS technical coordination that acts for the benefit of global Internet users. A private coordinating process, the outcomes of which reflect the public interest, is best able to flexibly meet the changing needs of the Internet and of Internet users. ICANN and DOC recognize that there is a group of participants that engage in ICANN's processes to a greater extent than Internet users generally. To ensure that its decisions are in the public interest, and not just the interests of a particular set of stakeholders, ICANN commits to perform and publish analyses of the positive and negative effects of its decisions on the public, including any financial impact on the public, and the positive or negative impact (if any) on the systemic security, stability and resiliency of the DNS</w:t>
            </w:r>
            <w:r w:rsidRPr="00BC19B2">
              <w:rPr>
                <w:rFonts w:ascii="Helvetica Neue" w:hAnsi="Helvetica Neue" w:cs="Arial"/>
                <w:b/>
                <w:szCs w:val="22"/>
                <w:lang w:val="en-US"/>
              </w:rPr>
              <w:t>.</w:t>
            </w:r>
          </w:p>
          <w:p w14:paraId="756EED41" w14:textId="77777777" w:rsidR="003018D7" w:rsidRPr="00BC19B2" w:rsidRDefault="003018D7" w:rsidP="00AC35E4">
            <w:pPr>
              <w:spacing w:before="120" w:after="120"/>
              <w:rPr>
                <w:rFonts w:ascii="Helvetica Neue" w:hAnsi="Helvetica Neue" w:cs="Arial"/>
                <w:szCs w:val="22"/>
                <w:lang w:val="en-US"/>
              </w:rPr>
            </w:pPr>
            <w:r w:rsidRPr="00BC19B2">
              <w:rPr>
                <w:rFonts w:ascii="Helvetica Neue" w:hAnsi="Helvetica Neue" w:cs="Arial"/>
                <w:b/>
                <w:szCs w:val="22"/>
                <w:lang w:val="en-US"/>
              </w:rPr>
              <w:t xml:space="preserve">Section 7: </w:t>
            </w:r>
            <w:r w:rsidRPr="00BC19B2">
              <w:rPr>
                <w:rFonts w:ascii="Helvetica Neue" w:hAnsi="Helvetica Neue" w:cs="Arial"/>
                <w:szCs w:val="22"/>
                <w:lang w:val="en-US"/>
              </w:rPr>
              <w:t>Affirmation of Commitments Excerpt: ICANN commits to adhere to transparent and accountable budgeting processes, fact-based policy development, cross-community deliberations, and responsive consultation procedures that provide detailed explanations of the basis for decisions, including how comments have influenced the development of policy consideration, and to publish each year an annual report that sets out ICANN's progress against ICANN's bylaws, responsibilities, and strategic and operating plans. In addition, ICANN commits to provide a thorough and reasoned explanation of decisions taken, the rationale thereof and the sources of data and information on which ICANN relied.</w:t>
            </w:r>
          </w:p>
          <w:p w14:paraId="3B90C9B4" w14:textId="77777777" w:rsidR="003018D7" w:rsidRPr="00BC19B2" w:rsidRDefault="003018D7" w:rsidP="00AC35E4">
            <w:pPr>
              <w:spacing w:before="120" w:after="120"/>
              <w:rPr>
                <w:rFonts w:ascii="Helvetica Neue" w:hAnsi="Helvetica Neue" w:cs="Arial"/>
                <w:i/>
                <w:szCs w:val="22"/>
                <w:lang w:val="en-US"/>
              </w:rPr>
            </w:pPr>
            <w:r w:rsidRPr="00BC19B2">
              <w:rPr>
                <w:rFonts w:ascii="Helvetica Neue" w:hAnsi="Helvetica Neue" w:cs="Arial"/>
                <w:b/>
                <w:szCs w:val="22"/>
                <w:lang w:val="en-US"/>
              </w:rPr>
              <w:lastRenderedPageBreak/>
              <w:t xml:space="preserve">Section 8: </w:t>
            </w:r>
            <w:r w:rsidRPr="00BC19B2">
              <w:rPr>
                <w:rFonts w:ascii="Helvetica Neue" w:hAnsi="Helvetica Neue" w:cs="Arial"/>
                <w:szCs w:val="22"/>
                <w:lang w:val="en-US"/>
              </w:rPr>
              <w:t>Affirmation of Commitments Excerpt: ICANN affirms its commitments to: (a) maintain the capacity and ability to coordinate the Internet DNS at the overall level and to work for the maintenance of a single, interoperable Internet; (b) remain a not for profit corporation, headquartered in the United States of America with offices around the world to meet the needs of a global community; and (c) to operate as a multi-stakeholder, private sector led organization with input from the public, for whose benefit ICANN shall in all events act. ICANN is a private organization and nothing in this Affirmation should be construed as control by any one entity.</w:t>
            </w:r>
          </w:p>
        </w:tc>
      </w:tr>
    </w:tbl>
    <w:p w14:paraId="01F2211C" w14:textId="77777777" w:rsidR="00D44C9A" w:rsidRPr="00BC19B2" w:rsidRDefault="00D44C9A" w:rsidP="00AC35E4">
      <w:pPr>
        <w:spacing w:before="120" w:after="120"/>
        <w:rPr>
          <w:rFonts w:ascii="Helvetica Neue" w:hAnsi="Helvetica Neue" w:cs="Arial"/>
          <w:b/>
          <w:szCs w:val="22"/>
          <w:lang w:val="en-US"/>
        </w:rPr>
      </w:pPr>
    </w:p>
    <w:p w14:paraId="40ECE233" w14:textId="3CC84B10" w:rsidR="00DC321F" w:rsidRPr="00BC19B2" w:rsidRDefault="00BF2D78" w:rsidP="00AC35E4">
      <w:pPr>
        <w:spacing w:before="120" w:after="120"/>
        <w:rPr>
          <w:rFonts w:ascii="Helvetica Neue" w:hAnsi="Helvetica Neue" w:cs="Arial"/>
          <w:szCs w:val="22"/>
          <w:lang w:val="en-US"/>
        </w:rPr>
      </w:pPr>
      <w:r w:rsidRPr="00BC19B2">
        <w:rPr>
          <w:rFonts w:ascii="Helvetica Neue" w:hAnsi="Helvetica Neue" w:cs="Arial"/>
          <w:szCs w:val="22"/>
          <w:lang w:val="en-US"/>
        </w:rPr>
        <w:t>Adding</w:t>
      </w:r>
      <w:r w:rsidR="00BD6DED" w:rsidRPr="00BC19B2">
        <w:rPr>
          <w:rFonts w:ascii="Helvetica Neue" w:hAnsi="Helvetica Neue" w:cs="Arial"/>
          <w:szCs w:val="22"/>
          <w:lang w:val="en-US"/>
        </w:rPr>
        <w:t xml:space="preserve"> </w:t>
      </w:r>
      <w:r w:rsidR="00C5091F">
        <w:rPr>
          <w:rFonts w:ascii="Helvetica Neue" w:hAnsi="Helvetica Neue" w:cs="Arial"/>
          <w:szCs w:val="22"/>
          <w:lang w:val="en-US"/>
        </w:rPr>
        <w:t xml:space="preserve">the substance of </w:t>
      </w:r>
      <w:r w:rsidR="003018D7" w:rsidRPr="00BC19B2">
        <w:rPr>
          <w:rFonts w:ascii="Helvetica Neue" w:hAnsi="Helvetica Neue" w:cs="Arial"/>
          <w:szCs w:val="22"/>
          <w:lang w:val="en-US"/>
        </w:rPr>
        <w:t>these s</w:t>
      </w:r>
      <w:r w:rsidR="00BD6DED" w:rsidRPr="00BC19B2">
        <w:rPr>
          <w:rFonts w:ascii="Helvetica Neue" w:hAnsi="Helvetica Neue" w:cs="Arial"/>
          <w:szCs w:val="22"/>
          <w:lang w:val="en-US"/>
        </w:rPr>
        <w:t xml:space="preserve">ections into the Bylaws </w:t>
      </w:r>
      <w:r w:rsidR="00DC321F" w:rsidRPr="00BC19B2">
        <w:rPr>
          <w:rFonts w:ascii="Helvetica Neue" w:hAnsi="Helvetica Neue" w:cs="Arial"/>
          <w:szCs w:val="22"/>
          <w:lang w:val="en-US"/>
        </w:rPr>
        <w:t>will ensure</w:t>
      </w:r>
      <w:r w:rsidR="00037F4E" w:rsidRPr="00BC19B2">
        <w:rPr>
          <w:rFonts w:ascii="Helvetica Neue" w:hAnsi="Helvetica Neue" w:cs="Arial"/>
          <w:szCs w:val="22"/>
          <w:lang w:val="en-US"/>
        </w:rPr>
        <w:t xml:space="preserve"> that</w:t>
      </w:r>
      <w:r w:rsidR="00DC321F" w:rsidRPr="00BC19B2">
        <w:rPr>
          <w:rFonts w:ascii="Helvetica Neue" w:hAnsi="Helvetica Neue" w:cs="Arial"/>
          <w:szCs w:val="22"/>
          <w:lang w:val="en-US"/>
        </w:rPr>
        <w:t xml:space="preserve"> key </w:t>
      </w:r>
      <w:r w:rsidR="00037F4E" w:rsidRPr="00BC19B2">
        <w:rPr>
          <w:rFonts w:ascii="Helvetica Neue" w:hAnsi="Helvetica Neue" w:cs="Arial"/>
          <w:szCs w:val="22"/>
          <w:lang w:val="en-US"/>
        </w:rPr>
        <w:t>C</w:t>
      </w:r>
      <w:r w:rsidR="00DC321F" w:rsidRPr="00BC19B2">
        <w:rPr>
          <w:rFonts w:ascii="Helvetica Neue" w:hAnsi="Helvetica Neue" w:cs="Arial"/>
          <w:szCs w:val="22"/>
          <w:lang w:val="en-US"/>
        </w:rPr>
        <w:t xml:space="preserve">ommitments and Reviews </w:t>
      </w:r>
      <w:r w:rsidRPr="00BC19B2">
        <w:rPr>
          <w:rFonts w:ascii="Helvetica Neue" w:hAnsi="Helvetica Neue" w:cs="Arial"/>
          <w:szCs w:val="22"/>
          <w:lang w:val="en-US"/>
        </w:rPr>
        <w:t xml:space="preserve">remain intact. The reviews that </w:t>
      </w:r>
      <w:r w:rsidR="00DC321F" w:rsidRPr="00BC19B2">
        <w:rPr>
          <w:rFonts w:ascii="Helvetica Neue" w:hAnsi="Helvetica Neue" w:cs="Arial"/>
          <w:szCs w:val="22"/>
          <w:lang w:val="en-US"/>
        </w:rPr>
        <w:t>are included are:</w:t>
      </w:r>
    </w:p>
    <w:p w14:paraId="5AAE8CC1" w14:textId="77777777" w:rsidR="00DC321F" w:rsidRPr="00BC19B2" w:rsidRDefault="00BF2D78" w:rsidP="00AC35E4">
      <w:pPr>
        <w:pStyle w:val="ListParagraph"/>
        <w:numPr>
          <w:ilvl w:val="0"/>
          <w:numId w:val="16"/>
        </w:numPr>
        <w:spacing w:before="120" w:after="120"/>
        <w:contextualSpacing w:val="0"/>
        <w:rPr>
          <w:rFonts w:ascii="Helvetica Neue" w:hAnsi="Helvetica Neue" w:cs="Arial"/>
          <w:szCs w:val="22"/>
          <w:lang w:val="en-US"/>
        </w:rPr>
      </w:pPr>
      <w:r w:rsidRPr="00BC19B2">
        <w:rPr>
          <w:rFonts w:ascii="Helvetica Neue" w:hAnsi="Helvetica Neue" w:cs="Arial"/>
          <w:szCs w:val="22"/>
          <w:lang w:val="en-US"/>
        </w:rPr>
        <w:t xml:space="preserve">The </w:t>
      </w:r>
      <w:r w:rsidR="00DC321F" w:rsidRPr="00BC19B2">
        <w:rPr>
          <w:rFonts w:ascii="Helvetica Neue" w:hAnsi="Helvetica Neue" w:cs="Arial"/>
          <w:szCs w:val="22"/>
          <w:lang w:val="en-US"/>
        </w:rPr>
        <w:t>Accountability &amp; Transparency Review</w:t>
      </w:r>
    </w:p>
    <w:p w14:paraId="755AAADE" w14:textId="77777777" w:rsidR="00DC321F" w:rsidRPr="00BC19B2" w:rsidRDefault="00BF2D78" w:rsidP="00AC35E4">
      <w:pPr>
        <w:pStyle w:val="ListParagraph"/>
        <w:numPr>
          <w:ilvl w:val="0"/>
          <w:numId w:val="16"/>
        </w:numPr>
        <w:spacing w:before="120" w:after="120"/>
        <w:contextualSpacing w:val="0"/>
        <w:rPr>
          <w:rFonts w:ascii="Helvetica Neue" w:hAnsi="Helvetica Neue" w:cs="Arial"/>
          <w:szCs w:val="22"/>
          <w:lang w:val="en-US"/>
        </w:rPr>
      </w:pPr>
      <w:r w:rsidRPr="00BC19B2">
        <w:rPr>
          <w:rFonts w:ascii="Helvetica Neue" w:hAnsi="Helvetica Neue" w:cs="Arial"/>
          <w:szCs w:val="22"/>
          <w:lang w:val="en-US"/>
        </w:rPr>
        <w:t xml:space="preserve">The </w:t>
      </w:r>
      <w:r w:rsidR="00DC321F" w:rsidRPr="00BC19B2">
        <w:rPr>
          <w:rFonts w:ascii="Helvetica Neue" w:hAnsi="Helvetica Neue" w:cs="Arial"/>
          <w:szCs w:val="22"/>
          <w:lang w:val="en-US"/>
        </w:rPr>
        <w:t>Security, Stability and Resiliency of the DNS Review</w:t>
      </w:r>
    </w:p>
    <w:p w14:paraId="3259EFED" w14:textId="77777777" w:rsidR="00DC321F" w:rsidRPr="00BC19B2" w:rsidRDefault="00BF2D78" w:rsidP="00AC35E4">
      <w:pPr>
        <w:pStyle w:val="ListParagraph"/>
        <w:numPr>
          <w:ilvl w:val="0"/>
          <w:numId w:val="16"/>
        </w:numPr>
        <w:spacing w:before="120" w:after="120"/>
        <w:contextualSpacing w:val="0"/>
        <w:rPr>
          <w:rFonts w:ascii="Helvetica Neue" w:hAnsi="Helvetica Neue" w:cs="Arial"/>
          <w:szCs w:val="22"/>
          <w:lang w:val="en-US"/>
        </w:rPr>
      </w:pPr>
      <w:r w:rsidRPr="00BC19B2">
        <w:rPr>
          <w:rFonts w:ascii="Helvetica Neue" w:hAnsi="Helvetica Neue" w:cs="Arial"/>
          <w:szCs w:val="22"/>
          <w:lang w:val="en-US"/>
        </w:rPr>
        <w:t xml:space="preserve">The </w:t>
      </w:r>
      <w:r w:rsidR="00DC321F" w:rsidRPr="00BC19B2">
        <w:rPr>
          <w:rFonts w:ascii="Helvetica Neue" w:hAnsi="Helvetica Neue" w:cs="Arial"/>
          <w:szCs w:val="22"/>
          <w:lang w:val="en-US"/>
        </w:rPr>
        <w:t>Competition, Consumer Trust, and Consumer Choice Review</w:t>
      </w:r>
    </w:p>
    <w:p w14:paraId="3F561284" w14:textId="77777777" w:rsidR="00DC321F" w:rsidRPr="00BC19B2" w:rsidRDefault="00BF2D78" w:rsidP="00AC35E4">
      <w:pPr>
        <w:pStyle w:val="ListParagraph"/>
        <w:numPr>
          <w:ilvl w:val="0"/>
          <w:numId w:val="16"/>
        </w:numPr>
        <w:spacing w:before="120" w:after="120"/>
        <w:contextualSpacing w:val="0"/>
        <w:rPr>
          <w:rFonts w:ascii="Helvetica Neue" w:hAnsi="Helvetica Neue" w:cs="Arial"/>
          <w:szCs w:val="22"/>
          <w:lang w:val="en-US"/>
        </w:rPr>
      </w:pPr>
      <w:r w:rsidRPr="00BC19B2">
        <w:rPr>
          <w:rFonts w:ascii="Helvetica Neue" w:hAnsi="Helvetica Neue" w:cs="Arial"/>
          <w:szCs w:val="22"/>
          <w:lang w:val="en-US"/>
        </w:rPr>
        <w:t xml:space="preserve">The </w:t>
      </w:r>
      <w:r w:rsidR="00DC321F" w:rsidRPr="00BC19B2">
        <w:rPr>
          <w:rFonts w:ascii="Helvetica Neue" w:hAnsi="Helvetica Neue" w:cs="Arial"/>
          <w:szCs w:val="22"/>
          <w:lang w:val="en-US"/>
        </w:rPr>
        <w:t>WHOIS Policy Review</w:t>
      </w:r>
    </w:p>
    <w:p w14:paraId="1A32CE3D" w14:textId="77777777" w:rsidR="00FB6507" w:rsidRDefault="00FB6507" w:rsidP="00AC35E4">
      <w:pPr>
        <w:spacing w:before="120" w:after="120"/>
        <w:rPr>
          <w:rFonts w:ascii="Helvetica Neue" w:hAnsi="Helvetica Neue" w:cs="Arial"/>
          <w:szCs w:val="22"/>
          <w:lang w:val="en-US"/>
        </w:rPr>
      </w:pPr>
    </w:p>
    <w:p w14:paraId="64112D5D" w14:textId="4C32242B" w:rsidR="0000149E" w:rsidRPr="00BC19B2" w:rsidRDefault="00FB6507" w:rsidP="00AC35E4">
      <w:pPr>
        <w:spacing w:before="120" w:after="120"/>
        <w:rPr>
          <w:rFonts w:ascii="Helvetica Neue" w:hAnsi="Helvetica Neue" w:cs="Arial"/>
          <w:szCs w:val="22"/>
          <w:lang w:val="en-US"/>
        </w:rPr>
      </w:pPr>
      <w:r>
        <w:rPr>
          <w:rFonts w:ascii="Helvetica Neue" w:hAnsi="Helvetica Neue" w:cs="Arial"/>
          <w:szCs w:val="22"/>
          <w:lang w:val="en-US"/>
        </w:rPr>
        <w:t>I</w:t>
      </w:r>
      <w:r w:rsidR="00DC321F" w:rsidRPr="00BC19B2">
        <w:rPr>
          <w:rFonts w:ascii="Helvetica Neue" w:hAnsi="Helvetica Neue" w:cs="Arial"/>
          <w:szCs w:val="22"/>
          <w:lang w:val="en-US"/>
        </w:rPr>
        <w:t>n addition to</w:t>
      </w:r>
      <w:r w:rsidR="0000149E" w:rsidRPr="00BC19B2">
        <w:rPr>
          <w:rFonts w:ascii="Helvetica Neue" w:hAnsi="Helvetica Neue" w:cs="Arial"/>
          <w:szCs w:val="22"/>
          <w:lang w:val="en-US"/>
        </w:rPr>
        <w:t xml:space="preserve"> these</w:t>
      </w:r>
      <w:r w:rsidR="00DC321F" w:rsidRPr="00BC19B2">
        <w:rPr>
          <w:rFonts w:ascii="Helvetica Neue" w:hAnsi="Helvetica Neue" w:cs="Arial"/>
          <w:szCs w:val="22"/>
          <w:lang w:val="en-US"/>
        </w:rPr>
        <w:t xml:space="preserve"> </w:t>
      </w:r>
      <w:r w:rsidR="00037F4E" w:rsidRPr="00BC19B2">
        <w:rPr>
          <w:rFonts w:ascii="Helvetica Neue" w:hAnsi="Helvetica Neue" w:cs="Arial"/>
          <w:szCs w:val="22"/>
          <w:lang w:val="en-US"/>
        </w:rPr>
        <w:t>R</w:t>
      </w:r>
      <w:r w:rsidR="00730B88" w:rsidRPr="00BC19B2">
        <w:rPr>
          <w:rFonts w:ascii="Helvetica Neue" w:hAnsi="Helvetica Neue" w:cs="Arial"/>
          <w:szCs w:val="22"/>
          <w:lang w:val="en-US"/>
        </w:rPr>
        <w:t>eviews</w:t>
      </w:r>
      <w:r w:rsidR="0000149E" w:rsidRPr="00BC19B2">
        <w:rPr>
          <w:rFonts w:ascii="Helvetica Neue" w:hAnsi="Helvetica Neue" w:cs="Arial"/>
          <w:szCs w:val="22"/>
          <w:lang w:val="en-US"/>
        </w:rPr>
        <w:t>,</w:t>
      </w:r>
      <w:r w:rsidR="00730B88" w:rsidRPr="00BC19B2">
        <w:rPr>
          <w:rFonts w:ascii="Helvetica Neue" w:hAnsi="Helvetica Neue" w:cs="Arial"/>
          <w:szCs w:val="22"/>
          <w:lang w:val="en-US"/>
        </w:rPr>
        <w:t xml:space="preserve"> </w:t>
      </w:r>
      <w:r w:rsidR="0000149E" w:rsidRPr="00BC19B2">
        <w:rPr>
          <w:rFonts w:ascii="Helvetica Neue" w:hAnsi="Helvetica Neue" w:cs="Arial"/>
          <w:szCs w:val="22"/>
          <w:lang w:val="en-US"/>
        </w:rPr>
        <w:t xml:space="preserve">which are </w:t>
      </w:r>
      <w:r w:rsidR="00730B88" w:rsidRPr="00BC19B2">
        <w:rPr>
          <w:rFonts w:ascii="Helvetica Neue" w:hAnsi="Helvetica Neue" w:cs="Arial"/>
          <w:szCs w:val="22"/>
          <w:lang w:val="en-US"/>
        </w:rPr>
        <w:t>specified in the Affirmation of Commitments</w:t>
      </w:r>
      <w:r w:rsidR="00DC321F" w:rsidRPr="00BC19B2">
        <w:rPr>
          <w:rFonts w:ascii="Helvetica Neue" w:hAnsi="Helvetica Neue" w:cs="Arial"/>
          <w:szCs w:val="22"/>
          <w:lang w:val="en-US"/>
        </w:rPr>
        <w:t xml:space="preserve">, </w:t>
      </w:r>
      <w:r w:rsidR="0000149E" w:rsidRPr="00BC19B2">
        <w:rPr>
          <w:rFonts w:ascii="Helvetica Neue" w:hAnsi="Helvetica Neue" w:cs="Arial"/>
          <w:szCs w:val="22"/>
          <w:lang w:val="en-US"/>
        </w:rPr>
        <w:t>the CCWG-Accountability also recommends adding an IANA Functions Review</w:t>
      </w:r>
      <w:r w:rsidR="008B3EEA" w:rsidRPr="00BC19B2">
        <w:rPr>
          <w:rStyle w:val="FootnoteReference"/>
          <w:rFonts w:ascii="Helvetica Neue" w:hAnsi="Helvetica Neue" w:cs="Arial"/>
          <w:szCs w:val="22"/>
          <w:lang w:val="en-US"/>
        </w:rPr>
        <w:footnoteReference w:id="6"/>
      </w:r>
      <w:r w:rsidR="0000149E" w:rsidRPr="00BC19B2">
        <w:rPr>
          <w:rFonts w:ascii="Helvetica Neue" w:hAnsi="Helvetica Neue" w:cs="Arial"/>
          <w:szCs w:val="22"/>
          <w:lang w:val="en-US"/>
        </w:rPr>
        <w:t xml:space="preserve"> and Special IANA Functions Review</w:t>
      </w:r>
      <w:r w:rsidR="008B3EEA" w:rsidRPr="00BC19B2">
        <w:rPr>
          <w:rStyle w:val="FootnoteReference"/>
          <w:rFonts w:ascii="Helvetica Neue" w:hAnsi="Helvetica Neue" w:cs="Arial"/>
          <w:szCs w:val="22"/>
          <w:lang w:val="en-US"/>
        </w:rPr>
        <w:footnoteReference w:id="7"/>
      </w:r>
      <w:r w:rsidR="0000149E" w:rsidRPr="00BC19B2">
        <w:rPr>
          <w:rFonts w:ascii="Helvetica Neue" w:hAnsi="Helvetica Neue" w:cs="Arial"/>
          <w:szCs w:val="22"/>
          <w:lang w:val="en-US"/>
        </w:rPr>
        <w:t xml:space="preserve"> to the Bylaws. This is to </w:t>
      </w:r>
      <w:r w:rsidR="008F57A2" w:rsidRPr="00BC19B2">
        <w:rPr>
          <w:rFonts w:ascii="Helvetica Neue" w:hAnsi="Helvetica Neue" w:cs="Arial"/>
          <w:szCs w:val="22"/>
          <w:lang w:val="en-US"/>
        </w:rPr>
        <w:t xml:space="preserve">comply with the </w:t>
      </w:r>
      <w:r w:rsidR="00BF2D78" w:rsidRPr="00BC19B2">
        <w:rPr>
          <w:rFonts w:ascii="Helvetica Neue" w:hAnsi="Helvetica Neue" w:cs="Arial"/>
          <w:szCs w:val="22"/>
          <w:lang w:val="en-US"/>
        </w:rPr>
        <w:t>requirements set forward in the IANA Stewardship Transition proposal.</w:t>
      </w:r>
    </w:p>
    <w:p w14:paraId="2A1EBC66" w14:textId="77777777" w:rsidR="00FB6507" w:rsidRDefault="00FB6507" w:rsidP="00AC35E4">
      <w:pPr>
        <w:spacing w:before="120" w:after="120"/>
        <w:rPr>
          <w:rFonts w:ascii="Helvetica Neue" w:hAnsi="Helvetica Neue" w:cs="Arial"/>
          <w:szCs w:val="22"/>
          <w:lang w:val="en-US"/>
        </w:rPr>
      </w:pPr>
    </w:p>
    <w:p w14:paraId="020639B5" w14:textId="77777777" w:rsidR="00DC321F" w:rsidRPr="00BC19B2" w:rsidRDefault="00DC321F" w:rsidP="00AC35E4">
      <w:pPr>
        <w:spacing w:before="120" w:after="120"/>
        <w:rPr>
          <w:rFonts w:ascii="Helvetica Neue" w:hAnsi="Helvetica Neue" w:cs="Arial"/>
          <w:szCs w:val="22"/>
          <w:lang w:val="en-US"/>
        </w:rPr>
      </w:pPr>
      <w:r w:rsidRPr="00BC19B2">
        <w:rPr>
          <w:rFonts w:ascii="Helvetica Neue" w:hAnsi="Helvetica Neue" w:cs="Arial"/>
          <w:szCs w:val="22"/>
          <w:lang w:val="en-US"/>
        </w:rPr>
        <w:t xml:space="preserve">The CCWG-Accountability recommends that after the </w:t>
      </w:r>
      <w:r w:rsidR="0000149E" w:rsidRPr="00BC19B2">
        <w:rPr>
          <w:rFonts w:ascii="Helvetica Neue" w:hAnsi="Helvetica Neue" w:cs="Arial"/>
          <w:szCs w:val="22"/>
          <w:lang w:val="en-US"/>
        </w:rPr>
        <w:t>proposed</w:t>
      </w:r>
      <w:r w:rsidRPr="00BC19B2">
        <w:rPr>
          <w:rFonts w:ascii="Helvetica Neue" w:hAnsi="Helvetica Neue" w:cs="Arial"/>
          <w:szCs w:val="22"/>
          <w:lang w:val="en-US"/>
        </w:rPr>
        <w:t xml:space="preserve"> changes to ICANN’s Bylaws</w:t>
      </w:r>
      <w:r w:rsidR="002462F5" w:rsidRPr="00BC19B2">
        <w:rPr>
          <w:rFonts w:ascii="Helvetica Neue" w:hAnsi="Helvetica Neue" w:cs="Arial"/>
          <w:szCs w:val="22"/>
          <w:lang w:val="en-US"/>
        </w:rPr>
        <w:t xml:space="preserve"> have been made</w:t>
      </w:r>
      <w:r w:rsidRPr="00BC19B2">
        <w:rPr>
          <w:rFonts w:ascii="Helvetica Neue" w:hAnsi="Helvetica Neue" w:cs="Arial"/>
          <w:szCs w:val="22"/>
          <w:lang w:val="en-US"/>
        </w:rPr>
        <w:t>:</w:t>
      </w:r>
    </w:p>
    <w:p w14:paraId="43E07DF7" w14:textId="77777777" w:rsidR="00DC321F" w:rsidRPr="00BC19B2" w:rsidRDefault="00DC321F" w:rsidP="00AC35E4">
      <w:pPr>
        <w:pStyle w:val="ListParagraph"/>
        <w:numPr>
          <w:ilvl w:val="0"/>
          <w:numId w:val="17"/>
        </w:numPr>
        <w:spacing w:before="120" w:after="120"/>
        <w:contextualSpacing w:val="0"/>
        <w:rPr>
          <w:rFonts w:ascii="Helvetica Neue" w:hAnsi="Helvetica Neue" w:cs="Arial"/>
          <w:szCs w:val="22"/>
          <w:lang w:val="en-US"/>
        </w:rPr>
      </w:pPr>
      <w:r w:rsidRPr="00BC19B2">
        <w:rPr>
          <w:rFonts w:ascii="Helvetica Neue" w:hAnsi="Helvetica Neue" w:cs="Arial"/>
          <w:szCs w:val="22"/>
          <w:lang w:val="en-US"/>
        </w:rPr>
        <w:t xml:space="preserve">The Affirmation of Commitments is terminated by ICANN and the NTIA. Care should be taken when terminating the </w:t>
      </w:r>
      <w:r w:rsidR="00730B88" w:rsidRPr="00BC19B2">
        <w:rPr>
          <w:rFonts w:ascii="Helvetica Neue" w:hAnsi="Helvetica Neue" w:cs="Arial"/>
          <w:szCs w:val="22"/>
          <w:lang w:val="en-US"/>
        </w:rPr>
        <w:t>Affirmation of Commitments</w:t>
      </w:r>
      <w:r w:rsidR="00730B88" w:rsidRPr="00BC19B2" w:rsidDel="00730B88">
        <w:rPr>
          <w:rFonts w:ascii="Helvetica Neue" w:hAnsi="Helvetica Neue" w:cs="Arial"/>
          <w:szCs w:val="22"/>
          <w:lang w:val="en-US"/>
        </w:rPr>
        <w:t xml:space="preserve"> </w:t>
      </w:r>
      <w:r w:rsidRPr="00BC19B2">
        <w:rPr>
          <w:rFonts w:ascii="Helvetica Neue" w:hAnsi="Helvetica Neue" w:cs="Arial"/>
          <w:szCs w:val="22"/>
          <w:lang w:val="en-US"/>
        </w:rPr>
        <w:t xml:space="preserve">to not disrupt any </w:t>
      </w:r>
      <w:r w:rsidR="00730B88" w:rsidRPr="00BC19B2">
        <w:rPr>
          <w:rFonts w:ascii="Helvetica Neue" w:hAnsi="Helvetica Neue" w:cs="Arial"/>
          <w:szCs w:val="22"/>
          <w:lang w:val="en-US"/>
        </w:rPr>
        <w:t>Affirmation of Commitments</w:t>
      </w:r>
      <w:r w:rsidR="00730B88" w:rsidRPr="00BC19B2" w:rsidDel="00730B88">
        <w:rPr>
          <w:rFonts w:ascii="Helvetica Neue" w:hAnsi="Helvetica Neue" w:cs="Arial"/>
          <w:szCs w:val="22"/>
          <w:lang w:val="en-US"/>
        </w:rPr>
        <w:t xml:space="preserve"> </w:t>
      </w:r>
      <w:r w:rsidRPr="00BC19B2">
        <w:rPr>
          <w:rFonts w:ascii="Helvetica Neue" w:hAnsi="Helvetica Neue" w:cs="Arial"/>
          <w:szCs w:val="22"/>
          <w:lang w:val="en-US"/>
        </w:rPr>
        <w:t xml:space="preserve">Reviews that may </w:t>
      </w:r>
      <w:r w:rsidR="002462F5" w:rsidRPr="00BC19B2">
        <w:rPr>
          <w:rFonts w:ascii="Helvetica Neue" w:hAnsi="Helvetica Neue" w:cs="Arial"/>
          <w:szCs w:val="22"/>
          <w:lang w:val="en-US"/>
        </w:rPr>
        <w:t xml:space="preserve">currently </w:t>
      </w:r>
      <w:r w:rsidRPr="00BC19B2">
        <w:rPr>
          <w:rFonts w:ascii="Helvetica Neue" w:hAnsi="Helvetica Neue" w:cs="Arial"/>
          <w:szCs w:val="22"/>
          <w:lang w:val="en-US"/>
        </w:rPr>
        <w:t xml:space="preserve">be in process at that time.  </w:t>
      </w:r>
    </w:p>
    <w:p w14:paraId="782E5E68" w14:textId="77777777" w:rsidR="00FB6507" w:rsidRDefault="00FB6507" w:rsidP="00AC35E4">
      <w:pPr>
        <w:spacing w:before="120" w:after="120"/>
        <w:rPr>
          <w:rFonts w:ascii="Helvetica Neue" w:hAnsi="Helvetica Neue" w:cs="Arial"/>
          <w:szCs w:val="22"/>
          <w:lang w:val="en-US"/>
        </w:rPr>
      </w:pPr>
    </w:p>
    <w:p w14:paraId="164D42D4" w14:textId="77777777" w:rsidR="000423D9" w:rsidRPr="00BC19B2" w:rsidRDefault="000423D9" w:rsidP="00AC35E4">
      <w:pPr>
        <w:spacing w:before="120" w:after="120"/>
        <w:rPr>
          <w:rFonts w:ascii="Helvetica Neue" w:hAnsi="Helvetica Neue" w:cs="Arial"/>
          <w:szCs w:val="22"/>
          <w:lang w:val="en-US"/>
        </w:rPr>
      </w:pPr>
      <w:r w:rsidRPr="00BC19B2">
        <w:rPr>
          <w:rFonts w:ascii="Helvetica Neue" w:hAnsi="Helvetica Neue" w:cs="Arial"/>
          <w:szCs w:val="22"/>
          <w:lang w:val="en-US"/>
        </w:rPr>
        <w:t>In addition, to support the common goal of improving the efficiency and effectiveness of Reviews, ICANN will publish operational standards to be used as guidance by community, staff and Board in conducting future Reviews. The</w:t>
      </w:r>
      <w:r w:rsidR="00BC19B2">
        <w:rPr>
          <w:rFonts w:ascii="Helvetica Neue" w:hAnsi="Helvetica Neue" w:cs="Arial"/>
          <w:szCs w:val="22"/>
          <w:lang w:val="en-US"/>
        </w:rPr>
        <w:t xml:space="preserve"> community will review the</w:t>
      </w:r>
      <w:r w:rsidRPr="00BC19B2">
        <w:rPr>
          <w:rFonts w:ascii="Helvetica Neue" w:hAnsi="Helvetica Neue" w:cs="Arial"/>
          <w:szCs w:val="22"/>
          <w:lang w:val="en-US"/>
        </w:rPr>
        <w:t>se operational standards on an ongoing basis to ensure that they continue to meet community’s needs.</w:t>
      </w:r>
    </w:p>
    <w:bookmarkEnd w:id="49"/>
    <w:p w14:paraId="218BC210" w14:textId="0BF2BFC3" w:rsidR="00FB6507" w:rsidRPr="00313856" w:rsidRDefault="00D4072A" w:rsidP="00FB6507">
      <w:pPr>
        <w:pStyle w:val="Heading1"/>
        <w:rPr>
          <w:lang w:val="en-US"/>
        </w:rPr>
      </w:pPr>
      <w:r>
        <w:rPr>
          <w:lang w:val="en-US"/>
        </w:rPr>
        <w:lastRenderedPageBreak/>
        <w:br/>
      </w:r>
      <w:bookmarkStart w:id="59" w:name="_Toc308967828"/>
      <w:r w:rsidR="00FB6507">
        <w:rPr>
          <w:lang w:val="en-US"/>
        </w:rPr>
        <w:t xml:space="preserve">Recommendation #10: </w:t>
      </w:r>
      <w:r w:rsidR="00FB6507" w:rsidRPr="00BC19B2">
        <w:rPr>
          <w:lang w:val="en-US"/>
        </w:rPr>
        <w:t>Enhancing the accountability of Supporting Organizations and Advisory Committees</w:t>
      </w:r>
      <w:bookmarkEnd w:id="59"/>
      <w:r w:rsidR="00FB6507">
        <w:rPr>
          <w:lang w:val="en-US"/>
        </w:rPr>
        <w:br/>
      </w:r>
      <w:r w:rsidR="00FB6507" w:rsidRPr="00BC19B2">
        <w:rPr>
          <w:lang w:val="en-US"/>
        </w:rPr>
        <w:t xml:space="preserve"> </w:t>
      </w:r>
    </w:p>
    <w:p w14:paraId="6129C7B1" w14:textId="3E1BD11D" w:rsidR="00690CB7" w:rsidRPr="00BC19B2" w:rsidRDefault="00362D12" w:rsidP="00AC35E4">
      <w:pPr>
        <w:spacing w:before="120" w:after="120"/>
        <w:rPr>
          <w:rFonts w:ascii="Helvetica Neue" w:hAnsi="Helvetica Neue" w:cs="Arial"/>
          <w:szCs w:val="22"/>
          <w:lang w:val="en-US"/>
        </w:rPr>
      </w:pPr>
      <w:r w:rsidRPr="00BC19B2">
        <w:rPr>
          <w:rFonts w:ascii="Helvetica Neue" w:hAnsi="Helvetica Neue" w:cs="Arial"/>
          <w:szCs w:val="22"/>
          <w:lang w:val="en-US"/>
        </w:rPr>
        <w:t>ICANN Supporting Organizations and Advisory Committees constitute a key component of the ICANN ecosystem</w:t>
      </w:r>
      <w:r w:rsidR="00C928BC" w:rsidRPr="00BC19B2">
        <w:rPr>
          <w:rFonts w:ascii="Helvetica Neue" w:hAnsi="Helvetica Neue" w:cs="Arial"/>
          <w:szCs w:val="22"/>
          <w:lang w:val="en-US"/>
        </w:rPr>
        <w:t>. T</w:t>
      </w:r>
      <w:r w:rsidRPr="00BC19B2">
        <w:rPr>
          <w:rFonts w:ascii="Helvetica Neue" w:hAnsi="Helvetica Neue" w:cs="Arial"/>
          <w:szCs w:val="22"/>
          <w:lang w:val="en-US"/>
        </w:rPr>
        <w:t>he CCWG-Accountability recommends that a review of Supporting Organizations</w:t>
      </w:r>
      <w:r w:rsidR="00C928BC" w:rsidRPr="00BC19B2">
        <w:rPr>
          <w:rFonts w:ascii="Helvetica Neue" w:hAnsi="Helvetica Neue" w:cs="Arial"/>
          <w:szCs w:val="22"/>
          <w:lang w:val="en-US"/>
        </w:rPr>
        <w:t>’</w:t>
      </w:r>
      <w:r w:rsidRPr="00BC19B2">
        <w:rPr>
          <w:rFonts w:ascii="Helvetica Neue" w:hAnsi="Helvetica Neue" w:cs="Arial"/>
          <w:szCs w:val="22"/>
          <w:lang w:val="en-US"/>
        </w:rPr>
        <w:t xml:space="preserve"> and Advisory Committees</w:t>
      </w:r>
      <w:r w:rsidR="00C928BC" w:rsidRPr="00BC19B2">
        <w:rPr>
          <w:rFonts w:ascii="Helvetica Neue" w:hAnsi="Helvetica Neue" w:cs="Arial"/>
          <w:szCs w:val="22"/>
          <w:lang w:val="en-US"/>
        </w:rPr>
        <w:t>’</w:t>
      </w:r>
      <w:r w:rsidRPr="00BC19B2">
        <w:rPr>
          <w:rFonts w:ascii="Helvetica Neue" w:hAnsi="Helvetica Neue" w:cs="Arial"/>
          <w:szCs w:val="22"/>
          <w:lang w:val="en-US"/>
        </w:rPr>
        <w:t xml:space="preserve"> accountability mechanisms be included as part of the</w:t>
      </w:r>
      <w:r w:rsidR="00C928BC" w:rsidRPr="00BC19B2">
        <w:rPr>
          <w:rFonts w:ascii="Helvetica Neue" w:hAnsi="Helvetica Neue" w:cs="Arial"/>
          <w:szCs w:val="22"/>
          <w:lang w:val="en-US"/>
        </w:rPr>
        <w:t>se entities’</w:t>
      </w:r>
      <w:r w:rsidRPr="00BC19B2">
        <w:rPr>
          <w:rFonts w:ascii="Helvetica Neue" w:hAnsi="Helvetica Neue" w:cs="Arial"/>
          <w:szCs w:val="22"/>
          <w:lang w:val="en-US"/>
        </w:rPr>
        <w:t xml:space="preserve"> existing periodic </w:t>
      </w:r>
      <w:r w:rsidR="00C928BC" w:rsidRPr="00BC19B2">
        <w:rPr>
          <w:rFonts w:ascii="Helvetica Neue" w:hAnsi="Helvetica Neue" w:cs="Arial"/>
          <w:szCs w:val="22"/>
          <w:lang w:val="en-US"/>
        </w:rPr>
        <w:t>S</w:t>
      </w:r>
      <w:r w:rsidRPr="00BC19B2">
        <w:rPr>
          <w:rFonts w:ascii="Helvetica Neue" w:hAnsi="Helvetica Neue" w:cs="Arial"/>
          <w:szCs w:val="22"/>
          <w:lang w:val="en-US"/>
        </w:rPr>
        <w:t xml:space="preserve">tructural </w:t>
      </w:r>
      <w:r w:rsidR="00C928BC" w:rsidRPr="00BC19B2">
        <w:rPr>
          <w:rFonts w:ascii="Helvetica Neue" w:hAnsi="Helvetica Neue" w:cs="Arial"/>
          <w:szCs w:val="22"/>
          <w:lang w:val="en-US"/>
        </w:rPr>
        <w:t>R</w:t>
      </w:r>
      <w:r w:rsidRPr="00BC19B2">
        <w:rPr>
          <w:rFonts w:ascii="Helvetica Neue" w:hAnsi="Helvetica Neue" w:cs="Arial"/>
          <w:szCs w:val="22"/>
          <w:lang w:val="en-US"/>
        </w:rPr>
        <w:t>eviews of (see article IV</w:t>
      </w:r>
      <w:r w:rsidR="00C928BC" w:rsidRPr="00BC19B2">
        <w:rPr>
          <w:rFonts w:ascii="Helvetica Neue" w:hAnsi="Helvetica Neue" w:cs="Arial"/>
          <w:szCs w:val="22"/>
          <w:lang w:val="en-US"/>
        </w:rPr>
        <w:t xml:space="preserve">, </w:t>
      </w:r>
      <w:r w:rsidRPr="00BC19B2">
        <w:rPr>
          <w:rFonts w:ascii="Helvetica Neue" w:hAnsi="Helvetica Neue" w:cs="Arial"/>
          <w:szCs w:val="22"/>
          <w:lang w:val="en-US"/>
        </w:rPr>
        <w:t xml:space="preserve">section IV of </w:t>
      </w:r>
      <w:hyperlink r:id="rId26" w:history="1">
        <w:r w:rsidRPr="00BC19B2">
          <w:rPr>
            <w:rStyle w:val="Hyperlink"/>
            <w:rFonts w:ascii="Helvetica Neue" w:hAnsi="Helvetica Neue" w:cs="Arial"/>
            <w:szCs w:val="22"/>
            <w:lang w:val="en-US"/>
          </w:rPr>
          <w:t>ICANN</w:t>
        </w:r>
        <w:r w:rsidR="00C928BC" w:rsidRPr="00BC19B2">
          <w:rPr>
            <w:rStyle w:val="Hyperlink"/>
            <w:rFonts w:ascii="Helvetica Neue" w:hAnsi="Helvetica Neue" w:cs="Arial"/>
            <w:szCs w:val="22"/>
            <w:lang w:val="en-US"/>
          </w:rPr>
          <w:t>’s</w:t>
        </w:r>
        <w:r w:rsidRPr="00BC19B2">
          <w:rPr>
            <w:rStyle w:val="Hyperlink"/>
            <w:rFonts w:ascii="Helvetica Neue" w:hAnsi="Helvetica Neue" w:cs="Arial"/>
            <w:szCs w:val="22"/>
            <w:lang w:val="en-US"/>
          </w:rPr>
          <w:t xml:space="preserve"> Bylaws</w:t>
        </w:r>
      </w:hyperlink>
      <w:r w:rsidRPr="00BC19B2">
        <w:rPr>
          <w:rFonts w:ascii="Helvetica Neue" w:hAnsi="Helvetica Neue" w:cs="Arial"/>
          <w:szCs w:val="22"/>
          <w:lang w:val="en-US"/>
        </w:rPr>
        <w:t xml:space="preserve">). </w:t>
      </w:r>
      <w:r w:rsidR="00FB6507">
        <w:rPr>
          <w:rFonts w:ascii="Helvetica Neue" w:hAnsi="Helvetica Neue" w:cs="Arial"/>
          <w:szCs w:val="22"/>
          <w:lang w:val="en-US"/>
        </w:rPr>
        <w:br/>
      </w:r>
      <w:r w:rsidRPr="00BC19B2">
        <w:rPr>
          <w:rFonts w:ascii="Helvetica Neue" w:hAnsi="Helvetica Neue" w:cs="Arial"/>
          <w:szCs w:val="22"/>
          <w:lang w:val="en-US"/>
        </w:rPr>
        <w:t xml:space="preserve">Structural </w:t>
      </w:r>
      <w:r w:rsidR="00A26754" w:rsidRPr="00BC19B2">
        <w:rPr>
          <w:rFonts w:ascii="Helvetica Neue" w:hAnsi="Helvetica Neue" w:cs="Arial"/>
          <w:szCs w:val="22"/>
          <w:lang w:val="en-US"/>
        </w:rPr>
        <w:t>R</w:t>
      </w:r>
      <w:r w:rsidRPr="00BC19B2">
        <w:rPr>
          <w:rFonts w:ascii="Helvetica Neue" w:hAnsi="Helvetica Neue" w:cs="Arial"/>
          <w:szCs w:val="22"/>
          <w:lang w:val="en-US"/>
        </w:rPr>
        <w:t xml:space="preserve">eviews are intended to review the performance and operation of ICANN Supporting Organizations and Advisory Committees. The CCWG-Accountability expects </w:t>
      </w:r>
      <w:r w:rsidR="00A26754" w:rsidRPr="00BC19B2">
        <w:rPr>
          <w:rFonts w:ascii="Helvetica Neue" w:hAnsi="Helvetica Neue" w:cs="Arial"/>
          <w:szCs w:val="22"/>
          <w:lang w:val="en-US"/>
        </w:rPr>
        <w:t>Structural Reviews</w:t>
      </w:r>
      <w:r w:rsidRPr="00BC19B2">
        <w:rPr>
          <w:rFonts w:ascii="Helvetica Neue" w:hAnsi="Helvetica Neue" w:cs="Arial"/>
          <w:szCs w:val="22"/>
          <w:lang w:val="en-US"/>
        </w:rPr>
        <w:t xml:space="preserve"> to be added as part of Work Stream 1</w:t>
      </w:r>
      <w:r w:rsidR="00690CB7" w:rsidRPr="00BC19B2">
        <w:rPr>
          <w:rFonts w:ascii="Helvetica Neue" w:hAnsi="Helvetica Neue" w:cs="Arial"/>
          <w:szCs w:val="22"/>
          <w:lang w:val="en-US"/>
        </w:rPr>
        <w:t xml:space="preserve">. </w:t>
      </w:r>
    </w:p>
    <w:p w14:paraId="1ADEB722" w14:textId="77777777" w:rsidR="00690CB7" w:rsidRPr="00BC19B2" w:rsidRDefault="00690CB7" w:rsidP="00AC35E4">
      <w:pPr>
        <w:pStyle w:val="ListParagraph"/>
        <w:spacing w:before="120" w:after="120"/>
        <w:ind w:left="0"/>
        <w:contextualSpacing w:val="0"/>
        <w:rPr>
          <w:rFonts w:ascii="Helvetica Neue" w:hAnsi="Helvetica Neue" w:cs="Arial"/>
          <w:b/>
          <w:color w:val="000000"/>
          <w:szCs w:val="22"/>
          <w:lang w:val="en-US"/>
        </w:rPr>
      </w:pPr>
    </w:p>
    <w:p w14:paraId="6D24410E" w14:textId="77777777" w:rsidR="00690CB7" w:rsidRPr="00BC19B2" w:rsidRDefault="00690CB7" w:rsidP="00FB6507">
      <w:pPr>
        <w:pStyle w:val="Heading2"/>
      </w:pPr>
      <w:bookmarkStart w:id="60" w:name="_Toc308967829"/>
      <w:r w:rsidRPr="00BC19B2">
        <w:t>Concerns</w:t>
      </w:r>
      <w:bookmarkEnd w:id="60"/>
    </w:p>
    <w:p w14:paraId="22E0AEA6" w14:textId="77777777" w:rsidR="00701117" w:rsidRPr="00BC19B2" w:rsidRDefault="008F57A2" w:rsidP="00AC35E4">
      <w:pPr>
        <w:spacing w:before="120" w:after="120"/>
        <w:rPr>
          <w:rFonts w:ascii="Helvetica Neue" w:hAnsi="Helvetica Neue" w:cs="Arial"/>
          <w:szCs w:val="22"/>
          <w:lang w:val="en-US"/>
        </w:rPr>
      </w:pPr>
      <w:r w:rsidRPr="00BC19B2">
        <w:rPr>
          <w:rFonts w:ascii="Helvetica Neue" w:hAnsi="Helvetica Neue" w:cs="Arial"/>
          <w:szCs w:val="22"/>
          <w:lang w:val="en-US"/>
        </w:rPr>
        <w:t>D</w:t>
      </w:r>
      <w:r w:rsidR="00362D12" w:rsidRPr="00BC19B2">
        <w:rPr>
          <w:rFonts w:ascii="Helvetica Neue" w:hAnsi="Helvetica Neue" w:cs="Arial"/>
          <w:szCs w:val="22"/>
          <w:lang w:val="en-US"/>
        </w:rPr>
        <w:t xml:space="preserve">uring the Public Comment Period on </w:t>
      </w:r>
      <w:r w:rsidR="00690CB7" w:rsidRPr="00BC19B2">
        <w:rPr>
          <w:rFonts w:ascii="Helvetica Neue" w:hAnsi="Helvetica Neue" w:cs="Arial"/>
          <w:szCs w:val="22"/>
          <w:lang w:val="en-US"/>
        </w:rPr>
        <w:t>the ‘</w:t>
      </w:r>
      <w:r w:rsidR="00690CB7" w:rsidRPr="00BC19B2">
        <w:rPr>
          <w:rFonts w:ascii="Helvetica Neue" w:hAnsi="Helvetica Neue"/>
          <w:lang w:val="en-US"/>
        </w:rPr>
        <w:t xml:space="preserve">CCWG-Accountability </w:t>
      </w:r>
      <w:r w:rsidR="00542CB7" w:rsidRPr="00BC19B2">
        <w:rPr>
          <w:rFonts w:ascii="Helvetica Neue" w:hAnsi="Helvetica Neue"/>
          <w:lang w:val="en-US"/>
        </w:rPr>
        <w:t xml:space="preserve">Second </w:t>
      </w:r>
      <w:r w:rsidR="00690CB7" w:rsidRPr="00BC19B2">
        <w:rPr>
          <w:rFonts w:ascii="Helvetica Neue" w:hAnsi="Helvetica Neue"/>
          <w:lang w:val="en-US"/>
        </w:rPr>
        <w:t>Draft</w:t>
      </w:r>
      <w:r w:rsidR="00542CB7" w:rsidRPr="00BC19B2">
        <w:rPr>
          <w:rFonts w:ascii="Helvetica Neue" w:hAnsi="Helvetica Neue"/>
          <w:lang w:val="en-US"/>
        </w:rPr>
        <w:t xml:space="preserve"> </w:t>
      </w:r>
      <w:r w:rsidR="00690CB7" w:rsidRPr="00BC19B2">
        <w:rPr>
          <w:rFonts w:ascii="Helvetica Neue" w:hAnsi="Helvetica Neue"/>
          <w:lang w:val="en-US"/>
        </w:rPr>
        <w:t xml:space="preserve">Proposal </w:t>
      </w:r>
      <w:r w:rsidR="005A1CBC" w:rsidRPr="00BC19B2">
        <w:rPr>
          <w:rFonts w:ascii="Helvetica Neue" w:hAnsi="Helvetica Neue"/>
          <w:lang w:val="en-US"/>
        </w:rPr>
        <w:t xml:space="preserve">regarding </w:t>
      </w:r>
      <w:r w:rsidR="00690CB7" w:rsidRPr="00BC19B2">
        <w:rPr>
          <w:rFonts w:ascii="Helvetica Neue" w:hAnsi="Helvetica Neue"/>
          <w:lang w:val="en-US"/>
        </w:rPr>
        <w:t>Work Stream 1 Recommendations’</w:t>
      </w:r>
      <w:r w:rsidR="00362D12" w:rsidRPr="00BC19B2">
        <w:rPr>
          <w:rFonts w:ascii="Helvetica Neue" w:hAnsi="Helvetica Neue" w:cs="Arial"/>
          <w:szCs w:val="22"/>
          <w:lang w:val="en-US"/>
        </w:rPr>
        <w:t xml:space="preserve">, the community presented </w:t>
      </w:r>
      <w:r w:rsidR="00555696" w:rsidRPr="00BC19B2">
        <w:rPr>
          <w:rFonts w:ascii="Helvetica Neue" w:hAnsi="Helvetica Neue" w:cs="Arial"/>
          <w:szCs w:val="22"/>
          <w:lang w:val="en-US"/>
        </w:rPr>
        <w:t>several</w:t>
      </w:r>
      <w:r w:rsidR="00362D12" w:rsidRPr="00BC19B2">
        <w:rPr>
          <w:rFonts w:ascii="Helvetica Neue" w:hAnsi="Helvetica Neue" w:cs="Arial"/>
          <w:szCs w:val="22"/>
          <w:lang w:val="en-US"/>
        </w:rPr>
        <w:t xml:space="preserve"> concerns and suggestions </w:t>
      </w:r>
      <w:r w:rsidR="00555696" w:rsidRPr="00BC19B2">
        <w:rPr>
          <w:rFonts w:ascii="Helvetica Neue" w:hAnsi="Helvetica Neue" w:cs="Arial"/>
          <w:szCs w:val="22"/>
          <w:lang w:val="en-US"/>
        </w:rPr>
        <w:t>on</w:t>
      </w:r>
      <w:r w:rsidR="00362D12" w:rsidRPr="00BC19B2">
        <w:rPr>
          <w:rFonts w:ascii="Helvetica Neue" w:hAnsi="Helvetica Neue" w:cs="Arial"/>
          <w:szCs w:val="22"/>
          <w:lang w:val="en-US"/>
        </w:rPr>
        <w:t xml:space="preserve"> how </w:t>
      </w:r>
      <w:r w:rsidR="00555696" w:rsidRPr="00BC19B2">
        <w:rPr>
          <w:rFonts w:ascii="Helvetica Neue" w:hAnsi="Helvetica Neue" w:cs="Arial"/>
          <w:szCs w:val="22"/>
          <w:lang w:val="en-US"/>
        </w:rPr>
        <w:t xml:space="preserve">the </w:t>
      </w:r>
      <w:r w:rsidR="00362D12" w:rsidRPr="00BC19B2">
        <w:rPr>
          <w:rFonts w:ascii="Helvetica Neue" w:hAnsi="Helvetica Neue" w:cs="Arial"/>
          <w:szCs w:val="22"/>
          <w:lang w:val="en-US"/>
        </w:rPr>
        <w:t>accountability of the Supporting Organizations and Advisory Committees</w:t>
      </w:r>
      <w:r w:rsidR="00555696" w:rsidRPr="00BC19B2">
        <w:rPr>
          <w:rFonts w:ascii="Helvetica Neue" w:hAnsi="Helvetica Neue" w:cs="Arial"/>
          <w:szCs w:val="22"/>
          <w:lang w:val="en-US"/>
        </w:rPr>
        <w:t xml:space="preserve"> could be enhanced</w:t>
      </w:r>
      <w:r w:rsidR="00362D12" w:rsidRPr="00BC19B2">
        <w:rPr>
          <w:rFonts w:ascii="Helvetica Neue" w:hAnsi="Helvetica Neue" w:cs="Arial"/>
          <w:szCs w:val="22"/>
          <w:lang w:val="en-US"/>
        </w:rPr>
        <w:t xml:space="preserve">. As the focus of Work Stream 1 recommendations is to ensure </w:t>
      </w:r>
      <w:r w:rsidR="00701117" w:rsidRPr="00BC19B2">
        <w:rPr>
          <w:rFonts w:ascii="Helvetica Neue" w:hAnsi="Helvetica Neue" w:cs="Arial"/>
          <w:szCs w:val="22"/>
          <w:lang w:val="en-US"/>
        </w:rPr>
        <w:t xml:space="preserve">that the </w:t>
      </w:r>
      <w:r w:rsidR="00362D12" w:rsidRPr="00BC19B2">
        <w:rPr>
          <w:rFonts w:ascii="Helvetica Neue" w:hAnsi="Helvetica Neue" w:cs="Arial"/>
          <w:szCs w:val="22"/>
          <w:lang w:val="en-US"/>
        </w:rPr>
        <w:t xml:space="preserve">accountability enhancements necessary for the IANA </w:t>
      </w:r>
      <w:r w:rsidR="004A7D89" w:rsidRPr="00BC19B2">
        <w:rPr>
          <w:rFonts w:ascii="Helvetica Neue" w:hAnsi="Helvetica Neue" w:cs="Arial"/>
          <w:szCs w:val="22"/>
          <w:lang w:val="en-US"/>
        </w:rPr>
        <w:t>S</w:t>
      </w:r>
      <w:r w:rsidR="00362D12" w:rsidRPr="00BC19B2">
        <w:rPr>
          <w:rFonts w:ascii="Helvetica Neue" w:hAnsi="Helvetica Neue" w:cs="Arial"/>
          <w:szCs w:val="22"/>
          <w:lang w:val="en-US"/>
        </w:rPr>
        <w:t xml:space="preserve">tewardship </w:t>
      </w:r>
      <w:r w:rsidR="004A7D89" w:rsidRPr="00BC19B2">
        <w:rPr>
          <w:rFonts w:ascii="Helvetica Neue" w:hAnsi="Helvetica Neue" w:cs="Arial"/>
          <w:szCs w:val="22"/>
          <w:lang w:val="en-US"/>
        </w:rPr>
        <w:t>T</w:t>
      </w:r>
      <w:r w:rsidR="00362D12" w:rsidRPr="00BC19B2">
        <w:rPr>
          <w:rFonts w:ascii="Helvetica Neue" w:hAnsi="Helvetica Neue" w:cs="Arial"/>
          <w:szCs w:val="22"/>
          <w:lang w:val="en-US"/>
        </w:rPr>
        <w:t>ransition to occur</w:t>
      </w:r>
      <w:r w:rsidR="00701117" w:rsidRPr="00BC19B2">
        <w:rPr>
          <w:rFonts w:ascii="Helvetica Neue" w:hAnsi="Helvetica Neue" w:cs="Arial"/>
          <w:szCs w:val="22"/>
          <w:lang w:val="en-US"/>
        </w:rPr>
        <w:t xml:space="preserve"> are in place</w:t>
      </w:r>
      <w:r w:rsidR="00362D12" w:rsidRPr="00BC19B2">
        <w:rPr>
          <w:rFonts w:ascii="Helvetica Neue" w:hAnsi="Helvetica Neue" w:cs="Arial"/>
          <w:szCs w:val="22"/>
          <w:lang w:val="en-US"/>
        </w:rPr>
        <w:t>, the CCWG-Accountability will discuss other aspects of this topic</w:t>
      </w:r>
      <w:r w:rsidR="00701117" w:rsidRPr="00BC19B2">
        <w:rPr>
          <w:rFonts w:ascii="Helvetica Neue" w:hAnsi="Helvetica Neue" w:cs="Arial"/>
          <w:szCs w:val="22"/>
          <w:lang w:val="en-US"/>
        </w:rPr>
        <w:t xml:space="preserve"> </w:t>
      </w:r>
      <w:r w:rsidR="00362D12" w:rsidRPr="00BC19B2">
        <w:rPr>
          <w:rFonts w:ascii="Helvetica Neue" w:hAnsi="Helvetica Neue" w:cs="Arial"/>
          <w:szCs w:val="22"/>
          <w:lang w:val="en-US"/>
        </w:rPr>
        <w:t>as part of Work Stream 2</w:t>
      </w:r>
      <w:r w:rsidR="00701117" w:rsidRPr="00BC19B2">
        <w:rPr>
          <w:rFonts w:ascii="Helvetica Neue" w:hAnsi="Helvetica Neue" w:cs="Arial"/>
          <w:szCs w:val="22"/>
          <w:lang w:val="en-US"/>
        </w:rPr>
        <w:t>.</w:t>
      </w:r>
    </w:p>
    <w:p w14:paraId="2098D3D3" w14:textId="77777777" w:rsidR="009566F0" w:rsidRDefault="009566F0" w:rsidP="00AC35E4">
      <w:pPr>
        <w:pStyle w:val="Heading2"/>
        <w:spacing w:before="120"/>
      </w:pPr>
      <w:bookmarkStart w:id="61" w:name="_Toc308533452"/>
      <w:bookmarkStart w:id="62" w:name="_Toc308544634"/>
    </w:p>
    <w:p w14:paraId="50A62019" w14:textId="6B80AFE0" w:rsidR="008E7600" w:rsidRPr="00313856" w:rsidRDefault="008E7600" w:rsidP="008E7600">
      <w:pPr>
        <w:pStyle w:val="Heading1"/>
        <w:rPr>
          <w:lang w:val="en-US"/>
        </w:rPr>
      </w:pPr>
      <w:bookmarkStart w:id="63" w:name="_Toc308967830"/>
      <w:r>
        <w:rPr>
          <w:lang w:val="en-US"/>
        </w:rPr>
        <w:t>Recommendation #1</w:t>
      </w:r>
      <w:r w:rsidR="00FB6507">
        <w:rPr>
          <w:lang w:val="en-US"/>
        </w:rPr>
        <w:t>1</w:t>
      </w:r>
      <w:r w:rsidRPr="00313856">
        <w:rPr>
          <w:lang w:val="en-US"/>
        </w:rPr>
        <w:t xml:space="preserve">: </w:t>
      </w:r>
      <w:r w:rsidRPr="00BC19B2">
        <w:rPr>
          <w:lang w:val="en-US"/>
        </w:rPr>
        <w:t>Executing stress tests to identify and diminish risks to</w:t>
      </w:r>
      <w:r>
        <w:rPr>
          <w:lang w:val="en-US"/>
        </w:rPr>
        <w:t xml:space="preserve"> the Internet’s</w:t>
      </w:r>
      <w:r w:rsidRPr="00BC19B2">
        <w:rPr>
          <w:lang w:val="en-US"/>
        </w:rPr>
        <w:t xml:space="preserve"> security, stability, and resiliency</w:t>
      </w:r>
      <w:bookmarkEnd w:id="63"/>
    </w:p>
    <w:p w14:paraId="254ED93F" w14:textId="77777777" w:rsidR="008E7600" w:rsidRPr="008E7600" w:rsidRDefault="008E7600" w:rsidP="008E7600"/>
    <w:bookmarkEnd w:id="61"/>
    <w:bookmarkEnd w:id="62"/>
    <w:p w14:paraId="67D71040" w14:textId="77777777" w:rsidR="002F4C25" w:rsidRPr="00BC19B2" w:rsidRDefault="000A5B39" w:rsidP="00AC35E4">
      <w:pPr>
        <w:widowControl w:val="0"/>
        <w:autoSpaceDE w:val="0"/>
        <w:autoSpaceDN w:val="0"/>
        <w:adjustRightInd w:val="0"/>
        <w:spacing w:before="120" w:after="120"/>
        <w:rPr>
          <w:rFonts w:ascii="Helvetica Neue" w:hAnsi="Helvetica Neue" w:cs="Arial"/>
          <w:szCs w:val="22"/>
          <w:lang w:val="en-US"/>
        </w:rPr>
      </w:pPr>
      <w:r w:rsidRPr="00BC19B2">
        <w:rPr>
          <w:rFonts w:ascii="Helvetica Neue" w:hAnsi="Helvetica Neue" w:cs="Arial"/>
          <w:szCs w:val="22"/>
          <w:lang w:val="en-US"/>
        </w:rPr>
        <w:t xml:space="preserve">The CCWG-Accountability Charter calls for stress testing to assess the adequacy of existing and proposed accountability mechanisms available to the ICANN community, in the face of plausible and problematic scenarios that could confront the organization.   A total of 37 stress tests are developed in this proposal, addressing financial crises, legal challenges, failure to meet operational expectations, and failure of ICANN to follow its commitments and </w:t>
      </w:r>
      <w:r w:rsidR="00542CB7" w:rsidRPr="00BC19B2">
        <w:rPr>
          <w:rFonts w:ascii="Helvetica Neue" w:hAnsi="Helvetica Neue" w:cs="Arial"/>
          <w:szCs w:val="22"/>
          <w:lang w:val="en-US"/>
        </w:rPr>
        <w:t>B</w:t>
      </w:r>
      <w:r w:rsidRPr="00BC19B2">
        <w:rPr>
          <w:rFonts w:ascii="Helvetica Neue" w:hAnsi="Helvetica Neue" w:cs="Arial"/>
          <w:szCs w:val="22"/>
          <w:lang w:val="en-US"/>
        </w:rPr>
        <w:t xml:space="preserve">ylaws.   </w:t>
      </w:r>
      <w:r w:rsidR="00F06A8D">
        <w:rPr>
          <w:rFonts w:ascii="Helvetica Neue" w:hAnsi="Helvetica Neue" w:cs="Arial"/>
          <w:szCs w:val="22"/>
          <w:lang w:val="en-US"/>
        </w:rPr>
        <w:br/>
      </w:r>
    </w:p>
    <w:p w14:paraId="409767AD" w14:textId="77777777" w:rsidR="00C704ED" w:rsidRPr="00BC19B2" w:rsidRDefault="00842B75" w:rsidP="00AC35E4">
      <w:pPr>
        <w:widowControl w:val="0"/>
        <w:autoSpaceDE w:val="0"/>
        <w:autoSpaceDN w:val="0"/>
        <w:adjustRightInd w:val="0"/>
        <w:spacing w:before="120" w:after="120"/>
        <w:rPr>
          <w:rFonts w:ascii="Helvetica Neue" w:hAnsi="Helvetica Neue" w:cs="Arial"/>
          <w:szCs w:val="22"/>
          <w:lang w:val="en-US"/>
        </w:rPr>
      </w:pPr>
      <w:r w:rsidRPr="00BC19B2">
        <w:rPr>
          <w:rFonts w:ascii="Helvetica Neue" w:hAnsi="Helvetica Neue" w:cs="Arial"/>
          <w:noProof/>
          <w:szCs w:val="22"/>
          <w:lang w:val="en-US"/>
        </w:rPr>
        <w:drawing>
          <wp:inline distT="0" distB="0" distL="0" distR="0" wp14:anchorId="15397974" wp14:editId="58F51EC5">
            <wp:extent cx="5723255" cy="1955800"/>
            <wp:effectExtent l="0" t="0" r="0" b="0"/>
            <wp:docPr id="31" name="Picture 31" descr="HIJE-3446:Users:hillaryjett:Downloads:PNGs:XPL_ICAN_1515 ccwg-170_stress_test_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IJE-3446:Users:hillaryjett:Downloads:PNGs:XPL_ICAN_1515 ccwg-170_stress_test_01.png"/>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5723255" cy="1955800"/>
                    </a:xfrm>
                    <a:prstGeom prst="rect">
                      <a:avLst/>
                    </a:prstGeom>
                    <a:noFill/>
                    <a:ln>
                      <a:noFill/>
                    </a:ln>
                  </pic:spPr>
                </pic:pic>
              </a:graphicData>
            </a:graphic>
          </wp:inline>
        </w:drawing>
      </w:r>
    </w:p>
    <w:p w14:paraId="0B713E6E" w14:textId="77777777" w:rsidR="00842B75" w:rsidRPr="00BC19B2" w:rsidRDefault="00842B75" w:rsidP="00AC35E4">
      <w:pPr>
        <w:widowControl w:val="0"/>
        <w:autoSpaceDE w:val="0"/>
        <w:autoSpaceDN w:val="0"/>
        <w:adjustRightInd w:val="0"/>
        <w:spacing w:before="120" w:after="120"/>
        <w:rPr>
          <w:rFonts w:ascii="Helvetica Neue" w:hAnsi="Helvetica Neue" w:cs="Arial"/>
          <w:szCs w:val="22"/>
          <w:lang w:val="en-US"/>
        </w:rPr>
      </w:pPr>
    </w:p>
    <w:p w14:paraId="1274A8A1" w14:textId="77777777" w:rsidR="0090417A" w:rsidRPr="00BC19B2" w:rsidRDefault="0090417A" w:rsidP="00AC35E4">
      <w:pPr>
        <w:widowControl w:val="0"/>
        <w:autoSpaceDE w:val="0"/>
        <w:autoSpaceDN w:val="0"/>
        <w:adjustRightInd w:val="0"/>
        <w:spacing w:before="120" w:after="120"/>
        <w:rPr>
          <w:rFonts w:ascii="Helvetica Neue" w:hAnsi="Helvetica Neue" w:cs="Arial"/>
          <w:szCs w:val="22"/>
          <w:lang w:val="en-US"/>
        </w:rPr>
      </w:pPr>
      <w:r w:rsidRPr="00BC19B2">
        <w:rPr>
          <w:rFonts w:ascii="Helvetica Neue" w:hAnsi="Helvetica Neue" w:cs="Arial"/>
          <w:szCs w:val="22"/>
          <w:lang w:val="en-US"/>
        </w:rPr>
        <w:t>The stress tests address</w:t>
      </w:r>
      <w:r w:rsidR="00C704ED" w:rsidRPr="00BC19B2">
        <w:rPr>
          <w:rFonts w:ascii="Helvetica Neue" w:hAnsi="Helvetica Neue" w:cs="Arial"/>
          <w:szCs w:val="22"/>
          <w:lang w:val="en-US"/>
        </w:rPr>
        <w:t>ed</w:t>
      </w:r>
      <w:r w:rsidRPr="00BC19B2">
        <w:rPr>
          <w:rFonts w:ascii="Helvetica Neue" w:hAnsi="Helvetica Neue" w:cs="Arial"/>
          <w:szCs w:val="22"/>
          <w:lang w:val="en-US"/>
        </w:rPr>
        <w:t xml:space="preserve"> the following areas:</w:t>
      </w:r>
    </w:p>
    <w:p w14:paraId="2075D17A" w14:textId="77777777" w:rsidR="0090417A" w:rsidRPr="00BC19B2" w:rsidRDefault="0090417A" w:rsidP="00AC35E4">
      <w:pPr>
        <w:pStyle w:val="ListParagraph"/>
        <w:widowControl w:val="0"/>
        <w:numPr>
          <w:ilvl w:val="0"/>
          <w:numId w:val="35"/>
        </w:numPr>
        <w:autoSpaceDE w:val="0"/>
        <w:autoSpaceDN w:val="0"/>
        <w:adjustRightInd w:val="0"/>
        <w:spacing w:before="120" w:after="120"/>
        <w:contextualSpacing w:val="0"/>
        <w:rPr>
          <w:rFonts w:ascii="Helvetica Neue" w:hAnsi="Helvetica Neue" w:cs="Arial"/>
          <w:szCs w:val="22"/>
          <w:lang w:val="en-US"/>
        </w:rPr>
      </w:pPr>
      <w:r w:rsidRPr="00BC19B2">
        <w:rPr>
          <w:rFonts w:ascii="Helvetica Neue" w:hAnsi="Helvetica Neue" w:cs="Arial"/>
          <w:szCs w:val="22"/>
          <w:lang w:val="en-US"/>
        </w:rPr>
        <w:lastRenderedPageBreak/>
        <w:t>F</w:t>
      </w:r>
      <w:r w:rsidR="00CF5344" w:rsidRPr="00BC19B2">
        <w:rPr>
          <w:rFonts w:ascii="Helvetica Neue" w:hAnsi="Helvetica Neue" w:cs="Arial"/>
          <w:szCs w:val="22"/>
          <w:lang w:val="en-US"/>
        </w:rPr>
        <w:t>inancial crisis or insolvency</w:t>
      </w:r>
    </w:p>
    <w:p w14:paraId="62F1F682" w14:textId="77777777" w:rsidR="0090417A" w:rsidRPr="00BC19B2" w:rsidRDefault="0090417A" w:rsidP="00AC35E4">
      <w:pPr>
        <w:pStyle w:val="ListParagraph"/>
        <w:widowControl w:val="0"/>
        <w:numPr>
          <w:ilvl w:val="0"/>
          <w:numId w:val="35"/>
        </w:numPr>
        <w:autoSpaceDE w:val="0"/>
        <w:autoSpaceDN w:val="0"/>
        <w:adjustRightInd w:val="0"/>
        <w:spacing w:before="120" w:after="120"/>
        <w:contextualSpacing w:val="0"/>
        <w:rPr>
          <w:rFonts w:ascii="Helvetica Neue" w:hAnsi="Helvetica Neue" w:cs="Arial"/>
          <w:szCs w:val="22"/>
          <w:lang w:val="en-US"/>
        </w:rPr>
      </w:pPr>
      <w:r w:rsidRPr="00BC19B2">
        <w:rPr>
          <w:rFonts w:ascii="Helvetica Neue" w:hAnsi="Helvetica Neue" w:cs="Arial"/>
          <w:szCs w:val="22"/>
          <w:lang w:val="en-US"/>
        </w:rPr>
        <w:t>F</w:t>
      </w:r>
      <w:r w:rsidR="00362D12" w:rsidRPr="00BC19B2">
        <w:rPr>
          <w:rFonts w:ascii="Helvetica Neue" w:hAnsi="Helvetica Neue" w:cs="Arial"/>
          <w:szCs w:val="22"/>
          <w:lang w:val="en-US"/>
        </w:rPr>
        <w:t xml:space="preserve">ailure to meet operational expectations </w:t>
      </w:r>
    </w:p>
    <w:p w14:paraId="778AB41D" w14:textId="77777777" w:rsidR="00CF5344" w:rsidRPr="00BC19B2" w:rsidRDefault="00CF5344" w:rsidP="00AC35E4">
      <w:pPr>
        <w:pStyle w:val="ListParagraph"/>
        <w:widowControl w:val="0"/>
        <w:numPr>
          <w:ilvl w:val="0"/>
          <w:numId w:val="35"/>
        </w:numPr>
        <w:autoSpaceDE w:val="0"/>
        <w:autoSpaceDN w:val="0"/>
        <w:adjustRightInd w:val="0"/>
        <w:spacing w:before="120" w:after="120"/>
        <w:contextualSpacing w:val="0"/>
        <w:rPr>
          <w:rFonts w:ascii="Helvetica Neue" w:hAnsi="Helvetica Neue" w:cs="Arial"/>
          <w:szCs w:val="22"/>
          <w:lang w:val="en-US"/>
        </w:rPr>
      </w:pPr>
      <w:r w:rsidRPr="00BC19B2">
        <w:rPr>
          <w:rFonts w:ascii="Helvetica Neue" w:hAnsi="Helvetica Neue" w:cs="Arial"/>
          <w:szCs w:val="22"/>
          <w:lang w:val="en-US"/>
        </w:rPr>
        <w:t>Legal/legislative action</w:t>
      </w:r>
    </w:p>
    <w:p w14:paraId="1F2CA30A" w14:textId="77777777" w:rsidR="00362D12" w:rsidRPr="00BC19B2" w:rsidRDefault="0090417A" w:rsidP="00AC35E4">
      <w:pPr>
        <w:pStyle w:val="ListParagraph"/>
        <w:widowControl w:val="0"/>
        <w:numPr>
          <w:ilvl w:val="0"/>
          <w:numId w:val="35"/>
        </w:numPr>
        <w:autoSpaceDE w:val="0"/>
        <w:autoSpaceDN w:val="0"/>
        <w:adjustRightInd w:val="0"/>
        <w:spacing w:before="120" w:after="120"/>
        <w:contextualSpacing w:val="0"/>
        <w:rPr>
          <w:rFonts w:ascii="Helvetica Neue" w:hAnsi="Helvetica Neue" w:cs="Arial"/>
          <w:szCs w:val="22"/>
          <w:lang w:val="en-US"/>
        </w:rPr>
      </w:pPr>
      <w:r w:rsidRPr="00BC19B2">
        <w:rPr>
          <w:rFonts w:ascii="Helvetica Neue" w:hAnsi="Helvetica Neue" w:cs="Arial"/>
          <w:szCs w:val="22"/>
          <w:lang w:val="en-US"/>
        </w:rPr>
        <w:t>F</w:t>
      </w:r>
      <w:r w:rsidR="00362D12" w:rsidRPr="00BC19B2">
        <w:rPr>
          <w:rFonts w:ascii="Helvetica Neue" w:hAnsi="Helvetica Neue" w:cs="Arial"/>
          <w:szCs w:val="22"/>
          <w:lang w:val="en-US"/>
        </w:rPr>
        <w:t>ailure of ICANN to follow its commitments and</w:t>
      </w:r>
      <w:r w:rsidR="00C704ED" w:rsidRPr="00BC19B2">
        <w:rPr>
          <w:rFonts w:ascii="Helvetica Neue" w:hAnsi="Helvetica Neue" w:cs="Arial"/>
          <w:szCs w:val="22"/>
          <w:lang w:val="en-US"/>
        </w:rPr>
        <w:t xml:space="preserve">/or adhere to the </w:t>
      </w:r>
      <w:r w:rsidRPr="00BC19B2">
        <w:rPr>
          <w:rFonts w:ascii="Helvetica Neue" w:hAnsi="Helvetica Neue" w:cs="Arial"/>
          <w:szCs w:val="22"/>
          <w:lang w:val="en-US"/>
        </w:rPr>
        <w:t>B</w:t>
      </w:r>
      <w:r w:rsidR="00362D12" w:rsidRPr="00BC19B2">
        <w:rPr>
          <w:rFonts w:ascii="Helvetica Neue" w:hAnsi="Helvetica Neue" w:cs="Arial"/>
          <w:szCs w:val="22"/>
          <w:lang w:val="en-US"/>
        </w:rPr>
        <w:t>ylaws</w:t>
      </w:r>
    </w:p>
    <w:p w14:paraId="0E777CB2" w14:textId="77777777" w:rsidR="00C704ED" w:rsidRPr="00BC19B2" w:rsidRDefault="00C704ED" w:rsidP="00AC35E4">
      <w:pPr>
        <w:widowControl w:val="0"/>
        <w:autoSpaceDE w:val="0"/>
        <w:autoSpaceDN w:val="0"/>
        <w:adjustRightInd w:val="0"/>
        <w:spacing w:before="120" w:after="120"/>
        <w:rPr>
          <w:rFonts w:ascii="Helvetica Neue" w:hAnsi="Helvetica Neue" w:cs="Arial"/>
          <w:szCs w:val="22"/>
          <w:lang w:val="en-US"/>
        </w:rPr>
      </w:pPr>
    </w:p>
    <w:p w14:paraId="18F765C6" w14:textId="77777777" w:rsidR="00362D12" w:rsidRPr="00BC19B2" w:rsidRDefault="00362D12" w:rsidP="00AC35E4">
      <w:pPr>
        <w:widowControl w:val="0"/>
        <w:autoSpaceDE w:val="0"/>
        <w:autoSpaceDN w:val="0"/>
        <w:adjustRightInd w:val="0"/>
        <w:spacing w:before="120" w:after="120"/>
        <w:rPr>
          <w:rFonts w:ascii="Helvetica Neue" w:hAnsi="Helvetica Neue" w:cs="Arial"/>
          <w:szCs w:val="22"/>
          <w:lang w:val="en-US"/>
        </w:rPr>
      </w:pPr>
      <w:r w:rsidRPr="00BC19B2">
        <w:rPr>
          <w:rFonts w:ascii="Helvetica Neue" w:hAnsi="Helvetica Neue" w:cs="Arial"/>
          <w:szCs w:val="22"/>
          <w:lang w:val="en-US"/>
        </w:rPr>
        <w:t xml:space="preserve">Some of the stress tests </w:t>
      </w:r>
      <w:r w:rsidR="00A4092B" w:rsidRPr="00BC19B2">
        <w:rPr>
          <w:rFonts w:ascii="Helvetica Neue" w:hAnsi="Helvetica Neue" w:cs="Arial"/>
          <w:szCs w:val="22"/>
          <w:lang w:val="en-US"/>
        </w:rPr>
        <w:t>called</w:t>
      </w:r>
      <w:r w:rsidRPr="00BC19B2">
        <w:rPr>
          <w:rFonts w:ascii="Helvetica Neue" w:hAnsi="Helvetica Neue" w:cs="Arial"/>
          <w:szCs w:val="22"/>
          <w:lang w:val="en-US"/>
        </w:rPr>
        <w:t xml:space="preserve"> for </w:t>
      </w:r>
      <w:r w:rsidR="00C704ED" w:rsidRPr="00BC19B2">
        <w:rPr>
          <w:rFonts w:ascii="Helvetica Neue" w:hAnsi="Helvetica Neue" w:cs="Arial"/>
          <w:szCs w:val="22"/>
          <w:lang w:val="en-US"/>
        </w:rPr>
        <w:t>B</w:t>
      </w:r>
      <w:r w:rsidRPr="00BC19B2">
        <w:rPr>
          <w:rFonts w:ascii="Helvetica Neue" w:hAnsi="Helvetica Neue" w:cs="Arial"/>
          <w:szCs w:val="22"/>
          <w:lang w:val="en-US"/>
        </w:rPr>
        <w:t>ylaw</w:t>
      </w:r>
      <w:r w:rsidR="00C704ED" w:rsidRPr="00BC19B2">
        <w:rPr>
          <w:rFonts w:ascii="Helvetica Neue" w:hAnsi="Helvetica Neue" w:cs="Arial"/>
          <w:szCs w:val="22"/>
          <w:lang w:val="en-US"/>
        </w:rPr>
        <w:t xml:space="preserve"> </w:t>
      </w:r>
      <w:r w:rsidRPr="00BC19B2">
        <w:rPr>
          <w:rFonts w:ascii="Helvetica Neue" w:hAnsi="Helvetica Neue" w:cs="Arial"/>
          <w:szCs w:val="22"/>
          <w:lang w:val="en-US"/>
        </w:rPr>
        <w:t xml:space="preserve">changes to enhance the accountability of ICANN to the community it serves. One change suggested by </w:t>
      </w:r>
      <w:r w:rsidR="00C704ED" w:rsidRPr="00BC19B2">
        <w:rPr>
          <w:rFonts w:ascii="Helvetica Neue" w:hAnsi="Helvetica Neue" w:cs="Arial"/>
          <w:szCs w:val="22"/>
          <w:lang w:val="en-US"/>
        </w:rPr>
        <w:t xml:space="preserve">the </w:t>
      </w:r>
      <w:r w:rsidRPr="00BC19B2">
        <w:rPr>
          <w:rFonts w:ascii="Helvetica Neue" w:hAnsi="Helvetica Neue" w:cs="Arial"/>
          <w:szCs w:val="22"/>
          <w:lang w:val="en-US"/>
        </w:rPr>
        <w:t>stress tests is to make</w:t>
      </w:r>
      <w:r w:rsidR="00863265" w:rsidRPr="00BC19B2">
        <w:rPr>
          <w:rFonts w:ascii="Helvetica Neue" w:hAnsi="Helvetica Neue" w:cs="Arial"/>
          <w:szCs w:val="22"/>
          <w:lang w:val="en-US"/>
        </w:rPr>
        <w:t xml:space="preserve"> parts of</w:t>
      </w:r>
      <w:r w:rsidRPr="00BC19B2">
        <w:rPr>
          <w:rFonts w:ascii="Helvetica Neue" w:hAnsi="Helvetica Neue" w:cs="Arial"/>
          <w:szCs w:val="22"/>
          <w:lang w:val="en-US"/>
        </w:rPr>
        <w:t xml:space="preserve"> the </w:t>
      </w:r>
      <w:hyperlink r:id="rId28" w:history="1">
        <w:r w:rsidRPr="00BC19B2">
          <w:rPr>
            <w:rStyle w:val="Hyperlink"/>
            <w:rFonts w:ascii="Helvetica Neue" w:hAnsi="Helvetica Neue" w:cs="Arial"/>
            <w:iCs/>
            <w:szCs w:val="22"/>
            <w:lang w:val="en-US"/>
          </w:rPr>
          <w:t>Affirmation of Commitments</w:t>
        </w:r>
        <w:r w:rsidRPr="00BC19B2">
          <w:rPr>
            <w:rStyle w:val="Hyperlink"/>
            <w:rFonts w:ascii="Helvetica Neue" w:hAnsi="Helvetica Neue" w:cs="Arial"/>
            <w:szCs w:val="22"/>
            <w:lang w:val="en-US"/>
          </w:rPr>
          <w:t> </w:t>
        </w:r>
      </w:hyperlink>
      <w:r w:rsidRPr="00BC19B2">
        <w:rPr>
          <w:rFonts w:ascii="Helvetica Neue" w:hAnsi="Helvetica Neue" w:cs="Arial"/>
          <w:szCs w:val="22"/>
          <w:lang w:val="en-US"/>
        </w:rPr>
        <w:t>part of</w:t>
      </w:r>
      <w:r w:rsidR="007A2BA1" w:rsidRPr="00BC19B2">
        <w:rPr>
          <w:rFonts w:ascii="Helvetica Neue" w:hAnsi="Helvetica Neue" w:cs="Arial"/>
          <w:szCs w:val="22"/>
          <w:lang w:val="en-US"/>
        </w:rPr>
        <w:t xml:space="preserve"> the</w:t>
      </w:r>
      <w:r w:rsidRPr="00BC19B2">
        <w:rPr>
          <w:rFonts w:ascii="Helvetica Neue" w:hAnsi="Helvetica Neue" w:cs="Arial"/>
          <w:szCs w:val="22"/>
          <w:lang w:val="en-US"/>
        </w:rPr>
        <w:t xml:space="preserve"> </w:t>
      </w:r>
      <w:hyperlink r:id="rId29" w:history="1">
        <w:r w:rsidRPr="00BC19B2">
          <w:rPr>
            <w:rStyle w:val="Hyperlink"/>
            <w:rFonts w:ascii="Helvetica Neue" w:hAnsi="Helvetica Neue" w:cs="Arial"/>
            <w:szCs w:val="22"/>
            <w:lang w:val="en-US"/>
          </w:rPr>
          <w:t xml:space="preserve">ICANN’s </w:t>
        </w:r>
        <w:r w:rsidR="0090417A" w:rsidRPr="00BC19B2">
          <w:rPr>
            <w:rStyle w:val="Hyperlink"/>
            <w:rFonts w:ascii="Helvetica Neue" w:hAnsi="Helvetica Neue" w:cs="Arial"/>
            <w:szCs w:val="22"/>
            <w:lang w:val="en-US"/>
          </w:rPr>
          <w:t>B</w:t>
        </w:r>
        <w:r w:rsidRPr="00BC19B2">
          <w:rPr>
            <w:rStyle w:val="Hyperlink"/>
            <w:rFonts w:ascii="Helvetica Neue" w:hAnsi="Helvetica Neue" w:cs="Arial"/>
            <w:szCs w:val="22"/>
            <w:lang w:val="en-US"/>
          </w:rPr>
          <w:t>ylaws</w:t>
        </w:r>
      </w:hyperlink>
      <w:r w:rsidRPr="00BC19B2">
        <w:rPr>
          <w:rFonts w:ascii="Helvetica Neue" w:hAnsi="Helvetica Neue" w:cs="Arial"/>
          <w:szCs w:val="22"/>
          <w:lang w:val="en-US"/>
        </w:rPr>
        <w:t>, since ICANN could decide to terminate the </w:t>
      </w:r>
      <w:r w:rsidRPr="00BC19B2">
        <w:rPr>
          <w:rFonts w:ascii="Helvetica Neue" w:hAnsi="Helvetica Neue" w:cs="Arial"/>
          <w:iCs/>
          <w:szCs w:val="22"/>
          <w:lang w:val="en-US"/>
        </w:rPr>
        <w:t>Affirmation</w:t>
      </w:r>
      <w:r w:rsidRPr="00BC19B2">
        <w:rPr>
          <w:rFonts w:ascii="Helvetica Neue" w:hAnsi="Helvetica Neue" w:cs="Arial"/>
          <w:szCs w:val="22"/>
          <w:lang w:val="en-US"/>
        </w:rPr>
        <w:t> </w:t>
      </w:r>
      <w:r w:rsidR="00A4092B" w:rsidRPr="00BC19B2">
        <w:rPr>
          <w:rFonts w:ascii="Helvetica Neue" w:hAnsi="Helvetica Neue" w:cs="Arial"/>
          <w:szCs w:val="22"/>
          <w:lang w:val="en-US"/>
        </w:rPr>
        <w:t xml:space="preserve">of </w:t>
      </w:r>
      <w:r w:rsidR="00863265" w:rsidRPr="00BC19B2">
        <w:rPr>
          <w:rFonts w:ascii="Helvetica Neue" w:hAnsi="Helvetica Neue" w:cs="Arial"/>
          <w:szCs w:val="22"/>
          <w:lang w:val="en-US"/>
        </w:rPr>
        <w:t>Commitments upon</w:t>
      </w:r>
      <w:r w:rsidR="007402ED" w:rsidRPr="00BC19B2">
        <w:rPr>
          <w:rFonts w:ascii="Helvetica Neue" w:hAnsi="Helvetica Neue" w:cs="Arial"/>
          <w:szCs w:val="22"/>
          <w:lang w:val="en-US"/>
        </w:rPr>
        <w:t xml:space="preserve"> the termination of the IANA Functions Cont</w:t>
      </w:r>
      <w:r w:rsidR="007A2BA1" w:rsidRPr="00BC19B2">
        <w:rPr>
          <w:rFonts w:ascii="Helvetica Neue" w:hAnsi="Helvetica Neue" w:cs="Arial"/>
          <w:szCs w:val="22"/>
          <w:lang w:val="en-US"/>
        </w:rPr>
        <w:t>ract between ICANN and the NTIA.</w:t>
      </w:r>
    </w:p>
    <w:p w14:paraId="66081DBE" w14:textId="77777777" w:rsidR="00435066" w:rsidRPr="00BC19B2" w:rsidRDefault="00362D12" w:rsidP="00AC35E4">
      <w:pPr>
        <w:spacing w:before="120" w:after="120"/>
        <w:rPr>
          <w:rFonts w:ascii="Helvetica Neue" w:hAnsi="Helvetica Neue" w:cs="Arial"/>
          <w:szCs w:val="22"/>
          <w:lang w:val="en-US"/>
        </w:rPr>
      </w:pPr>
      <w:r w:rsidRPr="00BC19B2">
        <w:rPr>
          <w:rFonts w:ascii="Helvetica Neue" w:hAnsi="Helvetica Neue" w:cs="Arial"/>
          <w:szCs w:val="22"/>
          <w:lang w:val="en-US"/>
        </w:rPr>
        <w:t xml:space="preserve">Another stress test identified the need to qualify ICANN’s obligation to seek a mutually </w:t>
      </w:r>
      <w:r w:rsidR="00EB3583" w:rsidRPr="00BC19B2">
        <w:rPr>
          <w:rFonts w:ascii="Helvetica Neue" w:hAnsi="Helvetica Neue" w:cs="Arial"/>
          <w:szCs w:val="22"/>
          <w:lang w:val="en-US"/>
        </w:rPr>
        <w:t xml:space="preserve">acceptable </w:t>
      </w:r>
      <w:r w:rsidRPr="00BC19B2">
        <w:rPr>
          <w:rFonts w:ascii="Helvetica Neue" w:hAnsi="Helvetica Neue" w:cs="Arial"/>
          <w:szCs w:val="22"/>
          <w:lang w:val="en-US"/>
        </w:rPr>
        <w:t>solution when rejecting advice from an Advisory Committee. Th</w:t>
      </w:r>
      <w:r w:rsidR="00863265" w:rsidRPr="00BC19B2">
        <w:rPr>
          <w:rFonts w:ascii="Helvetica Neue" w:hAnsi="Helvetica Neue" w:cs="Arial"/>
          <w:szCs w:val="22"/>
          <w:lang w:val="en-US"/>
        </w:rPr>
        <w:t>is resulted in a proposed</w:t>
      </w:r>
      <w:r w:rsidRPr="00BC19B2">
        <w:rPr>
          <w:rFonts w:ascii="Helvetica Neue" w:hAnsi="Helvetica Neue" w:cs="Arial"/>
          <w:szCs w:val="22"/>
          <w:lang w:val="en-US"/>
        </w:rPr>
        <w:t xml:space="preserve"> </w:t>
      </w:r>
      <w:r w:rsidR="00D350E5" w:rsidRPr="00BC19B2">
        <w:rPr>
          <w:rFonts w:ascii="Helvetica Neue" w:hAnsi="Helvetica Neue" w:cs="Arial"/>
          <w:szCs w:val="22"/>
          <w:lang w:val="en-US"/>
        </w:rPr>
        <w:t>B</w:t>
      </w:r>
      <w:r w:rsidRPr="00BC19B2">
        <w:rPr>
          <w:rFonts w:ascii="Helvetica Neue" w:hAnsi="Helvetica Neue" w:cs="Arial"/>
          <w:szCs w:val="22"/>
          <w:lang w:val="en-US"/>
        </w:rPr>
        <w:t>ylaws change </w:t>
      </w:r>
      <w:r w:rsidR="00863265" w:rsidRPr="00BC19B2">
        <w:rPr>
          <w:rFonts w:ascii="Helvetica Neue" w:hAnsi="Helvetica Neue" w:cs="Arial"/>
          <w:szCs w:val="22"/>
          <w:lang w:val="en-US"/>
        </w:rPr>
        <w:t>that</w:t>
      </w:r>
      <w:r w:rsidRPr="00BC19B2">
        <w:rPr>
          <w:rFonts w:ascii="Helvetica Neue" w:hAnsi="Helvetica Neue" w:cs="Arial"/>
          <w:szCs w:val="22"/>
          <w:lang w:val="en-US"/>
        </w:rPr>
        <w:t xml:space="preserve"> would </w:t>
      </w:r>
      <w:r w:rsidR="00863265" w:rsidRPr="00BC19B2">
        <w:rPr>
          <w:rFonts w:ascii="Helvetica Neue" w:hAnsi="Helvetica Neue" w:cs="Arial"/>
          <w:szCs w:val="22"/>
          <w:lang w:val="en-US"/>
        </w:rPr>
        <w:t>ensure</w:t>
      </w:r>
      <w:r w:rsidRPr="00BC19B2">
        <w:rPr>
          <w:rFonts w:ascii="Helvetica Neue" w:hAnsi="Helvetica Neue" w:cs="Arial"/>
          <w:szCs w:val="22"/>
          <w:lang w:val="en-US"/>
        </w:rPr>
        <w:t xml:space="preserve"> th</w:t>
      </w:r>
      <w:r w:rsidR="00863265" w:rsidRPr="00BC19B2">
        <w:rPr>
          <w:rFonts w:ascii="Helvetica Neue" w:hAnsi="Helvetica Neue" w:cs="Arial"/>
          <w:szCs w:val="22"/>
          <w:lang w:val="en-US"/>
        </w:rPr>
        <w:t xml:space="preserve">at the </w:t>
      </w:r>
      <w:r w:rsidRPr="00BC19B2">
        <w:rPr>
          <w:rFonts w:ascii="Helvetica Neue" w:hAnsi="Helvetica Neue" w:cs="Arial"/>
          <w:szCs w:val="22"/>
          <w:lang w:val="en-US"/>
        </w:rPr>
        <w:t>obligation</w:t>
      </w:r>
      <w:r w:rsidR="00863265" w:rsidRPr="00BC19B2">
        <w:rPr>
          <w:rFonts w:ascii="Helvetica Neue" w:hAnsi="Helvetica Neue" w:cs="Arial"/>
          <w:szCs w:val="22"/>
          <w:lang w:val="en-US"/>
        </w:rPr>
        <w:t xml:space="preserve"> to seek a mutually </w:t>
      </w:r>
      <w:r w:rsidR="00EB3583" w:rsidRPr="00BC19B2">
        <w:rPr>
          <w:rFonts w:ascii="Helvetica Neue" w:hAnsi="Helvetica Neue" w:cs="Arial"/>
          <w:szCs w:val="22"/>
          <w:lang w:val="en-US"/>
        </w:rPr>
        <w:t xml:space="preserve">acceptable </w:t>
      </w:r>
      <w:r w:rsidR="00863265" w:rsidRPr="00BC19B2">
        <w:rPr>
          <w:rFonts w:ascii="Helvetica Neue" w:hAnsi="Helvetica Neue" w:cs="Arial"/>
          <w:szCs w:val="22"/>
          <w:lang w:val="en-US"/>
        </w:rPr>
        <w:t>solution</w:t>
      </w:r>
      <w:r w:rsidRPr="00BC19B2">
        <w:rPr>
          <w:rFonts w:ascii="Helvetica Neue" w:hAnsi="Helvetica Neue" w:cs="Arial"/>
          <w:szCs w:val="22"/>
          <w:lang w:val="en-US"/>
        </w:rPr>
        <w:t xml:space="preserve"> only </w:t>
      </w:r>
      <w:r w:rsidR="00863265" w:rsidRPr="00BC19B2">
        <w:rPr>
          <w:rFonts w:ascii="Helvetica Neue" w:hAnsi="Helvetica Neue" w:cs="Arial"/>
          <w:szCs w:val="22"/>
          <w:lang w:val="en-US"/>
        </w:rPr>
        <w:t xml:space="preserve">applied for </w:t>
      </w:r>
      <w:r w:rsidRPr="00BC19B2">
        <w:rPr>
          <w:rFonts w:ascii="Helvetica Neue" w:hAnsi="Helvetica Neue" w:cs="Arial"/>
          <w:szCs w:val="22"/>
          <w:lang w:val="en-US"/>
        </w:rPr>
        <w:t>advice that was supported by cons</w:t>
      </w:r>
      <w:r w:rsidR="00863265" w:rsidRPr="00BC19B2">
        <w:rPr>
          <w:rFonts w:ascii="Helvetica Neue" w:hAnsi="Helvetica Neue" w:cs="Arial"/>
          <w:szCs w:val="22"/>
          <w:lang w:val="en-US"/>
        </w:rPr>
        <w:t xml:space="preserve">ensus of the Advisory Committee. This would </w:t>
      </w:r>
      <w:r w:rsidRPr="00BC19B2">
        <w:rPr>
          <w:rFonts w:ascii="Helvetica Neue" w:hAnsi="Helvetica Neue" w:cs="Arial"/>
          <w:szCs w:val="22"/>
          <w:lang w:val="en-US"/>
        </w:rPr>
        <w:t>avoid requiring ICANN to arbitrate between Adv</w:t>
      </w:r>
      <w:r w:rsidR="00863265" w:rsidRPr="00BC19B2">
        <w:rPr>
          <w:rFonts w:ascii="Helvetica Neue" w:hAnsi="Helvetica Neue" w:cs="Arial"/>
          <w:szCs w:val="22"/>
          <w:lang w:val="en-US"/>
        </w:rPr>
        <w:t>isory Committee members with differing</w:t>
      </w:r>
      <w:r w:rsidRPr="00BC19B2">
        <w:rPr>
          <w:rFonts w:ascii="Helvetica Neue" w:hAnsi="Helvetica Neue" w:cs="Arial"/>
          <w:szCs w:val="22"/>
          <w:lang w:val="en-US"/>
        </w:rPr>
        <w:t xml:space="preserve"> views.</w:t>
      </w:r>
    </w:p>
    <w:p w14:paraId="6069E06E" w14:textId="77777777" w:rsidR="00362D12" w:rsidRPr="0044542B" w:rsidRDefault="00170112" w:rsidP="00AC35E4">
      <w:pPr>
        <w:spacing w:before="120" w:after="120"/>
        <w:rPr>
          <w:rFonts w:ascii="Helvetica Neue" w:hAnsi="Helvetica Neue" w:cs="Arial"/>
          <w:i/>
          <w:szCs w:val="22"/>
          <w:lang w:val="en-US"/>
        </w:rPr>
      </w:pPr>
      <w:r w:rsidRPr="0044542B">
        <w:rPr>
          <w:rFonts w:ascii="Helvetica Neue" w:hAnsi="Helvetica Neue" w:cs="Arial"/>
          <w:bCs/>
          <w:i/>
          <w:szCs w:val="22"/>
          <w:lang w:val="en-US"/>
        </w:rPr>
        <w:t>[</w:t>
      </w:r>
      <w:r w:rsidR="00362D12" w:rsidRPr="0044542B">
        <w:rPr>
          <w:rFonts w:ascii="Helvetica Neue" w:hAnsi="Helvetica Neue" w:cs="Arial"/>
          <w:bCs/>
          <w:i/>
          <w:szCs w:val="22"/>
          <w:lang w:val="en-US"/>
        </w:rPr>
        <w:t xml:space="preserve">The stress test to </w:t>
      </w:r>
      <w:r w:rsidR="007A2BA1" w:rsidRPr="0044542B">
        <w:rPr>
          <w:rFonts w:ascii="Helvetica Neue" w:hAnsi="Helvetica Neue" w:cs="Arial"/>
          <w:bCs/>
          <w:i/>
          <w:szCs w:val="22"/>
          <w:lang w:val="en-US"/>
        </w:rPr>
        <w:t>a</w:t>
      </w:r>
      <w:r w:rsidR="00362D12" w:rsidRPr="0044542B">
        <w:rPr>
          <w:rFonts w:ascii="Helvetica Neue" w:hAnsi="Helvetica Neue" w:cs="Arial"/>
          <w:bCs/>
          <w:i/>
          <w:szCs w:val="22"/>
          <w:lang w:val="en-US"/>
        </w:rPr>
        <w:t xml:space="preserve">ssess </w:t>
      </w:r>
      <w:r w:rsidR="007A2BA1" w:rsidRPr="0044542B">
        <w:rPr>
          <w:rFonts w:ascii="Helvetica Neue" w:hAnsi="Helvetica Neue" w:cs="Arial"/>
          <w:bCs/>
          <w:i/>
          <w:szCs w:val="22"/>
          <w:lang w:val="en-US"/>
        </w:rPr>
        <w:t>a</w:t>
      </w:r>
      <w:r w:rsidR="00362D12" w:rsidRPr="0044542B">
        <w:rPr>
          <w:rFonts w:ascii="Helvetica Neue" w:hAnsi="Helvetica Neue" w:cs="Arial"/>
          <w:bCs/>
          <w:i/>
          <w:szCs w:val="22"/>
          <w:lang w:val="en-US"/>
        </w:rPr>
        <w:t xml:space="preserve">ccountability </w:t>
      </w:r>
      <w:r w:rsidR="007A2BA1" w:rsidRPr="0044542B">
        <w:rPr>
          <w:rFonts w:ascii="Helvetica Neue" w:hAnsi="Helvetica Neue" w:cs="Arial"/>
          <w:bCs/>
          <w:i/>
          <w:szCs w:val="22"/>
          <w:lang w:val="en-US"/>
        </w:rPr>
        <w:t>m</w:t>
      </w:r>
      <w:r w:rsidR="00362D12" w:rsidRPr="0044542B">
        <w:rPr>
          <w:rFonts w:ascii="Helvetica Neue" w:hAnsi="Helvetica Neue" w:cs="Arial"/>
          <w:bCs/>
          <w:i/>
          <w:szCs w:val="22"/>
          <w:lang w:val="en-US"/>
        </w:rPr>
        <w:t>echanisms (S</w:t>
      </w:r>
      <w:r w:rsidR="0090417A" w:rsidRPr="0044542B">
        <w:rPr>
          <w:rFonts w:ascii="Helvetica Neue" w:hAnsi="Helvetica Neue" w:cs="Arial"/>
          <w:bCs/>
          <w:i/>
          <w:szCs w:val="22"/>
          <w:lang w:val="en-US"/>
        </w:rPr>
        <w:t xml:space="preserve">tress </w:t>
      </w:r>
      <w:r w:rsidR="00362D12" w:rsidRPr="0044542B">
        <w:rPr>
          <w:rFonts w:ascii="Helvetica Neue" w:hAnsi="Helvetica Neue" w:cs="Arial"/>
          <w:bCs/>
          <w:i/>
          <w:szCs w:val="22"/>
          <w:lang w:val="en-US"/>
        </w:rPr>
        <w:t>T</w:t>
      </w:r>
      <w:r w:rsidR="0090417A" w:rsidRPr="0044542B">
        <w:rPr>
          <w:rFonts w:ascii="Helvetica Neue" w:hAnsi="Helvetica Neue" w:cs="Arial"/>
          <w:bCs/>
          <w:i/>
          <w:szCs w:val="22"/>
          <w:lang w:val="en-US"/>
        </w:rPr>
        <w:t>est</w:t>
      </w:r>
      <w:r w:rsidR="00362D12" w:rsidRPr="0044542B">
        <w:rPr>
          <w:rFonts w:ascii="Helvetica Neue" w:hAnsi="Helvetica Neue" w:cs="Arial"/>
          <w:bCs/>
          <w:i/>
          <w:szCs w:val="22"/>
          <w:lang w:val="en-US"/>
        </w:rPr>
        <w:t xml:space="preserve"> 18) looks at how ICANN receives and reacts to advice from the Government Advisory Committee (GAC).</w:t>
      </w:r>
      <w:r w:rsidR="00362D12" w:rsidRPr="0044542B">
        <w:rPr>
          <w:rFonts w:ascii="Helvetica Neue" w:hAnsi="Helvetica Neue" w:cs="Arial"/>
          <w:b/>
          <w:bCs/>
          <w:i/>
          <w:szCs w:val="22"/>
          <w:lang w:val="en-US"/>
        </w:rPr>
        <w:t xml:space="preserve"> </w:t>
      </w:r>
      <w:r w:rsidR="00362D12" w:rsidRPr="0044542B">
        <w:rPr>
          <w:rFonts w:ascii="Helvetica Neue" w:hAnsi="Helvetica Neue" w:cs="Arial"/>
          <w:i/>
          <w:szCs w:val="22"/>
          <w:lang w:val="en-US"/>
        </w:rPr>
        <w:t xml:space="preserve">ICANN receives advice from its Advisory Committees. With regards to advice from the </w:t>
      </w:r>
      <w:r w:rsidR="007A2BA1" w:rsidRPr="0044542B">
        <w:rPr>
          <w:rFonts w:ascii="Helvetica Neue" w:hAnsi="Helvetica Neue" w:cs="Arial"/>
          <w:i/>
          <w:szCs w:val="22"/>
          <w:lang w:val="en-US"/>
        </w:rPr>
        <w:t>Governmental Advisory Committee</w:t>
      </w:r>
      <w:r w:rsidR="00362D12" w:rsidRPr="0044542B">
        <w:rPr>
          <w:rFonts w:ascii="Helvetica Neue" w:hAnsi="Helvetica Neue" w:cs="Arial"/>
          <w:i/>
          <w:szCs w:val="22"/>
          <w:lang w:val="en-US"/>
        </w:rPr>
        <w:t xml:space="preserve">, the ICANN Board is required by current ICANN Bylaws to seek “a mutually acceptable solution” if it chooses not to follow that advice, even if that advice does not have consensus and is opposed by a significant minority of the membership of the Government Advisory Committee. In the case of non-consensus advice, the community would find it difficult to hold the ICANN Board accountable for its actions if it was obliged to seek a negotiated solution with the </w:t>
      </w:r>
      <w:r w:rsidR="007A2BA1" w:rsidRPr="0044542B">
        <w:rPr>
          <w:rFonts w:ascii="Helvetica Neue" w:hAnsi="Helvetica Neue" w:cs="Arial"/>
          <w:i/>
          <w:szCs w:val="22"/>
          <w:lang w:val="en-US"/>
        </w:rPr>
        <w:t>Governmental Advisory Committee</w:t>
      </w:r>
      <w:r w:rsidR="00362D12" w:rsidRPr="0044542B">
        <w:rPr>
          <w:rFonts w:ascii="Helvetica Neue" w:hAnsi="Helvetica Neue" w:cs="Arial"/>
          <w:i/>
          <w:szCs w:val="22"/>
          <w:lang w:val="en-US"/>
        </w:rPr>
        <w:t>. As a result, the CCWG-Accountability sought a way to provide the ICANN Board with guidance on how it should handle such non-consensus advice.</w:t>
      </w:r>
      <w:r w:rsidR="00BC19B2" w:rsidRPr="0044542B">
        <w:rPr>
          <w:rFonts w:ascii="Helvetica Neue" w:hAnsi="Helvetica Neue" w:cs="Arial"/>
          <w:i/>
          <w:szCs w:val="22"/>
          <w:lang w:val="en-US"/>
        </w:rPr>
        <w:t xml:space="preserve"> </w:t>
      </w:r>
      <w:r w:rsidR="00BC19B2" w:rsidRPr="0044542B">
        <w:rPr>
          <w:rFonts w:ascii="Helvetica Neue" w:hAnsi="Helvetica Neue" w:cs="Arial"/>
          <w:i/>
          <w:szCs w:val="22"/>
          <w:highlight w:val="yellow"/>
          <w:lang w:val="en-US"/>
        </w:rPr>
        <w:t>At time of publication of this document, discussion of these details is still underway</w:t>
      </w:r>
      <w:r w:rsidR="00BC19B2" w:rsidRPr="0044542B">
        <w:rPr>
          <w:rFonts w:ascii="Helvetica Neue" w:hAnsi="Helvetica Neue" w:cs="Arial"/>
          <w:i/>
          <w:szCs w:val="22"/>
          <w:lang w:val="en-US"/>
        </w:rPr>
        <w:t>.</w:t>
      </w:r>
      <w:r w:rsidRPr="0044542B">
        <w:rPr>
          <w:rFonts w:ascii="Helvetica Neue" w:hAnsi="Helvetica Neue" w:cs="Arial"/>
          <w:i/>
          <w:szCs w:val="22"/>
          <w:lang w:val="en-US"/>
        </w:rPr>
        <w:t>]</w:t>
      </w:r>
      <w:r w:rsidR="00362D12" w:rsidRPr="0044542B">
        <w:rPr>
          <w:rFonts w:ascii="Helvetica Neue" w:hAnsi="Helvetica Neue" w:cs="Arial"/>
          <w:i/>
          <w:szCs w:val="22"/>
          <w:lang w:val="en-US"/>
        </w:rPr>
        <w:t xml:space="preserve"> </w:t>
      </w:r>
    </w:p>
    <w:p w14:paraId="58D3D711" w14:textId="77777777" w:rsidR="00362D12" w:rsidRPr="00BC19B2" w:rsidRDefault="00362D12" w:rsidP="00AC35E4">
      <w:pPr>
        <w:spacing w:before="120" w:after="120"/>
        <w:rPr>
          <w:rFonts w:ascii="Helvetica Neue" w:hAnsi="Helvetica Neue" w:cs="Arial"/>
          <w:szCs w:val="22"/>
          <w:lang w:val="en-US"/>
        </w:rPr>
      </w:pPr>
    </w:p>
    <w:p w14:paraId="6CC3B19E" w14:textId="5E4EB968" w:rsidR="008E7600" w:rsidRPr="00313856" w:rsidRDefault="00FB6507" w:rsidP="008E7600">
      <w:pPr>
        <w:pStyle w:val="Heading1"/>
        <w:rPr>
          <w:lang w:val="en-US"/>
        </w:rPr>
      </w:pPr>
      <w:bookmarkStart w:id="64" w:name="_Toc308967831"/>
      <w:r>
        <w:rPr>
          <w:lang w:val="en-US"/>
        </w:rPr>
        <w:t>Recommendation #12</w:t>
      </w:r>
      <w:r w:rsidR="008E7600" w:rsidRPr="00313856">
        <w:rPr>
          <w:lang w:val="en-US"/>
        </w:rPr>
        <w:t>:</w:t>
      </w:r>
      <w:r w:rsidR="008E7600">
        <w:rPr>
          <w:lang w:val="en-US"/>
        </w:rPr>
        <w:t xml:space="preserve"> </w:t>
      </w:r>
      <w:r w:rsidR="008E7600" w:rsidRPr="00BC19B2">
        <w:rPr>
          <w:lang w:val="en-US"/>
        </w:rPr>
        <w:t>Committing to further accountability work in Work Stream 2</w:t>
      </w:r>
      <w:bookmarkEnd w:id="64"/>
      <w:r w:rsidR="008E7600">
        <w:rPr>
          <w:lang w:val="en-US"/>
        </w:rPr>
        <w:br/>
      </w:r>
    </w:p>
    <w:p w14:paraId="48594B49" w14:textId="77777777" w:rsidR="00AB19BA" w:rsidRPr="00BC19B2" w:rsidRDefault="00AB19BA" w:rsidP="00AC35E4">
      <w:pPr>
        <w:spacing w:before="120" w:after="120"/>
        <w:rPr>
          <w:rFonts w:ascii="Helvetica Neue" w:hAnsi="Helvetica Neue" w:cs="Arial"/>
          <w:szCs w:val="22"/>
          <w:lang w:val="en-US"/>
        </w:rPr>
      </w:pPr>
      <w:r w:rsidRPr="00BC19B2">
        <w:rPr>
          <w:rFonts w:ascii="Helvetica Neue" w:hAnsi="Helvetica Neue" w:cs="Arial"/>
          <w:szCs w:val="22"/>
          <w:lang w:val="en-US"/>
        </w:rPr>
        <w:t xml:space="preserve">The CCWG-Accountability Work Stream 2 is focused on addressing those accountability topics for which a timeline for developing solutions may extend beyond the IANA Stewardship Transition. </w:t>
      </w:r>
    </w:p>
    <w:p w14:paraId="24AA0AA2" w14:textId="77777777" w:rsidR="00AB19BA" w:rsidRPr="00BC19B2" w:rsidRDefault="00AB19BA" w:rsidP="00AC35E4">
      <w:pPr>
        <w:spacing w:before="120" w:after="120"/>
        <w:rPr>
          <w:rFonts w:ascii="Helvetica Neue" w:hAnsi="Helvetica Neue" w:cs="Arial"/>
          <w:szCs w:val="22"/>
          <w:lang w:val="en-US"/>
        </w:rPr>
      </w:pPr>
      <w:r w:rsidRPr="00BC19B2">
        <w:rPr>
          <w:rFonts w:ascii="Helvetica Neue" w:hAnsi="Helvetica Neue" w:cs="Arial"/>
          <w:szCs w:val="22"/>
          <w:lang w:val="en-US"/>
        </w:rPr>
        <w:t>The community raised concerns that</w:t>
      </w:r>
      <w:r w:rsidR="00BB7439" w:rsidRPr="00BC19B2">
        <w:rPr>
          <w:rFonts w:ascii="Helvetica Neue" w:hAnsi="Helvetica Neue" w:cs="Arial"/>
          <w:szCs w:val="22"/>
          <w:lang w:val="en-US"/>
        </w:rPr>
        <w:t>, post-Transition,</w:t>
      </w:r>
      <w:r w:rsidRPr="00BC19B2">
        <w:rPr>
          <w:rFonts w:ascii="Helvetica Neue" w:hAnsi="Helvetica Neue" w:cs="Arial"/>
          <w:szCs w:val="22"/>
          <w:lang w:val="en-US"/>
        </w:rPr>
        <w:t xml:space="preserve"> there</w:t>
      </w:r>
      <w:r w:rsidR="00BB7439" w:rsidRPr="00BC19B2">
        <w:rPr>
          <w:rFonts w:ascii="Helvetica Neue" w:hAnsi="Helvetica Neue" w:cs="Arial"/>
          <w:szCs w:val="22"/>
          <w:lang w:val="en-US"/>
        </w:rPr>
        <w:t xml:space="preserve"> may be a</w:t>
      </w:r>
      <w:r w:rsidRPr="00BC19B2">
        <w:rPr>
          <w:rFonts w:ascii="Helvetica Neue" w:hAnsi="Helvetica Neue" w:cs="Arial"/>
          <w:szCs w:val="22"/>
          <w:lang w:val="en-US"/>
        </w:rPr>
        <w:t xml:space="preserve"> lack of incentive for ICANN to implement the proposals arising out of Work Stream 2. To bridge this gap, the CCWG-Accountability recommends that the</w:t>
      </w:r>
      <w:r w:rsidR="00B63857" w:rsidRPr="00BC19B2">
        <w:rPr>
          <w:rFonts w:ascii="Helvetica Neue" w:hAnsi="Helvetica Neue" w:cs="Arial"/>
          <w:szCs w:val="22"/>
          <w:lang w:val="en-US"/>
        </w:rPr>
        <w:t xml:space="preserve"> ICANN</w:t>
      </w:r>
      <w:r w:rsidRPr="00BC19B2">
        <w:rPr>
          <w:rFonts w:ascii="Helvetica Neue" w:hAnsi="Helvetica Neue" w:cs="Arial"/>
          <w:szCs w:val="22"/>
          <w:lang w:val="en-US"/>
        </w:rPr>
        <w:t xml:space="preserve"> Board adopt a transitional </w:t>
      </w:r>
      <w:r w:rsidR="007A2BA1" w:rsidRPr="00BC19B2">
        <w:rPr>
          <w:rFonts w:ascii="Helvetica Neue" w:hAnsi="Helvetica Neue" w:cs="Arial"/>
          <w:szCs w:val="22"/>
          <w:lang w:val="en-US"/>
        </w:rPr>
        <w:t>Bylaw</w:t>
      </w:r>
      <w:r w:rsidRPr="00BC19B2">
        <w:rPr>
          <w:rFonts w:ascii="Helvetica Neue" w:hAnsi="Helvetica Neue" w:cs="Arial"/>
          <w:szCs w:val="22"/>
          <w:lang w:val="en-US"/>
        </w:rPr>
        <w:t xml:space="preserve"> that would commit ICANN to implement</w:t>
      </w:r>
      <w:r w:rsidR="00FD57E2" w:rsidRPr="00BC19B2">
        <w:rPr>
          <w:rFonts w:ascii="Helvetica Neue" w:hAnsi="Helvetica Neue" w:cs="Arial"/>
          <w:szCs w:val="22"/>
          <w:lang w:val="en-US"/>
        </w:rPr>
        <w:t xml:space="preserve">ing </w:t>
      </w:r>
      <w:r w:rsidRPr="00BC19B2">
        <w:rPr>
          <w:rFonts w:ascii="Helvetica Neue" w:hAnsi="Helvetica Neue" w:cs="Arial"/>
          <w:szCs w:val="22"/>
          <w:lang w:val="en-US"/>
        </w:rPr>
        <w:t>the CCWG-Accountability</w:t>
      </w:r>
      <w:r w:rsidR="00FD57E2" w:rsidRPr="00BC19B2">
        <w:rPr>
          <w:rFonts w:ascii="Helvetica Neue" w:hAnsi="Helvetica Neue" w:cs="Arial"/>
          <w:szCs w:val="22"/>
          <w:lang w:val="en-US"/>
        </w:rPr>
        <w:t xml:space="preserve"> Work Stream 2</w:t>
      </w:r>
      <w:r w:rsidRPr="00BC19B2">
        <w:rPr>
          <w:rFonts w:ascii="Helvetica Neue" w:hAnsi="Helvetica Neue" w:cs="Arial"/>
          <w:szCs w:val="22"/>
          <w:lang w:val="en-US"/>
        </w:rPr>
        <w:t xml:space="preserve"> recommendations.</w:t>
      </w:r>
    </w:p>
    <w:p w14:paraId="2A66BDE6" w14:textId="77777777" w:rsidR="00244C3C" w:rsidRPr="00BC19B2" w:rsidRDefault="00AB19BA" w:rsidP="00AC35E4">
      <w:pPr>
        <w:spacing w:before="120" w:after="120"/>
        <w:rPr>
          <w:rFonts w:ascii="Helvetica Neue" w:hAnsi="Helvetica Neue" w:cs="Arial"/>
          <w:szCs w:val="22"/>
          <w:lang w:val="en-US"/>
        </w:rPr>
      </w:pPr>
      <w:r w:rsidRPr="00BC19B2">
        <w:rPr>
          <w:rFonts w:ascii="Helvetica Neue" w:hAnsi="Helvetica Neue" w:cs="Arial"/>
          <w:szCs w:val="22"/>
          <w:lang w:val="en-US"/>
        </w:rPr>
        <w:t>Further, the CCWG-Accountability proposes that Work Stream 2 is tasked with creating further enhancements to ICANN's accountability mechanisms and processes, including:</w:t>
      </w:r>
    </w:p>
    <w:p w14:paraId="428FDA40" w14:textId="7C4A1569" w:rsidR="008E7683" w:rsidRPr="00D4072A" w:rsidRDefault="002C2E33" w:rsidP="00D4072A">
      <w:pPr>
        <w:numPr>
          <w:ilvl w:val="0"/>
          <w:numId w:val="28"/>
        </w:numPr>
        <w:spacing w:after="120"/>
        <w:rPr>
          <w:rFonts w:ascii="Helvetica Neue" w:hAnsi="Helvetica Neue" w:cs="Arial"/>
          <w:b/>
          <w:bCs/>
          <w:szCs w:val="22"/>
          <w:lang w:val="en-US"/>
        </w:rPr>
      </w:pPr>
      <w:r>
        <w:rPr>
          <w:rFonts w:ascii="Helvetica Neue" w:hAnsi="Helvetica Neue" w:cs="Arial"/>
          <w:szCs w:val="22"/>
          <w:lang w:val="en-US"/>
        </w:rPr>
        <w:t>Improving ICANN’s t</w:t>
      </w:r>
      <w:r w:rsidR="008E7683" w:rsidRPr="007B7600">
        <w:rPr>
          <w:rFonts w:ascii="Helvetica Neue" w:hAnsi="Helvetica Neue" w:cs="Arial"/>
          <w:szCs w:val="22"/>
          <w:lang w:val="en-US"/>
        </w:rPr>
        <w:t>ransparency (</w:t>
      </w:r>
      <w:r w:rsidR="00D4072A">
        <w:rPr>
          <w:rFonts w:ascii="Helvetica Neue" w:hAnsi="Helvetica Neue" w:cs="Arial"/>
          <w:szCs w:val="22"/>
          <w:lang w:val="en-US"/>
        </w:rPr>
        <w:t xml:space="preserve">Including </w:t>
      </w:r>
      <w:r w:rsidR="008E7683" w:rsidRPr="007B7600">
        <w:rPr>
          <w:rFonts w:ascii="Helvetica Neue" w:hAnsi="Helvetica Neue" w:cs="Arial"/>
          <w:szCs w:val="22"/>
          <w:lang w:val="en-US"/>
        </w:rPr>
        <w:t>enhancements</w:t>
      </w:r>
      <w:r w:rsidR="00D4072A">
        <w:rPr>
          <w:rFonts w:ascii="Helvetica Neue" w:hAnsi="Helvetica Neue" w:cs="Arial"/>
          <w:szCs w:val="22"/>
          <w:lang w:val="en-US"/>
        </w:rPr>
        <w:t xml:space="preserve"> to ICANN’s </w:t>
      </w:r>
      <w:r w:rsidR="00D4072A" w:rsidRPr="00CC1B47">
        <w:rPr>
          <w:rFonts w:ascii="Helvetica Neue" w:hAnsi="Helvetica Neue" w:cs="Arial"/>
          <w:szCs w:val="22"/>
          <w:lang w:val="en-US"/>
        </w:rPr>
        <w:t>Documentary Information Disclosure policie</w:t>
      </w:r>
      <w:r w:rsidR="00D4072A">
        <w:rPr>
          <w:rFonts w:ascii="Helvetica Neue" w:hAnsi="Helvetica Neue" w:cs="Arial"/>
          <w:szCs w:val="22"/>
          <w:lang w:val="en-US"/>
        </w:rPr>
        <w:t>s</w:t>
      </w:r>
      <w:r w:rsidR="008E7683" w:rsidRPr="00D4072A">
        <w:rPr>
          <w:rFonts w:ascii="Helvetica Neue" w:hAnsi="Helvetica Neue" w:cs="Arial"/>
          <w:szCs w:val="22"/>
          <w:lang w:val="en-US"/>
        </w:rPr>
        <w:t>, ICANN</w:t>
      </w:r>
      <w:r w:rsidR="00410997">
        <w:rPr>
          <w:rFonts w:ascii="Helvetica Neue" w:hAnsi="Helvetica Neue" w:cs="Arial"/>
          <w:szCs w:val="22"/>
          <w:lang w:val="en-US"/>
        </w:rPr>
        <w:t>’s interactions with Governments and</w:t>
      </w:r>
      <w:r w:rsidR="008E7683" w:rsidRPr="00D4072A">
        <w:rPr>
          <w:rFonts w:ascii="Helvetica Neue" w:hAnsi="Helvetica Neue" w:cs="Arial"/>
          <w:szCs w:val="22"/>
          <w:lang w:val="en-US"/>
        </w:rPr>
        <w:t xml:space="preserve"> Whistleblower policy)</w:t>
      </w:r>
    </w:p>
    <w:p w14:paraId="555CAA84" w14:textId="0225AC2D" w:rsidR="00410997" w:rsidRDefault="00F33D2D" w:rsidP="00410997">
      <w:pPr>
        <w:pStyle w:val="ListParagraph"/>
        <w:numPr>
          <w:ilvl w:val="0"/>
          <w:numId w:val="59"/>
        </w:numPr>
        <w:spacing w:before="120"/>
        <w:rPr>
          <w:rFonts w:ascii="Helvetica Neue" w:hAnsi="Helvetica Neue" w:cs="Arial"/>
          <w:szCs w:val="22"/>
          <w:lang w:val="en-US"/>
        </w:rPr>
      </w:pPr>
      <w:r>
        <w:rPr>
          <w:rFonts w:ascii="Helvetica Neue" w:hAnsi="Helvetica Neue" w:cs="Arial"/>
          <w:szCs w:val="22"/>
          <w:lang w:val="en-US"/>
        </w:rPr>
        <w:lastRenderedPageBreak/>
        <w:t>Further e</w:t>
      </w:r>
      <w:r w:rsidR="002C2E33" w:rsidRPr="002C2E33">
        <w:rPr>
          <w:rFonts w:ascii="Helvetica Neue" w:hAnsi="Helvetica Neue" w:cs="Arial"/>
          <w:szCs w:val="22"/>
          <w:lang w:val="en-US"/>
        </w:rPr>
        <w:t xml:space="preserve">nhancing the accountability of ICANN’s Supporting Organizations and Advisory Committees </w:t>
      </w:r>
    </w:p>
    <w:p w14:paraId="5D9B1DB2" w14:textId="5F066DAE" w:rsidR="00410997" w:rsidRPr="00410997" w:rsidRDefault="00410997" w:rsidP="00410997">
      <w:pPr>
        <w:pStyle w:val="ListParagraph"/>
        <w:numPr>
          <w:ilvl w:val="0"/>
          <w:numId w:val="59"/>
        </w:numPr>
        <w:spacing w:before="120"/>
        <w:rPr>
          <w:rFonts w:ascii="Helvetica Neue" w:hAnsi="Helvetica Neue" w:cs="Arial"/>
          <w:szCs w:val="22"/>
          <w:lang w:val="en-US"/>
        </w:rPr>
      </w:pPr>
      <w:r w:rsidRPr="00410997">
        <w:rPr>
          <w:rFonts w:ascii="Helvetica Neue" w:hAnsi="Helvetica Neue" w:cs="Arial"/>
          <w:szCs w:val="22"/>
          <w:lang w:val="en-US"/>
        </w:rPr>
        <w:t xml:space="preserve">Considering improvements to ICANN’s standards for diversity </w:t>
      </w:r>
    </w:p>
    <w:p w14:paraId="34F8A096" w14:textId="2A8877CE" w:rsidR="00BC19B2" w:rsidRPr="007B7600" w:rsidRDefault="008E7683" w:rsidP="007B7600">
      <w:pPr>
        <w:pStyle w:val="ListParagraph"/>
        <w:numPr>
          <w:ilvl w:val="0"/>
          <w:numId w:val="59"/>
        </w:numPr>
        <w:spacing w:before="120" w:after="120"/>
        <w:rPr>
          <w:lang w:val="en-US"/>
        </w:rPr>
      </w:pPr>
      <w:r w:rsidRPr="007B7600">
        <w:rPr>
          <w:rFonts w:ascii="Helvetica Neue" w:hAnsi="Helvetica Neue" w:cs="Arial"/>
          <w:szCs w:val="22"/>
          <w:lang w:val="en-US"/>
        </w:rPr>
        <w:t>Jurisdiction</w:t>
      </w:r>
      <w:r w:rsidR="004F41E2" w:rsidRPr="007B7600">
        <w:rPr>
          <w:rFonts w:ascii="Helvetica Neue" w:hAnsi="Helvetica Neue" w:cs="Arial"/>
          <w:szCs w:val="22"/>
          <w:lang w:val="en-US"/>
        </w:rPr>
        <w:t xml:space="preserve">: </w:t>
      </w:r>
      <w:r w:rsidR="00BC19B2" w:rsidRPr="007B7600">
        <w:rPr>
          <w:lang w:val="en-US"/>
        </w:rPr>
        <w:t>Can ICANN’s accountability be enhanced depending on the laws applicable to its actions?” This topic is anticipated to address the question of applicable law for con</w:t>
      </w:r>
      <w:r w:rsidR="00410997">
        <w:rPr>
          <w:lang w:val="en-US"/>
        </w:rPr>
        <w:t>tracts and dispute settlements</w:t>
      </w:r>
    </w:p>
    <w:p w14:paraId="413574DB" w14:textId="77777777" w:rsidR="00AB19BA" w:rsidRPr="007B7600" w:rsidRDefault="00BC19B2" w:rsidP="007B7600">
      <w:pPr>
        <w:pStyle w:val="ListParagraph"/>
        <w:numPr>
          <w:ilvl w:val="0"/>
          <w:numId w:val="59"/>
        </w:numPr>
        <w:spacing w:before="120" w:after="120"/>
        <w:rPr>
          <w:rFonts w:ascii="Helvetica Neue" w:hAnsi="Helvetica Neue" w:cs="Arial"/>
          <w:szCs w:val="22"/>
          <w:lang w:val="en-US"/>
        </w:rPr>
      </w:pPr>
      <w:r w:rsidRPr="007B7600">
        <w:rPr>
          <w:rFonts w:ascii="Helvetica Neue" w:hAnsi="Helvetica Neue" w:cs="Arial"/>
          <w:szCs w:val="22"/>
          <w:lang w:val="en-US"/>
        </w:rPr>
        <w:t>Clarifying framework of interpretation for ICANN’s Human Rights commitment</w:t>
      </w:r>
      <w:r w:rsidRPr="007B7600" w:rsidDel="00BC19B2">
        <w:rPr>
          <w:lang w:val="en-US"/>
        </w:rPr>
        <w:t xml:space="preserve"> </w:t>
      </w:r>
    </w:p>
    <w:p w14:paraId="3AD0D1A5" w14:textId="77777777" w:rsidR="007B7600" w:rsidRDefault="007B7600" w:rsidP="00AC35E4">
      <w:pPr>
        <w:spacing w:before="120" w:after="120"/>
        <w:rPr>
          <w:rFonts w:ascii="Helvetica Neue" w:hAnsi="Helvetica Neue" w:cs="Arial"/>
          <w:szCs w:val="22"/>
          <w:lang w:val="en-US"/>
        </w:rPr>
      </w:pPr>
    </w:p>
    <w:p w14:paraId="780789D8" w14:textId="77777777" w:rsidR="00112BC7" w:rsidRPr="00BC19B2" w:rsidRDefault="00AB19BA" w:rsidP="00AC35E4">
      <w:pPr>
        <w:spacing w:before="120" w:after="120"/>
        <w:rPr>
          <w:rFonts w:ascii="Helvetica Neue" w:hAnsi="Helvetica Neue" w:cs="Arial"/>
          <w:color w:val="000000"/>
          <w:szCs w:val="22"/>
          <w:lang w:val="en-US"/>
        </w:rPr>
      </w:pPr>
      <w:r w:rsidRPr="00BC19B2">
        <w:rPr>
          <w:rFonts w:ascii="Helvetica Neue" w:hAnsi="Helvetica Neue" w:cs="Arial"/>
          <w:szCs w:val="22"/>
          <w:lang w:val="en-US"/>
        </w:rPr>
        <w:t xml:space="preserve">The CCWG-Accountability expects to begin refining the scope of Work Stream 2 during the upcoming </w:t>
      </w:r>
      <w:hyperlink r:id="rId30" w:history="1">
        <w:r w:rsidRPr="00BC19B2">
          <w:rPr>
            <w:rStyle w:val="Hyperlink"/>
            <w:rFonts w:ascii="Helvetica Neue" w:hAnsi="Helvetica Neue" w:cs="Arial"/>
            <w:szCs w:val="22"/>
            <w:lang w:val="en-US"/>
          </w:rPr>
          <w:t xml:space="preserve">ICANN </w:t>
        </w:r>
        <w:r w:rsidR="00094CA9" w:rsidRPr="00BC19B2">
          <w:rPr>
            <w:rStyle w:val="Hyperlink"/>
            <w:rFonts w:ascii="Helvetica Neue" w:hAnsi="Helvetica Neue" w:cs="Arial"/>
            <w:szCs w:val="22"/>
            <w:lang w:val="en-US"/>
          </w:rPr>
          <w:t xml:space="preserve">55 </w:t>
        </w:r>
        <w:r w:rsidR="00956822" w:rsidRPr="00BC19B2">
          <w:rPr>
            <w:rStyle w:val="Hyperlink"/>
            <w:rFonts w:ascii="Helvetica Neue" w:hAnsi="Helvetica Neue" w:cs="Arial"/>
            <w:szCs w:val="22"/>
            <w:lang w:val="en-US"/>
          </w:rPr>
          <w:t>M</w:t>
        </w:r>
        <w:r w:rsidRPr="00BC19B2">
          <w:rPr>
            <w:rStyle w:val="Hyperlink"/>
            <w:rFonts w:ascii="Helvetica Neue" w:hAnsi="Helvetica Neue" w:cs="Arial"/>
            <w:szCs w:val="22"/>
            <w:lang w:val="en-US"/>
          </w:rPr>
          <w:t>eeting</w:t>
        </w:r>
      </w:hyperlink>
      <w:r w:rsidRPr="00BC19B2">
        <w:rPr>
          <w:rFonts w:ascii="Helvetica Neue" w:hAnsi="Helvetica Neue" w:cs="Arial"/>
          <w:szCs w:val="22"/>
          <w:lang w:val="en-US"/>
        </w:rPr>
        <w:t xml:space="preserve"> </w:t>
      </w:r>
      <w:r w:rsidR="00956822" w:rsidRPr="00BC19B2">
        <w:rPr>
          <w:rFonts w:ascii="Helvetica Neue" w:hAnsi="Helvetica Neue" w:cs="Arial"/>
          <w:szCs w:val="22"/>
          <w:lang w:val="en-US"/>
        </w:rPr>
        <w:t xml:space="preserve">taking place </w:t>
      </w:r>
      <w:r w:rsidRPr="00BC19B2">
        <w:rPr>
          <w:rFonts w:ascii="Helvetica Neue" w:hAnsi="Helvetica Neue" w:cs="Arial"/>
          <w:szCs w:val="22"/>
          <w:lang w:val="en-US"/>
        </w:rPr>
        <w:t>in March 2016.</w:t>
      </w:r>
      <w:bookmarkStart w:id="65" w:name="_Toc308533454"/>
      <w:bookmarkStart w:id="66" w:name="_Toc308544636"/>
      <w:r w:rsidR="00112BC7" w:rsidRPr="00BC19B2">
        <w:rPr>
          <w:rFonts w:ascii="Helvetica Neue" w:hAnsi="Helvetica Neue" w:cs="Arial"/>
          <w:szCs w:val="22"/>
          <w:lang w:val="en-US"/>
        </w:rPr>
        <w:t xml:space="preserve"> </w:t>
      </w:r>
      <w:r w:rsidR="00112BC7" w:rsidRPr="00BC19B2">
        <w:rPr>
          <w:rFonts w:ascii="Helvetica Neue" w:hAnsi="Helvetica Neue" w:cs="Arial"/>
          <w:color w:val="000000"/>
          <w:szCs w:val="22"/>
          <w:lang w:val="en-US"/>
        </w:rPr>
        <w:t>It is intended for Work Stream 2 to be completed by end of 2016.</w:t>
      </w:r>
    </w:p>
    <w:p w14:paraId="3A4C5EC0" w14:textId="77777777" w:rsidR="00A25814" w:rsidRPr="008E7600" w:rsidRDefault="00AC4926" w:rsidP="008E7600">
      <w:pPr>
        <w:pStyle w:val="Title"/>
        <w:rPr>
          <w:rFonts w:ascii="Helvetica Neue" w:hAnsi="Helvetica Neue" w:cs="Arial"/>
          <w:szCs w:val="22"/>
          <w:lang w:val="en-US"/>
        </w:rPr>
      </w:pPr>
      <w:r w:rsidRPr="00BC19B2">
        <w:rPr>
          <w:lang w:val="en-US"/>
        </w:rPr>
        <w:br w:type="page"/>
      </w:r>
      <w:r w:rsidR="00525726" w:rsidRPr="008E7600">
        <w:rPr>
          <w:rFonts w:ascii="Helvetica Neue" w:hAnsi="Helvetica Neue"/>
          <w:lang w:val="en-US"/>
        </w:rPr>
        <w:lastRenderedPageBreak/>
        <w:t>Conclusion</w:t>
      </w:r>
      <w:bookmarkEnd w:id="65"/>
      <w:bookmarkEnd w:id="66"/>
    </w:p>
    <w:p w14:paraId="70911F84" w14:textId="77777777" w:rsidR="00E1471A" w:rsidRPr="00BC19B2" w:rsidRDefault="009A5D55" w:rsidP="00AC35E4">
      <w:pPr>
        <w:spacing w:before="120" w:after="120"/>
        <w:rPr>
          <w:rFonts w:ascii="Helvetica Neue" w:hAnsi="Helvetica Neue" w:cs="Arial"/>
          <w:color w:val="000000"/>
          <w:szCs w:val="22"/>
          <w:lang w:val="en-US"/>
        </w:rPr>
      </w:pPr>
      <w:r w:rsidRPr="00BC19B2">
        <w:rPr>
          <w:rFonts w:ascii="Helvetica Neue" w:hAnsi="Helvetica Neue" w:cs="Arial"/>
          <w:color w:val="000000"/>
          <w:szCs w:val="22"/>
          <w:lang w:val="en-US"/>
        </w:rPr>
        <w:t>The CCWG-Accountability believes that the set of accountabi</w:t>
      </w:r>
      <w:r w:rsidR="004E716B" w:rsidRPr="00BC19B2">
        <w:rPr>
          <w:rFonts w:ascii="Helvetica Neue" w:hAnsi="Helvetica Neue" w:cs="Arial"/>
          <w:color w:val="000000"/>
          <w:szCs w:val="22"/>
          <w:lang w:val="en-US"/>
        </w:rPr>
        <w:t xml:space="preserve">lity mechanisms it has proposed, outlined above, </w:t>
      </w:r>
      <w:r w:rsidRPr="00BC19B2">
        <w:rPr>
          <w:rFonts w:ascii="Helvetica Neue" w:hAnsi="Helvetica Neue" w:cs="Arial"/>
          <w:color w:val="000000"/>
          <w:szCs w:val="22"/>
          <w:lang w:val="en-US"/>
        </w:rPr>
        <w:t>empowers the</w:t>
      </w:r>
      <w:r w:rsidR="00B548B4" w:rsidRPr="00BC19B2">
        <w:rPr>
          <w:rFonts w:ascii="Helvetica Neue" w:hAnsi="Helvetica Neue" w:cs="Arial"/>
          <w:color w:val="000000"/>
          <w:szCs w:val="22"/>
          <w:lang w:val="en-US"/>
        </w:rPr>
        <w:t xml:space="preserve"> community through the use of the</w:t>
      </w:r>
      <w:r w:rsidRPr="00BC19B2">
        <w:rPr>
          <w:rFonts w:ascii="Helvetica Neue" w:hAnsi="Helvetica Neue" w:cs="Arial"/>
          <w:color w:val="000000"/>
          <w:szCs w:val="22"/>
          <w:lang w:val="en-US"/>
        </w:rPr>
        <w:t xml:space="preserve"> bottom-up, multistakeholder mode</w:t>
      </w:r>
      <w:r w:rsidR="00AC4926" w:rsidRPr="00BC19B2">
        <w:rPr>
          <w:rFonts w:ascii="Helvetica Neue" w:hAnsi="Helvetica Neue" w:cs="Arial"/>
          <w:color w:val="000000"/>
          <w:szCs w:val="22"/>
          <w:lang w:val="en-US"/>
        </w:rPr>
        <w:t xml:space="preserve">l </w:t>
      </w:r>
      <w:r w:rsidRPr="00BC19B2">
        <w:rPr>
          <w:rFonts w:ascii="Helvetica Neue" w:hAnsi="Helvetica Neue" w:cs="Arial"/>
          <w:color w:val="000000"/>
          <w:szCs w:val="22"/>
          <w:lang w:val="en-US"/>
        </w:rPr>
        <w:t xml:space="preserve">by relying on each of the stakeholders within ICANN’s existing and tested community </w:t>
      </w:r>
      <w:r w:rsidR="00B548B4" w:rsidRPr="00BC19B2">
        <w:rPr>
          <w:rFonts w:ascii="Helvetica Neue" w:hAnsi="Helvetica Neue" w:cs="Arial"/>
          <w:color w:val="000000"/>
          <w:szCs w:val="22"/>
          <w:lang w:val="en-US"/>
        </w:rPr>
        <w:t>structures</w:t>
      </w:r>
      <w:r w:rsidRPr="00BC19B2">
        <w:rPr>
          <w:rFonts w:ascii="Helvetica Neue" w:hAnsi="Helvetica Neue" w:cs="Arial"/>
          <w:color w:val="000000"/>
          <w:szCs w:val="22"/>
          <w:lang w:val="en-US"/>
        </w:rPr>
        <w:t xml:space="preserve">. Furthermore, the CCWG-Accountability believes that this community-driven model is </w:t>
      </w:r>
      <w:r w:rsidR="0089275D" w:rsidRPr="00BC19B2">
        <w:rPr>
          <w:rFonts w:ascii="Helvetica Neue" w:hAnsi="Helvetica Neue" w:cs="Arial"/>
          <w:color w:val="000000"/>
          <w:szCs w:val="22"/>
          <w:lang w:val="en-US"/>
        </w:rPr>
        <w:t>appropriate</w:t>
      </w:r>
      <w:r w:rsidRPr="00BC19B2">
        <w:rPr>
          <w:rFonts w:ascii="Helvetica Neue" w:hAnsi="Helvetica Neue" w:cs="Arial"/>
          <w:color w:val="000000"/>
          <w:szCs w:val="22"/>
          <w:lang w:val="en-US"/>
        </w:rPr>
        <w:t xml:space="preserve"> for replacing the</w:t>
      </w:r>
      <w:r w:rsidR="00EB3583" w:rsidRPr="00BC19B2">
        <w:rPr>
          <w:rFonts w:ascii="Helvetica Neue" w:hAnsi="Helvetica Neue" w:cs="Arial"/>
          <w:color w:val="000000"/>
          <w:szCs w:val="22"/>
          <w:lang w:val="en-US"/>
        </w:rPr>
        <w:t xml:space="preserve"> accountability inherent in ICANN’s</w:t>
      </w:r>
      <w:r w:rsidRPr="00BC19B2">
        <w:rPr>
          <w:rFonts w:ascii="Helvetica Neue" w:hAnsi="Helvetica Neue" w:cs="Arial"/>
          <w:color w:val="000000"/>
          <w:szCs w:val="22"/>
          <w:lang w:val="en-US"/>
        </w:rPr>
        <w:t xml:space="preserve"> historical relationship with the U.S. Government. </w:t>
      </w:r>
    </w:p>
    <w:p w14:paraId="0A72FE0C" w14:textId="77777777" w:rsidR="00AC4926" w:rsidRPr="00BC19B2" w:rsidRDefault="00AC4926" w:rsidP="00AC35E4">
      <w:pPr>
        <w:spacing w:before="120" w:after="120"/>
        <w:rPr>
          <w:rFonts w:ascii="Helvetica Neue" w:hAnsi="Helvetica Neue" w:cs="Arial"/>
          <w:color w:val="000000"/>
          <w:szCs w:val="22"/>
          <w:lang w:val="en-US"/>
        </w:rPr>
      </w:pPr>
    </w:p>
    <w:p w14:paraId="7888C5D5" w14:textId="3DB37B3C" w:rsidR="00B548B4" w:rsidRPr="00BC19B2" w:rsidRDefault="00E1471A" w:rsidP="00AC35E4">
      <w:pPr>
        <w:pStyle w:val="Heading2"/>
        <w:spacing w:before="120"/>
      </w:pPr>
      <w:bookmarkStart w:id="67" w:name="_Toc308544637"/>
      <w:bookmarkStart w:id="68" w:name="_Toc308967832"/>
      <w:r w:rsidRPr="00BC19B2">
        <w:t xml:space="preserve">Community Powers </w:t>
      </w:r>
      <w:r w:rsidR="00FB6507">
        <w:t>a</w:t>
      </w:r>
      <w:r w:rsidRPr="00BC19B2">
        <w:t xml:space="preserve">re </w:t>
      </w:r>
      <w:r w:rsidR="00FB6507">
        <w:t>a</w:t>
      </w:r>
      <w:r w:rsidRPr="00BC19B2">
        <w:t xml:space="preserve">n </w:t>
      </w:r>
      <w:r w:rsidR="00FB6507">
        <w:t>e</w:t>
      </w:r>
      <w:r w:rsidRPr="00BC19B2">
        <w:t xml:space="preserve">ffective </w:t>
      </w:r>
      <w:r w:rsidR="00FB6507">
        <w:t>r</w:t>
      </w:r>
      <w:r w:rsidRPr="00BC19B2">
        <w:t xml:space="preserve">eplacement of the </w:t>
      </w:r>
      <w:r w:rsidR="00FB6507">
        <w:t>s</w:t>
      </w:r>
      <w:r w:rsidRPr="00BC19B2">
        <w:t xml:space="preserve">afety </w:t>
      </w:r>
      <w:r w:rsidR="00FB6507">
        <w:t>n</w:t>
      </w:r>
      <w:r w:rsidRPr="00BC19B2">
        <w:t xml:space="preserve">et </w:t>
      </w:r>
      <w:r w:rsidR="00FB6507">
        <w:t>p</w:t>
      </w:r>
      <w:r w:rsidRPr="00BC19B2">
        <w:t xml:space="preserve">rovided by the U.S Government’s </w:t>
      </w:r>
      <w:r w:rsidR="00FB6507">
        <w:t>c</w:t>
      </w:r>
      <w:r w:rsidRPr="00BC19B2">
        <w:t xml:space="preserve">urrent IANA </w:t>
      </w:r>
      <w:r w:rsidR="00FB6507">
        <w:t>s</w:t>
      </w:r>
      <w:r w:rsidRPr="00BC19B2">
        <w:t xml:space="preserve">tewardship </w:t>
      </w:r>
      <w:r w:rsidR="00FB6507">
        <w:t>r</w:t>
      </w:r>
      <w:r w:rsidRPr="00BC19B2">
        <w:t>ole</w:t>
      </w:r>
      <w:bookmarkEnd w:id="67"/>
      <w:bookmarkEnd w:id="68"/>
    </w:p>
    <w:p w14:paraId="321A746A" w14:textId="74374D41" w:rsidR="00B24635" w:rsidRPr="00BC19B2" w:rsidRDefault="00E1471A" w:rsidP="00AC35E4">
      <w:pPr>
        <w:spacing w:before="120" w:after="120"/>
        <w:rPr>
          <w:rFonts w:ascii="Helvetica Neue" w:hAnsi="Helvetica Neue" w:cs="Arial"/>
          <w:color w:val="000000"/>
          <w:szCs w:val="22"/>
          <w:lang w:val="en-US"/>
        </w:rPr>
      </w:pPr>
      <w:r w:rsidRPr="00BC19B2">
        <w:rPr>
          <w:rFonts w:ascii="Helvetica Neue" w:hAnsi="Helvetica Neue" w:cs="Arial"/>
          <w:color w:val="000000"/>
          <w:szCs w:val="22"/>
          <w:lang w:val="en-US"/>
        </w:rPr>
        <w:t>The CCWG-Accountability believes that the five Community Powers</w:t>
      </w:r>
      <w:r w:rsidR="00A14078" w:rsidRPr="00BC19B2">
        <w:rPr>
          <w:rFonts w:ascii="Helvetica Neue" w:hAnsi="Helvetica Neue" w:cs="Arial"/>
          <w:color w:val="000000"/>
          <w:szCs w:val="22"/>
          <w:lang w:val="en-US"/>
        </w:rPr>
        <w:t xml:space="preserve">, </w:t>
      </w:r>
      <w:r w:rsidRPr="00BC19B2">
        <w:rPr>
          <w:rFonts w:ascii="Helvetica Neue" w:hAnsi="Helvetica Neue" w:cs="Arial"/>
          <w:color w:val="000000"/>
          <w:szCs w:val="22"/>
          <w:lang w:val="en-US"/>
        </w:rPr>
        <w:t xml:space="preserve">as a package, can effectively replace the safety net that the U.S. Government has provided to date as part of its oversight role. It is recommended that these powers need to be enforced by a court </w:t>
      </w:r>
      <w:r w:rsidR="00B548B4" w:rsidRPr="00BC19B2">
        <w:rPr>
          <w:rFonts w:ascii="Helvetica Neue" w:hAnsi="Helvetica Neue" w:cs="Arial"/>
          <w:color w:val="000000"/>
          <w:szCs w:val="22"/>
          <w:lang w:val="en-US"/>
        </w:rPr>
        <w:t xml:space="preserve">of law </w:t>
      </w:r>
      <w:r w:rsidRPr="00BC19B2">
        <w:rPr>
          <w:rFonts w:ascii="Helvetica Neue" w:hAnsi="Helvetica Neue" w:cs="Arial"/>
          <w:b/>
          <w:color w:val="000000"/>
          <w:szCs w:val="22"/>
          <w:lang w:val="en-US"/>
        </w:rPr>
        <w:t>only</w:t>
      </w:r>
      <w:r w:rsidRPr="00BC19B2">
        <w:rPr>
          <w:rFonts w:ascii="Helvetica Neue" w:hAnsi="Helvetica Neue" w:cs="Arial"/>
          <w:color w:val="000000"/>
          <w:szCs w:val="22"/>
          <w:lang w:val="en-US"/>
        </w:rPr>
        <w:t xml:space="preserve"> as a last resort. The CCWG-Accountability has based its recommendations on existing structures and recommends:</w:t>
      </w:r>
    </w:p>
    <w:p w14:paraId="3BF0E00C" w14:textId="77777777" w:rsidR="00E1471A" w:rsidRPr="00BC19B2" w:rsidRDefault="00E1471A" w:rsidP="00AC35E4">
      <w:pPr>
        <w:numPr>
          <w:ilvl w:val="0"/>
          <w:numId w:val="3"/>
        </w:numPr>
        <w:spacing w:before="120" w:after="120"/>
        <w:textAlignment w:val="baseline"/>
        <w:rPr>
          <w:rFonts w:ascii="Helvetica Neue" w:hAnsi="Helvetica Neue" w:cs="Arial"/>
          <w:color w:val="000000"/>
          <w:szCs w:val="22"/>
          <w:lang w:val="en-US"/>
        </w:rPr>
      </w:pPr>
      <w:r w:rsidRPr="00BC19B2">
        <w:rPr>
          <w:rFonts w:ascii="Helvetica Neue" w:hAnsi="Helvetica Neue" w:cs="Arial"/>
          <w:color w:val="000000"/>
          <w:szCs w:val="22"/>
          <w:lang w:val="en-US"/>
        </w:rPr>
        <w:t xml:space="preserve">Considering the entire community as ICANN’s </w:t>
      </w:r>
      <w:r w:rsidR="00C93D9E" w:rsidRPr="00BC19B2">
        <w:rPr>
          <w:rFonts w:ascii="Helvetica Neue" w:hAnsi="Helvetica Neue" w:cs="Arial"/>
          <w:color w:val="000000"/>
          <w:szCs w:val="22"/>
          <w:lang w:val="en-US"/>
        </w:rPr>
        <w:t>Empowered Community</w:t>
      </w:r>
      <w:r w:rsidR="00B548B4" w:rsidRPr="00BC19B2">
        <w:rPr>
          <w:rFonts w:ascii="Helvetica Neue" w:hAnsi="Helvetica Neue" w:cs="Arial"/>
          <w:color w:val="000000"/>
          <w:szCs w:val="22"/>
          <w:lang w:val="en-US"/>
        </w:rPr>
        <w:t xml:space="preserve"> </w:t>
      </w:r>
    </w:p>
    <w:p w14:paraId="22D00886" w14:textId="77777777" w:rsidR="00E1471A" w:rsidRPr="00BC19B2" w:rsidRDefault="00E1471A" w:rsidP="00AC35E4">
      <w:pPr>
        <w:numPr>
          <w:ilvl w:val="0"/>
          <w:numId w:val="3"/>
        </w:numPr>
        <w:spacing w:before="120" w:after="120"/>
        <w:textAlignment w:val="baseline"/>
        <w:rPr>
          <w:rFonts w:ascii="Helvetica Neue" w:hAnsi="Helvetica Neue" w:cs="Arial"/>
          <w:color w:val="000000"/>
          <w:szCs w:val="22"/>
          <w:lang w:val="en-US"/>
        </w:rPr>
      </w:pPr>
      <w:r w:rsidRPr="00BC19B2">
        <w:rPr>
          <w:rFonts w:ascii="Helvetica Neue" w:hAnsi="Helvetica Neue" w:cs="Arial"/>
          <w:color w:val="000000"/>
          <w:szCs w:val="22"/>
          <w:lang w:val="en-US"/>
        </w:rPr>
        <w:t xml:space="preserve">Ensuring no part of the community has more rights than another part, either by having the ability to push through its individual interests or by blocking community consensus. The CCWG-Accountability has ensured that no Community Powers or statutory rights </w:t>
      </w:r>
      <w:r w:rsidR="00AC4926" w:rsidRPr="00BC19B2">
        <w:rPr>
          <w:rFonts w:ascii="Helvetica Neue" w:hAnsi="Helvetica Neue" w:cs="Arial"/>
          <w:color w:val="000000"/>
          <w:szCs w:val="22"/>
          <w:lang w:val="en-US"/>
        </w:rPr>
        <w:t>can be exercised singlehandedly</w:t>
      </w:r>
    </w:p>
    <w:p w14:paraId="21E3C031" w14:textId="77777777" w:rsidR="00E1471A" w:rsidRPr="00BC19B2" w:rsidRDefault="00E1471A" w:rsidP="00AC35E4">
      <w:pPr>
        <w:numPr>
          <w:ilvl w:val="0"/>
          <w:numId w:val="3"/>
        </w:numPr>
        <w:spacing w:before="120" w:after="120"/>
        <w:textAlignment w:val="baseline"/>
        <w:rPr>
          <w:rFonts w:ascii="Helvetica Neue" w:hAnsi="Helvetica Neue" w:cs="Arial"/>
          <w:color w:val="000000"/>
          <w:szCs w:val="22"/>
          <w:lang w:val="en-US"/>
        </w:rPr>
      </w:pPr>
      <w:r w:rsidRPr="00BC19B2">
        <w:rPr>
          <w:rFonts w:ascii="Helvetica Neue" w:hAnsi="Helvetica Neue" w:cs="Arial"/>
          <w:color w:val="000000"/>
          <w:szCs w:val="22"/>
          <w:lang w:val="en-US"/>
        </w:rPr>
        <w:t>Ensuring the community can only jointly exercise its power</w:t>
      </w:r>
      <w:r w:rsidR="00AC4926" w:rsidRPr="00BC19B2">
        <w:rPr>
          <w:rFonts w:ascii="Helvetica Neue" w:hAnsi="Helvetica Neue" w:cs="Arial"/>
          <w:color w:val="000000"/>
          <w:szCs w:val="22"/>
          <w:lang w:val="en-US"/>
        </w:rPr>
        <w:t>s using a consensus-based model</w:t>
      </w:r>
    </w:p>
    <w:p w14:paraId="3950E487" w14:textId="77777777" w:rsidR="00233749" w:rsidRPr="00BC19B2" w:rsidRDefault="00233749" w:rsidP="00AC35E4">
      <w:pPr>
        <w:spacing w:before="120" w:after="120"/>
        <w:rPr>
          <w:rFonts w:ascii="Helvetica Neue" w:hAnsi="Helvetica Neue" w:cs="Arial"/>
          <w:color w:val="000000"/>
          <w:szCs w:val="22"/>
          <w:highlight w:val="yellow"/>
          <w:lang w:val="en-US"/>
        </w:rPr>
      </w:pPr>
    </w:p>
    <w:p w14:paraId="04938841" w14:textId="4CC56BB0" w:rsidR="00FB6507" w:rsidRDefault="00FB6507" w:rsidP="00FB6507">
      <w:pPr>
        <w:pStyle w:val="Heading2"/>
        <w:spacing w:before="120"/>
      </w:pPr>
      <w:bookmarkStart w:id="69" w:name="_Toc308967833"/>
      <w:r>
        <w:t>The recommend accountability frameworks provided in this proposal meet the requirements of the Domain Names Community and the IANA Stewardship Transition proposal</w:t>
      </w:r>
      <w:bookmarkEnd w:id="69"/>
    </w:p>
    <w:p w14:paraId="4CC11854" w14:textId="77777777" w:rsidR="00FB6507" w:rsidRPr="00FB6507" w:rsidRDefault="00FB6507" w:rsidP="00FB6507"/>
    <w:p w14:paraId="6F5BE8E1" w14:textId="42E9E7FB" w:rsidR="00233749" w:rsidRDefault="00671AA1" w:rsidP="00AC35E4">
      <w:pPr>
        <w:spacing w:before="120" w:after="120"/>
        <w:rPr>
          <w:rFonts w:ascii="Helvetica Neue" w:hAnsi="Helvetica Neue" w:cs="Arial"/>
          <w:color w:val="000000"/>
          <w:szCs w:val="22"/>
          <w:lang w:val="en-US"/>
        </w:rPr>
      </w:pPr>
      <w:r w:rsidRPr="00BC19B2">
        <w:rPr>
          <w:rFonts w:ascii="Helvetica Neue" w:hAnsi="Helvetica Neue" w:cs="Arial"/>
          <w:color w:val="000000"/>
          <w:szCs w:val="22"/>
          <w:lang w:val="en-US"/>
        </w:rPr>
        <w:t>The CCWG-Accountability</w:t>
      </w:r>
      <w:r>
        <w:rPr>
          <w:rFonts w:ascii="Helvetica Neue" w:hAnsi="Helvetica Neue" w:cs="Arial"/>
          <w:color w:val="000000"/>
          <w:szCs w:val="22"/>
          <w:lang w:val="en-US"/>
        </w:rPr>
        <w:t xml:space="preserve"> has received confirmation from t</w:t>
      </w:r>
      <w:r w:rsidRPr="00671AA1">
        <w:rPr>
          <w:rFonts w:ascii="Helvetica Neue" w:hAnsi="Helvetica Neue" w:cs="Arial"/>
          <w:color w:val="000000"/>
          <w:szCs w:val="22"/>
          <w:lang w:val="en-US"/>
        </w:rPr>
        <w:t>he Cross Community group that developed the IANA Stewardship Transition</w:t>
      </w:r>
      <w:r>
        <w:rPr>
          <w:rFonts w:ascii="Helvetica Neue" w:hAnsi="Helvetica Neue" w:cs="Arial"/>
          <w:color w:val="000000"/>
          <w:szCs w:val="22"/>
          <w:lang w:val="en-US"/>
        </w:rPr>
        <w:t xml:space="preserve"> that </w:t>
      </w:r>
      <w:r w:rsidR="003514E1">
        <w:rPr>
          <w:rFonts w:ascii="Helvetica Neue" w:hAnsi="Helvetica Neue" w:cs="Arial"/>
          <w:color w:val="000000"/>
          <w:szCs w:val="22"/>
          <w:lang w:val="en-US"/>
        </w:rPr>
        <w:t>its second proposal met</w:t>
      </w:r>
      <w:r>
        <w:rPr>
          <w:rFonts w:ascii="Helvetica Neue" w:hAnsi="Helvetica Neue" w:cs="Arial"/>
          <w:color w:val="000000"/>
          <w:szCs w:val="22"/>
          <w:lang w:val="en-US"/>
        </w:rPr>
        <w:t xml:space="preserve"> its requirements.</w:t>
      </w:r>
      <w:r w:rsidR="003514E1">
        <w:rPr>
          <w:rFonts w:ascii="Helvetica Neue" w:hAnsi="Helvetica Neue" w:cs="Arial"/>
          <w:color w:val="000000"/>
          <w:szCs w:val="22"/>
          <w:lang w:val="en-US"/>
        </w:rPr>
        <w:t xml:space="preserve"> As such the </w:t>
      </w:r>
      <w:r w:rsidR="003514E1" w:rsidRPr="00BC19B2">
        <w:rPr>
          <w:rFonts w:ascii="Helvetica Neue" w:hAnsi="Helvetica Neue" w:cs="Arial"/>
          <w:color w:val="000000"/>
          <w:szCs w:val="22"/>
          <w:lang w:val="en-US"/>
        </w:rPr>
        <w:t>CCWG-Accountability</w:t>
      </w:r>
      <w:r w:rsidR="003514E1">
        <w:rPr>
          <w:rFonts w:ascii="Helvetica Neue" w:hAnsi="Helvetica Neue" w:cs="Arial"/>
          <w:color w:val="000000"/>
          <w:szCs w:val="22"/>
          <w:lang w:val="en-US"/>
        </w:rPr>
        <w:t xml:space="preserve"> expects that this proposal will receive the same endorsement.</w:t>
      </w:r>
    </w:p>
    <w:p w14:paraId="2C8F9AFC" w14:textId="7977DA6D" w:rsidR="00671AA1" w:rsidRPr="00BC19B2" w:rsidRDefault="00671AA1" w:rsidP="00AC35E4">
      <w:pPr>
        <w:spacing w:before="120" w:after="120"/>
        <w:rPr>
          <w:rFonts w:ascii="Helvetica Neue" w:hAnsi="Helvetica Neue" w:cs="Arial"/>
          <w:szCs w:val="22"/>
          <w:lang w:val="en-US"/>
        </w:rPr>
      </w:pPr>
      <w:r>
        <w:rPr>
          <w:rFonts w:ascii="Helvetica Neue" w:hAnsi="Helvetica Neue" w:cs="Arial"/>
          <w:color w:val="000000"/>
          <w:szCs w:val="22"/>
          <w:lang w:val="en-US"/>
        </w:rPr>
        <w:t xml:space="preserve">The </w:t>
      </w:r>
      <w:r w:rsidRPr="00BC19B2">
        <w:rPr>
          <w:rFonts w:ascii="Helvetica Neue" w:hAnsi="Helvetica Neue" w:cs="Arial"/>
          <w:color w:val="000000"/>
          <w:szCs w:val="22"/>
          <w:lang w:val="en-US"/>
        </w:rPr>
        <w:t>CCWG-Accountability</w:t>
      </w:r>
      <w:r>
        <w:rPr>
          <w:rFonts w:ascii="Helvetica Neue" w:hAnsi="Helvetica Neue" w:cs="Arial"/>
          <w:color w:val="000000"/>
          <w:szCs w:val="22"/>
          <w:lang w:val="en-US"/>
        </w:rPr>
        <w:t xml:space="preserve"> believes that its proposal also meets the requirements </w:t>
      </w:r>
      <w:r w:rsidR="007D1EEB">
        <w:rPr>
          <w:rFonts w:ascii="Helvetica Neue" w:hAnsi="Helvetica Neue" w:cs="Arial"/>
          <w:color w:val="000000"/>
          <w:szCs w:val="22"/>
          <w:lang w:val="en-US"/>
        </w:rPr>
        <w:t>the NTIA</w:t>
      </w:r>
      <w:r>
        <w:rPr>
          <w:rFonts w:ascii="Helvetica Neue" w:hAnsi="Helvetica Neue" w:cs="Arial"/>
          <w:color w:val="000000"/>
          <w:szCs w:val="22"/>
          <w:lang w:val="en-US"/>
        </w:rPr>
        <w:t xml:space="preserve"> published for the transition and will present its analysis of this in the full proposal.</w:t>
      </w:r>
    </w:p>
    <w:sectPr w:rsidR="00671AA1" w:rsidRPr="00BC19B2" w:rsidSect="002D5F9B">
      <w:footerReference w:type="even" r:id="rId31"/>
      <w:footerReference w:type="default" r:id="rId32"/>
      <w:pgSz w:w="11900" w:h="16840"/>
      <w:pgMar w:top="1440" w:right="1440" w:bottom="1440" w:left="1440" w:header="720" w:footer="720" w:gutter="0"/>
      <w:cols w:space="72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6" w:author="Hillary Jett" w:date="2015-11-13T12:47:00Z" w:initials="HJ">
    <w:p w14:paraId="7C157948" w14:textId="65C5D04D" w:rsidR="00D61175" w:rsidRDefault="00D61175">
      <w:pPr>
        <w:pStyle w:val="CommentText"/>
      </w:pPr>
      <w:r>
        <w:rPr>
          <w:rStyle w:val="CommentReference"/>
        </w:rPr>
        <w:annotationRef/>
      </w:r>
      <w:r>
        <w:t>Adler suggested to remove however its SDB’s text. Need clarification from Chairs.</w:t>
      </w:r>
    </w:p>
  </w:comment>
  <w:comment w:id="18" w:author="Hillary Jett" w:date="2015-11-13T13:00:00Z" w:initials="HJ">
    <w:p w14:paraId="202CCBFA" w14:textId="75436EB0" w:rsidR="00D61175" w:rsidRDefault="00D61175">
      <w:pPr>
        <w:pStyle w:val="CommentText"/>
      </w:pPr>
      <w:r>
        <w:rPr>
          <w:rStyle w:val="CommentReference"/>
        </w:rPr>
        <w:annotationRef/>
      </w:r>
      <w:r>
        <w:t>Have basic line edits to make per Adler request but will do later in clean version.</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C157948" w15:done="0"/>
  <w15:commentEx w15:paraId="202CCBFA"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4ED9884" w14:textId="77777777" w:rsidR="006E2797" w:rsidRDefault="006E2797" w:rsidP="00081882">
      <w:r>
        <w:separator/>
      </w:r>
    </w:p>
  </w:endnote>
  <w:endnote w:type="continuationSeparator" w:id="0">
    <w:p w14:paraId="62A69941" w14:textId="77777777" w:rsidR="006E2797" w:rsidRDefault="006E2797" w:rsidP="000818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Helvetica Neue">
    <w:altName w:val="Corbel"/>
    <w:charset w:val="00"/>
    <w:family w:val="auto"/>
    <w:pitch w:val="variable"/>
    <w:sig w:usb0="00000003" w:usb1="500079DB" w:usb2="00000010" w:usb3="00000000" w:csb0="00000001" w:csb1="00000000"/>
  </w:font>
  <w:font w:name="Helvetica">
    <w:panose1 w:val="020B060402020202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Lucida Grande">
    <w:altName w:val="Arial"/>
    <w:charset w:val="00"/>
    <w:family w:val="auto"/>
    <w:pitch w:val="variable"/>
    <w:sig w:usb0="00000000" w:usb1="5000A1FF" w:usb2="00000000" w:usb3="00000000" w:csb0="000001BF" w:csb1="00000000"/>
  </w:font>
  <w:font w:name="Times">
    <w:panose1 w:val="020206030504050203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D7242B" w14:textId="77777777" w:rsidR="00D61175" w:rsidRDefault="00D61175" w:rsidP="004A312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99371D1" w14:textId="77777777" w:rsidR="00D61175" w:rsidRDefault="00D61175" w:rsidP="005F6EC6">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71F5BD" w14:textId="77777777" w:rsidR="00D61175" w:rsidRPr="005F6EC6" w:rsidRDefault="00D61175" w:rsidP="004A3123">
    <w:pPr>
      <w:pStyle w:val="Footer"/>
      <w:framePr w:wrap="around" w:vAnchor="text" w:hAnchor="margin" w:xAlign="right" w:y="1"/>
      <w:rPr>
        <w:rStyle w:val="PageNumber"/>
        <w:rFonts w:ascii="Helvetica Neue" w:hAnsi="Helvetica Neue"/>
      </w:rPr>
    </w:pPr>
    <w:r w:rsidRPr="005F6EC6">
      <w:rPr>
        <w:rStyle w:val="PageNumber"/>
        <w:rFonts w:ascii="Helvetica Neue" w:hAnsi="Helvetica Neue"/>
      </w:rPr>
      <w:fldChar w:fldCharType="begin"/>
    </w:r>
    <w:r w:rsidRPr="005F6EC6">
      <w:rPr>
        <w:rStyle w:val="PageNumber"/>
        <w:rFonts w:ascii="Helvetica Neue" w:hAnsi="Helvetica Neue"/>
      </w:rPr>
      <w:instrText xml:space="preserve">PAGE  </w:instrText>
    </w:r>
    <w:r w:rsidRPr="005F6EC6">
      <w:rPr>
        <w:rStyle w:val="PageNumber"/>
        <w:rFonts w:ascii="Helvetica Neue" w:hAnsi="Helvetica Neue"/>
      </w:rPr>
      <w:fldChar w:fldCharType="separate"/>
    </w:r>
    <w:r w:rsidR="00B116B2">
      <w:rPr>
        <w:rStyle w:val="PageNumber"/>
        <w:rFonts w:ascii="Helvetica Neue" w:hAnsi="Helvetica Neue"/>
        <w:noProof/>
      </w:rPr>
      <w:t>1</w:t>
    </w:r>
    <w:r w:rsidRPr="005F6EC6">
      <w:rPr>
        <w:rStyle w:val="PageNumber"/>
        <w:rFonts w:ascii="Helvetica Neue" w:hAnsi="Helvetica Neue"/>
      </w:rPr>
      <w:fldChar w:fldCharType="end"/>
    </w:r>
  </w:p>
  <w:p w14:paraId="66ED0A95" w14:textId="77777777" w:rsidR="00D61175" w:rsidRDefault="00D61175" w:rsidP="005F6EC6">
    <w:pPr>
      <w:pStyle w:val="Footer"/>
      <w:ind w:right="360"/>
    </w:pPr>
  </w:p>
  <w:p w14:paraId="2EBBD570" w14:textId="77777777" w:rsidR="00D61175" w:rsidRDefault="00D61175" w:rsidP="005F6EC6">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EE2D1EF" w14:textId="77777777" w:rsidR="006E2797" w:rsidRDefault="006E2797" w:rsidP="00081882">
      <w:r>
        <w:separator/>
      </w:r>
    </w:p>
  </w:footnote>
  <w:footnote w:type="continuationSeparator" w:id="0">
    <w:p w14:paraId="4462953F" w14:textId="77777777" w:rsidR="006E2797" w:rsidRDefault="006E2797" w:rsidP="00081882">
      <w:r>
        <w:continuationSeparator/>
      </w:r>
    </w:p>
  </w:footnote>
  <w:footnote w:id="1">
    <w:p w14:paraId="208502F7" w14:textId="15E14709" w:rsidR="00D61175" w:rsidRPr="00A52078" w:rsidRDefault="00D61175" w:rsidP="00E12252">
      <w:pPr>
        <w:pStyle w:val="FootnoteText"/>
        <w:rPr>
          <w:lang w:val="en-US"/>
        </w:rPr>
      </w:pPr>
      <w:r>
        <w:rPr>
          <w:rStyle w:val="FootnoteReference"/>
        </w:rPr>
        <w:footnoteRef/>
      </w:r>
      <w:r>
        <w:t xml:space="preserve"> The Empowered Community would act as a Sole Designator and </w:t>
      </w:r>
      <w:r>
        <w:rPr>
          <w:lang w:val="en-US"/>
        </w:rPr>
        <w:t>would have legal standing as a California-based unincorporated association</w:t>
      </w:r>
    </w:p>
  </w:footnote>
  <w:footnote w:id="2">
    <w:p w14:paraId="29CF7687" w14:textId="77777777" w:rsidR="00D61175" w:rsidRPr="002308C4" w:rsidRDefault="00D61175">
      <w:pPr>
        <w:pStyle w:val="FootnoteText"/>
        <w:rPr>
          <w:lang w:val="en-US"/>
        </w:rPr>
      </w:pPr>
      <w:r>
        <w:rPr>
          <w:rStyle w:val="FootnoteReference"/>
        </w:rPr>
        <w:footnoteRef/>
      </w:r>
      <w:r>
        <w:t xml:space="preserve"> </w:t>
      </w:r>
      <w:r>
        <w:rPr>
          <w:lang w:val="en-US"/>
        </w:rPr>
        <w:t>The IANA Function Review only refers to the naming-related aspects of the IANA Functions</w:t>
      </w:r>
    </w:p>
  </w:footnote>
  <w:footnote w:id="3">
    <w:p w14:paraId="3B17AB78" w14:textId="773034F7" w:rsidR="00D61175" w:rsidRPr="00C64049" w:rsidRDefault="00D61175" w:rsidP="00AC098A">
      <w:pPr>
        <w:pStyle w:val="FootnoteText"/>
        <w:rPr>
          <w:lang w:val="en-US"/>
        </w:rPr>
      </w:pPr>
      <w:r w:rsidRPr="00C64049">
        <w:rPr>
          <w:rStyle w:val="FootnoteReference"/>
        </w:rPr>
        <w:footnoteRef/>
      </w:r>
      <w:r w:rsidRPr="00C64049">
        <w:t xml:space="preserve"> </w:t>
      </w:r>
      <w:r w:rsidRPr="00C64049">
        <w:rPr>
          <w:iCs/>
          <w:lang w:val="en-US"/>
        </w:rPr>
        <w:t>If the CWG-Stewardship’s IANA Function Review determines that a separation process is necessary, it will recommend the creation of a Separatio</w:t>
      </w:r>
      <w:r>
        <w:rPr>
          <w:iCs/>
          <w:lang w:val="en-US"/>
        </w:rPr>
        <w:t xml:space="preserve">n Cross Community Working Group. </w:t>
      </w:r>
      <w:r w:rsidRPr="00C64049">
        <w:rPr>
          <w:iCs/>
          <w:lang w:val="en-US"/>
        </w:rPr>
        <w:t xml:space="preserve">This recommendation will need to be approved by a supermajority of each of the </w:t>
      </w:r>
      <w:r>
        <w:rPr>
          <w:iCs/>
          <w:lang w:val="en-US"/>
        </w:rPr>
        <w:t>Generic Names Supporting Organization</w:t>
      </w:r>
      <w:r w:rsidRPr="00C64049">
        <w:rPr>
          <w:iCs/>
          <w:lang w:val="en-US"/>
        </w:rPr>
        <w:t xml:space="preserve"> and the </w:t>
      </w:r>
      <w:r>
        <w:rPr>
          <w:iCs/>
          <w:lang w:val="en-US"/>
        </w:rPr>
        <w:t>Country-Code Names Supporting Organization</w:t>
      </w:r>
      <w:r w:rsidRPr="00C64049">
        <w:rPr>
          <w:iCs/>
          <w:lang w:val="en-US"/>
        </w:rPr>
        <w:t xml:space="preserve"> Councils, according to their normal procedures for determining supermajority, and will need to be approved by the ICANN Board after a public comment period, as well as a community mechanism derived from the CCWG-Accountability process. </w:t>
      </w:r>
    </w:p>
  </w:footnote>
  <w:footnote w:id="4">
    <w:p w14:paraId="655AEEB9" w14:textId="77777777" w:rsidR="00D61175" w:rsidRPr="00C614E5" w:rsidRDefault="00D61175">
      <w:pPr>
        <w:pStyle w:val="FootnoteText"/>
        <w:rPr>
          <w:lang w:val="en-US"/>
        </w:rPr>
      </w:pPr>
    </w:p>
  </w:footnote>
  <w:footnote w:id="5">
    <w:p w14:paraId="6C851808" w14:textId="77777777" w:rsidR="00D61175" w:rsidRPr="004614BD" w:rsidRDefault="00D61175" w:rsidP="007574C1">
      <w:pPr>
        <w:pStyle w:val="FootnoteText"/>
        <w:rPr>
          <w:lang w:val="en-US"/>
        </w:rPr>
      </w:pPr>
      <w:r w:rsidRPr="004614BD">
        <w:rPr>
          <w:rStyle w:val="FootnoteReference"/>
        </w:rPr>
        <w:footnoteRef/>
      </w:r>
      <w:r w:rsidRPr="004614BD">
        <w:t xml:space="preserve"> </w:t>
      </w:r>
      <w:r w:rsidRPr="004614BD">
        <w:rPr>
          <w:lang w:val="en-US"/>
        </w:rPr>
        <w:t xml:space="preserve">Within its mission and in its operations, ICANN will be committed to respect the fundamental human rights of the exercise of free expression and the free flow of information. </w:t>
      </w:r>
    </w:p>
    <w:p w14:paraId="48F7C92A" w14:textId="77777777" w:rsidR="00D61175" w:rsidRPr="007574C1" w:rsidRDefault="00D61175">
      <w:pPr>
        <w:pStyle w:val="FootnoteText"/>
        <w:rPr>
          <w:i/>
          <w:lang w:val="en-US"/>
        </w:rPr>
      </w:pPr>
      <w:r w:rsidRPr="004614BD">
        <w:rPr>
          <w:lang w:val="en-US"/>
        </w:rPr>
        <w:t>Or Within its mission and in it operations, ICANN will be committed to respect internationally recognized fundamental human rights.</w:t>
      </w:r>
    </w:p>
  </w:footnote>
  <w:footnote w:id="6">
    <w:p w14:paraId="64ED3D94" w14:textId="77777777" w:rsidR="00D61175" w:rsidRPr="008B3EEA" w:rsidRDefault="00D61175">
      <w:pPr>
        <w:pStyle w:val="FootnoteText"/>
        <w:rPr>
          <w:lang w:val="en-US"/>
        </w:rPr>
      </w:pPr>
      <w:r>
        <w:rPr>
          <w:rStyle w:val="FootnoteReference"/>
        </w:rPr>
        <w:footnoteRef/>
      </w:r>
      <w:r>
        <w:t xml:space="preserve"> </w:t>
      </w:r>
      <w:r w:rsidRPr="007F2831">
        <w:rPr>
          <w:sz w:val="20"/>
          <w:szCs w:val="20"/>
        </w:rPr>
        <w:t>The CWG-Stewardship recommends that P</w:t>
      </w:r>
      <w:r>
        <w:rPr>
          <w:sz w:val="20"/>
          <w:szCs w:val="20"/>
        </w:rPr>
        <w:t xml:space="preserve">ost </w:t>
      </w:r>
      <w:r w:rsidRPr="007F2831">
        <w:rPr>
          <w:sz w:val="20"/>
          <w:szCs w:val="20"/>
        </w:rPr>
        <w:t>T</w:t>
      </w:r>
      <w:r>
        <w:rPr>
          <w:sz w:val="20"/>
          <w:szCs w:val="20"/>
        </w:rPr>
        <w:t xml:space="preserve">ransition </w:t>
      </w:r>
      <w:r w:rsidRPr="007F2831">
        <w:rPr>
          <w:sz w:val="20"/>
          <w:szCs w:val="20"/>
        </w:rPr>
        <w:t>I</w:t>
      </w:r>
      <w:r>
        <w:rPr>
          <w:sz w:val="20"/>
          <w:szCs w:val="20"/>
        </w:rPr>
        <w:t>ANA</w:t>
      </w:r>
      <w:r w:rsidRPr="007F2831">
        <w:rPr>
          <w:sz w:val="20"/>
          <w:szCs w:val="20"/>
        </w:rPr>
        <w:t xml:space="preserve">’s performance against the ICANN – PTI contract and the Statement of Work are reviewed as part of the IANA Function Review </w:t>
      </w:r>
    </w:p>
  </w:footnote>
  <w:footnote w:id="7">
    <w:p w14:paraId="7C603120" w14:textId="77777777" w:rsidR="00D61175" w:rsidRPr="008B3EEA" w:rsidRDefault="00D61175">
      <w:pPr>
        <w:pStyle w:val="FootnoteText"/>
        <w:rPr>
          <w:lang w:val="en-US"/>
        </w:rPr>
      </w:pPr>
      <w:r>
        <w:rPr>
          <w:rStyle w:val="FootnoteReference"/>
        </w:rPr>
        <w:footnoteRef/>
      </w:r>
      <w:r>
        <w:t xml:space="preserve"> </w:t>
      </w:r>
      <w:r w:rsidRPr="007F2831">
        <w:rPr>
          <w:sz w:val="20"/>
          <w:szCs w:val="20"/>
        </w:rPr>
        <w:t>While the IFR will normally be scheduled based on a regular cycle of no more than five years in line with other ICANN Reviews, a Special IANA Function Review may also be initiated when Remedial Action Procedures are followed and fail to correct the identified deficiency and the IANA Problem Resolution Process (as described in the CWG-Stewardship Proposal) is followed and fails to correct the identified deficiency.</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D0B09DC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83"/>
    <w:multiLevelType w:val="singleLevel"/>
    <w:tmpl w:val="C2A6FA7E"/>
    <w:lvl w:ilvl="0">
      <w:start w:val="1"/>
      <w:numFmt w:val="bullet"/>
      <w:lvlText w:val=""/>
      <w:lvlJc w:val="left"/>
      <w:pPr>
        <w:tabs>
          <w:tab w:val="left" w:pos="720"/>
        </w:tabs>
        <w:ind w:left="720" w:hanging="360"/>
      </w:pPr>
      <w:rPr>
        <w:rFonts w:ascii="Symbol" w:hAnsi="Symbol"/>
        <w:color w:val="auto"/>
      </w:rPr>
    </w:lvl>
  </w:abstractNum>
  <w:abstractNum w:abstractNumId="2"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0000002"/>
    <w:multiLevelType w:val="hybridMultilevel"/>
    <w:tmpl w:val="97EEFC28"/>
    <w:lvl w:ilvl="0" w:tplc="00000065">
      <w:start w:val="1"/>
      <w:numFmt w:val="bullet"/>
      <w:lvlText w:val="•"/>
      <w:lvlJc w:val="left"/>
      <w:pPr>
        <w:ind w:left="720" w:hanging="360"/>
      </w:pPr>
    </w:lvl>
    <w:lvl w:ilvl="1" w:tplc="04090001">
      <w:start w:val="1"/>
      <w:numFmt w:val="bullet"/>
      <w:lvlText w:val=""/>
      <w:lvlJc w:val="left"/>
      <w:pPr>
        <w:ind w:left="360" w:hanging="360"/>
      </w:pPr>
      <w:rPr>
        <w:rFonts w:ascii="Symbol" w:hAnsi="Symbol" w:hint="default"/>
      </w:r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03F1559C"/>
    <w:multiLevelType w:val="hybridMultilevel"/>
    <w:tmpl w:val="23A00F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4DB7068"/>
    <w:multiLevelType w:val="hybridMultilevel"/>
    <w:tmpl w:val="2D904A9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9221EE9"/>
    <w:multiLevelType w:val="multilevel"/>
    <w:tmpl w:val="00227B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AED499E"/>
    <w:multiLevelType w:val="hybridMultilevel"/>
    <w:tmpl w:val="188272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C2A4FCD"/>
    <w:multiLevelType w:val="hybridMultilevel"/>
    <w:tmpl w:val="52C6CF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D8F6623"/>
    <w:multiLevelType w:val="hybridMultilevel"/>
    <w:tmpl w:val="ABB4C6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A8233D"/>
    <w:multiLevelType w:val="hybridMultilevel"/>
    <w:tmpl w:val="14EC24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5F635CD"/>
    <w:multiLevelType w:val="hybridMultilevel"/>
    <w:tmpl w:val="995E26B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6420CC2"/>
    <w:multiLevelType w:val="hybridMultilevel"/>
    <w:tmpl w:val="66E8370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701430F"/>
    <w:multiLevelType w:val="hybridMultilevel"/>
    <w:tmpl w:val="926E143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18EC5089"/>
    <w:multiLevelType w:val="hybridMultilevel"/>
    <w:tmpl w:val="C8EA4E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99D64F6"/>
    <w:multiLevelType w:val="hybridMultilevel"/>
    <w:tmpl w:val="981CCEAA"/>
    <w:lvl w:ilvl="0" w:tplc="BC24563C">
      <w:start w:val="1"/>
      <w:numFmt w:val="bullet"/>
      <w:lvlText w:val="-"/>
      <w:lvlJc w:val="left"/>
      <w:pPr>
        <w:ind w:left="720" w:hanging="360"/>
      </w:pPr>
      <w:rPr>
        <w:rFonts w:ascii="Arial" w:eastAsia="MS Mincho" w:hAnsi="Aria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B6358D7"/>
    <w:multiLevelType w:val="hybridMultilevel"/>
    <w:tmpl w:val="E578F3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BA94E48"/>
    <w:multiLevelType w:val="hybridMultilevel"/>
    <w:tmpl w:val="D4D6CE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109198F"/>
    <w:multiLevelType w:val="multilevel"/>
    <w:tmpl w:val="8E9A1B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21E620C2"/>
    <w:multiLevelType w:val="hybridMultilevel"/>
    <w:tmpl w:val="E536D30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2352344F"/>
    <w:multiLevelType w:val="hybridMultilevel"/>
    <w:tmpl w:val="E3245AD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49E0889"/>
    <w:multiLevelType w:val="hybridMultilevel"/>
    <w:tmpl w:val="54ACD5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786708A"/>
    <w:multiLevelType w:val="hybridMultilevel"/>
    <w:tmpl w:val="6FF6A446"/>
    <w:lvl w:ilvl="0" w:tplc="04090001">
      <w:start w:val="1"/>
      <w:numFmt w:val="bullet"/>
      <w:lvlText w:val=""/>
      <w:lvlJc w:val="left"/>
      <w:pPr>
        <w:ind w:left="787" w:hanging="360"/>
      </w:pPr>
      <w:rPr>
        <w:rFonts w:ascii="Symbol" w:hAnsi="Symbol" w:hint="default"/>
      </w:rPr>
    </w:lvl>
    <w:lvl w:ilvl="1" w:tplc="04090003" w:tentative="1">
      <w:start w:val="1"/>
      <w:numFmt w:val="bullet"/>
      <w:lvlText w:val="o"/>
      <w:lvlJc w:val="left"/>
      <w:pPr>
        <w:ind w:left="1507" w:hanging="360"/>
      </w:pPr>
      <w:rPr>
        <w:rFonts w:ascii="Courier New" w:hAnsi="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23" w15:restartNumberingAfterBreak="0">
    <w:nsid w:val="27AF0DED"/>
    <w:multiLevelType w:val="hybridMultilevel"/>
    <w:tmpl w:val="ECFC0C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997482F"/>
    <w:multiLevelType w:val="hybridMultilevel"/>
    <w:tmpl w:val="D34E13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DFC57F6"/>
    <w:multiLevelType w:val="hybridMultilevel"/>
    <w:tmpl w:val="081805BE"/>
    <w:lvl w:ilvl="0" w:tplc="830E52E8">
      <w:start w:val="1"/>
      <w:numFmt w:val="decimal"/>
      <w:lvlText w:val="%1."/>
      <w:lvlJc w:val="left"/>
      <w:pPr>
        <w:ind w:left="1080" w:hanging="720"/>
      </w:pPr>
      <w:rPr>
        <w:rFonts w:hint="default"/>
        <w:b w:val="0"/>
      </w:rPr>
    </w:lvl>
    <w:lvl w:ilvl="1" w:tplc="04090017">
      <w:start w:val="1"/>
      <w:numFmt w:val="lowerLetter"/>
      <w:lvlText w:val="%2)"/>
      <w:lvlJc w:val="left"/>
      <w:pPr>
        <w:ind w:left="1440" w:hanging="360"/>
      </w:pPr>
      <w:rPr>
        <w:rFonts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2E1B0D7A"/>
    <w:multiLevelType w:val="hybridMultilevel"/>
    <w:tmpl w:val="4B08F1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2E372C1D"/>
    <w:multiLevelType w:val="hybridMultilevel"/>
    <w:tmpl w:val="00E6E2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305E3258"/>
    <w:multiLevelType w:val="hybridMultilevel"/>
    <w:tmpl w:val="B52268A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15:restartNumberingAfterBreak="0">
    <w:nsid w:val="31030E8D"/>
    <w:multiLevelType w:val="hybridMultilevel"/>
    <w:tmpl w:val="CBACFE9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3288593E"/>
    <w:multiLevelType w:val="multilevel"/>
    <w:tmpl w:val="CC7C58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35617977"/>
    <w:multiLevelType w:val="hybridMultilevel"/>
    <w:tmpl w:val="54B049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359F5AAF"/>
    <w:multiLevelType w:val="hybridMultilevel"/>
    <w:tmpl w:val="6F661D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38001594"/>
    <w:multiLevelType w:val="hybridMultilevel"/>
    <w:tmpl w:val="2BEAF3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393D067B"/>
    <w:multiLevelType w:val="hybridMultilevel"/>
    <w:tmpl w:val="B9BE4E1E"/>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5" w15:restartNumberingAfterBreak="0">
    <w:nsid w:val="3AD82C4C"/>
    <w:multiLevelType w:val="hybridMultilevel"/>
    <w:tmpl w:val="5BB2505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3B5275BE"/>
    <w:multiLevelType w:val="hybridMultilevel"/>
    <w:tmpl w:val="71A677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3C054C07"/>
    <w:multiLevelType w:val="hybridMultilevel"/>
    <w:tmpl w:val="C002949E"/>
    <w:lvl w:ilvl="0" w:tplc="04090001">
      <w:start w:val="1"/>
      <w:numFmt w:val="bullet"/>
      <w:lvlText w:val=""/>
      <w:lvlJc w:val="left"/>
      <w:pPr>
        <w:ind w:left="36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3CFB2C60"/>
    <w:multiLevelType w:val="hybridMultilevel"/>
    <w:tmpl w:val="3D6EEE9A"/>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9" w15:restartNumberingAfterBreak="0">
    <w:nsid w:val="490176E6"/>
    <w:multiLevelType w:val="hybridMultilevel"/>
    <w:tmpl w:val="746499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4A4F047E"/>
    <w:multiLevelType w:val="multilevel"/>
    <w:tmpl w:val="B8A65E54"/>
    <w:lvl w:ilvl="0">
      <w:start w:val="1"/>
      <w:numFmt w:val="lowerLetter"/>
      <w:lvlText w:val="%1)"/>
      <w:lvlJc w:val="left"/>
      <w:pPr>
        <w:ind w:left="1080" w:hanging="360"/>
      </w:pPr>
      <w:rPr>
        <w:rFonts w:hint="default"/>
        <w:b w:val="0"/>
        <w:i w:val="0"/>
      </w:rPr>
    </w:lvl>
    <w:lvl w:ilvl="1">
      <w:start w:val="1"/>
      <w:numFmt w:val="lowerLetter"/>
      <w:lvlText w:val="%2)"/>
      <w:lvlJc w:val="left"/>
      <w:pPr>
        <w:ind w:left="1440" w:hanging="360"/>
      </w:pPr>
      <w:rPr>
        <w:rFonts w:hint="default"/>
      </w:rPr>
    </w:lvl>
    <w:lvl w:ilvl="2">
      <w:start w:val="1"/>
      <w:numFmt w:val="lowerRoman"/>
      <w:lvlText w:val="%3)"/>
      <w:lvlJc w:val="left"/>
      <w:pPr>
        <w:ind w:left="1800" w:hanging="360"/>
      </w:pPr>
      <w:rPr>
        <w:rFonts w:hint="default"/>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41" w15:restartNumberingAfterBreak="0">
    <w:nsid w:val="4AD51338"/>
    <w:multiLevelType w:val="hybridMultilevel"/>
    <w:tmpl w:val="399A4D06"/>
    <w:lvl w:ilvl="0" w:tplc="04090001">
      <w:start w:val="1"/>
      <w:numFmt w:val="bullet"/>
      <w:lvlText w:val=""/>
      <w:lvlJc w:val="left"/>
      <w:pPr>
        <w:ind w:left="1000" w:hanging="360"/>
      </w:pPr>
      <w:rPr>
        <w:rFonts w:ascii="Symbol" w:hAnsi="Symbol" w:hint="default"/>
      </w:rPr>
    </w:lvl>
    <w:lvl w:ilvl="1" w:tplc="34367570">
      <w:numFmt w:val="bullet"/>
      <w:lvlText w:val="-"/>
      <w:lvlJc w:val="left"/>
      <w:pPr>
        <w:ind w:left="1720" w:hanging="360"/>
      </w:pPr>
      <w:rPr>
        <w:rFonts w:ascii="Arial" w:eastAsia="MS Mincho" w:hAnsi="Arial" w:cs="Arial" w:hint="default"/>
      </w:rPr>
    </w:lvl>
    <w:lvl w:ilvl="2" w:tplc="04090005">
      <w:start w:val="1"/>
      <w:numFmt w:val="bullet"/>
      <w:lvlText w:val=""/>
      <w:lvlJc w:val="left"/>
      <w:pPr>
        <w:ind w:left="2440" w:hanging="360"/>
      </w:pPr>
      <w:rPr>
        <w:rFonts w:ascii="Wingdings" w:hAnsi="Wingdings" w:hint="default"/>
      </w:rPr>
    </w:lvl>
    <w:lvl w:ilvl="3" w:tplc="04090001" w:tentative="1">
      <w:start w:val="1"/>
      <w:numFmt w:val="bullet"/>
      <w:lvlText w:val=""/>
      <w:lvlJc w:val="left"/>
      <w:pPr>
        <w:ind w:left="3160" w:hanging="360"/>
      </w:pPr>
      <w:rPr>
        <w:rFonts w:ascii="Symbol" w:hAnsi="Symbol" w:hint="default"/>
      </w:rPr>
    </w:lvl>
    <w:lvl w:ilvl="4" w:tplc="04090003" w:tentative="1">
      <w:start w:val="1"/>
      <w:numFmt w:val="bullet"/>
      <w:lvlText w:val="o"/>
      <w:lvlJc w:val="left"/>
      <w:pPr>
        <w:ind w:left="3880" w:hanging="360"/>
      </w:pPr>
      <w:rPr>
        <w:rFonts w:ascii="Courier New" w:hAnsi="Courier New" w:hint="default"/>
      </w:rPr>
    </w:lvl>
    <w:lvl w:ilvl="5" w:tplc="04090005" w:tentative="1">
      <w:start w:val="1"/>
      <w:numFmt w:val="bullet"/>
      <w:lvlText w:val=""/>
      <w:lvlJc w:val="left"/>
      <w:pPr>
        <w:ind w:left="4600" w:hanging="360"/>
      </w:pPr>
      <w:rPr>
        <w:rFonts w:ascii="Wingdings" w:hAnsi="Wingdings" w:hint="default"/>
      </w:rPr>
    </w:lvl>
    <w:lvl w:ilvl="6" w:tplc="04090001" w:tentative="1">
      <w:start w:val="1"/>
      <w:numFmt w:val="bullet"/>
      <w:lvlText w:val=""/>
      <w:lvlJc w:val="left"/>
      <w:pPr>
        <w:ind w:left="5320" w:hanging="360"/>
      </w:pPr>
      <w:rPr>
        <w:rFonts w:ascii="Symbol" w:hAnsi="Symbol" w:hint="default"/>
      </w:rPr>
    </w:lvl>
    <w:lvl w:ilvl="7" w:tplc="04090003" w:tentative="1">
      <w:start w:val="1"/>
      <w:numFmt w:val="bullet"/>
      <w:lvlText w:val="o"/>
      <w:lvlJc w:val="left"/>
      <w:pPr>
        <w:ind w:left="6040" w:hanging="360"/>
      </w:pPr>
      <w:rPr>
        <w:rFonts w:ascii="Courier New" w:hAnsi="Courier New" w:hint="default"/>
      </w:rPr>
    </w:lvl>
    <w:lvl w:ilvl="8" w:tplc="04090005" w:tentative="1">
      <w:start w:val="1"/>
      <w:numFmt w:val="bullet"/>
      <w:lvlText w:val=""/>
      <w:lvlJc w:val="left"/>
      <w:pPr>
        <w:ind w:left="6760" w:hanging="360"/>
      </w:pPr>
      <w:rPr>
        <w:rFonts w:ascii="Wingdings" w:hAnsi="Wingdings" w:hint="default"/>
      </w:rPr>
    </w:lvl>
  </w:abstractNum>
  <w:abstractNum w:abstractNumId="42" w15:restartNumberingAfterBreak="0">
    <w:nsid w:val="4AE87004"/>
    <w:multiLevelType w:val="hybridMultilevel"/>
    <w:tmpl w:val="1E1CA100"/>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start w:val="1"/>
      <w:numFmt w:val="bullet"/>
      <w:lvlText w:val=""/>
      <w:lvlJc w:val="left"/>
      <w:pPr>
        <w:ind w:left="2160" w:hanging="360"/>
      </w:pPr>
      <w:rPr>
        <w:rFonts w:ascii="Wingdings" w:hAnsi="Wingdings" w:hint="default"/>
      </w:rPr>
    </w:lvl>
    <w:lvl w:ilvl="3" w:tplc="1009000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3" w15:restartNumberingAfterBreak="0">
    <w:nsid w:val="4B542A74"/>
    <w:multiLevelType w:val="hybridMultilevel"/>
    <w:tmpl w:val="9E9432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4D0C7EC9"/>
    <w:multiLevelType w:val="hybridMultilevel"/>
    <w:tmpl w:val="6A2E074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5" w15:restartNumberingAfterBreak="0">
    <w:nsid w:val="4E25271C"/>
    <w:multiLevelType w:val="hybridMultilevel"/>
    <w:tmpl w:val="4C20F9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52E435C9"/>
    <w:multiLevelType w:val="hybridMultilevel"/>
    <w:tmpl w:val="E3C4865C"/>
    <w:lvl w:ilvl="0" w:tplc="E1227534">
      <w:start w:val="2015"/>
      <w:numFmt w:val="bullet"/>
      <w:lvlText w:val="-"/>
      <w:lvlJc w:val="left"/>
      <w:pPr>
        <w:ind w:left="720" w:hanging="360"/>
      </w:pPr>
      <w:rPr>
        <w:rFonts w:ascii="Helvetica Neue" w:eastAsia="MS Mincho" w:hAnsi="Helvetica Neue"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59EE4D66"/>
    <w:multiLevelType w:val="hybridMultilevel"/>
    <w:tmpl w:val="FF6A1650"/>
    <w:lvl w:ilvl="0" w:tplc="04090001">
      <w:start w:val="1"/>
      <w:numFmt w:val="bullet"/>
      <w:lvlText w:val=""/>
      <w:lvlJc w:val="left"/>
      <w:pPr>
        <w:ind w:left="1353" w:hanging="360"/>
      </w:pPr>
      <w:rPr>
        <w:rFonts w:ascii="Symbol" w:hAnsi="Symbol" w:hint="default"/>
      </w:rPr>
    </w:lvl>
    <w:lvl w:ilvl="1" w:tplc="04090003" w:tentative="1">
      <w:start w:val="1"/>
      <w:numFmt w:val="bullet"/>
      <w:lvlText w:val="o"/>
      <w:lvlJc w:val="left"/>
      <w:pPr>
        <w:ind w:left="2073" w:hanging="360"/>
      </w:pPr>
      <w:rPr>
        <w:rFonts w:ascii="Courier New" w:hAnsi="Courier New" w:hint="default"/>
      </w:rPr>
    </w:lvl>
    <w:lvl w:ilvl="2" w:tplc="04090005" w:tentative="1">
      <w:start w:val="1"/>
      <w:numFmt w:val="bullet"/>
      <w:lvlText w:val=""/>
      <w:lvlJc w:val="left"/>
      <w:pPr>
        <w:ind w:left="2793" w:hanging="360"/>
      </w:pPr>
      <w:rPr>
        <w:rFonts w:ascii="Wingdings" w:hAnsi="Wingdings" w:hint="default"/>
      </w:rPr>
    </w:lvl>
    <w:lvl w:ilvl="3" w:tplc="04090001" w:tentative="1">
      <w:start w:val="1"/>
      <w:numFmt w:val="bullet"/>
      <w:lvlText w:val=""/>
      <w:lvlJc w:val="left"/>
      <w:pPr>
        <w:ind w:left="3513" w:hanging="360"/>
      </w:pPr>
      <w:rPr>
        <w:rFonts w:ascii="Symbol" w:hAnsi="Symbol" w:hint="default"/>
      </w:rPr>
    </w:lvl>
    <w:lvl w:ilvl="4" w:tplc="04090003" w:tentative="1">
      <w:start w:val="1"/>
      <w:numFmt w:val="bullet"/>
      <w:lvlText w:val="o"/>
      <w:lvlJc w:val="left"/>
      <w:pPr>
        <w:ind w:left="4233" w:hanging="360"/>
      </w:pPr>
      <w:rPr>
        <w:rFonts w:ascii="Courier New" w:hAnsi="Courier New" w:hint="default"/>
      </w:rPr>
    </w:lvl>
    <w:lvl w:ilvl="5" w:tplc="04090005" w:tentative="1">
      <w:start w:val="1"/>
      <w:numFmt w:val="bullet"/>
      <w:lvlText w:val=""/>
      <w:lvlJc w:val="left"/>
      <w:pPr>
        <w:ind w:left="4953" w:hanging="360"/>
      </w:pPr>
      <w:rPr>
        <w:rFonts w:ascii="Wingdings" w:hAnsi="Wingdings" w:hint="default"/>
      </w:rPr>
    </w:lvl>
    <w:lvl w:ilvl="6" w:tplc="04090001" w:tentative="1">
      <w:start w:val="1"/>
      <w:numFmt w:val="bullet"/>
      <w:lvlText w:val=""/>
      <w:lvlJc w:val="left"/>
      <w:pPr>
        <w:ind w:left="5673" w:hanging="360"/>
      </w:pPr>
      <w:rPr>
        <w:rFonts w:ascii="Symbol" w:hAnsi="Symbol" w:hint="default"/>
      </w:rPr>
    </w:lvl>
    <w:lvl w:ilvl="7" w:tplc="04090003" w:tentative="1">
      <w:start w:val="1"/>
      <w:numFmt w:val="bullet"/>
      <w:lvlText w:val="o"/>
      <w:lvlJc w:val="left"/>
      <w:pPr>
        <w:ind w:left="6393" w:hanging="360"/>
      </w:pPr>
      <w:rPr>
        <w:rFonts w:ascii="Courier New" w:hAnsi="Courier New" w:hint="default"/>
      </w:rPr>
    </w:lvl>
    <w:lvl w:ilvl="8" w:tplc="04090005" w:tentative="1">
      <w:start w:val="1"/>
      <w:numFmt w:val="bullet"/>
      <w:lvlText w:val=""/>
      <w:lvlJc w:val="left"/>
      <w:pPr>
        <w:ind w:left="7113" w:hanging="360"/>
      </w:pPr>
      <w:rPr>
        <w:rFonts w:ascii="Wingdings" w:hAnsi="Wingdings" w:hint="default"/>
      </w:rPr>
    </w:lvl>
  </w:abstractNum>
  <w:abstractNum w:abstractNumId="48" w15:restartNumberingAfterBreak="0">
    <w:nsid w:val="5C0B5479"/>
    <w:multiLevelType w:val="hybridMultilevel"/>
    <w:tmpl w:val="4E7C486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9" w15:restartNumberingAfterBreak="0">
    <w:nsid w:val="5C7C46D8"/>
    <w:multiLevelType w:val="hybridMultilevel"/>
    <w:tmpl w:val="FD565904"/>
    <w:lvl w:ilvl="0" w:tplc="88AC97E6">
      <w:start w:val="1"/>
      <w:numFmt w:val="decimal"/>
      <w:lvlText w:val="%1."/>
      <w:lvlJc w:val="left"/>
      <w:pPr>
        <w:ind w:left="1080" w:hanging="72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5CB853CA"/>
    <w:multiLevelType w:val="hybridMultilevel"/>
    <w:tmpl w:val="7F9857F8"/>
    <w:lvl w:ilvl="0" w:tplc="04090001">
      <w:start w:val="1"/>
      <w:numFmt w:val="bullet"/>
      <w:lvlText w:val=""/>
      <w:lvlJc w:val="left"/>
      <w:pPr>
        <w:ind w:left="777" w:hanging="360"/>
      </w:pPr>
      <w:rPr>
        <w:rFonts w:ascii="Symbol" w:hAnsi="Symbol" w:hint="default"/>
      </w:rPr>
    </w:lvl>
    <w:lvl w:ilvl="1" w:tplc="04090003" w:tentative="1">
      <w:start w:val="1"/>
      <w:numFmt w:val="bullet"/>
      <w:lvlText w:val="o"/>
      <w:lvlJc w:val="left"/>
      <w:pPr>
        <w:ind w:left="1497" w:hanging="360"/>
      </w:pPr>
      <w:rPr>
        <w:rFonts w:ascii="Courier New" w:hAnsi="Courier New" w:hint="default"/>
      </w:rPr>
    </w:lvl>
    <w:lvl w:ilvl="2" w:tplc="04090005" w:tentative="1">
      <w:start w:val="1"/>
      <w:numFmt w:val="bullet"/>
      <w:lvlText w:val=""/>
      <w:lvlJc w:val="left"/>
      <w:pPr>
        <w:ind w:left="2217" w:hanging="360"/>
      </w:pPr>
      <w:rPr>
        <w:rFonts w:ascii="Wingdings" w:hAnsi="Wingdings" w:hint="default"/>
      </w:rPr>
    </w:lvl>
    <w:lvl w:ilvl="3" w:tplc="04090001" w:tentative="1">
      <w:start w:val="1"/>
      <w:numFmt w:val="bullet"/>
      <w:lvlText w:val=""/>
      <w:lvlJc w:val="left"/>
      <w:pPr>
        <w:ind w:left="2937" w:hanging="360"/>
      </w:pPr>
      <w:rPr>
        <w:rFonts w:ascii="Symbol" w:hAnsi="Symbol" w:hint="default"/>
      </w:rPr>
    </w:lvl>
    <w:lvl w:ilvl="4" w:tplc="04090003" w:tentative="1">
      <w:start w:val="1"/>
      <w:numFmt w:val="bullet"/>
      <w:lvlText w:val="o"/>
      <w:lvlJc w:val="left"/>
      <w:pPr>
        <w:ind w:left="3657" w:hanging="360"/>
      </w:pPr>
      <w:rPr>
        <w:rFonts w:ascii="Courier New" w:hAnsi="Courier New" w:hint="default"/>
      </w:rPr>
    </w:lvl>
    <w:lvl w:ilvl="5" w:tplc="04090005" w:tentative="1">
      <w:start w:val="1"/>
      <w:numFmt w:val="bullet"/>
      <w:lvlText w:val=""/>
      <w:lvlJc w:val="left"/>
      <w:pPr>
        <w:ind w:left="4377" w:hanging="360"/>
      </w:pPr>
      <w:rPr>
        <w:rFonts w:ascii="Wingdings" w:hAnsi="Wingdings" w:hint="default"/>
      </w:rPr>
    </w:lvl>
    <w:lvl w:ilvl="6" w:tplc="04090001" w:tentative="1">
      <w:start w:val="1"/>
      <w:numFmt w:val="bullet"/>
      <w:lvlText w:val=""/>
      <w:lvlJc w:val="left"/>
      <w:pPr>
        <w:ind w:left="5097" w:hanging="360"/>
      </w:pPr>
      <w:rPr>
        <w:rFonts w:ascii="Symbol" w:hAnsi="Symbol" w:hint="default"/>
      </w:rPr>
    </w:lvl>
    <w:lvl w:ilvl="7" w:tplc="04090003" w:tentative="1">
      <w:start w:val="1"/>
      <w:numFmt w:val="bullet"/>
      <w:lvlText w:val="o"/>
      <w:lvlJc w:val="left"/>
      <w:pPr>
        <w:ind w:left="5817" w:hanging="360"/>
      </w:pPr>
      <w:rPr>
        <w:rFonts w:ascii="Courier New" w:hAnsi="Courier New" w:hint="default"/>
      </w:rPr>
    </w:lvl>
    <w:lvl w:ilvl="8" w:tplc="04090005" w:tentative="1">
      <w:start w:val="1"/>
      <w:numFmt w:val="bullet"/>
      <w:lvlText w:val=""/>
      <w:lvlJc w:val="left"/>
      <w:pPr>
        <w:ind w:left="6537" w:hanging="360"/>
      </w:pPr>
      <w:rPr>
        <w:rFonts w:ascii="Wingdings" w:hAnsi="Wingdings" w:hint="default"/>
      </w:rPr>
    </w:lvl>
  </w:abstractNum>
  <w:abstractNum w:abstractNumId="51" w15:restartNumberingAfterBreak="0">
    <w:nsid w:val="5F93499F"/>
    <w:multiLevelType w:val="hybridMultilevel"/>
    <w:tmpl w:val="4A8A27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60DA43DA"/>
    <w:multiLevelType w:val="hybridMultilevel"/>
    <w:tmpl w:val="A8927C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624D7DE1"/>
    <w:multiLevelType w:val="hybridMultilevel"/>
    <w:tmpl w:val="DAA236A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4" w15:restartNumberingAfterBreak="0">
    <w:nsid w:val="62F80954"/>
    <w:multiLevelType w:val="hybridMultilevel"/>
    <w:tmpl w:val="05AAA0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65552EC2"/>
    <w:multiLevelType w:val="hybridMultilevel"/>
    <w:tmpl w:val="E60E46C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6" w15:restartNumberingAfterBreak="0">
    <w:nsid w:val="666A3C43"/>
    <w:multiLevelType w:val="multilevel"/>
    <w:tmpl w:val="C0447AA6"/>
    <w:lvl w:ilvl="0">
      <w:start w:val="1"/>
      <w:numFmt w:val="decimal"/>
      <w:pStyle w:val="Numbering"/>
      <w:isLgl/>
      <w:lvlText w:val="%1"/>
      <w:lvlJc w:val="left"/>
      <w:pPr>
        <w:tabs>
          <w:tab w:val="num" w:pos="440"/>
        </w:tabs>
        <w:ind w:left="440" w:hanging="440"/>
      </w:pPr>
      <w:rPr>
        <w:rFonts w:ascii="Helvetica" w:hAnsi="Helvetica" w:hint="default"/>
        <w:b w:val="0"/>
        <w:bCs w:val="0"/>
        <w:i w:val="0"/>
        <w:iCs w:val="0"/>
        <w:color w:val="auto"/>
        <w:sz w:val="16"/>
        <w:szCs w:val="16"/>
      </w:rPr>
    </w:lvl>
    <w:lvl w:ilvl="1">
      <w:start w:val="1"/>
      <w:numFmt w:val="none"/>
      <w:lvlRestart w:val="0"/>
      <w:lvlText w:val=""/>
      <w:lvlJc w:val="left"/>
      <w:pPr>
        <w:ind w:left="-400" w:hanging="160"/>
      </w:pPr>
      <w:rPr>
        <w:rFonts w:hint="default"/>
      </w:rPr>
    </w:lvl>
    <w:lvl w:ilvl="2">
      <w:start w:val="1"/>
      <w:numFmt w:val="none"/>
      <w:suff w:val="space"/>
      <w:lvlText w:val=""/>
      <w:lvlJc w:val="left"/>
      <w:pPr>
        <w:ind w:left="-400" w:hanging="160"/>
      </w:pPr>
      <w:rPr>
        <w:rFonts w:hint="default"/>
      </w:rPr>
    </w:lvl>
    <w:lvl w:ilvl="3">
      <w:start w:val="1"/>
      <w:numFmt w:val="none"/>
      <w:suff w:val="space"/>
      <w:lvlText w:val=""/>
      <w:lvlJc w:val="left"/>
      <w:pPr>
        <w:ind w:left="-400" w:hanging="160"/>
      </w:pPr>
      <w:rPr>
        <w:rFonts w:hint="default"/>
      </w:rPr>
    </w:lvl>
    <w:lvl w:ilvl="4">
      <w:start w:val="1"/>
      <w:numFmt w:val="none"/>
      <w:suff w:val="space"/>
      <w:lvlText w:val=""/>
      <w:lvlJc w:val="left"/>
      <w:pPr>
        <w:ind w:left="-400" w:hanging="160"/>
      </w:pPr>
      <w:rPr>
        <w:rFonts w:hint="default"/>
      </w:rPr>
    </w:lvl>
    <w:lvl w:ilvl="5">
      <w:start w:val="1"/>
      <w:numFmt w:val="none"/>
      <w:suff w:val="space"/>
      <w:lvlText w:val=""/>
      <w:lvlJc w:val="left"/>
      <w:pPr>
        <w:ind w:left="-400" w:hanging="160"/>
      </w:pPr>
      <w:rPr>
        <w:rFonts w:hint="default"/>
      </w:rPr>
    </w:lvl>
    <w:lvl w:ilvl="6">
      <w:start w:val="1"/>
      <w:numFmt w:val="none"/>
      <w:suff w:val="space"/>
      <w:lvlText w:val=""/>
      <w:lvlJc w:val="left"/>
      <w:pPr>
        <w:ind w:left="-400" w:hanging="160"/>
      </w:pPr>
      <w:rPr>
        <w:rFonts w:hint="default"/>
      </w:rPr>
    </w:lvl>
    <w:lvl w:ilvl="7">
      <w:start w:val="1"/>
      <w:numFmt w:val="none"/>
      <w:suff w:val="space"/>
      <w:lvlText w:val=""/>
      <w:lvlJc w:val="left"/>
      <w:pPr>
        <w:ind w:left="-400" w:hanging="160"/>
      </w:pPr>
      <w:rPr>
        <w:rFonts w:hint="default"/>
      </w:rPr>
    </w:lvl>
    <w:lvl w:ilvl="8">
      <w:start w:val="1"/>
      <w:numFmt w:val="none"/>
      <w:suff w:val="space"/>
      <w:lvlText w:val=""/>
      <w:lvlJc w:val="left"/>
      <w:pPr>
        <w:ind w:left="-400" w:hanging="160"/>
      </w:pPr>
      <w:rPr>
        <w:rFonts w:hint="default"/>
      </w:rPr>
    </w:lvl>
  </w:abstractNum>
  <w:abstractNum w:abstractNumId="57" w15:restartNumberingAfterBreak="0">
    <w:nsid w:val="68803863"/>
    <w:multiLevelType w:val="hybridMultilevel"/>
    <w:tmpl w:val="E13430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6DF404B6"/>
    <w:multiLevelType w:val="hybridMultilevel"/>
    <w:tmpl w:val="C134620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9" w15:restartNumberingAfterBreak="0">
    <w:nsid w:val="73E97686"/>
    <w:multiLevelType w:val="hybridMultilevel"/>
    <w:tmpl w:val="546C1FC8"/>
    <w:lvl w:ilvl="0" w:tplc="F580EDE6">
      <w:numFmt w:val="bullet"/>
      <w:lvlText w:val="-"/>
      <w:lvlJc w:val="left"/>
      <w:pPr>
        <w:ind w:left="900" w:hanging="540"/>
      </w:pPr>
      <w:rPr>
        <w:rFonts w:ascii="Calibri" w:eastAsia="MS Mincho" w:hAnsi="Calibri" w:cs="Calibri" w:hint="default"/>
        <w:color w:val="18376A"/>
        <w:sz w:val="3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770B42AF"/>
    <w:multiLevelType w:val="hybridMultilevel"/>
    <w:tmpl w:val="1026E6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7BAC3CED"/>
    <w:multiLevelType w:val="hybridMultilevel"/>
    <w:tmpl w:val="43544F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7CDF5C98"/>
    <w:multiLevelType w:val="hybridMultilevel"/>
    <w:tmpl w:val="078CC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7F176315"/>
    <w:multiLevelType w:val="hybridMultilevel"/>
    <w:tmpl w:val="E67E03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18"/>
  </w:num>
  <w:num w:numId="3">
    <w:abstractNumId w:val="30"/>
  </w:num>
  <w:num w:numId="4">
    <w:abstractNumId w:val="33"/>
  </w:num>
  <w:num w:numId="5">
    <w:abstractNumId w:val="22"/>
  </w:num>
  <w:num w:numId="6">
    <w:abstractNumId w:val="36"/>
  </w:num>
  <w:num w:numId="7">
    <w:abstractNumId w:val="50"/>
  </w:num>
  <w:num w:numId="8">
    <w:abstractNumId w:val="29"/>
  </w:num>
  <w:num w:numId="9">
    <w:abstractNumId w:val="60"/>
  </w:num>
  <w:num w:numId="10">
    <w:abstractNumId w:val="32"/>
  </w:num>
  <w:num w:numId="11">
    <w:abstractNumId w:val="5"/>
  </w:num>
  <w:num w:numId="12">
    <w:abstractNumId w:val="62"/>
  </w:num>
  <w:num w:numId="13">
    <w:abstractNumId w:val="40"/>
  </w:num>
  <w:num w:numId="14">
    <w:abstractNumId w:val="58"/>
  </w:num>
  <w:num w:numId="15">
    <w:abstractNumId w:val="9"/>
  </w:num>
  <w:num w:numId="16">
    <w:abstractNumId w:val="21"/>
  </w:num>
  <w:num w:numId="17">
    <w:abstractNumId w:val="10"/>
  </w:num>
  <w:num w:numId="18">
    <w:abstractNumId w:val="2"/>
  </w:num>
  <w:num w:numId="19">
    <w:abstractNumId w:val="3"/>
  </w:num>
  <w:num w:numId="20">
    <w:abstractNumId w:val="56"/>
  </w:num>
  <w:num w:numId="21">
    <w:abstractNumId w:val="47"/>
  </w:num>
  <w:num w:numId="22">
    <w:abstractNumId w:val="41"/>
  </w:num>
  <w:num w:numId="23">
    <w:abstractNumId w:val="35"/>
  </w:num>
  <w:num w:numId="24">
    <w:abstractNumId w:val="39"/>
  </w:num>
  <w:num w:numId="25">
    <w:abstractNumId w:val="48"/>
  </w:num>
  <w:num w:numId="26">
    <w:abstractNumId w:val="54"/>
  </w:num>
  <w:num w:numId="27">
    <w:abstractNumId w:val="11"/>
  </w:num>
  <w:num w:numId="28">
    <w:abstractNumId w:val="14"/>
  </w:num>
  <w:num w:numId="29">
    <w:abstractNumId w:val="13"/>
  </w:num>
  <w:num w:numId="30">
    <w:abstractNumId w:val="51"/>
  </w:num>
  <w:num w:numId="31">
    <w:abstractNumId w:val="0"/>
  </w:num>
  <w:num w:numId="32">
    <w:abstractNumId w:val="52"/>
  </w:num>
  <w:num w:numId="33">
    <w:abstractNumId w:val="24"/>
  </w:num>
  <w:num w:numId="34">
    <w:abstractNumId w:val="7"/>
  </w:num>
  <w:num w:numId="35">
    <w:abstractNumId w:val="17"/>
  </w:num>
  <w:num w:numId="36">
    <w:abstractNumId w:val="8"/>
  </w:num>
  <w:num w:numId="37">
    <w:abstractNumId w:val="56"/>
  </w:num>
  <w:num w:numId="38">
    <w:abstractNumId w:val="43"/>
  </w:num>
  <w:num w:numId="39">
    <w:abstractNumId w:val="45"/>
  </w:num>
  <w:num w:numId="40">
    <w:abstractNumId w:val="27"/>
  </w:num>
  <w:num w:numId="41">
    <w:abstractNumId w:val="57"/>
  </w:num>
  <w:num w:numId="42">
    <w:abstractNumId w:val="37"/>
  </w:num>
  <w:num w:numId="43">
    <w:abstractNumId w:val="26"/>
  </w:num>
  <w:num w:numId="44">
    <w:abstractNumId w:val="42"/>
  </w:num>
  <w:num w:numId="45">
    <w:abstractNumId w:val="16"/>
  </w:num>
  <w:num w:numId="46">
    <w:abstractNumId w:val="23"/>
  </w:num>
  <w:num w:numId="47">
    <w:abstractNumId w:val="15"/>
  </w:num>
  <w:num w:numId="48">
    <w:abstractNumId w:val="31"/>
  </w:num>
  <w:num w:numId="49">
    <w:abstractNumId w:val="55"/>
  </w:num>
  <w:num w:numId="50">
    <w:abstractNumId w:val="53"/>
  </w:num>
  <w:num w:numId="51">
    <w:abstractNumId w:val="28"/>
  </w:num>
  <w:num w:numId="52">
    <w:abstractNumId w:val="20"/>
  </w:num>
  <w:num w:numId="53">
    <w:abstractNumId w:val="1"/>
    <w:lvlOverride w:ilvl="0">
      <w:lvl w:ilvl="0">
        <w:start w:val="1"/>
        <w:numFmt w:val="bullet"/>
        <w:lvlText w:val=""/>
        <w:lvlJc w:val="left"/>
        <w:pPr>
          <w:tabs>
            <w:tab w:val="left" w:pos="720"/>
          </w:tabs>
          <w:ind w:left="720" w:hanging="360"/>
        </w:pPr>
        <w:rPr>
          <w:rFonts w:ascii="Symbol" w:hAnsi="Symbol"/>
          <w:color w:val="0000FF"/>
          <w:u w:val="double"/>
        </w:rPr>
      </w:lvl>
    </w:lvlOverride>
  </w:num>
  <w:num w:numId="54">
    <w:abstractNumId w:val="1"/>
  </w:num>
  <w:num w:numId="55">
    <w:abstractNumId w:val="25"/>
  </w:num>
  <w:num w:numId="56">
    <w:abstractNumId w:val="63"/>
  </w:num>
  <w:num w:numId="57">
    <w:abstractNumId w:val="59"/>
  </w:num>
  <w:num w:numId="58">
    <w:abstractNumId w:val="19"/>
  </w:num>
  <w:num w:numId="59">
    <w:abstractNumId w:val="4"/>
  </w:num>
  <w:num w:numId="60">
    <w:abstractNumId w:val="12"/>
  </w:num>
  <w:num w:numId="61">
    <w:abstractNumId w:val="38"/>
  </w:num>
  <w:num w:numId="62">
    <w:abstractNumId w:val="44"/>
  </w:num>
  <w:num w:numId="63">
    <w:abstractNumId w:val="34"/>
  </w:num>
  <w:num w:numId="64">
    <w:abstractNumId w:val="46"/>
  </w:num>
  <w:num w:numId="65">
    <w:abstractNumId w:val="49"/>
  </w:num>
  <w:num w:numId="66">
    <w:abstractNumId w:val="61"/>
  </w:num>
  <w:numIdMacAtCleanup w:val="63"/>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Bernard Turcotte">
    <w15:presenceInfo w15:providerId="Windows Live" w15:userId="32ce7a276ef6c90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0E11"/>
    <w:rsid w:val="00000C05"/>
    <w:rsid w:val="0000149E"/>
    <w:rsid w:val="00007248"/>
    <w:rsid w:val="000158A2"/>
    <w:rsid w:val="0001676D"/>
    <w:rsid w:val="00020A1A"/>
    <w:rsid w:val="00026EA2"/>
    <w:rsid w:val="00032549"/>
    <w:rsid w:val="000328A6"/>
    <w:rsid w:val="0003404C"/>
    <w:rsid w:val="00037F3D"/>
    <w:rsid w:val="00037F4E"/>
    <w:rsid w:val="000423D9"/>
    <w:rsid w:val="00043246"/>
    <w:rsid w:val="00043CBD"/>
    <w:rsid w:val="00055501"/>
    <w:rsid w:val="0005567C"/>
    <w:rsid w:val="00065230"/>
    <w:rsid w:val="00066F13"/>
    <w:rsid w:val="000718D3"/>
    <w:rsid w:val="00071D78"/>
    <w:rsid w:val="00073656"/>
    <w:rsid w:val="00075F84"/>
    <w:rsid w:val="0008046B"/>
    <w:rsid w:val="000816C8"/>
    <w:rsid w:val="00081882"/>
    <w:rsid w:val="000839FC"/>
    <w:rsid w:val="00084DC9"/>
    <w:rsid w:val="00090182"/>
    <w:rsid w:val="00094C83"/>
    <w:rsid w:val="00094CA9"/>
    <w:rsid w:val="00096907"/>
    <w:rsid w:val="000A5B39"/>
    <w:rsid w:val="000A7840"/>
    <w:rsid w:val="000B0F06"/>
    <w:rsid w:val="000B40A9"/>
    <w:rsid w:val="000C1A8C"/>
    <w:rsid w:val="000C1F87"/>
    <w:rsid w:val="000C3DD7"/>
    <w:rsid w:val="000C3E90"/>
    <w:rsid w:val="000C5180"/>
    <w:rsid w:val="000C51D7"/>
    <w:rsid w:val="000D3A14"/>
    <w:rsid w:val="000D4708"/>
    <w:rsid w:val="000D6062"/>
    <w:rsid w:val="000D6B96"/>
    <w:rsid w:val="000D724F"/>
    <w:rsid w:val="000E02C3"/>
    <w:rsid w:val="000E1540"/>
    <w:rsid w:val="000E4CB9"/>
    <w:rsid w:val="000E5633"/>
    <w:rsid w:val="000F10E3"/>
    <w:rsid w:val="000F111F"/>
    <w:rsid w:val="000F287B"/>
    <w:rsid w:val="000F3B5B"/>
    <w:rsid w:val="000F4FAD"/>
    <w:rsid w:val="000F533B"/>
    <w:rsid w:val="000F5B70"/>
    <w:rsid w:val="000F60B1"/>
    <w:rsid w:val="000F7A30"/>
    <w:rsid w:val="00100B62"/>
    <w:rsid w:val="00105746"/>
    <w:rsid w:val="00105FD9"/>
    <w:rsid w:val="001067C3"/>
    <w:rsid w:val="00111931"/>
    <w:rsid w:val="00112BC7"/>
    <w:rsid w:val="00113206"/>
    <w:rsid w:val="001142DA"/>
    <w:rsid w:val="00121996"/>
    <w:rsid w:val="00125619"/>
    <w:rsid w:val="00125AA6"/>
    <w:rsid w:val="0012781C"/>
    <w:rsid w:val="00130519"/>
    <w:rsid w:val="00132B6E"/>
    <w:rsid w:val="00133D56"/>
    <w:rsid w:val="00135BC9"/>
    <w:rsid w:val="001366D2"/>
    <w:rsid w:val="00143F7C"/>
    <w:rsid w:val="001459C9"/>
    <w:rsid w:val="0015111A"/>
    <w:rsid w:val="00152A26"/>
    <w:rsid w:val="0015323B"/>
    <w:rsid w:val="001574AD"/>
    <w:rsid w:val="00160CBA"/>
    <w:rsid w:val="001617C6"/>
    <w:rsid w:val="00166C70"/>
    <w:rsid w:val="001673B7"/>
    <w:rsid w:val="00170112"/>
    <w:rsid w:val="0017173B"/>
    <w:rsid w:val="00171EA0"/>
    <w:rsid w:val="00175A35"/>
    <w:rsid w:val="00183526"/>
    <w:rsid w:val="00185B71"/>
    <w:rsid w:val="00187D4E"/>
    <w:rsid w:val="00194130"/>
    <w:rsid w:val="00196184"/>
    <w:rsid w:val="00196905"/>
    <w:rsid w:val="001A214B"/>
    <w:rsid w:val="001A40ED"/>
    <w:rsid w:val="001B0CD1"/>
    <w:rsid w:val="001B1809"/>
    <w:rsid w:val="001B25BF"/>
    <w:rsid w:val="001B2F9A"/>
    <w:rsid w:val="001B75C1"/>
    <w:rsid w:val="001C101D"/>
    <w:rsid w:val="001C2743"/>
    <w:rsid w:val="001C44AE"/>
    <w:rsid w:val="001C5464"/>
    <w:rsid w:val="001D470A"/>
    <w:rsid w:val="001E2301"/>
    <w:rsid w:val="001E68A3"/>
    <w:rsid w:val="001F141A"/>
    <w:rsid w:val="001F226E"/>
    <w:rsid w:val="001F3A97"/>
    <w:rsid w:val="001F5CAC"/>
    <w:rsid w:val="001F5E62"/>
    <w:rsid w:val="002001AC"/>
    <w:rsid w:val="0021191C"/>
    <w:rsid w:val="002174C8"/>
    <w:rsid w:val="002221CD"/>
    <w:rsid w:val="00227A3C"/>
    <w:rsid w:val="002308C4"/>
    <w:rsid w:val="00231CA9"/>
    <w:rsid w:val="00233749"/>
    <w:rsid w:val="002369EE"/>
    <w:rsid w:val="00237467"/>
    <w:rsid w:val="00243642"/>
    <w:rsid w:val="00244C3C"/>
    <w:rsid w:val="00245F31"/>
    <w:rsid w:val="002462F5"/>
    <w:rsid w:val="00246FD6"/>
    <w:rsid w:val="00250001"/>
    <w:rsid w:val="00250243"/>
    <w:rsid w:val="0026377D"/>
    <w:rsid w:val="002656F3"/>
    <w:rsid w:val="00266F89"/>
    <w:rsid w:val="00275340"/>
    <w:rsid w:val="002813C8"/>
    <w:rsid w:val="00281DC9"/>
    <w:rsid w:val="002A0F5B"/>
    <w:rsid w:val="002A62E8"/>
    <w:rsid w:val="002B1421"/>
    <w:rsid w:val="002B241B"/>
    <w:rsid w:val="002B4A98"/>
    <w:rsid w:val="002B7EA0"/>
    <w:rsid w:val="002C1DE8"/>
    <w:rsid w:val="002C206A"/>
    <w:rsid w:val="002C2E33"/>
    <w:rsid w:val="002C4831"/>
    <w:rsid w:val="002C4D50"/>
    <w:rsid w:val="002C58DD"/>
    <w:rsid w:val="002C6DE8"/>
    <w:rsid w:val="002D0F73"/>
    <w:rsid w:val="002D2E3B"/>
    <w:rsid w:val="002D35FB"/>
    <w:rsid w:val="002D5F9B"/>
    <w:rsid w:val="002E491D"/>
    <w:rsid w:val="002E4E27"/>
    <w:rsid w:val="002E5A34"/>
    <w:rsid w:val="002F2094"/>
    <w:rsid w:val="002F4C25"/>
    <w:rsid w:val="00300672"/>
    <w:rsid w:val="00301378"/>
    <w:rsid w:val="003018D7"/>
    <w:rsid w:val="00301D81"/>
    <w:rsid w:val="00302380"/>
    <w:rsid w:val="00306F14"/>
    <w:rsid w:val="00310F20"/>
    <w:rsid w:val="00311168"/>
    <w:rsid w:val="003129D5"/>
    <w:rsid w:val="00313856"/>
    <w:rsid w:val="0031529B"/>
    <w:rsid w:val="0032119D"/>
    <w:rsid w:val="003211F5"/>
    <w:rsid w:val="00325BC5"/>
    <w:rsid w:val="00327DCC"/>
    <w:rsid w:val="0033178C"/>
    <w:rsid w:val="00333AD0"/>
    <w:rsid w:val="00335250"/>
    <w:rsid w:val="00337D8E"/>
    <w:rsid w:val="00342F53"/>
    <w:rsid w:val="003445F8"/>
    <w:rsid w:val="00345F9A"/>
    <w:rsid w:val="0034757E"/>
    <w:rsid w:val="003478A2"/>
    <w:rsid w:val="003514E1"/>
    <w:rsid w:val="003568C8"/>
    <w:rsid w:val="00361F25"/>
    <w:rsid w:val="00362D12"/>
    <w:rsid w:val="00364AFD"/>
    <w:rsid w:val="00371D9E"/>
    <w:rsid w:val="00371F03"/>
    <w:rsid w:val="00372016"/>
    <w:rsid w:val="003724C9"/>
    <w:rsid w:val="0038273B"/>
    <w:rsid w:val="003827B8"/>
    <w:rsid w:val="003846BA"/>
    <w:rsid w:val="003849FC"/>
    <w:rsid w:val="00385AAB"/>
    <w:rsid w:val="00393445"/>
    <w:rsid w:val="003968D5"/>
    <w:rsid w:val="00396B6F"/>
    <w:rsid w:val="003A2CF5"/>
    <w:rsid w:val="003A2F09"/>
    <w:rsid w:val="003A5D15"/>
    <w:rsid w:val="003A76D3"/>
    <w:rsid w:val="003B17E1"/>
    <w:rsid w:val="003B3986"/>
    <w:rsid w:val="003B5B06"/>
    <w:rsid w:val="003B7E94"/>
    <w:rsid w:val="003C271F"/>
    <w:rsid w:val="003C6088"/>
    <w:rsid w:val="003C60F8"/>
    <w:rsid w:val="003D2023"/>
    <w:rsid w:val="003D2BC7"/>
    <w:rsid w:val="003D2CAC"/>
    <w:rsid w:val="003D561E"/>
    <w:rsid w:val="003D5AD8"/>
    <w:rsid w:val="003D5EBD"/>
    <w:rsid w:val="003E3F95"/>
    <w:rsid w:val="003E54AA"/>
    <w:rsid w:val="003F1CE2"/>
    <w:rsid w:val="003F2F88"/>
    <w:rsid w:val="003F4305"/>
    <w:rsid w:val="004078BF"/>
    <w:rsid w:val="00410040"/>
    <w:rsid w:val="00410997"/>
    <w:rsid w:val="0041409C"/>
    <w:rsid w:val="00417581"/>
    <w:rsid w:val="00417609"/>
    <w:rsid w:val="004208A6"/>
    <w:rsid w:val="00420EC6"/>
    <w:rsid w:val="0042234D"/>
    <w:rsid w:val="0042593B"/>
    <w:rsid w:val="00425A81"/>
    <w:rsid w:val="00426810"/>
    <w:rsid w:val="00427102"/>
    <w:rsid w:val="0042741A"/>
    <w:rsid w:val="00434EB1"/>
    <w:rsid w:val="00435066"/>
    <w:rsid w:val="00437D49"/>
    <w:rsid w:val="00440078"/>
    <w:rsid w:val="00445186"/>
    <w:rsid w:val="0044542B"/>
    <w:rsid w:val="00451281"/>
    <w:rsid w:val="0045432D"/>
    <w:rsid w:val="00454A14"/>
    <w:rsid w:val="00455D36"/>
    <w:rsid w:val="00456EB1"/>
    <w:rsid w:val="004573E2"/>
    <w:rsid w:val="00457E87"/>
    <w:rsid w:val="004614BD"/>
    <w:rsid w:val="00465D44"/>
    <w:rsid w:val="00471C43"/>
    <w:rsid w:val="00474670"/>
    <w:rsid w:val="00475ACA"/>
    <w:rsid w:val="004777D2"/>
    <w:rsid w:val="00480B98"/>
    <w:rsid w:val="00481E1F"/>
    <w:rsid w:val="0048399C"/>
    <w:rsid w:val="00483BAD"/>
    <w:rsid w:val="0048594D"/>
    <w:rsid w:val="004876F7"/>
    <w:rsid w:val="00492326"/>
    <w:rsid w:val="004937A4"/>
    <w:rsid w:val="00497F88"/>
    <w:rsid w:val="004A22E3"/>
    <w:rsid w:val="004A3123"/>
    <w:rsid w:val="004A3475"/>
    <w:rsid w:val="004A408A"/>
    <w:rsid w:val="004A7D89"/>
    <w:rsid w:val="004B0471"/>
    <w:rsid w:val="004B09BB"/>
    <w:rsid w:val="004B2898"/>
    <w:rsid w:val="004B74C7"/>
    <w:rsid w:val="004B7F31"/>
    <w:rsid w:val="004C4744"/>
    <w:rsid w:val="004D2EBA"/>
    <w:rsid w:val="004D7287"/>
    <w:rsid w:val="004E3C51"/>
    <w:rsid w:val="004E716B"/>
    <w:rsid w:val="004F41E2"/>
    <w:rsid w:val="004F7E65"/>
    <w:rsid w:val="00501A13"/>
    <w:rsid w:val="005023BB"/>
    <w:rsid w:val="005035E7"/>
    <w:rsid w:val="00507353"/>
    <w:rsid w:val="0051138E"/>
    <w:rsid w:val="00512067"/>
    <w:rsid w:val="00512C7A"/>
    <w:rsid w:val="00523F98"/>
    <w:rsid w:val="005243B6"/>
    <w:rsid w:val="00525726"/>
    <w:rsid w:val="0052641C"/>
    <w:rsid w:val="005331AD"/>
    <w:rsid w:val="005341A5"/>
    <w:rsid w:val="00540A52"/>
    <w:rsid w:val="0054132F"/>
    <w:rsid w:val="00542CB7"/>
    <w:rsid w:val="00543EC2"/>
    <w:rsid w:val="00545572"/>
    <w:rsid w:val="005474FD"/>
    <w:rsid w:val="00554F14"/>
    <w:rsid w:val="00555696"/>
    <w:rsid w:val="005574EB"/>
    <w:rsid w:val="00560C10"/>
    <w:rsid w:val="00564B2E"/>
    <w:rsid w:val="00565D48"/>
    <w:rsid w:val="00566273"/>
    <w:rsid w:val="005677B0"/>
    <w:rsid w:val="0057108B"/>
    <w:rsid w:val="00573BDE"/>
    <w:rsid w:val="00581C82"/>
    <w:rsid w:val="00583FEA"/>
    <w:rsid w:val="00584EEC"/>
    <w:rsid w:val="00592DCF"/>
    <w:rsid w:val="00596BFF"/>
    <w:rsid w:val="00597253"/>
    <w:rsid w:val="005A0F8F"/>
    <w:rsid w:val="005A0FFD"/>
    <w:rsid w:val="005A1CBC"/>
    <w:rsid w:val="005A20D0"/>
    <w:rsid w:val="005A5A71"/>
    <w:rsid w:val="005A5F52"/>
    <w:rsid w:val="005B13BA"/>
    <w:rsid w:val="005B1B7F"/>
    <w:rsid w:val="005B4719"/>
    <w:rsid w:val="005B6271"/>
    <w:rsid w:val="005D07FC"/>
    <w:rsid w:val="005D273F"/>
    <w:rsid w:val="005D6245"/>
    <w:rsid w:val="005D71D7"/>
    <w:rsid w:val="005D7C77"/>
    <w:rsid w:val="005E0E11"/>
    <w:rsid w:val="005E3624"/>
    <w:rsid w:val="005E46AD"/>
    <w:rsid w:val="005E6290"/>
    <w:rsid w:val="005F0063"/>
    <w:rsid w:val="005F33ED"/>
    <w:rsid w:val="005F6EC6"/>
    <w:rsid w:val="005F7D50"/>
    <w:rsid w:val="00604844"/>
    <w:rsid w:val="006237D1"/>
    <w:rsid w:val="00625348"/>
    <w:rsid w:val="00627F96"/>
    <w:rsid w:val="006303D9"/>
    <w:rsid w:val="00635CDE"/>
    <w:rsid w:val="00640E67"/>
    <w:rsid w:val="00641A19"/>
    <w:rsid w:val="0065081C"/>
    <w:rsid w:val="00656AA7"/>
    <w:rsid w:val="0066526C"/>
    <w:rsid w:val="00671286"/>
    <w:rsid w:val="00671AA1"/>
    <w:rsid w:val="00673D18"/>
    <w:rsid w:val="0067522C"/>
    <w:rsid w:val="00677A5C"/>
    <w:rsid w:val="00684794"/>
    <w:rsid w:val="00690CB7"/>
    <w:rsid w:val="00691D21"/>
    <w:rsid w:val="00697F86"/>
    <w:rsid w:val="006A32DA"/>
    <w:rsid w:val="006B0A97"/>
    <w:rsid w:val="006B5869"/>
    <w:rsid w:val="006B6D9E"/>
    <w:rsid w:val="006C03F8"/>
    <w:rsid w:val="006C7136"/>
    <w:rsid w:val="006D7B99"/>
    <w:rsid w:val="006E2797"/>
    <w:rsid w:val="006E3327"/>
    <w:rsid w:val="006E3568"/>
    <w:rsid w:val="006E64C9"/>
    <w:rsid w:val="006F2102"/>
    <w:rsid w:val="006F50FA"/>
    <w:rsid w:val="006F5F41"/>
    <w:rsid w:val="006F6B07"/>
    <w:rsid w:val="00701117"/>
    <w:rsid w:val="00705F9E"/>
    <w:rsid w:val="007067A4"/>
    <w:rsid w:val="00707BD9"/>
    <w:rsid w:val="00714020"/>
    <w:rsid w:val="00725417"/>
    <w:rsid w:val="00726CA7"/>
    <w:rsid w:val="00730B88"/>
    <w:rsid w:val="00731833"/>
    <w:rsid w:val="00735445"/>
    <w:rsid w:val="00736896"/>
    <w:rsid w:val="007402ED"/>
    <w:rsid w:val="0074060D"/>
    <w:rsid w:val="00744C6E"/>
    <w:rsid w:val="00751A3B"/>
    <w:rsid w:val="0075211E"/>
    <w:rsid w:val="00756C65"/>
    <w:rsid w:val="00757354"/>
    <w:rsid w:val="007574C1"/>
    <w:rsid w:val="00761CED"/>
    <w:rsid w:val="00762B0F"/>
    <w:rsid w:val="00763000"/>
    <w:rsid w:val="0076730B"/>
    <w:rsid w:val="00774B1E"/>
    <w:rsid w:val="00775E90"/>
    <w:rsid w:val="00777082"/>
    <w:rsid w:val="00777D24"/>
    <w:rsid w:val="0078158A"/>
    <w:rsid w:val="00786CD9"/>
    <w:rsid w:val="00791A95"/>
    <w:rsid w:val="007968A9"/>
    <w:rsid w:val="007A1C0F"/>
    <w:rsid w:val="007A2BA1"/>
    <w:rsid w:val="007A37D1"/>
    <w:rsid w:val="007A5E07"/>
    <w:rsid w:val="007A5E9F"/>
    <w:rsid w:val="007B095A"/>
    <w:rsid w:val="007B3DC5"/>
    <w:rsid w:val="007B59BC"/>
    <w:rsid w:val="007B608D"/>
    <w:rsid w:val="007B7600"/>
    <w:rsid w:val="007C0FB1"/>
    <w:rsid w:val="007C313A"/>
    <w:rsid w:val="007C3AF1"/>
    <w:rsid w:val="007C40CB"/>
    <w:rsid w:val="007C5AB3"/>
    <w:rsid w:val="007C6D6F"/>
    <w:rsid w:val="007C7FCE"/>
    <w:rsid w:val="007D1B83"/>
    <w:rsid w:val="007D1EEB"/>
    <w:rsid w:val="007D21A0"/>
    <w:rsid w:val="007D2DC2"/>
    <w:rsid w:val="007D3A7D"/>
    <w:rsid w:val="007E02B8"/>
    <w:rsid w:val="007E2488"/>
    <w:rsid w:val="007E6D1B"/>
    <w:rsid w:val="007F1F66"/>
    <w:rsid w:val="007F3DB3"/>
    <w:rsid w:val="007F6E8B"/>
    <w:rsid w:val="00804545"/>
    <w:rsid w:val="0081132A"/>
    <w:rsid w:val="00811464"/>
    <w:rsid w:val="00816884"/>
    <w:rsid w:val="00816DC1"/>
    <w:rsid w:val="008170CE"/>
    <w:rsid w:val="00820A25"/>
    <w:rsid w:val="0082259F"/>
    <w:rsid w:val="00831B5E"/>
    <w:rsid w:val="00831FFA"/>
    <w:rsid w:val="0083502F"/>
    <w:rsid w:val="008350DF"/>
    <w:rsid w:val="00837B46"/>
    <w:rsid w:val="00842B75"/>
    <w:rsid w:val="00851C84"/>
    <w:rsid w:val="00854CED"/>
    <w:rsid w:val="0085572D"/>
    <w:rsid w:val="00855AE5"/>
    <w:rsid w:val="00860F09"/>
    <w:rsid w:val="00861120"/>
    <w:rsid w:val="00863265"/>
    <w:rsid w:val="00864E9D"/>
    <w:rsid w:val="008658B7"/>
    <w:rsid w:val="008659C1"/>
    <w:rsid w:val="00865D76"/>
    <w:rsid w:val="00867194"/>
    <w:rsid w:val="00867621"/>
    <w:rsid w:val="008724B5"/>
    <w:rsid w:val="00873E7B"/>
    <w:rsid w:val="00876003"/>
    <w:rsid w:val="00876533"/>
    <w:rsid w:val="008809F6"/>
    <w:rsid w:val="00881CBC"/>
    <w:rsid w:val="00882D4F"/>
    <w:rsid w:val="0089275D"/>
    <w:rsid w:val="0089620F"/>
    <w:rsid w:val="008965A1"/>
    <w:rsid w:val="008A0593"/>
    <w:rsid w:val="008A0CC7"/>
    <w:rsid w:val="008B2680"/>
    <w:rsid w:val="008B3811"/>
    <w:rsid w:val="008B3EEA"/>
    <w:rsid w:val="008B43CF"/>
    <w:rsid w:val="008B59E8"/>
    <w:rsid w:val="008B6C9C"/>
    <w:rsid w:val="008C3308"/>
    <w:rsid w:val="008C4039"/>
    <w:rsid w:val="008C6C2A"/>
    <w:rsid w:val="008D1637"/>
    <w:rsid w:val="008D320A"/>
    <w:rsid w:val="008E1CF2"/>
    <w:rsid w:val="008E3894"/>
    <w:rsid w:val="008E406D"/>
    <w:rsid w:val="008E7600"/>
    <w:rsid w:val="008E7683"/>
    <w:rsid w:val="008F0DAC"/>
    <w:rsid w:val="008F132D"/>
    <w:rsid w:val="008F14CE"/>
    <w:rsid w:val="008F21B0"/>
    <w:rsid w:val="008F57A2"/>
    <w:rsid w:val="008F7318"/>
    <w:rsid w:val="00900979"/>
    <w:rsid w:val="00903C78"/>
    <w:rsid w:val="0090417A"/>
    <w:rsid w:val="0091308C"/>
    <w:rsid w:val="0091472A"/>
    <w:rsid w:val="00914EB8"/>
    <w:rsid w:val="00916923"/>
    <w:rsid w:val="00917A70"/>
    <w:rsid w:val="00923C14"/>
    <w:rsid w:val="00926C64"/>
    <w:rsid w:val="00927D91"/>
    <w:rsid w:val="00931147"/>
    <w:rsid w:val="00932969"/>
    <w:rsid w:val="009379A9"/>
    <w:rsid w:val="00942ABE"/>
    <w:rsid w:val="009450A1"/>
    <w:rsid w:val="00951DD6"/>
    <w:rsid w:val="00951EC0"/>
    <w:rsid w:val="009522F5"/>
    <w:rsid w:val="00954E3B"/>
    <w:rsid w:val="009566F0"/>
    <w:rsid w:val="00956822"/>
    <w:rsid w:val="00963099"/>
    <w:rsid w:val="009651E3"/>
    <w:rsid w:val="00965AB7"/>
    <w:rsid w:val="00970AFE"/>
    <w:rsid w:val="00980F16"/>
    <w:rsid w:val="00985F94"/>
    <w:rsid w:val="00995F3A"/>
    <w:rsid w:val="00996246"/>
    <w:rsid w:val="00997649"/>
    <w:rsid w:val="009A0DF0"/>
    <w:rsid w:val="009A2245"/>
    <w:rsid w:val="009A2AEA"/>
    <w:rsid w:val="009A2C01"/>
    <w:rsid w:val="009A4F1C"/>
    <w:rsid w:val="009A5D55"/>
    <w:rsid w:val="009A5D71"/>
    <w:rsid w:val="009B0C7C"/>
    <w:rsid w:val="009B300E"/>
    <w:rsid w:val="009B4EAA"/>
    <w:rsid w:val="009C310B"/>
    <w:rsid w:val="009C3312"/>
    <w:rsid w:val="009C68B9"/>
    <w:rsid w:val="009C6DC1"/>
    <w:rsid w:val="009C713C"/>
    <w:rsid w:val="009D1E20"/>
    <w:rsid w:val="009D5971"/>
    <w:rsid w:val="009D659C"/>
    <w:rsid w:val="009D7180"/>
    <w:rsid w:val="009D71C5"/>
    <w:rsid w:val="009E004D"/>
    <w:rsid w:val="009E16E4"/>
    <w:rsid w:val="009E7C98"/>
    <w:rsid w:val="009F67DC"/>
    <w:rsid w:val="00A01797"/>
    <w:rsid w:val="00A0583A"/>
    <w:rsid w:val="00A05BBE"/>
    <w:rsid w:val="00A119DF"/>
    <w:rsid w:val="00A14078"/>
    <w:rsid w:val="00A171CC"/>
    <w:rsid w:val="00A20935"/>
    <w:rsid w:val="00A2548D"/>
    <w:rsid w:val="00A25814"/>
    <w:rsid w:val="00A26754"/>
    <w:rsid w:val="00A2731B"/>
    <w:rsid w:val="00A27A5A"/>
    <w:rsid w:val="00A33440"/>
    <w:rsid w:val="00A3379C"/>
    <w:rsid w:val="00A36846"/>
    <w:rsid w:val="00A36BF8"/>
    <w:rsid w:val="00A37631"/>
    <w:rsid w:val="00A3776A"/>
    <w:rsid w:val="00A378C9"/>
    <w:rsid w:val="00A4092B"/>
    <w:rsid w:val="00A41057"/>
    <w:rsid w:val="00A43D36"/>
    <w:rsid w:val="00A446CD"/>
    <w:rsid w:val="00A47E70"/>
    <w:rsid w:val="00A63DDF"/>
    <w:rsid w:val="00A713E2"/>
    <w:rsid w:val="00A754AE"/>
    <w:rsid w:val="00A77C81"/>
    <w:rsid w:val="00A77D32"/>
    <w:rsid w:val="00A8283D"/>
    <w:rsid w:val="00A84A18"/>
    <w:rsid w:val="00A930F8"/>
    <w:rsid w:val="00A94017"/>
    <w:rsid w:val="00AA0E08"/>
    <w:rsid w:val="00AA19EE"/>
    <w:rsid w:val="00AA2F13"/>
    <w:rsid w:val="00AA3B9B"/>
    <w:rsid w:val="00AB19BA"/>
    <w:rsid w:val="00AB7907"/>
    <w:rsid w:val="00AC098A"/>
    <w:rsid w:val="00AC35E4"/>
    <w:rsid w:val="00AC4507"/>
    <w:rsid w:val="00AC4926"/>
    <w:rsid w:val="00AC5CCB"/>
    <w:rsid w:val="00AC5F18"/>
    <w:rsid w:val="00AC602E"/>
    <w:rsid w:val="00AC6B21"/>
    <w:rsid w:val="00AD160B"/>
    <w:rsid w:val="00AD446C"/>
    <w:rsid w:val="00AD4C27"/>
    <w:rsid w:val="00AD5203"/>
    <w:rsid w:val="00AD6E49"/>
    <w:rsid w:val="00AE096F"/>
    <w:rsid w:val="00AE1287"/>
    <w:rsid w:val="00AE4F4E"/>
    <w:rsid w:val="00AF0B03"/>
    <w:rsid w:val="00AF10F4"/>
    <w:rsid w:val="00AF2E2A"/>
    <w:rsid w:val="00B01365"/>
    <w:rsid w:val="00B03284"/>
    <w:rsid w:val="00B04F03"/>
    <w:rsid w:val="00B052B9"/>
    <w:rsid w:val="00B06D2B"/>
    <w:rsid w:val="00B1016D"/>
    <w:rsid w:val="00B116B2"/>
    <w:rsid w:val="00B12A03"/>
    <w:rsid w:val="00B14901"/>
    <w:rsid w:val="00B158DA"/>
    <w:rsid w:val="00B1680D"/>
    <w:rsid w:val="00B22FDC"/>
    <w:rsid w:val="00B24635"/>
    <w:rsid w:val="00B24EB3"/>
    <w:rsid w:val="00B25BB7"/>
    <w:rsid w:val="00B33B4B"/>
    <w:rsid w:val="00B34A9B"/>
    <w:rsid w:val="00B403C0"/>
    <w:rsid w:val="00B40668"/>
    <w:rsid w:val="00B42E9A"/>
    <w:rsid w:val="00B43289"/>
    <w:rsid w:val="00B51C55"/>
    <w:rsid w:val="00B548B4"/>
    <w:rsid w:val="00B56D78"/>
    <w:rsid w:val="00B571EA"/>
    <w:rsid w:val="00B574AB"/>
    <w:rsid w:val="00B63857"/>
    <w:rsid w:val="00B649E3"/>
    <w:rsid w:val="00B658FC"/>
    <w:rsid w:val="00B67E41"/>
    <w:rsid w:val="00B700D1"/>
    <w:rsid w:val="00B71C3C"/>
    <w:rsid w:val="00B72038"/>
    <w:rsid w:val="00B74425"/>
    <w:rsid w:val="00B91CC1"/>
    <w:rsid w:val="00B95D57"/>
    <w:rsid w:val="00BA5B48"/>
    <w:rsid w:val="00BA6718"/>
    <w:rsid w:val="00BB5292"/>
    <w:rsid w:val="00BB6B08"/>
    <w:rsid w:val="00BB7439"/>
    <w:rsid w:val="00BC00F2"/>
    <w:rsid w:val="00BC0863"/>
    <w:rsid w:val="00BC19B2"/>
    <w:rsid w:val="00BC42D7"/>
    <w:rsid w:val="00BC6DD9"/>
    <w:rsid w:val="00BD14DB"/>
    <w:rsid w:val="00BD3B00"/>
    <w:rsid w:val="00BD6988"/>
    <w:rsid w:val="00BD6DED"/>
    <w:rsid w:val="00BE2343"/>
    <w:rsid w:val="00BE49B6"/>
    <w:rsid w:val="00BF2D78"/>
    <w:rsid w:val="00BF49AF"/>
    <w:rsid w:val="00BF4FD7"/>
    <w:rsid w:val="00BF5F3B"/>
    <w:rsid w:val="00BF76E8"/>
    <w:rsid w:val="00BF7EEA"/>
    <w:rsid w:val="00C00E22"/>
    <w:rsid w:val="00C07719"/>
    <w:rsid w:val="00C10DB4"/>
    <w:rsid w:val="00C16502"/>
    <w:rsid w:val="00C23065"/>
    <w:rsid w:val="00C237F9"/>
    <w:rsid w:val="00C27512"/>
    <w:rsid w:val="00C278CA"/>
    <w:rsid w:val="00C27D1A"/>
    <w:rsid w:val="00C3079D"/>
    <w:rsid w:val="00C309B3"/>
    <w:rsid w:val="00C31AA0"/>
    <w:rsid w:val="00C33CD9"/>
    <w:rsid w:val="00C3464D"/>
    <w:rsid w:val="00C349D1"/>
    <w:rsid w:val="00C36665"/>
    <w:rsid w:val="00C36FAF"/>
    <w:rsid w:val="00C37CA6"/>
    <w:rsid w:val="00C40DD7"/>
    <w:rsid w:val="00C43AE6"/>
    <w:rsid w:val="00C443D9"/>
    <w:rsid w:val="00C44741"/>
    <w:rsid w:val="00C5091F"/>
    <w:rsid w:val="00C51B30"/>
    <w:rsid w:val="00C51C69"/>
    <w:rsid w:val="00C54E90"/>
    <w:rsid w:val="00C56D55"/>
    <w:rsid w:val="00C614E5"/>
    <w:rsid w:val="00C626FA"/>
    <w:rsid w:val="00C64049"/>
    <w:rsid w:val="00C704ED"/>
    <w:rsid w:val="00C727B6"/>
    <w:rsid w:val="00C75517"/>
    <w:rsid w:val="00C76BD1"/>
    <w:rsid w:val="00C80754"/>
    <w:rsid w:val="00C843BF"/>
    <w:rsid w:val="00C85CC2"/>
    <w:rsid w:val="00C928BC"/>
    <w:rsid w:val="00C93D9E"/>
    <w:rsid w:val="00CA10E1"/>
    <w:rsid w:val="00CA7463"/>
    <w:rsid w:val="00CB1FB5"/>
    <w:rsid w:val="00CB5116"/>
    <w:rsid w:val="00CB584C"/>
    <w:rsid w:val="00CC1B47"/>
    <w:rsid w:val="00CD23B0"/>
    <w:rsid w:val="00CD26BF"/>
    <w:rsid w:val="00CD3763"/>
    <w:rsid w:val="00CD697B"/>
    <w:rsid w:val="00CE37A4"/>
    <w:rsid w:val="00CE440B"/>
    <w:rsid w:val="00CE4687"/>
    <w:rsid w:val="00CE50A9"/>
    <w:rsid w:val="00CE5217"/>
    <w:rsid w:val="00CE73DE"/>
    <w:rsid w:val="00CF5344"/>
    <w:rsid w:val="00CF6658"/>
    <w:rsid w:val="00D014BF"/>
    <w:rsid w:val="00D02FE5"/>
    <w:rsid w:val="00D05E4E"/>
    <w:rsid w:val="00D1403F"/>
    <w:rsid w:val="00D15888"/>
    <w:rsid w:val="00D159D5"/>
    <w:rsid w:val="00D207C4"/>
    <w:rsid w:val="00D225C0"/>
    <w:rsid w:val="00D2420D"/>
    <w:rsid w:val="00D245BA"/>
    <w:rsid w:val="00D3004B"/>
    <w:rsid w:val="00D350E5"/>
    <w:rsid w:val="00D374E3"/>
    <w:rsid w:val="00D4072A"/>
    <w:rsid w:val="00D41E1B"/>
    <w:rsid w:val="00D44C9A"/>
    <w:rsid w:val="00D470F4"/>
    <w:rsid w:val="00D47210"/>
    <w:rsid w:val="00D47A73"/>
    <w:rsid w:val="00D506D3"/>
    <w:rsid w:val="00D53D26"/>
    <w:rsid w:val="00D546AB"/>
    <w:rsid w:val="00D60092"/>
    <w:rsid w:val="00D61175"/>
    <w:rsid w:val="00D62100"/>
    <w:rsid w:val="00D622A9"/>
    <w:rsid w:val="00D62B52"/>
    <w:rsid w:val="00D65C91"/>
    <w:rsid w:val="00D675BB"/>
    <w:rsid w:val="00D80835"/>
    <w:rsid w:val="00D80F37"/>
    <w:rsid w:val="00D90D30"/>
    <w:rsid w:val="00D93CAD"/>
    <w:rsid w:val="00D9459A"/>
    <w:rsid w:val="00DA09A4"/>
    <w:rsid w:val="00DA1E2C"/>
    <w:rsid w:val="00DA6980"/>
    <w:rsid w:val="00DB0FF1"/>
    <w:rsid w:val="00DB4139"/>
    <w:rsid w:val="00DB43BC"/>
    <w:rsid w:val="00DB6C15"/>
    <w:rsid w:val="00DC0372"/>
    <w:rsid w:val="00DC321F"/>
    <w:rsid w:val="00DC781D"/>
    <w:rsid w:val="00DD4401"/>
    <w:rsid w:val="00DD60A2"/>
    <w:rsid w:val="00DD6324"/>
    <w:rsid w:val="00DE0F82"/>
    <w:rsid w:val="00DF2BBF"/>
    <w:rsid w:val="00DF4AF7"/>
    <w:rsid w:val="00E032EB"/>
    <w:rsid w:val="00E12252"/>
    <w:rsid w:val="00E127B3"/>
    <w:rsid w:val="00E1471A"/>
    <w:rsid w:val="00E21CF2"/>
    <w:rsid w:val="00E24A7D"/>
    <w:rsid w:val="00E31915"/>
    <w:rsid w:val="00E35CEF"/>
    <w:rsid w:val="00E36C7A"/>
    <w:rsid w:val="00E379DD"/>
    <w:rsid w:val="00E37D8B"/>
    <w:rsid w:val="00E40D67"/>
    <w:rsid w:val="00E45740"/>
    <w:rsid w:val="00E459EC"/>
    <w:rsid w:val="00E45CCE"/>
    <w:rsid w:val="00E45FD6"/>
    <w:rsid w:val="00E520E7"/>
    <w:rsid w:val="00E54208"/>
    <w:rsid w:val="00E54497"/>
    <w:rsid w:val="00E568EB"/>
    <w:rsid w:val="00E62F10"/>
    <w:rsid w:val="00E64C20"/>
    <w:rsid w:val="00E66999"/>
    <w:rsid w:val="00E73A95"/>
    <w:rsid w:val="00E77271"/>
    <w:rsid w:val="00E77D79"/>
    <w:rsid w:val="00E86E52"/>
    <w:rsid w:val="00E973D0"/>
    <w:rsid w:val="00EA297D"/>
    <w:rsid w:val="00EA5A59"/>
    <w:rsid w:val="00EB02A0"/>
    <w:rsid w:val="00EB22A3"/>
    <w:rsid w:val="00EB2676"/>
    <w:rsid w:val="00EB3583"/>
    <w:rsid w:val="00EB36CA"/>
    <w:rsid w:val="00EB529C"/>
    <w:rsid w:val="00EC1277"/>
    <w:rsid w:val="00EC166C"/>
    <w:rsid w:val="00EC2E1D"/>
    <w:rsid w:val="00EC3D9A"/>
    <w:rsid w:val="00EC4571"/>
    <w:rsid w:val="00ED7AEF"/>
    <w:rsid w:val="00EE0D4B"/>
    <w:rsid w:val="00EE2366"/>
    <w:rsid w:val="00EF3621"/>
    <w:rsid w:val="00EF3FF2"/>
    <w:rsid w:val="00F00369"/>
    <w:rsid w:val="00F00CE4"/>
    <w:rsid w:val="00F0470D"/>
    <w:rsid w:val="00F06A8D"/>
    <w:rsid w:val="00F10B2C"/>
    <w:rsid w:val="00F13A5B"/>
    <w:rsid w:val="00F13DFE"/>
    <w:rsid w:val="00F214FF"/>
    <w:rsid w:val="00F25C6D"/>
    <w:rsid w:val="00F33D2D"/>
    <w:rsid w:val="00F37120"/>
    <w:rsid w:val="00F40553"/>
    <w:rsid w:val="00F43AEC"/>
    <w:rsid w:val="00F453F5"/>
    <w:rsid w:val="00F45619"/>
    <w:rsid w:val="00F470F3"/>
    <w:rsid w:val="00F47E98"/>
    <w:rsid w:val="00F50AD9"/>
    <w:rsid w:val="00F632A7"/>
    <w:rsid w:val="00F65610"/>
    <w:rsid w:val="00F659ED"/>
    <w:rsid w:val="00F72E3A"/>
    <w:rsid w:val="00F7555A"/>
    <w:rsid w:val="00F7728C"/>
    <w:rsid w:val="00F80625"/>
    <w:rsid w:val="00F80A8D"/>
    <w:rsid w:val="00F828E6"/>
    <w:rsid w:val="00F8394F"/>
    <w:rsid w:val="00F866BB"/>
    <w:rsid w:val="00F9101D"/>
    <w:rsid w:val="00F910E0"/>
    <w:rsid w:val="00F9182B"/>
    <w:rsid w:val="00F929FC"/>
    <w:rsid w:val="00FA107F"/>
    <w:rsid w:val="00FA4E7C"/>
    <w:rsid w:val="00FA62B7"/>
    <w:rsid w:val="00FB62D1"/>
    <w:rsid w:val="00FB6507"/>
    <w:rsid w:val="00FB7A8E"/>
    <w:rsid w:val="00FC0E97"/>
    <w:rsid w:val="00FC2A1A"/>
    <w:rsid w:val="00FC6048"/>
    <w:rsid w:val="00FC75FC"/>
    <w:rsid w:val="00FC7C46"/>
    <w:rsid w:val="00FD1681"/>
    <w:rsid w:val="00FD57E2"/>
    <w:rsid w:val="00FD6EBA"/>
    <w:rsid w:val="00FD7B4B"/>
    <w:rsid w:val="00FE5FF5"/>
    <w:rsid w:val="00FF0B17"/>
    <w:rsid w:val="00FF511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4E157EB"/>
  <w14:defaultImageDpi w14:val="300"/>
  <w15:docId w15:val="{66FC5C6D-82F3-456B-96FD-3A9E5596EF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MS Mincho" w:hAnsi="Cambria"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568C8"/>
    <w:rPr>
      <w:rFonts w:ascii="Arial" w:hAnsi="Arial"/>
      <w:sz w:val="22"/>
      <w:szCs w:val="24"/>
      <w:lang w:val="en-GB"/>
    </w:rPr>
  </w:style>
  <w:style w:type="paragraph" w:styleId="Heading1">
    <w:name w:val="heading 1"/>
    <w:basedOn w:val="Normal"/>
    <w:next w:val="Normal"/>
    <w:link w:val="Heading1Char"/>
    <w:uiPriority w:val="9"/>
    <w:qFormat/>
    <w:rsid w:val="002A62E8"/>
    <w:pPr>
      <w:keepNext/>
      <w:keepLines/>
      <w:spacing w:before="480"/>
      <w:outlineLvl w:val="0"/>
    </w:pPr>
    <w:rPr>
      <w:rFonts w:ascii="Helvetica Neue" w:eastAsia="MS Gothic" w:hAnsi="Helvetica Neue"/>
      <w:b/>
      <w:bCs/>
      <w:color w:val="345A8A"/>
      <w:sz w:val="32"/>
      <w:szCs w:val="32"/>
    </w:rPr>
  </w:style>
  <w:style w:type="paragraph" w:styleId="Heading2">
    <w:name w:val="heading 2"/>
    <w:basedOn w:val="Normal"/>
    <w:next w:val="Normal"/>
    <w:link w:val="Heading2Char"/>
    <w:uiPriority w:val="9"/>
    <w:unhideWhenUsed/>
    <w:qFormat/>
    <w:rsid w:val="00F37120"/>
    <w:pPr>
      <w:keepNext/>
      <w:keepLines/>
      <w:spacing w:before="200" w:after="120"/>
      <w:outlineLvl w:val="1"/>
    </w:pPr>
    <w:rPr>
      <w:rFonts w:ascii="Helvetica Neue" w:eastAsia="MS Gothic" w:hAnsi="Helvetica Neue"/>
      <w:b/>
      <w:bCs/>
      <w:color w:val="4F81BD"/>
      <w:sz w:val="28"/>
      <w:szCs w:val="26"/>
      <w:lang w:val="en-US"/>
    </w:rPr>
  </w:style>
  <w:style w:type="paragraph" w:styleId="Heading3">
    <w:name w:val="heading 3"/>
    <w:basedOn w:val="Normal"/>
    <w:next w:val="Normal"/>
    <w:link w:val="Heading3Char"/>
    <w:uiPriority w:val="9"/>
    <w:unhideWhenUsed/>
    <w:qFormat/>
    <w:rsid w:val="00762B0F"/>
    <w:pPr>
      <w:keepNext/>
      <w:keepLines/>
      <w:spacing w:before="200" w:after="120"/>
      <w:outlineLvl w:val="2"/>
    </w:pPr>
    <w:rPr>
      <w:rFonts w:ascii="Helvetica Neue" w:eastAsia="MS Gothic" w:hAnsi="Helvetica Neue"/>
      <w:b/>
      <w:bCs/>
      <w:color w:val="4F81BD"/>
      <w:sz w:val="24"/>
    </w:rPr>
  </w:style>
  <w:style w:type="paragraph" w:styleId="Heading4">
    <w:name w:val="heading 4"/>
    <w:basedOn w:val="Normal"/>
    <w:next w:val="Normal"/>
    <w:link w:val="Heading4Char"/>
    <w:uiPriority w:val="9"/>
    <w:unhideWhenUsed/>
    <w:qFormat/>
    <w:rsid w:val="00584EEC"/>
    <w:pPr>
      <w:keepNext/>
      <w:keepLines/>
      <w:spacing w:before="200"/>
      <w:outlineLvl w:val="3"/>
    </w:pPr>
    <w:rPr>
      <w:rFonts w:ascii="Calibri" w:eastAsia="MS Gothic" w:hAnsi="Calibri"/>
      <w:b/>
      <w:bCs/>
      <w:i/>
      <w:i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uiPriority w:val="99"/>
    <w:semiHidden/>
    <w:unhideWhenUsed/>
    <w:rsid w:val="00081882"/>
    <w:rPr>
      <w:sz w:val="18"/>
      <w:szCs w:val="18"/>
    </w:rPr>
  </w:style>
  <w:style w:type="paragraph" w:styleId="ListParagraph">
    <w:name w:val="List Paragraph"/>
    <w:aliases w:val="+ List Paragraph,Bullet List,FooterText,List Paragraph1,numbered,Paragraphe de liste1,Bulletr List Paragraph,列出段落,列出段落1,List Paragraph2,List Paragraph21,Parágrafo da Lista1,List Paragraph11,Listeafsnit1,Párrafo de lista1,リスト段落1"/>
    <w:basedOn w:val="Normal"/>
    <w:link w:val="ListParagraphChar"/>
    <w:uiPriority w:val="34"/>
    <w:qFormat/>
    <w:rsid w:val="00081882"/>
    <w:pPr>
      <w:ind w:left="720"/>
      <w:contextualSpacing/>
    </w:pPr>
  </w:style>
  <w:style w:type="paragraph" w:styleId="FootnoteText">
    <w:name w:val="footnote text"/>
    <w:aliases w:val="+ Footnote Text"/>
    <w:basedOn w:val="Normal"/>
    <w:link w:val="FootnoteTextChar"/>
    <w:uiPriority w:val="99"/>
    <w:unhideWhenUsed/>
    <w:rsid w:val="00081882"/>
  </w:style>
  <w:style w:type="character" w:customStyle="1" w:styleId="FootnoteTextChar">
    <w:name w:val="Footnote Text Char"/>
    <w:aliases w:val="+ Footnote Text Char"/>
    <w:link w:val="FootnoteText"/>
    <w:uiPriority w:val="99"/>
    <w:rsid w:val="00081882"/>
    <w:rPr>
      <w:rFonts w:ascii="Times New Roman" w:hAnsi="Times New Roman" w:cs="Times New Roman"/>
      <w:lang w:val="en-GB"/>
    </w:rPr>
  </w:style>
  <w:style w:type="character" w:styleId="FootnoteReference">
    <w:name w:val="footnote reference"/>
    <w:uiPriority w:val="99"/>
    <w:unhideWhenUsed/>
    <w:rsid w:val="00081882"/>
    <w:rPr>
      <w:vertAlign w:val="superscript"/>
    </w:rPr>
  </w:style>
  <w:style w:type="table" w:styleId="TableGrid">
    <w:name w:val="Table Grid"/>
    <w:basedOn w:val="TableNormal"/>
    <w:uiPriority w:val="59"/>
    <w:rsid w:val="0008188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unhideWhenUsed/>
    <w:rsid w:val="00081882"/>
  </w:style>
  <w:style w:type="character" w:customStyle="1" w:styleId="CommentTextChar">
    <w:name w:val="Comment Text Char"/>
    <w:link w:val="CommentText"/>
    <w:uiPriority w:val="99"/>
    <w:rsid w:val="00081882"/>
    <w:rPr>
      <w:rFonts w:ascii="Times New Roman" w:hAnsi="Times New Roman" w:cs="Times New Roman"/>
      <w:lang w:val="en-GB"/>
    </w:rPr>
  </w:style>
  <w:style w:type="paragraph" w:styleId="CommentSubject">
    <w:name w:val="annotation subject"/>
    <w:basedOn w:val="CommentText"/>
    <w:next w:val="CommentText"/>
    <w:link w:val="CommentSubjectChar"/>
    <w:uiPriority w:val="99"/>
    <w:semiHidden/>
    <w:unhideWhenUsed/>
    <w:rsid w:val="00081882"/>
    <w:rPr>
      <w:b/>
      <w:bCs/>
      <w:sz w:val="20"/>
      <w:szCs w:val="20"/>
    </w:rPr>
  </w:style>
  <w:style w:type="character" w:customStyle="1" w:styleId="CommentSubjectChar">
    <w:name w:val="Comment Subject Char"/>
    <w:link w:val="CommentSubject"/>
    <w:uiPriority w:val="99"/>
    <w:semiHidden/>
    <w:rsid w:val="00081882"/>
    <w:rPr>
      <w:rFonts w:ascii="Times New Roman" w:hAnsi="Times New Roman" w:cs="Times New Roman"/>
      <w:b/>
      <w:bCs/>
      <w:sz w:val="20"/>
      <w:szCs w:val="20"/>
      <w:lang w:val="en-GB"/>
    </w:rPr>
  </w:style>
  <w:style w:type="paragraph" w:styleId="BalloonText">
    <w:name w:val="Balloon Text"/>
    <w:basedOn w:val="Normal"/>
    <w:link w:val="BalloonTextChar"/>
    <w:uiPriority w:val="99"/>
    <w:semiHidden/>
    <w:unhideWhenUsed/>
    <w:rsid w:val="00081882"/>
    <w:rPr>
      <w:rFonts w:ascii="Lucida Grande" w:hAnsi="Lucida Grande" w:cs="Lucida Grande"/>
      <w:sz w:val="18"/>
      <w:szCs w:val="18"/>
    </w:rPr>
  </w:style>
  <w:style w:type="character" w:customStyle="1" w:styleId="BalloonTextChar">
    <w:name w:val="Balloon Text Char"/>
    <w:link w:val="BalloonText"/>
    <w:uiPriority w:val="99"/>
    <w:semiHidden/>
    <w:rsid w:val="00081882"/>
    <w:rPr>
      <w:rFonts w:ascii="Lucida Grande" w:hAnsi="Lucida Grande" w:cs="Lucida Grande"/>
      <w:sz w:val="18"/>
      <w:szCs w:val="18"/>
      <w:lang w:val="en-GB"/>
    </w:rPr>
  </w:style>
  <w:style w:type="character" w:customStyle="1" w:styleId="Heading2Char">
    <w:name w:val="Heading 2 Char"/>
    <w:link w:val="Heading2"/>
    <w:uiPriority w:val="9"/>
    <w:rsid w:val="00F37120"/>
    <w:rPr>
      <w:rFonts w:ascii="Helvetica Neue" w:eastAsia="MS Gothic" w:hAnsi="Helvetica Neue"/>
      <w:b/>
      <w:bCs/>
      <w:color w:val="4F81BD"/>
      <w:sz w:val="28"/>
      <w:szCs w:val="26"/>
    </w:rPr>
  </w:style>
  <w:style w:type="paragraph" w:styleId="NormalWeb">
    <w:name w:val="Normal (Web)"/>
    <w:basedOn w:val="Normal"/>
    <w:uiPriority w:val="99"/>
    <w:unhideWhenUsed/>
    <w:rsid w:val="00F470F3"/>
    <w:pPr>
      <w:spacing w:before="100" w:beforeAutospacing="1" w:after="100" w:afterAutospacing="1"/>
    </w:pPr>
    <w:rPr>
      <w:rFonts w:ascii="Times" w:hAnsi="Times"/>
      <w:sz w:val="20"/>
      <w:szCs w:val="20"/>
      <w:lang w:val="en-US"/>
    </w:rPr>
  </w:style>
  <w:style w:type="character" w:styleId="Hyperlink">
    <w:name w:val="Hyperlink"/>
    <w:uiPriority w:val="99"/>
    <w:unhideWhenUsed/>
    <w:rsid w:val="00F470F3"/>
    <w:rPr>
      <w:color w:val="0000FF"/>
      <w:u w:val="single"/>
    </w:rPr>
  </w:style>
  <w:style w:type="paragraph" w:customStyle="1" w:styleId="Numbering">
    <w:name w:val="+Numbering"/>
    <w:basedOn w:val="Normal"/>
    <w:qFormat/>
    <w:rsid w:val="00573BDE"/>
    <w:pPr>
      <w:numPr>
        <w:numId w:val="20"/>
      </w:numPr>
      <w:spacing w:before="80" w:after="80"/>
    </w:pPr>
    <w:rPr>
      <w:rFonts w:ascii="Helvetica" w:hAnsi="Helvetica"/>
      <w:szCs w:val="22"/>
      <w:lang w:val="en-US"/>
    </w:rPr>
  </w:style>
  <w:style w:type="character" w:customStyle="1" w:styleId="ListParagraphChar">
    <w:name w:val="List Paragraph Char"/>
    <w:aliases w:val="+ List Paragraph Char,Bullet List Char,FooterText Char,List Paragraph1 Char,numbered Char,Paragraphe de liste1 Char,Bulletr List Paragraph Char,列出段落 Char,列出段落1 Char,List Paragraph2 Char,List Paragraph21 Char,Parágrafo da Lista1 Char"/>
    <w:link w:val="ListParagraph"/>
    <w:uiPriority w:val="34"/>
    <w:locked/>
    <w:rsid w:val="00597253"/>
    <w:rPr>
      <w:rFonts w:ascii="Times New Roman" w:hAnsi="Times New Roman" w:cs="Times New Roman"/>
      <w:lang w:val="en-GB"/>
    </w:rPr>
  </w:style>
  <w:style w:type="paragraph" w:styleId="Revision">
    <w:name w:val="Revision"/>
    <w:hidden/>
    <w:uiPriority w:val="99"/>
    <w:semiHidden/>
    <w:rsid w:val="00E45740"/>
    <w:rPr>
      <w:rFonts w:ascii="Times New Roman" w:hAnsi="Times New Roman"/>
      <w:sz w:val="24"/>
      <w:szCs w:val="24"/>
      <w:lang w:val="en-GB"/>
    </w:rPr>
  </w:style>
  <w:style w:type="character" w:customStyle="1" w:styleId="Heading1Char">
    <w:name w:val="Heading 1 Char"/>
    <w:link w:val="Heading1"/>
    <w:uiPriority w:val="9"/>
    <w:rsid w:val="002A62E8"/>
    <w:rPr>
      <w:rFonts w:ascii="Helvetica Neue" w:eastAsia="MS Gothic" w:hAnsi="Helvetica Neue"/>
      <w:b/>
      <w:bCs/>
      <w:color w:val="345A8A"/>
      <w:sz w:val="32"/>
      <w:szCs w:val="32"/>
      <w:lang w:val="en-GB"/>
    </w:rPr>
  </w:style>
  <w:style w:type="paragraph" w:styleId="TOC2">
    <w:name w:val="toc 2"/>
    <w:basedOn w:val="Normal"/>
    <w:next w:val="Normal"/>
    <w:autoRedefine/>
    <w:uiPriority w:val="39"/>
    <w:unhideWhenUsed/>
    <w:rsid w:val="00BF4FD7"/>
    <w:pPr>
      <w:ind w:left="220"/>
    </w:pPr>
    <w:rPr>
      <w:rFonts w:asciiTheme="minorHAnsi" w:hAnsiTheme="minorHAnsi"/>
      <w:b/>
      <w:szCs w:val="22"/>
    </w:rPr>
  </w:style>
  <w:style w:type="paragraph" w:styleId="TOC1">
    <w:name w:val="toc 1"/>
    <w:basedOn w:val="Normal"/>
    <w:next w:val="Normal"/>
    <w:autoRedefine/>
    <w:uiPriority w:val="39"/>
    <w:unhideWhenUsed/>
    <w:rsid w:val="00BF4FD7"/>
    <w:pPr>
      <w:spacing w:before="120"/>
    </w:pPr>
    <w:rPr>
      <w:rFonts w:asciiTheme="minorHAnsi" w:hAnsiTheme="minorHAnsi"/>
      <w:b/>
      <w:sz w:val="24"/>
    </w:rPr>
  </w:style>
  <w:style w:type="paragraph" w:styleId="TOC3">
    <w:name w:val="toc 3"/>
    <w:basedOn w:val="Normal"/>
    <w:next w:val="Normal"/>
    <w:autoRedefine/>
    <w:uiPriority w:val="39"/>
    <w:unhideWhenUsed/>
    <w:rsid w:val="00BF4FD7"/>
    <w:pPr>
      <w:ind w:left="440"/>
    </w:pPr>
    <w:rPr>
      <w:rFonts w:asciiTheme="minorHAnsi" w:hAnsiTheme="minorHAnsi"/>
      <w:szCs w:val="22"/>
    </w:rPr>
  </w:style>
  <w:style w:type="paragraph" w:styleId="TOC4">
    <w:name w:val="toc 4"/>
    <w:basedOn w:val="Normal"/>
    <w:next w:val="Normal"/>
    <w:autoRedefine/>
    <w:uiPriority w:val="39"/>
    <w:unhideWhenUsed/>
    <w:rsid w:val="00BF4FD7"/>
    <w:pPr>
      <w:ind w:left="660"/>
    </w:pPr>
    <w:rPr>
      <w:rFonts w:asciiTheme="minorHAnsi" w:hAnsiTheme="minorHAnsi"/>
      <w:sz w:val="20"/>
      <w:szCs w:val="20"/>
    </w:rPr>
  </w:style>
  <w:style w:type="paragraph" w:styleId="TOC5">
    <w:name w:val="toc 5"/>
    <w:basedOn w:val="Normal"/>
    <w:next w:val="Normal"/>
    <w:autoRedefine/>
    <w:uiPriority w:val="39"/>
    <w:unhideWhenUsed/>
    <w:rsid w:val="00BF4FD7"/>
    <w:pPr>
      <w:ind w:left="880"/>
    </w:pPr>
    <w:rPr>
      <w:rFonts w:asciiTheme="minorHAnsi" w:hAnsiTheme="minorHAnsi"/>
      <w:sz w:val="20"/>
      <w:szCs w:val="20"/>
    </w:rPr>
  </w:style>
  <w:style w:type="paragraph" w:styleId="TOC6">
    <w:name w:val="toc 6"/>
    <w:basedOn w:val="Normal"/>
    <w:next w:val="Normal"/>
    <w:autoRedefine/>
    <w:uiPriority w:val="39"/>
    <w:unhideWhenUsed/>
    <w:rsid w:val="00BF4FD7"/>
    <w:pPr>
      <w:ind w:left="1100"/>
    </w:pPr>
    <w:rPr>
      <w:rFonts w:asciiTheme="minorHAnsi" w:hAnsiTheme="minorHAnsi"/>
      <w:sz w:val="20"/>
      <w:szCs w:val="20"/>
    </w:rPr>
  </w:style>
  <w:style w:type="paragraph" w:styleId="TOC7">
    <w:name w:val="toc 7"/>
    <w:basedOn w:val="Normal"/>
    <w:next w:val="Normal"/>
    <w:autoRedefine/>
    <w:uiPriority w:val="39"/>
    <w:unhideWhenUsed/>
    <w:rsid w:val="00BF4FD7"/>
    <w:pPr>
      <w:ind w:left="1320"/>
    </w:pPr>
    <w:rPr>
      <w:rFonts w:asciiTheme="minorHAnsi" w:hAnsiTheme="minorHAnsi"/>
      <w:sz w:val="20"/>
      <w:szCs w:val="20"/>
    </w:rPr>
  </w:style>
  <w:style w:type="paragraph" w:styleId="TOC8">
    <w:name w:val="toc 8"/>
    <w:basedOn w:val="Normal"/>
    <w:next w:val="Normal"/>
    <w:autoRedefine/>
    <w:uiPriority w:val="39"/>
    <w:unhideWhenUsed/>
    <w:rsid w:val="00BF4FD7"/>
    <w:pPr>
      <w:ind w:left="1540"/>
    </w:pPr>
    <w:rPr>
      <w:rFonts w:asciiTheme="minorHAnsi" w:hAnsiTheme="minorHAnsi"/>
      <w:sz w:val="20"/>
      <w:szCs w:val="20"/>
    </w:rPr>
  </w:style>
  <w:style w:type="paragraph" w:styleId="TOC9">
    <w:name w:val="toc 9"/>
    <w:basedOn w:val="Normal"/>
    <w:next w:val="Normal"/>
    <w:autoRedefine/>
    <w:uiPriority w:val="39"/>
    <w:unhideWhenUsed/>
    <w:rsid w:val="00BF4FD7"/>
    <w:pPr>
      <w:ind w:left="1760"/>
    </w:pPr>
    <w:rPr>
      <w:rFonts w:asciiTheme="minorHAnsi" w:hAnsiTheme="minorHAnsi"/>
      <w:sz w:val="20"/>
      <w:szCs w:val="20"/>
    </w:rPr>
  </w:style>
  <w:style w:type="paragraph" w:styleId="Title">
    <w:name w:val="Title"/>
    <w:aliases w:val="+Section Title"/>
    <w:basedOn w:val="Normal"/>
    <w:next w:val="Normal"/>
    <w:link w:val="TitleChar"/>
    <w:uiPriority w:val="10"/>
    <w:qFormat/>
    <w:rsid w:val="001F226E"/>
    <w:pPr>
      <w:pBdr>
        <w:bottom w:val="single" w:sz="8" w:space="4" w:color="4F81BD"/>
      </w:pBdr>
      <w:spacing w:after="300"/>
      <w:contextualSpacing/>
    </w:pPr>
    <w:rPr>
      <w:rFonts w:ascii="Calibri" w:eastAsia="MS Gothic" w:hAnsi="Calibri"/>
      <w:b/>
      <w:color w:val="17365D"/>
      <w:spacing w:val="5"/>
      <w:kern w:val="28"/>
      <w:sz w:val="40"/>
      <w:szCs w:val="52"/>
    </w:rPr>
  </w:style>
  <w:style w:type="character" w:customStyle="1" w:styleId="TitleChar">
    <w:name w:val="Title Char"/>
    <w:aliases w:val="+Section Title Char"/>
    <w:link w:val="Title"/>
    <w:uiPriority w:val="10"/>
    <w:rsid w:val="001F226E"/>
    <w:rPr>
      <w:rFonts w:ascii="Calibri" w:eastAsia="MS Gothic" w:hAnsi="Calibri" w:cs="Times New Roman"/>
      <w:b/>
      <w:color w:val="17365D"/>
      <w:spacing w:val="5"/>
      <w:kern w:val="28"/>
      <w:sz w:val="40"/>
      <w:szCs w:val="52"/>
      <w:lang w:val="en-GB"/>
    </w:rPr>
  </w:style>
  <w:style w:type="character" w:customStyle="1" w:styleId="Heading3Char">
    <w:name w:val="Heading 3 Char"/>
    <w:link w:val="Heading3"/>
    <w:uiPriority w:val="9"/>
    <w:rsid w:val="00762B0F"/>
    <w:rPr>
      <w:rFonts w:ascii="Helvetica Neue" w:eastAsia="MS Gothic" w:hAnsi="Helvetica Neue"/>
      <w:b/>
      <w:bCs/>
      <w:color w:val="4F81BD"/>
      <w:sz w:val="24"/>
      <w:szCs w:val="24"/>
      <w:lang w:val="en-GB"/>
    </w:rPr>
  </w:style>
  <w:style w:type="character" w:customStyle="1" w:styleId="Heading4Char">
    <w:name w:val="Heading 4 Char"/>
    <w:link w:val="Heading4"/>
    <w:uiPriority w:val="9"/>
    <w:rsid w:val="00584EEC"/>
    <w:rPr>
      <w:rFonts w:ascii="Calibri" w:eastAsia="MS Gothic" w:hAnsi="Calibri" w:cs="Times New Roman"/>
      <w:b/>
      <w:bCs/>
      <w:i/>
      <w:iCs/>
      <w:color w:val="4F81BD"/>
      <w:sz w:val="22"/>
      <w:lang w:val="en-GB"/>
    </w:rPr>
  </w:style>
  <w:style w:type="character" w:styleId="Strong">
    <w:name w:val="Strong"/>
    <w:uiPriority w:val="22"/>
    <w:qFormat/>
    <w:rsid w:val="00EB529C"/>
    <w:rPr>
      <w:b/>
      <w:bCs/>
    </w:rPr>
  </w:style>
  <w:style w:type="character" w:styleId="FollowedHyperlink">
    <w:name w:val="FollowedHyperlink"/>
    <w:uiPriority w:val="99"/>
    <w:semiHidden/>
    <w:unhideWhenUsed/>
    <w:rsid w:val="00B158DA"/>
    <w:rPr>
      <w:color w:val="800080"/>
      <w:u w:val="single"/>
    </w:rPr>
  </w:style>
  <w:style w:type="paragraph" w:styleId="TOCHeading">
    <w:name w:val="TOC Heading"/>
    <w:basedOn w:val="Heading1"/>
    <w:next w:val="Normal"/>
    <w:uiPriority w:val="39"/>
    <w:unhideWhenUsed/>
    <w:qFormat/>
    <w:rsid w:val="00697F86"/>
    <w:pPr>
      <w:spacing w:line="276" w:lineRule="auto"/>
      <w:outlineLvl w:val="9"/>
    </w:pPr>
    <w:rPr>
      <w:rFonts w:ascii="Calibri" w:hAnsi="Calibri"/>
      <w:color w:val="365F91"/>
      <w:sz w:val="28"/>
      <w:szCs w:val="28"/>
      <w:lang w:val="en-US"/>
    </w:rPr>
  </w:style>
  <w:style w:type="paragraph" w:styleId="Footer">
    <w:name w:val="footer"/>
    <w:basedOn w:val="Normal"/>
    <w:link w:val="FooterChar"/>
    <w:uiPriority w:val="99"/>
    <w:unhideWhenUsed/>
    <w:rsid w:val="005F6EC6"/>
    <w:pPr>
      <w:tabs>
        <w:tab w:val="center" w:pos="4320"/>
        <w:tab w:val="right" w:pos="8640"/>
      </w:tabs>
    </w:pPr>
  </w:style>
  <w:style w:type="character" w:customStyle="1" w:styleId="FooterChar">
    <w:name w:val="Footer Char"/>
    <w:basedOn w:val="DefaultParagraphFont"/>
    <w:link w:val="Footer"/>
    <w:uiPriority w:val="99"/>
    <w:rsid w:val="005F6EC6"/>
    <w:rPr>
      <w:rFonts w:ascii="Arial" w:hAnsi="Arial"/>
      <w:sz w:val="22"/>
      <w:szCs w:val="24"/>
      <w:lang w:val="en-GB"/>
    </w:rPr>
  </w:style>
  <w:style w:type="character" w:styleId="PageNumber">
    <w:name w:val="page number"/>
    <w:basedOn w:val="DefaultParagraphFont"/>
    <w:uiPriority w:val="99"/>
    <w:semiHidden/>
    <w:unhideWhenUsed/>
    <w:rsid w:val="005F6EC6"/>
  </w:style>
  <w:style w:type="paragraph" w:styleId="Header">
    <w:name w:val="header"/>
    <w:basedOn w:val="Normal"/>
    <w:link w:val="HeaderChar"/>
    <w:uiPriority w:val="99"/>
    <w:unhideWhenUsed/>
    <w:rsid w:val="005F6EC6"/>
    <w:pPr>
      <w:tabs>
        <w:tab w:val="center" w:pos="4320"/>
        <w:tab w:val="right" w:pos="8640"/>
      </w:tabs>
    </w:pPr>
  </w:style>
  <w:style w:type="character" w:customStyle="1" w:styleId="HeaderChar">
    <w:name w:val="Header Char"/>
    <w:basedOn w:val="DefaultParagraphFont"/>
    <w:link w:val="Header"/>
    <w:uiPriority w:val="99"/>
    <w:rsid w:val="005F6EC6"/>
    <w:rPr>
      <w:rFonts w:ascii="Arial" w:hAnsi="Arial"/>
      <w:sz w:val="22"/>
      <w:szCs w:val="24"/>
      <w:lang w:val="en-GB"/>
    </w:rPr>
  </w:style>
  <w:style w:type="character" w:styleId="IntenseReference">
    <w:name w:val="Intense Reference"/>
    <w:basedOn w:val="DefaultParagraphFont"/>
    <w:uiPriority w:val="32"/>
    <w:qFormat/>
    <w:rsid w:val="003B3986"/>
    <w:rPr>
      <w:b/>
      <w:bCs/>
      <w:smallCaps/>
      <w:color w:val="C0504D" w:themeColor="accent2"/>
      <w:spacing w:val="5"/>
      <w:u w:val="single"/>
    </w:rPr>
  </w:style>
  <w:style w:type="paragraph" w:styleId="ListBullet2">
    <w:name w:val="List Bullet 2"/>
    <w:basedOn w:val="BodyText"/>
    <w:uiPriority w:val="99"/>
    <w:qFormat/>
    <w:rsid w:val="00281DC9"/>
    <w:pPr>
      <w:tabs>
        <w:tab w:val="left" w:pos="720"/>
        <w:tab w:val="left" w:pos="900"/>
      </w:tabs>
      <w:adjustRightInd w:val="0"/>
      <w:spacing w:after="200"/>
      <w:ind w:left="720" w:hanging="360"/>
    </w:pPr>
    <w:rPr>
      <w:rFonts w:eastAsia="Times New Roman" w:cs="Arial"/>
      <w:sz w:val="20"/>
      <w:szCs w:val="20"/>
      <w:lang w:val="en-US"/>
    </w:rPr>
  </w:style>
  <w:style w:type="paragraph" w:styleId="BodyText">
    <w:name w:val="Body Text"/>
    <w:basedOn w:val="Normal"/>
    <w:link w:val="BodyTextChar"/>
    <w:uiPriority w:val="99"/>
    <w:semiHidden/>
    <w:unhideWhenUsed/>
    <w:rsid w:val="00281DC9"/>
    <w:pPr>
      <w:spacing w:after="120"/>
    </w:pPr>
  </w:style>
  <w:style w:type="character" w:customStyle="1" w:styleId="BodyTextChar">
    <w:name w:val="Body Text Char"/>
    <w:basedOn w:val="DefaultParagraphFont"/>
    <w:link w:val="BodyText"/>
    <w:uiPriority w:val="99"/>
    <w:semiHidden/>
    <w:rsid w:val="00281DC9"/>
    <w:rPr>
      <w:rFonts w:ascii="Arial" w:hAnsi="Arial"/>
      <w:sz w:val="22"/>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908896">
      <w:bodyDiv w:val="1"/>
      <w:marLeft w:val="0"/>
      <w:marRight w:val="0"/>
      <w:marTop w:val="0"/>
      <w:marBottom w:val="0"/>
      <w:divBdr>
        <w:top w:val="none" w:sz="0" w:space="0" w:color="auto"/>
        <w:left w:val="none" w:sz="0" w:space="0" w:color="auto"/>
        <w:bottom w:val="none" w:sz="0" w:space="0" w:color="auto"/>
        <w:right w:val="none" w:sz="0" w:space="0" w:color="auto"/>
      </w:divBdr>
      <w:divsChild>
        <w:div w:id="1723626714">
          <w:marLeft w:val="0"/>
          <w:marRight w:val="0"/>
          <w:marTop w:val="0"/>
          <w:marBottom w:val="0"/>
          <w:divBdr>
            <w:top w:val="none" w:sz="0" w:space="0" w:color="auto"/>
            <w:left w:val="none" w:sz="0" w:space="0" w:color="auto"/>
            <w:bottom w:val="none" w:sz="0" w:space="0" w:color="auto"/>
            <w:right w:val="none" w:sz="0" w:space="0" w:color="auto"/>
          </w:divBdr>
          <w:divsChild>
            <w:div w:id="208152030">
              <w:marLeft w:val="0"/>
              <w:marRight w:val="0"/>
              <w:marTop w:val="0"/>
              <w:marBottom w:val="0"/>
              <w:divBdr>
                <w:top w:val="none" w:sz="0" w:space="0" w:color="auto"/>
                <w:left w:val="none" w:sz="0" w:space="0" w:color="auto"/>
                <w:bottom w:val="none" w:sz="0" w:space="0" w:color="auto"/>
                <w:right w:val="none" w:sz="0" w:space="0" w:color="auto"/>
              </w:divBdr>
            </w:div>
            <w:div w:id="258415847">
              <w:marLeft w:val="0"/>
              <w:marRight w:val="0"/>
              <w:marTop w:val="0"/>
              <w:marBottom w:val="0"/>
              <w:divBdr>
                <w:top w:val="none" w:sz="0" w:space="0" w:color="auto"/>
                <w:left w:val="none" w:sz="0" w:space="0" w:color="auto"/>
                <w:bottom w:val="none" w:sz="0" w:space="0" w:color="auto"/>
                <w:right w:val="none" w:sz="0" w:space="0" w:color="auto"/>
              </w:divBdr>
            </w:div>
            <w:div w:id="1081027199">
              <w:marLeft w:val="0"/>
              <w:marRight w:val="0"/>
              <w:marTop w:val="0"/>
              <w:marBottom w:val="0"/>
              <w:divBdr>
                <w:top w:val="none" w:sz="0" w:space="0" w:color="auto"/>
                <w:left w:val="none" w:sz="0" w:space="0" w:color="auto"/>
                <w:bottom w:val="none" w:sz="0" w:space="0" w:color="auto"/>
                <w:right w:val="none" w:sz="0" w:space="0" w:color="auto"/>
              </w:divBdr>
            </w:div>
            <w:div w:id="1125734965">
              <w:marLeft w:val="0"/>
              <w:marRight w:val="0"/>
              <w:marTop w:val="0"/>
              <w:marBottom w:val="0"/>
              <w:divBdr>
                <w:top w:val="none" w:sz="0" w:space="0" w:color="auto"/>
                <w:left w:val="none" w:sz="0" w:space="0" w:color="auto"/>
                <w:bottom w:val="none" w:sz="0" w:space="0" w:color="auto"/>
                <w:right w:val="none" w:sz="0" w:space="0" w:color="auto"/>
              </w:divBdr>
            </w:div>
            <w:div w:id="1496342084">
              <w:marLeft w:val="0"/>
              <w:marRight w:val="0"/>
              <w:marTop w:val="0"/>
              <w:marBottom w:val="0"/>
              <w:divBdr>
                <w:top w:val="none" w:sz="0" w:space="0" w:color="auto"/>
                <w:left w:val="none" w:sz="0" w:space="0" w:color="auto"/>
                <w:bottom w:val="none" w:sz="0" w:space="0" w:color="auto"/>
                <w:right w:val="none" w:sz="0" w:space="0" w:color="auto"/>
              </w:divBdr>
            </w:div>
            <w:div w:id="1570074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2418834">
      <w:bodyDiv w:val="1"/>
      <w:marLeft w:val="0"/>
      <w:marRight w:val="0"/>
      <w:marTop w:val="0"/>
      <w:marBottom w:val="0"/>
      <w:divBdr>
        <w:top w:val="none" w:sz="0" w:space="0" w:color="auto"/>
        <w:left w:val="none" w:sz="0" w:space="0" w:color="auto"/>
        <w:bottom w:val="none" w:sz="0" w:space="0" w:color="auto"/>
        <w:right w:val="none" w:sz="0" w:space="0" w:color="auto"/>
      </w:divBdr>
      <w:divsChild>
        <w:div w:id="452360979">
          <w:marLeft w:val="0"/>
          <w:marRight w:val="0"/>
          <w:marTop w:val="0"/>
          <w:marBottom w:val="0"/>
          <w:divBdr>
            <w:top w:val="none" w:sz="0" w:space="0" w:color="auto"/>
            <w:left w:val="none" w:sz="0" w:space="0" w:color="auto"/>
            <w:bottom w:val="none" w:sz="0" w:space="0" w:color="auto"/>
            <w:right w:val="none" w:sz="0" w:space="0" w:color="auto"/>
          </w:divBdr>
        </w:div>
        <w:div w:id="935555281">
          <w:marLeft w:val="0"/>
          <w:marRight w:val="0"/>
          <w:marTop w:val="0"/>
          <w:marBottom w:val="0"/>
          <w:divBdr>
            <w:top w:val="none" w:sz="0" w:space="0" w:color="auto"/>
            <w:left w:val="none" w:sz="0" w:space="0" w:color="auto"/>
            <w:bottom w:val="none" w:sz="0" w:space="0" w:color="auto"/>
            <w:right w:val="none" w:sz="0" w:space="0" w:color="auto"/>
          </w:divBdr>
        </w:div>
        <w:div w:id="1117137239">
          <w:marLeft w:val="0"/>
          <w:marRight w:val="0"/>
          <w:marTop w:val="0"/>
          <w:marBottom w:val="0"/>
          <w:divBdr>
            <w:top w:val="none" w:sz="0" w:space="0" w:color="auto"/>
            <w:left w:val="none" w:sz="0" w:space="0" w:color="auto"/>
            <w:bottom w:val="none" w:sz="0" w:space="0" w:color="auto"/>
            <w:right w:val="none" w:sz="0" w:space="0" w:color="auto"/>
          </w:divBdr>
        </w:div>
        <w:div w:id="1890677609">
          <w:marLeft w:val="0"/>
          <w:marRight w:val="0"/>
          <w:marTop w:val="0"/>
          <w:marBottom w:val="0"/>
          <w:divBdr>
            <w:top w:val="none" w:sz="0" w:space="0" w:color="auto"/>
            <w:left w:val="none" w:sz="0" w:space="0" w:color="auto"/>
            <w:bottom w:val="none" w:sz="0" w:space="0" w:color="auto"/>
            <w:right w:val="none" w:sz="0" w:space="0" w:color="auto"/>
          </w:divBdr>
        </w:div>
        <w:div w:id="1904173782">
          <w:marLeft w:val="0"/>
          <w:marRight w:val="0"/>
          <w:marTop w:val="0"/>
          <w:marBottom w:val="0"/>
          <w:divBdr>
            <w:top w:val="none" w:sz="0" w:space="0" w:color="auto"/>
            <w:left w:val="none" w:sz="0" w:space="0" w:color="auto"/>
            <w:bottom w:val="none" w:sz="0" w:space="0" w:color="auto"/>
            <w:right w:val="none" w:sz="0" w:space="0" w:color="auto"/>
          </w:divBdr>
        </w:div>
      </w:divsChild>
    </w:div>
    <w:div w:id="1136680638">
      <w:bodyDiv w:val="1"/>
      <w:marLeft w:val="0"/>
      <w:marRight w:val="0"/>
      <w:marTop w:val="0"/>
      <w:marBottom w:val="0"/>
      <w:divBdr>
        <w:top w:val="none" w:sz="0" w:space="0" w:color="auto"/>
        <w:left w:val="none" w:sz="0" w:space="0" w:color="auto"/>
        <w:bottom w:val="none" w:sz="0" w:space="0" w:color="auto"/>
        <w:right w:val="none" w:sz="0" w:space="0" w:color="auto"/>
      </w:divBdr>
    </w:div>
    <w:div w:id="1177386075">
      <w:bodyDiv w:val="1"/>
      <w:marLeft w:val="0"/>
      <w:marRight w:val="0"/>
      <w:marTop w:val="0"/>
      <w:marBottom w:val="0"/>
      <w:divBdr>
        <w:top w:val="none" w:sz="0" w:space="0" w:color="auto"/>
        <w:left w:val="none" w:sz="0" w:space="0" w:color="auto"/>
        <w:bottom w:val="none" w:sz="0" w:space="0" w:color="auto"/>
        <w:right w:val="none" w:sz="0" w:space="0" w:color="auto"/>
      </w:divBdr>
    </w:div>
    <w:div w:id="1225217813">
      <w:bodyDiv w:val="1"/>
      <w:marLeft w:val="0"/>
      <w:marRight w:val="0"/>
      <w:marTop w:val="0"/>
      <w:marBottom w:val="0"/>
      <w:divBdr>
        <w:top w:val="none" w:sz="0" w:space="0" w:color="auto"/>
        <w:left w:val="none" w:sz="0" w:space="0" w:color="auto"/>
        <w:bottom w:val="none" w:sz="0" w:space="0" w:color="auto"/>
        <w:right w:val="none" w:sz="0" w:space="0" w:color="auto"/>
      </w:divBdr>
      <w:divsChild>
        <w:div w:id="592251888">
          <w:marLeft w:val="0"/>
          <w:marRight w:val="0"/>
          <w:marTop w:val="0"/>
          <w:marBottom w:val="0"/>
          <w:divBdr>
            <w:top w:val="none" w:sz="0" w:space="0" w:color="auto"/>
            <w:left w:val="none" w:sz="0" w:space="0" w:color="auto"/>
            <w:bottom w:val="none" w:sz="0" w:space="0" w:color="auto"/>
            <w:right w:val="none" w:sz="0" w:space="0" w:color="auto"/>
          </w:divBdr>
        </w:div>
        <w:div w:id="1177770755">
          <w:marLeft w:val="0"/>
          <w:marRight w:val="0"/>
          <w:marTop w:val="0"/>
          <w:marBottom w:val="0"/>
          <w:divBdr>
            <w:top w:val="none" w:sz="0" w:space="0" w:color="auto"/>
            <w:left w:val="none" w:sz="0" w:space="0" w:color="auto"/>
            <w:bottom w:val="none" w:sz="0" w:space="0" w:color="auto"/>
            <w:right w:val="none" w:sz="0" w:space="0" w:color="auto"/>
          </w:divBdr>
        </w:div>
        <w:div w:id="1444228668">
          <w:marLeft w:val="0"/>
          <w:marRight w:val="0"/>
          <w:marTop w:val="0"/>
          <w:marBottom w:val="0"/>
          <w:divBdr>
            <w:top w:val="none" w:sz="0" w:space="0" w:color="auto"/>
            <w:left w:val="none" w:sz="0" w:space="0" w:color="auto"/>
            <w:bottom w:val="none" w:sz="0" w:space="0" w:color="auto"/>
            <w:right w:val="none" w:sz="0" w:space="0" w:color="auto"/>
          </w:divBdr>
        </w:div>
        <w:div w:id="1913813260">
          <w:marLeft w:val="0"/>
          <w:marRight w:val="0"/>
          <w:marTop w:val="0"/>
          <w:marBottom w:val="0"/>
          <w:divBdr>
            <w:top w:val="none" w:sz="0" w:space="0" w:color="auto"/>
            <w:left w:val="none" w:sz="0" w:space="0" w:color="auto"/>
            <w:bottom w:val="none" w:sz="0" w:space="0" w:color="auto"/>
            <w:right w:val="none" w:sz="0" w:space="0" w:color="auto"/>
          </w:divBdr>
        </w:div>
        <w:div w:id="2039115779">
          <w:marLeft w:val="0"/>
          <w:marRight w:val="0"/>
          <w:marTop w:val="0"/>
          <w:marBottom w:val="0"/>
          <w:divBdr>
            <w:top w:val="none" w:sz="0" w:space="0" w:color="auto"/>
            <w:left w:val="none" w:sz="0" w:space="0" w:color="auto"/>
            <w:bottom w:val="none" w:sz="0" w:space="0" w:color="auto"/>
            <w:right w:val="none" w:sz="0" w:space="0" w:color="auto"/>
          </w:divBdr>
        </w:div>
      </w:divsChild>
    </w:div>
    <w:div w:id="1452164021">
      <w:bodyDiv w:val="1"/>
      <w:marLeft w:val="0"/>
      <w:marRight w:val="0"/>
      <w:marTop w:val="0"/>
      <w:marBottom w:val="0"/>
      <w:divBdr>
        <w:top w:val="none" w:sz="0" w:space="0" w:color="auto"/>
        <w:left w:val="none" w:sz="0" w:space="0" w:color="auto"/>
        <w:bottom w:val="none" w:sz="0" w:space="0" w:color="auto"/>
        <w:right w:val="none" w:sz="0" w:space="0" w:color="auto"/>
      </w:divBdr>
    </w:div>
    <w:div w:id="1599369172">
      <w:bodyDiv w:val="1"/>
      <w:marLeft w:val="0"/>
      <w:marRight w:val="0"/>
      <w:marTop w:val="0"/>
      <w:marBottom w:val="0"/>
      <w:divBdr>
        <w:top w:val="none" w:sz="0" w:space="0" w:color="auto"/>
        <w:left w:val="none" w:sz="0" w:space="0" w:color="auto"/>
        <w:bottom w:val="none" w:sz="0" w:space="0" w:color="auto"/>
        <w:right w:val="none" w:sz="0" w:space="0" w:color="auto"/>
      </w:divBdr>
      <w:divsChild>
        <w:div w:id="27997327">
          <w:marLeft w:val="0"/>
          <w:marRight w:val="0"/>
          <w:marTop w:val="0"/>
          <w:marBottom w:val="0"/>
          <w:divBdr>
            <w:top w:val="none" w:sz="0" w:space="0" w:color="auto"/>
            <w:left w:val="none" w:sz="0" w:space="0" w:color="auto"/>
            <w:bottom w:val="none" w:sz="0" w:space="0" w:color="auto"/>
            <w:right w:val="none" w:sz="0" w:space="0" w:color="auto"/>
          </w:divBdr>
          <w:divsChild>
            <w:div w:id="487133090">
              <w:marLeft w:val="0"/>
              <w:marRight w:val="0"/>
              <w:marTop w:val="0"/>
              <w:marBottom w:val="0"/>
              <w:divBdr>
                <w:top w:val="none" w:sz="0" w:space="0" w:color="auto"/>
                <w:left w:val="none" w:sz="0" w:space="0" w:color="auto"/>
                <w:bottom w:val="none" w:sz="0" w:space="0" w:color="auto"/>
                <w:right w:val="none" w:sz="0" w:space="0" w:color="auto"/>
              </w:divBdr>
            </w:div>
            <w:div w:id="957830777">
              <w:marLeft w:val="0"/>
              <w:marRight w:val="0"/>
              <w:marTop w:val="0"/>
              <w:marBottom w:val="0"/>
              <w:divBdr>
                <w:top w:val="none" w:sz="0" w:space="0" w:color="auto"/>
                <w:left w:val="none" w:sz="0" w:space="0" w:color="auto"/>
                <w:bottom w:val="none" w:sz="0" w:space="0" w:color="auto"/>
                <w:right w:val="none" w:sz="0" w:space="0" w:color="auto"/>
              </w:divBdr>
            </w:div>
            <w:div w:id="1420369034">
              <w:marLeft w:val="0"/>
              <w:marRight w:val="0"/>
              <w:marTop w:val="0"/>
              <w:marBottom w:val="0"/>
              <w:divBdr>
                <w:top w:val="none" w:sz="0" w:space="0" w:color="auto"/>
                <w:left w:val="none" w:sz="0" w:space="0" w:color="auto"/>
                <w:bottom w:val="none" w:sz="0" w:space="0" w:color="auto"/>
                <w:right w:val="none" w:sz="0" w:space="0" w:color="auto"/>
              </w:divBdr>
            </w:div>
            <w:div w:id="1922325071">
              <w:marLeft w:val="0"/>
              <w:marRight w:val="0"/>
              <w:marTop w:val="0"/>
              <w:marBottom w:val="0"/>
              <w:divBdr>
                <w:top w:val="none" w:sz="0" w:space="0" w:color="auto"/>
                <w:left w:val="none" w:sz="0" w:space="0" w:color="auto"/>
                <w:bottom w:val="none" w:sz="0" w:space="0" w:color="auto"/>
                <w:right w:val="none" w:sz="0" w:space="0" w:color="auto"/>
              </w:divBdr>
            </w:div>
            <w:div w:id="1947343739">
              <w:marLeft w:val="0"/>
              <w:marRight w:val="0"/>
              <w:marTop w:val="0"/>
              <w:marBottom w:val="0"/>
              <w:divBdr>
                <w:top w:val="none" w:sz="0" w:space="0" w:color="auto"/>
                <w:left w:val="none" w:sz="0" w:space="0" w:color="auto"/>
                <w:bottom w:val="none" w:sz="0" w:space="0" w:color="auto"/>
                <w:right w:val="none" w:sz="0" w:space="0" w:color="auto"/>
              </w:divBdr>
            </w:div>
            <w:div w:id="2093702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453375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image" Target="media/image5.png"/><Relationship Id="rId26" Type="http://schemas.openxmlformats.org/officeDocument/2006/relationships/hyperlink" Target="https://www.icann.org/resources/pages/governance/bylaws-en" TargetMode="External"/><Relationship Id="rId3" Type="http://schemas.openxmlformats.org/officeDocument/2006/relationships/styles" Target="styles.xml"/><Relationship Id="rId21" Type="http://schemas.openxmlformats.org/officeDocument/2006/relationships/image" Target="media/image7.png"/><Relationship Id="rId34" Type="http://schemas.microsoft.com/office/2011/relationships/people" Target="people.xml"/><Relationship Id="rId7" Type="http://schemas.openxmlformats.org/officeDocument/2006/relationships/endnotes" Target="endnotes.xml"/><Relationship Id="rId12" Type="http://schemas.openxmlformats.org/officeDocument/2006/relationships/hyperlink" Target="https://community.icann.org/download/attachments/52896826/Memo%20on%20Sole%20Designator%20Implementation%20%2800729171xA3536%29.pdf?version=1&amp;modificationDate=1446580333000&amp;api=v2" TargetMode="External"/><Relationship Id="rId17" Type="http://schemas.openxmlformats.org/officeDocument/2006/relationships/image" Target="media/image4.png"/><Relationship Id="rId25" Type="http://schemas.openxmlformats.org/officeDocument/2006/relationships/hyperlink" Target="https://www.icann.org/resources/pages/affirmation-of-commitments-2009-09-30-en"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icann.org/resources/pages/governance/planning-en" TargetMode="External"/><Relationship Id="rId20" Type="http://schemas.openxmlformats.org/officeDocument/2006/relationships/image" Target="media/image6.png"/><Relationship Id="rId29" Type="http://schemas.openxmlformats.org/officeDocument/2006/relationships/hyperlink" Target="https://www.icann.org/resources/pages/governance/bylaws-en"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cann.org/en/system/files/files/ccwg-draft-2-proposal-work-stream-1-recs-03aug15-en.pdf" TargetMode="External"/><Relationship Id="rId24" Type="http://schemas.openxmlformats.org/officeDocument/2006/relationships/hyperlink" Target="https://www.icann.org/resources/pages/governance/bylaws-en" TargetMode="External"/><Relationship Id="rId32"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image" Target="media/image3.png"/><Relationship Id="rId23" Type="http://schemas.openxmlformats.org/officeDocument/2006/relationships/image" Target="media/image8.png"/><Relationship Id="rId28" Type="http://schemas.openxmlformats.org/officeDocument/2006/relationships/hyperlink" Target="https://www.icann.org/resources/pages/governance/aoc-en" TargetMode="External"/><Relationship Id="rId10" Type="http://schemas.microsoft.com/office/2011/relationships/commentsExtended" Target="commentsExtended.xml"/><Relationship Id="rId19" Type="http://schemas.openxmlformats.org/officeDocument/2006/relationships/hyperlink" Target="https://www.icann.org/en/system/files/files/ccwg-draft-2-proposal-work-stream-1-recs-03aug15-en.pdf" TargetMode="External"/><Relationship Id="rId31" Type="http://schemas.openxmlformats.org/officeDocument/2006/relationships/footer" Target="footer1.xml"/><Relationship Id="rId4" Type="http://schemas.openxmlformats.org/officeDocument/2006/relationships/settings" Target="settings.xml"/><Relationship Id="rId9" Type="http://schemas.openxmlformats.org/officeDocument/2006/relationships/comments" Target="comments.xml"/><Relationship Id="rId14" Type="http://schemas.openxmlformats.org/officeDocument/2006/relationships/image" Target="media/image2.png"/><Relationship Id="rId22" Type="http://schemas.openxmlformats.org/officeDocument/2006/relationships/hyperlink" Target="https://www.icann.org/resources/pages/accountability/reconsideration-en" TargetMode="External"/><Relationship Id="rId27" Type="http://schemas.openxmlformats.org/officeDocument/2006/relationships/image" Target="media/image9.png"/><Relationship Id="rId30" Type="http://schemas.openxmlformats.org/officeDocument/2006/relationships/hyperlink" Target="https://meetings.icann.org/en/marrakech55" TargetMode="External"/><Relationship Id="rId35" Type="http://schemas.openxmlformats.org/officeDocument/2006/relationships/theme" Target="theme/theme1.xml"/><Relationship Id="rId8" Type="http://schemas.openxmlformats.org/officeDocument/2006/relationships/hyperlink" Target="https://www.icann.org/en/system/files/files/functions-basics-07apr14-en.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6BB3F3-6A9D-4500-B568-46608BA076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31</Pages>
  <Words>10330</Words>
  <Characters>58882</Characters>
  <Application>Microsoft Office Word</Application>
  <DocSecurity>0</DocSecurity>
  <Lines>490</Lines>
  <Paragraphs>138</Paragraphs>
  <ScaleCrop>false</ScaleCrop>
  <HeadingPairs>
    <vt:vector size="2" baseType="variant">
      <vt:variant>
        <vt:lpstr>Title</vt:lpstr>
      </vt:variant>
      <vt:variant>
        <vt:i4>1</vt:i4>
      </vt:variant>
    </vt:vector>
  </HeadingPairs>
  <TitlesOfParts>
    <vt:vector size="1" baseType="lpstr">
      <vt:lpstr/>
    </vt:vector>
  </TitlesOfParts>
  <Company>ICANN</Company>
  <LinksUpToDate>false</LinksUpToDate>
  <CharactersWithSpaces>69074</CharactersWithSpaces>
  <SharedDoc>false</SharedDoc>
  <HLinks>
    <vt:vector size="120" baseType="variant">
      <vt:variant>
        <vt:i4>1507390</vt:i4>
      </vt:variant>
      <vt:variant>
        <vt:i4>138</vt:i4>
      </vt:variant>
      <vt:variant>
        <vt:i4>0</vt:i4>
      </vt:variant>
      <vt:variant>
        <vt:i4>5</vt:i4>
      </vt:variant>
      <vt:variant>
        <vt:lpwstr>https://meetings.icann.org/en/marrakech55</vt:lpwstr>
      </vt:variant>
      <vt:variant>
        <vt:lpwstr/>
      </vt:variant>
      <vt:variant>
        <vt:i4>7995502</vt:i4>
      </vt:variant>
      <vt:variant>
        <vt:i4>135</vt:i4>
      </vt:variant>
      <vt:variant>
        <vt:i4>0</vt:i4>
      </vt:variant>
      <vt:variant>
        <vt:i4>5</vt:i4>
      </vt:variant>
      <vt:variant>
        <vt:lpwstr>https://www.icann.org/resources/pages/governance/bylaws-en</vt:lpwstr>
      </vt:variant>
      <vt:variant>
        <vt:lpwstr/>
      </vt:variant>
      <vt:variant>
        <vt:i4>2555980</vt:i4>
      </vt:variant>
      <vt:variant>
        <vt:i4>132</vt:i4>
      </vt:variant>
      <vt:variant>
        <vt:i4>0</vt:i4>
      </vt:variant>
      <vt:variant>
        <vt:i4>5</vt:i4>
      </vt:variant>
      <vt:variant>
        <vt:lpwstr>https://www.icann.org/resources/pages/governance/aoc-en</vt:lpwstr>
      </vt:variant>
      <vt:variant>
        <vt:lpwstr/>
      </vt:variant>
      <vt:variant>
        <vt:i4>4587580</vt:i4>
      </vt:variant>
      <vt:variant>
        <vt:i4>129</vt:i4>
      </vt:variant>
      <vt:variant>
        <vt:i4>0</vt:i4>
      </vt:variant>
      <vt:variant>
        <vt:i4>5</vt:i4>
      </vt:variant>
      <vt:variant>
        <vt:lpwstr>https://community.icann.org/display/acctcrosscomm/Charter</vt:lpwstr>
      </vt:variant>
      <vt:variant>
        <vt:lpwstr/>
      </vt:variant>
      <vt:variant>
        <vt:i4>7995502</vt:i4>
      </vt:variant>
      <vt:variant>
        <vt:i4>126</vt:i4>
      </vt:variant>
      <vt:variant>
        <vt:i4>0</vt:i4>
      </vt:variant>
      <vt:variant>
        <vt:i4>5</vt:i4>
      </vt:variant>
      <vt:variant>
        <vt:lpwstr>https://www.icann.org/resources/pages/governance/bylaws-en</vt:lpwstr>
      </vt:variant>
      <vt:variant>
        <vt:lpwstr/>
      </vt:variant>
      <vt:variant>
        <vt:i4>5898289</vt:i4>
      </vt:variant>
      <vt:variant>
        <vt:i4>123</vt:i4>
      </vt:variant>
      <vt:variant>
        <vt:i4>0</vt:i4>
      </vt:variant>
      <vt:variant>
        <vt:i4>5</vt:i4>
      </vt:variant>
      <vt:variant>
        <vt:lpwstr>https://www.icann.org/resources/pages/accountability/ombudsman-en</vt:lpwstr>
      </vt:variant>
      <vt:variant>
        <vt:lpwstr/>
      </vt:variant>
      <vt:variant>
        <vt:i4>2424911</vt:i4>
      </vt:variant>
      <vt:variant>
        <vt:i4>120</vt:i4>
      </vt:variant>
      <vt:variant>
        <vt:i4>0</vt:i4>
      </vt:variant>
      <vt:variant>
        <vt:i4>5</vt:i4>
      </vt:variant>
      <vt:variant>
        <vt:lpwstr>https://www.icann.org/resources/pages/accountability/reconsideration-en</vt:lpwstr>
      </vt:variant>
      <vt:variant>
        <vt:lpwstr/>
      </vt:variant>
      <vt:variant>
        <vt:i4>7078004</vt:i4>
      </vt:variant>
      <vt:variant>
        <vt:i4>117</vt:i4>
      </vt:variant>
      <vt:variant>
        <vt:i4>0</vt:i4>
      </vt:variant>
      <vt:variant>
        <vt:i4>5</vt:i4>
      </vt:variant>
      <vt:variant>
        <vt:lpwstr>https://www.icann.org/resources/pages/affirmation-of-commitments-2009-09-30-en</vt:lpwstr>
      </vt:variant>
      <vt:variant>
        <vt:lpwstr/>
      </vt:variant>
      <vt:variant>
        <vt:i4>7995502</vt:i4>
      </vt:variant>
      <vt:variant>
        <vt:i4>114</vt:i4>
      </vt:variant>
      <vt:variant>
        <vt:i4>0</vt:i4>
      </vt:variant>
      <vt:variant>
        <vt:i4>5</vt:i4>
      </vt:variant>
      <vt:variant>
        <vt:lpwstr>https://www.icann.org/resources/pages/governance/bylaws-en</vt:lpwstr>
      </vt:variant>
      <vt:variant>
        <vt:lpwstr/>
      </vt:variant>
      <vt:variant>
        <vt:i4>3604559</vt:i4>
      </vt:variant>
      <vt:variant>
        <vt:i4>111</vt:i4>
      </vt:variant>
      <vt:variant>
        <vt:i4>0</vt:i4>
      </vt:variant>
      <vt:variant>
        <vt:i4>5</vt:i4>
      </vt:variant>
      <vt:variant>
        <vt:lpwstr>https://www.icann.org/en/system/files/files/ccwg-draft-2-proposal-work-stream-1-recs-03aug15-en.pdf</vt:lpwstr>
      </vt:variant>
      <vt:variant>
        <vt:lpwstr/>
      </vt:variant>
      <vt:variant>
        <vt:i4>7995502</vt:i4>
      </vt:variant>
      <vt:variant>
        <vt:i4>108</vt:i4>
      </vt:variant>
      <vt:variant>
        <vt:i4>0</vt:i4>
      </vt:variant>
      <vt:variant>
        <vt:i4>5</vt:i4>
      </vt:variant>
      <vt:variant>
        <vt:lpwstr>https://www.icann.org/resources/pages/governance/bylaws-en</vt:lpwstr>
      </vt:variant>
      <vt:variant>
        <vt:lpwstr/>
      </vt:variant>
      <vt:variant>
        <vt:i4>7995502</vt:i4>
      </vt:variant>
      <vt:variant>
        <vt:i4>105</vt:i4>
      </vt:variant>
      <vt:variant>
        <vt:i4>0</vt:i4>
      </vt:variant>
      <vt:variant>
        <vt:i4>5</vt:i4>
      </vt:variant>
      <vt:variant>
        <vt:lpwstr>https://www.icann.org/resources/pages/governance/bylaws-en</vt:lpwstr>
      </vt:variant>
      <vt:variant>
        <vt:lpwstr/>
      </vt:variant>
      <vt:variant>
        <vt:i4>3604559</vt:i4>
      </vt:variant>
      <vt:variant>
        <vt:i4>102</vt:i4>
      </vt:variant>
      <vt:variant>
        <vt:i4>0</vt:i4>
      </vt:variant>
      <vt:variant>
        <vt:i4>5</vt:i4>
      </vt:variant>
      <vt:variant>
        <vt:lpwstr>https://www.icann.org/en/system/files/files/ccwg-draft-2-proposal-work-stream-1-recs-03aug15-en.pdf</vt:lpwstr>
      </vt:variant>
      <vt:variant>
        <vt:lpwstr/>
      </vt:variant>
      <vt:variant>
        <vt:i4>7995502</vt:i4>
      </vt:variant>
      <vt:variant>
        <vt:i4>99</vt:i4>
      </vt:variant>
      <vt:variant>
        <vt:i4>0</vt:i4>
      </vt:variant>
      <vt:variant>
        <vt:i4>5</vt:i4>
      </vt:variant>
      <vt:variant>
        <vt:lpwstr>https://www.icann.org/resources/pages/governance/bylaws-en</vt:lpwstr>
      </vt:variant>
      <vt:variant>
        <vt:lpwstr/>
      </vt:variant>
      <vt:variant>
        <vt:i4>3604559</vt:i4>
      </vt:variant>
      <vt:variant>
        <vt:i4>96</vt:i4>
      </vt:variant>
      <vt:variant>
        <vt:i4>0</vt:i4>
      </vt:variant>
      <vt:variant>
        <vt:i4>5</vt:i4>
      </vt:variant>
      <vt:variant>
        <vt:lpwstr>https://www.icann.org/en/system/files/files/ccwg-draft-2-proposal-work-stream-1-recs-03aug15-en.pdf</vt:lpwstr>
      </vt:variant>
      <vt:variant>
        <vt:lpwstr/>
      </vt:variant>
      <vt:variant>
        <vt:i4>2555980</vt:i4>
      </vt:variant>
      <vt:variant>
        <vt:i4>93</vt:i4>
      </vt:variant>
      <vt:variant>
        <vt:i4>0</vt:i4>
      </vt:variant>
      <vt:variant>
        <vt:i4>5</vt:i4>
      </vt:variant>
      <vt:variant>
        <vt:lpwstr>https://www.icann.org/resources/pages/governance/aoc-en</vt:lpwstr>
      </vt:variant>
      <vt:variant>
        <vt:lpwstr/>
      </vt:variant>
      <vt:variant>
        <vt:i4>2490411</vt:i4>
      </vt:variant>
      <vt:variant>
        <vt:i4>90</vt:i4>
      </vt:variant>
      <vt:variant>
        <vt:i4>0</vt:i4>
      </vt:variant>
      <vt:variant>
        <vt:i4>5</vt:i4>
      </vt:variant>
      <vt:variant>
        <vt:lpwstr>https://www.icann.org/resources/pages/guidelines-2012-05-15-en</vt:lpwstr>
      </vt:variant>
      <vt:variant>
        <vt:lpwstr/>
      </vt:variant>
      <vt:variant>
        <vt:i4>4784209</vt:i4>
      </vt:variant>
      <vt:variant>
        <vt:i4>87</vt:i4>
      </vt:variant>
      <vt:variant>
        <vt:i4>0</vt:i4>
      </vt:variant>
      <vt:variant>
        <vt:i4>5</vt:i4>
      </vt:variant>
      <vt:variant>
        <vt:lpwstr>https://www.icann.org/policy</vt:lpwstr>
      </vt:variant>
      <vt:variant>
        <vt:lpwstr/>
      </vt:variant>
      <vt:variant>
        <vt:i4>7143448</vt:i4>
      </vt:variant>
      <vt:variant>
        <vt:i4>84</vt:i4>
      </vt:variant>
      <vt:variant>
        <vt:i4>0</vt:i4>
      </vt:variant>
      <vt:variant>
        <vt:i4>5</vt:i4>
      </vt:variant>
      <vt:variant>
        <vt:lpwstr>https://www.icann.org/en/system/files/files/functions-basics-07apr14-en.pdf</vt:lpwstr>
      </vt:variant>
      <vt:variant>
        <vt:lpwstr/>
      </vt:variant>
      <vt:variant>
        <vt:i4>3604559</vt:i4>
      </vt:variant>
      <vt:variant>
        <vt:i4>81</vt:i4>
      </vt:variant>
      <vt:variant>
        <vt:i4>0</vt:i4>
      </vt:variant>
      <vt:variant>
        <vt:i4>5</vt:i4>
      </vt:variant>
      <vt:variant>
        <vt:lpwstr>https://www.icann.org/en/system/files/files/ccwg-draft-2-proposal-work-stream-1-recs-03aug15-en.pdf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Emily Pimentel</dc:creator>
  <cp:lastModifiedBy>Brenda Brewer</cp:lastModifiedBy>
  <cp:revision>2</cp:revision>
  <cp:lastPrinted>2015-11-12T15:29:00Z</cp:lastPrinted>
  <dcterms:created xsi:type="dcterms:W3CDTF">2015-11-14T13:44:00Z</dcterms:created>
  <dcterms:modified xsi:type="dcterms:W3CDTF">2015-11-14T13:44:00Z</dcterms:modified>
</cp:coreProperties>
</file>