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MemoHeading"/>
        <w:adjustRightInd/>
        <w:rPr>
          <w:rFonts w:cs="Times New Roman"/>
          <w:bCs w:val="0"/>
        </w:rPr>
      </w:pPr>
      <w:r>
        <w:rPr>
          <w:rFonts w:cs="Times New Roman"/>
          <w:bCs w:val="0"/>
        </w:rPr>
        <w:t>MEMORANDUM</w:t>
      </w:r>
    </w:p>
    <w:tbl>
      <w:tblPr>
        <w:tblW w:w="0" w:type="auto"/>
        <w:tblInd w:w="133" w:type="dxa"/>
        <w:tblBorders>
          <w:bottom w:val="double" w:sz="4" w:space="0" w:color="auto"/>
        </w:tblBorders>
        <w:tblLayout w:type="fixed"/>
        <w:tblCellMar>
          <w:left w:w="115" w:type="dxa"/>
          <w:bottom w:w="216" w:type="dxa"/>
          <w:right w:w="115" w:type="dxa"/>
        </w:tblCellMar>
        <w:tblLook w:val="0000"/>
      </w:tblPr>
      <w:tblGrid>
        <w:gridCol w:w="1530"/>
        <w:gridCol w:w="7920"/>
      </w:tblGrid>
      <w:tr>
        <w:trPr>
          <w:cantSplit/>
        </w:trPr>
        <w:tc>
          <w:tcPr>
            <w:tcW w:w="1530" w:type="dxa"/>
            <w:tcBorders>
              <w:bottom w:val="nil"/>
            </w:tcBorders>
            <w:tcMar>
              <w:left w:w="115" w:type="dxa"/>
              <w:bottom w:w="216" w:type="dxa"/>
              <w:right w:w="115" w:type="dxa"/>
            </w:tcMar>
          </w:tcPr>
          <w:p>
            <w:pPr>
              <w:pStyle w:val="MemoTableLabel"/>
              <w:adjustRightInd/>
            </w:pPr>
            <w:bookmarkStart w:id="0" w:name="DeliveryMethods"/>
            <w:bookmarkStart w:id="1" w:name="LOCTo"/>
            <w:bookmarkEnd w:id="0"/>
            <w:r>
              <w:t>To:</w:t>
            </w:r>
            <w:bookmarkEnd w:id="1"/>
          </w:p>
        </w:tc>
        <w:tc>
          <w:tcPr>
            <w:tcW w:w="7920" w:type="dxa"/>
            <w:tcBorders>
              <w:bottom w:val="nil"/>
            </w:tcBorders>
            <w:tcMar>
              <w:left w:w="115" w:type="dxa"/>
              <w:bottom w:w="216" w:type="dxa"/>
              <w:right w:w="115" w:type="dxa"/>
            </w:tcMar>
          </w:tcPr>
          <w:p>
            <w:pPr>
              <w:pStyle w:val="MemoTableData"/>
              <w:adjustRightInd/>
            </w:pPr>
            <w:r>
              <w:t>Legal Sub-team of the Cross-Community Working Group</w:t>
            </w:r>
            <w:bookmarkStart w:id="2" w:name="_cp_text_1_1"/>
            <w:r>
              <w:br/>
            </w:r>
            <w:bookmarkEnd w:id="2"/>
            <w:r>
              <w:t>on Enhancing ICANN Accountability</w:t>
            </w:r>
          </w:p>
        </w:tc>
      </w:tr>
      <w:tr>
        <w:trPr>
          <w:cantSplit/>
        </w:trPr>
        <w:tc>
          <w:tcPr>
            <w:tcW w:w="1530" w:type="dxa"/>
            <w:tcBorders>
              <w:top w:val="nil"/>
              <w:bottom w:val="nil"/>
            </w:tcBorders>
            <w:tcMar>
              <w:left w:w="115" w:type="dxa"/>
              <w:bottom w:w="216" w:type="dxa"/>
              <w:right w:w="115" w:type="dxa"/>
            </w:tcMar>
          </w:tcPr>
          <w:p>
            <w:pPr>
              <w:pStyle w:val="MemoTableLabel"/>
              <w:adjustRightInd/>
            </w:pPr>
            <w:bookmarkStart w:id="3" w:name="LOCFrom"/>
            <w:r>
              <w:t>From:</w:t>
            </w:r>
            <w:bookmarkEnd w:id="3"/>
          </w:p>
        </w:tc>
        <w:tc>
          <w:tcPr>
            <w:tcW w:w="7920" w:type="dxa"/>
            <w:tcBorders>
              <w:top w:val="nil"/>
              <w:bottom w:val="nil"/>
            </w:tcBorders>
            <w:tcMar>
              <w:left w:w="115" w:type="dxa"/>
              <w:bottom w:w="216" w:type="dxa"/>
              <w:right w:w="115" w:type="dxa"/>
            </w:tcMar>
          </w:tcPr>
          <w:p>
            <w:pPr>
              <w:pStyle w:val="MemoTableData"/>
              <w:adjustRightInd/>
            </w:pPr>
            <w:r>
              <w:t>Sidley Austin LLP and Adler &amp; Colvin</w:t>
            </w:r>
          </w:p>
        </w:tc>
      </w:tr>
      <w:tr>
        <w:trPr>
          <w:cantSplit/>
        </w:trPr>
        <w:tc>
          <w:tcPr>
            <w:tcW w:w="1530" w:type="dxa"/>
            <w:tcBorders>
              <w:top w:val="nil"/>
              <w:bottom w:val="nil"/>
            </w:tcBorders>
            <w:tcMar>
              <w:left w:w="115" w:type="dxa"/>
              <w:bottom w:w="216" w:type="dxa"/>
              <w:right w:w="115" w:type="dxa"/>
            </w:tcMar>
          </w:tcPr>
          <w:p>
            <w:pPr>
              <w:pStyle w:val="MemoTableLabel"/>
              <w:adjustRightInd/>
            </w:pPr>
            <w:bookmarkStart w:id="4" w:name="LOCRe"/>
            <w:r>
              <w:t>Re:</w:t>
            </w:r>
            <w:bookmarkEnd w:id="4"/>
          </w:p>
        </w:tc>
        <w:tc>
          <w:tcPr>
            <w:tcW w:w="7920" w:type="dxa"/>
            <w:tcBorders>
              <w:top w:val="nil"/>
              <w:bottom w:val="nil"/>
            </w:tcBorders>
            <w:tcMar>
              <w:left w:w="115" w:type="dxa"/>
              <w:bottom w:w="216" w:type="dxa"/>
              <w:right w:w="115" w:type="dxa"/>
            </w:tcMar>
          </w:tcPr>
          <w:p>
            <w:pPr>
              <w:pStyle w:val="ReLine"/>
              <w:adjustRightInd/>
            </w:pPr>
            <w:r>
              <w:t xml:space="preserve">Use of Unincorporated Associations in ICANN </w:t>
            </w:r>
            <w:bookmarkStart w:id="5" w:name="_cp_text_1_3"/>
            <w:r>
              <w:t>Governance</w:t>
            </w:r>
            <w:bookmarkEnd w:id="5"/>
            <w:r>
              <w:tab/>
            </w:r>
          </w:p>
        </w:tc>
      </w:tr>
      <w:tr>
        <w:trPr>
          <w:cantSplit/>
        </w:trPr>
        <w:tc>
          <w:tcPr>
            <w:tcW w:w="1530" w:type="dxa"/>
            <w:tcBorders>
              <w:top w:val="nil"/>
              <w:bottom w:val="single" w:sz="4" w:space="0" w:color="auto"/>
            </w:tcBorders>
            <w:tcMar>
              <w:left w:w="115" w:type="dxa"/>
              <w:bottom w:w="216" w:type="dxa"/>
              <w:right w:w="115" w:type="dxa"/>
            </w:tcMar>
          </w:tcPr>
          <w:p>
            <w:pPr>
              <w:pStyle w:val="MemoTableLabel"/>
              <w:adjustRightInd/>
            </w:pPr>
            <w:bookmarkStart w:id="6" w:name="LOCDate"/>
            <w:r>
              <w:t>Date:</w:t>
            </w:r>
            <w:bookmarkEnd w:id="6"/>
          </w:p>
        </w:tc>
        <w:tc>
          <w:tcPr>
            <w:tcW w:w="7920" w:type="dxa"/>
            <w:tcBorders>
              <w:top w:val="nil"/>
              <w:bottom w:val="single" w:sz="4" w:space="0" w:color="auto"/>
            </w:tcBorders>
            <w:tcMar>
              <w:left w:w="115" w:type="dxa"/>
              <w:bottom w:w="216" w:type="dxa"/>
              <w:right w:w="115" w:type="dxa"/>
            </w:tcMar>
          </w:tcPr>
          <w:p>
            <w:pPr>
              <w:pStyle w:val="Date"/>
              <w:widowControl w:val="0"/>
              <w:adjustRightInd/>
            </w:pPr>
            <w:r>
              <w:t>May 3, 2015</w:t>
            </w:r>
          </w:p>
        </w:tc>
      </w:tr>
    </w:tbl>
    <w:p>
      <w:pPr>
        <w:pStyle w:val="TitleLeft"/>
        <w:widowControl w:val="0"/>
        <w:adjustRightInd/>
        <w:spacing w:after="0"/>
        <w:rPr>
          <w:bCs w:val="0"/>
        </w:rPr>
      </w:pPr>
    </w:p>
    <w:p>
      <w:pPr>
        <w:pStyle w:val="BodyText"/>
        <w:widowControl w:val="0"/>
        <w:adjustRightInd/>
        <w:rPr>
          <w:b/>
          <w:u w:val="single"/>
        </w:rPr>
      </w:pPr>
      <w:r>
        <w:rPr>
          <w:b/>
          <w:u w:val="single"/>
        </w:rPr>
        <w:t>Overview</w:t>
      </w:r>
    </w:p>
    <w:p>
      <w:pPr>
        <w:widowControl w:val="0"/>
        <w:adjustRightInd/>
        <w:ind w:firstLine="720"/>
      </w:pPr>
      <w:r>
        <w:t>This memorandum revises and supplements our responses of April 23, 2015</w:t>
      </w:r>
      <w:bookmarkStart w:id="7" w:name="_cp_text_1_6"/>
      <w:ins w:id="8" w:author="Rosemary E. Fei" w:date="2015-05-02T15:52:00Z">
        <w:r>
          <w:t>,</w:t>
        </w:r>
      </w:ins>
      <w:r>
        <w:t xml:space="preserve"> and May 1</w:t>
      </w:r>
      <w:bookmarkEnd w:id="7"/>
      <w:r>
        <w:t xml:space="preserve">, </w:t>
      </w:r>
      <w:bookmarkStart w:id="9" w:name="_cp_text_1_7"/>
      <w:r>
        <w:t>2015</w:t>
      </w:r>
      <w:ins w:id="10" w:author="Rosemary E. Fei" w:date="2015-05-02T15:52:00Z">
        <w:r>
          <w:t>,</w:t>
        </w:r>
      </w:ins>
      <w:r>
        <w:t xml:space="preserve"> </w:t>
      </w:r>
      <w:bookmarkEnd w:id="9"/>
      <w:r>
        <w:t>to questions regarding unincorporated associations</w:t>
      </w:r>
      <w:bookmarkStart w:id="11" w:name="_cp_text_1_9"/>
      <w:r>
        <w:t xml:space="preserve">.  It includes </w:t>
      </w:r>
      <w:bookmarkEnd w:id="11"/>
      <w:r>
        <w:t xml:space="preserve">a brief description of the proposed uses of unincorporated associations, </w:t>
      </w:r>
      <w:bookmarkStart w:id="12" w:name="_cp_text_1_11"/>
      <w:r>
        <w:t xml:space="preserve">addresses </w:t>
      </w:r>
      <w:bookmarkEnd w:id="12"/>
      <w:r>
        <w:t xml:space="preserve">questions </w:t>
      </w:r>
      <w:bookmarkStart w:id="13" w:name="_cp_text_1_13"/>
      <w:r>
        <w:t>raised to date</w:t>
      </w:r>
      <w:bookmarkEnd w:id="13"/>
      <w:r>
        <w:t xml:space="preserve">, and </w:t>
      </w:r>
      <w:bookmarkStart w:id="14" w:name="_cp_text_1_15"/>
      <w:r>
        <w:t xml:space="preserve">attaches  </w:t>
      </w:r>
      <w:bookmarkEnd w:id="14"/>
      <w:r>
        <w:t xml:space="preserve">a draft example of Articles of Association </w:t>
      </w:r>
      <w:bookmarkStart w:id="15" w:name="_cp_text_1_17"/>
      <w:r>
        <w:t xml:space="preserve">that would evidence formation of an unincorporated association as a legal entity for an SO or </w:t>
      </w:r>
      <w:bookmarkStart w:id="16" w:name="_cp_text_4_18"/>
      <w:bookmarkEnd w:id="15"/>
      <w:r>
        <w:t xml:space="preserve">AC to </w:t>
      </w:r>
      <w:bookmarkStart w:id="17" w:name="_cp_text_1_19"/>
      <w:bookmarkEnd w:id="16"/>
      <w:r>
        <w:t xml:space="preserve">exercise voting rights as a </w:t>
      </w:r>
      <w:bookmarkStart w:id="18" w:name="_cp_text_4_20"/>
      <w:bookmarkEnd w:id="17"/>
      <w:r>
        <w:t xml:space="preserve">member or designator </w:t>
      </w:r>
      <w:bookmarkEnd w:id="18"/>
      <w:r>
        <w:t xml:space="preserve">of  ICANN. </w:t>
      </w:r>
    </w:p>
    <w:p>
      <w:pPr>
        <w:widowControl w:val="0"/>
        <w:adjustRightInd/>
        <w:rPr>
          <w:b/>
          <w:u w:val="single"/>
        </w:rPr>
      </w:pPr>
      <w:r>
        <w:rPr>
          <w:b/>
          <w:u w:val="single"/>
        </w:rPr>
        <w:t>Proposal</w:t>
      </w:r>
    </w:p>
    <w:p>
      <w:pPr>
        <w:widowControl w:val="0"/>
        <w:adjustRightInd/>
        <w:ind w:firstLine="720"/>
      </w:pPr>
      <w:r>
        <w:t xml:space="preserve">Whether the SO/AC membership model or SO/AC designator model is implemented to increase ICANN accountability, we recommend that any </w:t>
      </w:r>
      <w:bookmarkStart w:id="19" w:name="_cp_text_1_23"/>
      <w:r>
        <w:t xml:space="preserve">SO or AC </w:t>
      </w:r>
      <w:bookmarkEnd w:id="19"/>
      <w:r>
        <w:t xml:space="preserve">that will name directors to the ICANN board be established as a legal </w:t>
      </w:r>
      <w:proofErr w:type="spellStart"/>
      <w:r>
        <w:t>person</w:t>
      </w:r>
      <w:del w:id="20" w:author="Gregory, Holly" w:date="2015-05-03T07:28:00Z">
        <w:r>
          <w:delText xml:space="preserve"> </w:delText>
        </w:r>
      </w:del>
      <w:r>
        <w:t>to</w:t>
      </w:r>
      <w:proofErr w:type="spellEnd"/>
      <w:r>
        <w:t xml:space="preserve"> comply with corporate law requirements (in the case of SO/AC membership) and to allow member and designator rights under bylaws or contractual arrangements to be enforced.  One form of legal person under discussion is the unincorporated association, available throughout the U.S., but in a particularly robust form for nonprofits under California’s law.</w:t>
      </w:r>
    </w:p>
    <w:p>
      <w:pPr>
        <w:widowControl w:val="0"/>
        <w:adjustRightInd/>
        <w:ind w:firstLine="720"/>
      </w:pPr>
      <w:r>
        <w:t xml:space="preserve">As proposed, the </w:t>
      </w:r>
      <w:proofErr w:type="spellStart"/>
      <w:r>
        <w:t>SOs</w:t>
      </w:r>
      <w:proofErr w:type="spellEnd"/>
      <w:r>
        <w:t xml:space="preserve"> and </w:t>
      </w:r>
      <w:proofErr w:type="spellStart"/>
      <w:r>
        <w:t>ACs</w:t>
      </w:r>
      <w:proofErr w:type="spellEnd"/>
      <w:r>
        <w:t xml:space="preserve"> would continue to exist </w:t>
      </w:r>
      <w:bookmarkStart w:id="21" w:name="_cp_text_1_25"/>
      <w:r>
        <w:t xml:space="preserve">and </w:t>
      </w:r>
      <w:bookmarkEnd w:id="21"/>
      <w:r>
        <w:t xml:space="preserve">function as they have in the past, but each SO </w:t>
      </w:r>
      <w:bookmarkStart w:id="22" w:name="_cp_text_1_27"/>
      <w:r>
        <w:t xml:space="preserve">and </w:t>
      </w:r>
      <w:bookmarkEnd w:id="22"/>
      <w:r>
        <w:t xml:space="preserve">AC that will exercise rights as a member or designator will establish an unincorporated association </w:t>
      </w:r>
      <w:bookmarkStart w:id="23" w:name="_cp_text_1_29"/>
      <w:r>
        <w:t xml:space="preserve">as </w:t>
      </w:r>
      <w:bookmarkEnd w:id="23"/>
      <w:r>
        <w:t xml:space="preserve">a separate legal entity controlled by </w:t>
      </w:r>
      <w:bookmarkStart w:id="24" w:name="_cp_text_1_32"/>
      <w:r>
        <w:t xml:space="preserve">the </w:t>
      </w:r>
      <w:bookmarkEnd w:id="24"/>
      <w:r>
        <w:t>SO or AC</w:t>
      </w:r>
      <w:bookmarkStart w:id="25" w:name="_cp_text_1_38"/>
      <w:r>
        <w:t xml:space="preserve">.  Such a  recognized legal entity is necessary </w:t>
      </w:r>
      <w:bookmarkEnd w:id="25"/>
      <w:r>
        <w:t>to</w:t>
      </w:r>
      <w:bookmarkStart w:id="26" w:name="_cp_text_1_39"/>
      <w:r>
        <w:t>:</w:t>
      </w:r>
    </w:p>
    <w:p>
      <w:pPr>
        <w:pStyle w:val="ListParagraph"/>
        <w:widowControl w:val="0"/>
        <w:numPr>
          <w:ilvl w:val="0"/>
          <w:numId w:val="26"/>
        </w:numPr>
        <w:adjustRightInd/>
        <w:contextualSpacing/>
      </w:pPr>
      <w:bookmarkStart w:id="27" w:name="_cp_blt_1_41"/>
      <w:bookmarkEnd w:id="26"/>
      <w:r>
        <w:t>h</w:t>
      </w:r>
      <w:bookmarkEnd w:id="27"/>
      <w:r>
        <w:t xml:space="preserve">old the membership or designator status and the rights of a member or designator under </w:t>
      </w:r>
      <w:proofErr w:type="spellStart"/>
      <w:r>
        <w:t>ICANN’s</w:t>
      </w:r>
      <w:proofErr w:type="spellEnd"/>
      <w:r>
        <w:t xml:space="preserve"> governing documents</w:t>
      </w:r>
      <w:bookmarkStart w:id="28" w:name="_cp_text_1_42"/>
      <w:r>
        <w:t>;</w:t>
      </w:r>
    </w:p>
    <w:p>
      <w:pPr>
        <w:pStyle w:val="ListParagraph"/>
        <w:widowControl w:val="0"/>
        <w:numPr>
          <w:ilvl w:val="0"/>
          <w:numId w:val="26"/>
        </w:numPr>
        <w:adjustRightInd/>
        <w:contextualSpacing/>
      </w:pPr>
      <w:bookmarkStart w:id="29" w:name="_cp_blt_1_48"/>
      <w:bookmarkEnd w:id="28"/>
      <w:r>
        <w:t>e</w:t>
      </w:r>
      <w:bookmarkEnd w:id="29"/>
      <w:r>
        <w:t xml:space="preserve">nter into any </w:t>
      </w:r>
      <w:bookmarkStart w:id="30" w:name="_cp_text_1_44"/>
      <w:r>
        <w:t xml:space="preserve">contract </w:t>
      </w:r>
      <w:bookmarkEnd w:id="30"/>
      <w:r>
        <w:t>that may be needed to implement accountability mechanisms</w:t>
      </w:r>
      <w:bookmarkStart w:id="31" w:name="_cp_text_1_46"/>
      <w:r>
        <w:t xml:space="preserve">; </w:t>
      </w:r>
      <w:bookmarkEnd w:id="31"/>
      <w:r>
        <w:t>and</w:t>
      </w:r>
      <w:bookmarkStart w:id="32" w:name="_cp_text_1_49"/>
    </w:p>
    <w:p>
      <w:pPr>
        <w:pStyle w:val="ListParagraph"/>
        <w:widowControl w:val="0"/>
        <w:numPr>
          <w:ilvl w:val="0"/>
          <w:numId w:val="26"/>
        </w:numPr>
        <w:adjustRightInd/>
        <w:contextualSpacing/>
      </w:pPr>
      <w:bookmarkStart w:id="33" w:name="_cp_blt_1_50"/>
      <w:bookmarkEnd w:id="32"/>
      <w:r>
        <w:t>e</w:t>
      </w:r>
      <w:bookmarkEnd w:id="33"/>
      <w:r>
        <w:t xml:space="preserve">nforce rights under governing documents and contracts as needed.  </w:t>
      </w:r>
      <w:bookmarkStart w:id="34" w:name="_cp_text_1_51"/>
    </w:p>
    <w:bookmarkEnd w:id="34"/>
    <w:p>
      <w:pPr>
        <w:widowControl w:val="0"/>
        <w:adjustRightInd/>
      </w:pPr>
      <w:r>
        <w:lastRenderedPageBreak/>
        <w:t xml:space="preserve">Each SO and AC </w:t>
      </w:r>
      <w:bookmarkStart w:id="35" w:name="_cp_text_1_53"/>
      <w:r>
        <w:t xml:space="preserve">with </w:t>
      </w:r>
      <w:bookmarkEnd w:id="35"/>
      <w:r>
        <w:t xml:space="preserve">an unincorporated association could </w:t>
      </w:r>
      <w:bookmarkStart w:id="36" w:name="_cp_text_1_55"/>
      <w:r>
        <w:t xml:space="preserve">continue to follow its current processes for decision making including in causing the legal entity to act, or it could provide for other processes for determining </w:t>
      </w:r>
      <w:bookmarkEnd w:id="36"/>
      <w:r>
        <w:t>who within the SO or AC would be authorized to cause the unincorporated association to take any action or exercise any right and under what circumstances</w:t>
      </w:r>
      <w:bookmarkStart w:id="37" w:name="_cp_text_1_57"/>
      <w:r>
        <w:t xml:space="preserve">.  These decision processes would be incorporated into the ICANN Bylaws and/or  the unincorporated association’s Articles of Association.  (This is a legal detail to be worked out, but most likely there would be cross reference between these documents.)  Alternatively, </w:t>
      </w:r>
      <w:bookmarkEnd w:id="37"/>
      <w:r>
        <w:t xml:space="preserve">the ICANN Bylaws could set out rules applicable to all </w:t>
      </w:r>
      <w:proofErr w:type="spellStart"/>
      <w:r>
        <w:t>SOs</w:t>
      </w:r>
      <w:proofErr w:type="spellEnd"/>
      <w:r>
        <w:t xml:space="preserve"> and </w:t>
      </w:r>
      <w:proofErr w:type="spellStart"/>
      <w:r>
        <w:t>ACs</w:t>
      </w:r>
      <w:proofErr w:type="spellEnd"/>
      <w:r>
        <w:t xml:space="preserve"> </w:t>
      </w:r>
      <w:del w:id="38" w:author="Rosemary E. Fei" w:date="2015-05-02T15:56:00Z">
        <w:r>
          <w:delText xml:space="preserve"> </w:delText>
        </w:r>
      </w:del>
      <w:r>
        <w:t xml:space="preserve">regulating their internal decision-making. </w:t>
      </w:r>
    </w:p>
    <w:p>
      <w:pPr>
        <w:widowControl w:val="0"/>
        <w:adjustRightInd/>
        <w:ind w:firstLine="720"/>
      </w:pPr>
      <w:bookmarkStart w:id="39" w:name="_cp_text_1_59"/>
      <w:r>
        <w:t xml:space="preserve">It </w:t>
      </w:r>
      <w:bookmarkEnd w:id="39"/>
      <w:r>
        <w:t xml:space="preserve">would also be possible to organize the unincorporated associations as the </w:t>
      </w:r>
      <w:proofErr w:type="spellStart"/>
      <w:r>
        <w:t>SOs</w:t>
      </w:r>
      <w:proofErr w:type="spellEnd"/>
      <w:r>
        <w:t xml:space="preserve"> or </w:t>
      </w:r>
      <w:proofErr w:type="spellStart"/>
      <w:r>
        <w:t>ACs</w:t>
      </w:r>
      <w:proofErr w:type="spellEnd"/>
      <w:r>
        <w:t xml:space="preserve"> themselves, not as </w:t>
      </w:r>
      <w:bookmarkStart w:id="40" w:name="_cp_text_1_61"/>
      <w:r>
        <w:t xml:space="preserve">separate legal </w:t>
      </w:r>
      <w:bookmarkEnd w:id="40"/>
      <w:r>
        <w:t xml:space="preserve">shells, so that all the activities of the SO or AC currently conducted </w:t>
      </w:r>
      <w:bookmarkStart w:id="41" w:name="_cp_text_1_63"/>
      <w:r>
        <w:t xml:space="preserve">in relation to </w:t>
      </w:r>
      <w:bookmarkEnd w:id="41"/>
      <w:r>
        <w:t xml:space="preserve">ICANN would instead be conducted within the new unincorporated associations.  </w:t>
      </w:r>
      <w:bookmarkStart w:id="42" w:name="_cp_text_1_65"/>
      <w:r>
        <w:t xml:space="preserve">However, </w:t>
      </w:r>
      <w:bookmarkEnd w:id="42"/>
      <w:r>
        <w:t xml:space="preserve">such  an approach </w:t>
      </w:r>
      <w:bookmarkStart w:id="43" w:name="_cp_text_1_67"/>
      <w:r>
        <w:t xml:space="preserve">may </w:t>
      </w:r>
      <w:bookmarkEnd w:id="43"/>
      <w:r>
        <w:t xml:space="preserve">involve greater disruption to current arrangements, complexity in </w:t>
      </w:r>
      <w:proofErr w:type="spellStart"/>
      <w:r>
        <w:t>ICANN’s</w:t>
      </w:r>
      <w:proofErr w:type="spellEnd"/>
      <w:r>
        <w:t xml:space="preserve"> governance, administrative effort, and </w:t>
      </w:r>
      <w:bookmarkStart w:id="44" w:name="_cp_text_4_71"/>
      <w:r>
        <w:t xml:space="preserve">operational burdens </w:t>
      </w:r>
      <w:bookmarkStart w:id="45" w:name="_cp_text_1_72"/>
      <w:bookmarkEnd w:id="44"/>
      <w:r>
        <w:t xml:space="preserve">placed on the </w:t>
      </w:r>
      <w:bookmarkEnd w:id="45"/>
      <w:r>
        <w:t xml:space="preserve">unincorporated associations that, today, are undertaken within ICANN.   </w:t>
      </w:r>
    </w:p>
    <w:p>
      <w:pPr>
        <w:widowControl w:val="0"/>
        <w:adjustRightInd/>
        <w:rPr>
          <w:b/>
          <w:u w:val="single"/>
        </w:rPr>
      </w:pPr>
      <w:r>
        <w:rPr>
          <w:b/>
          <w:u w:val="single"/>
        </w:rPr>
        <w:t>Q&amp;A</w:t>
      </w:r>
    </w:p>
    <w:p>
      <w:pPr>
        <w:widowControl w:val="0"/>
        <w:adjustRightInd/>
        <w:ind w:firstLine="720"/>
      </w:pPr>
      <w:r>
        <w:t>Please find below questions and answers, provided on a general level in keeping with the level of the questions.  Please note that we make the same qualifications as in prior memoranda distributed to the Legal Sub-team.</w:t>
      </w:r>
    </w:p>
    <w:p>
      <w:pPr>
        <w:pStyle w:val="Heading1"/>
        <w:widowControl w:val="0"/>
        <w:adjustRightInd/>
        <w:jc w:val="both"/>
        <w:rPr>
          <w:bCs w:val="0"/>
        </w:rPr>
      </w:pPr>
      <w:bookmarkStart w:id="46" w:name="_GoBack"/>
      <w:bookmarkEnd w:id="46"/>
      <w:r>
        <w:rPr>
          <w:bCs w:val="0"/>
          <w:shd w:val="clear" w:color="auto" w:fill="FFFFFF"/>
        </w:rPr>
        <w:t>What are the administrative formalities to create an unincorporated SO/AC?</w:t>
      </w:r>
    </w:p>
    <w:p>
      <w:pPr>
        <w:pStyle w:val="Heading2"/>
        <w:widowControl w:val="0"/>
        <w:numPr>
          <w:ilvl w:val="0"/>
          <w:numId w:val="0"/>
        </w:numPr>
        <w:tabs>
          <w:tab w:val="clear" w:pos="720"/>
          <w:tab w:val="clear" w:pos="1440"/>
        </w:tabs>
        <w:adjustRightInd/>
      </w:pPr>
      <w:r>
        <w:rPr>
          <w:b/>
        </w:rPr>
        <w:t>Response:</w:t>
      </w:r>
      <w:r>
        <w:rPr>
          <w:b/>
        </w:rPr>
        <w:tab/>
      </w:r>
      <w:r>
        <w:t>Under California law, the requirements for forming and operating an unincorporated nonprofit association are minimal and there is great flexibility.  Basically the group needs to set out their basic rules and define who members shall be.  Simple steps would include:</w:t>
      </w:r>
    </w:p>
    <w:p>
      <w:pPr>
        <w:pStyle w:val="Heading3"/>
        <w:widowControl w:val="0"/>
        <w:adjustRightInd/>
        <w:jc w:val="both"/>
      </w:pPr>
      <w:r>
        <w:t>Prepare articles of association or another document in the nature of a charter, as the governing document for the group that:</w:t>
      </w:r>
    </w:p>
    <w:p>
      <w:pPr>
        <w:pStyle w:val="Heading4"/>
        <w:widowControl w:val="0"/>
        <w:tabs>
          <w:tab w:val="left" w:pos="2160"/>
        </w:tabs>
        <w:adjustRightInd/>
        <w:spacing w:after="0"/>
        <w:ind w:left="1440" w:firstLine="360"/>
        <w:jc w:val="both"/>
      </w:pPr>
      <w:r>
        <w:t xml:space="preserve">describes who qualifies to participate </w:t>
      </w:r>
    </w:p>
    <w:p>
      <w:pPr>
        <w:pStyle w:val="Heading4"/>
        <w:widowControl w:val="0"/>
        <w:tabs>
          <w:tab w:val="left" w:pos="2160"/>
        </w:tabs>
        <w:adjustRightInd/>
        <w:spacing w:after="0"/>
        <w:ind w:left="1440" w:firstLine="360"/>
        <w:jc w:val="both"/>
      </w:pPr>
      <w:r>
        <w:t xml:space="preserve">establishes a governance mechanism for decision-making by the </w:t>
      </w:r>
      <w:r>
        <w:tab/>
        <w:t>participants</w:t>
      </w:r>
    </w:p>
    <w:p>
      <w:pPr>
        <w:pStyle w:val="Heading4"/>
        <w:widowControl w:val="0"/>
        <w:tabs>
          <w:tab w:val="left" w:pos="2160"/>
        </w:tabs>
        <w:adjustRightInd/>
        <w:spacing w:after="0"/>
        <w:ind w:left="1440" w:firstLine="360"/>
        <w:jc w:val="both"/>
      </w:pPr>
      <w:r>
        <w:t>sets basic procedures for meetings of the participants and</w:t>
      </w:r>
    </w:p>
    <w:p>
      <w:pPr>
        <w:pStyle w:val="Heading4"/>
        <w:widowControl w:val="0"/>
        <w:tabs>
          <w:tab w:val="left" w:pos="2160"/>
        </w:tabs>
        <w:adjustRightInd/>
        <w:spacing w:after="0"/>
        <w:ind w:left="1440" w:firstLine="360"/>
        <w:jc w:val="both"/>
      </w:pPr>
      <w:r>
        <w:t xml:space="preserve">addresses any other key management functions that are necessary for the </w:t>
      </w:r>
      <w:r>
        <w:tab/>
        <w:t>association to operate</w:t>
      </w:r>
    </w:p>
    <w:p>
      <w:pPr>
        <w:pStyle w:val="Heading4"/>
        <w:widowControl w:val="0"/>
        <w:numPr>
          <w:ilvl w:val="0"/>
          <w:numId w:val="0"/>
        </w:numPr>
        <w:adjustRightInd/>
        <w:spacing w:after="0"/>
        <w:ind w:left="1440"/>
      </w:pPr>
    </w:p>
    <w:p>
      <w:pPr>
        <w:pStyle w:val="Heading3"/>
        <w:widowControl w:val="0"/>
        <w:numPr>
          <w:ilvl w:val="0"/>
          <w:numId w:val="0"/>
        </w:numPr>
        <w:tabs>
          <w:tab w:val="clear" w:pos="720"/>
          <w:tab w:val="clear" w:pos="1440"/>
        </w:tabs>
        <w:adjustRightInd/>
        <w:ind w:left="1440"/>
        <w:jc w:val="both"/>
      </w:pPr>
      <w:r>
        <w:t xml:space="preserve">Currently the  ICANN bylaws address substantially all of these requisites  We have therefore suggested that the unincorporated association governance documents simply cross-reference provisions of the ICANN bylaws to avoid duplication and potential inconsistency.  A sample of minimal articles of association is attached as Annex A.  </w:t>
      </w:r>
    </w:p>
    <w:p>
      <w:pPr>
        <w:pStyle w:val="Heading3"/>
        <w:adjustRightInd/>
        <w:jc w:val="both"/>
      </w:pPr>
      <w:r>
        <w:lastRenderedPageBreak/>
        <w:t xml:space="preserve">File a statement with the California Secretary of State (there is a prescribed online form) indicating the association’s principal address and its agent for service of process in California. This could be the same as </w:t>
      </w:r>
      <w:proofErr w:type="spellStart"/>
      <w:r>
        <w:t>ICANN’s</w:t>
      </w:r>
      <w:proofErr w:type="spellEnd"/>
      <w:r>
        <w:t xml:space="preserve">.  This will establish a record with regulatory authorities of the unincorporated association’s existence, and will help ensure that it can avail itself of California’s protective provisions benefitting such associations.  </w:t>
      </w:r>
    </w:p>
    <w:p>
      <w:pPr>
        <w:pStyle w:val="Heading1"/>
        <w:keepNext/>
        <w:adjustRightInd/>
        <w:jc w:val="both"/>
        <w:rPr>
          <w:bCs w:val="0"/>
        </w:rPr>
      </w:pPr>
      <w:r>
        <w:rPr>
          <w:bCs w:val="0"/>
        </w:rPr>
        <w:t>Who (legal persons or individuals) would have to fulfill these formalities? Each member? the Council? The Chair?</w:t>
      </w:r>
    </w:p>
    <w:p>
      <w:pPr>
        <w:pStyle w:val="Heading2"/>
        <w:numPr>
          <w:ilvl w:val="0"/>
          <w:numId w:val="0"/>
        </w:numPr>
        <w:tabs>
          <w:tab w:val="clear" w:pos="720"/>
          <w:tab w:val="clear" w:pos="1440"/>
        </w:tabs>
        <w:adjustRightInd/>
      </w:pPr>
      <w:r>
        <w:rPr>
          <w:b/>
        </w:rPr>
        <w:t>Response</w:t>
      </w:r>
      <w:r>
        <w:t>:</w:t>
      </w:r>
      <w:r>
        <w:tab/>
        <w:t>These minimal formalities would need to be fulfilled by the group and could be delegated to as few as two persons on behalf of the group, for approval by the initial participants. Each unincorporated association would establish and articulate a governance structure in a governing document such as articles of association or a charter, as described above.  Officers are not required but could be selected, or the group could designate one or more of its participants to undertake the effort to make sure that the minimal formalities are observed.</w:t>
      </w:r>
    </w:p>
    <w:p>
      <w:pPr>
        <w:pStyle w:val="Heading1"/>
        <w:adjustRightInd/>
        <w:jc w:val="both"/>
        <w:rPr>
          <w:bCs w:val="0"/>
        </w:rPr>
      </w:pPr>
      <w:r>
        <w:rPr>
          <w:bCs w:val="0"/>
        </w:rPr>
        <w:t>Are there any "Officers" or equivalent for such unincorporated SO/AC?</w:t>
      </w:r>
    </w:p>
    <w:p>
      <w:pPr>
        <w:pStyle w:val="Heading2"/>
        <w:widowControl w:val="0"/>
        <w:numPr>
          <w:ilvl w:val="0"/>
          <w:numId w:val="0"/>
        </w:numPr>
        <w:tabs>
          <w:tab w:val="clear" w:pos="720"/>
          <w:tab w:val="clear" w:pos="1440"/>
        </w:tabs>
        <w:adjustRightInd/>
      </w:pPr>
      <w:r>
        <w:rPr>
          <w:b/>
        </w:rPr>
        <w:t>Response</w:t>
      </w:r>
      <w:r>
        <w:t>:</w:t>
      </w:r>
      <w:r>
        <w:tab/>
        <w:t>An unincorporated association is not required to have officers.  It may have officers if it so desires, but this is not a legal requirement.</w:t>
      </w:r>
    </w:p>
    <w:p>
      <w:pPr>
        <w:pStyle w:val="Heading1"/>
        <w:widowControl w:val="0"/>
        <w:adjustRightInd/>
        <w:jc w:val="both"/>
        <w:rPr>
          <w:bCs w:val="0"/>
        </w:rPr>
      </w:pPr>
      <w:r>
        <w:rPr>
          <w:bCs w:val="0"/>
        </w:rPr>
        <w:t>Is there any requisite in terms of funding?</w:t>
      </w:r>
    </w:p>
    <w:p>
      <w:pPr>
        <w:pStyle w:val="Heading2"/>
        <w:widowControl w:val="0"/>
        <w:numPr>
          <w:ilvl w:val="0"/>
          <w:numId w:val="0"/>
        </w:numPr>
        <w:tabs>
          <w:tab w:val="clear" w:pos="720"/>
          <w:tab w:val="clear" w:pos="1440"/>
        </w:tabs>
        <w:adjustRightInd/>
      </w:pPr>
      <w:r>
        <w:rPr>
          <w:b/>
        </w:rPr>
        <w:t>Response</w:t>
      </w:r>
      <w:r>
        <w:t>:</w:t>
      </w:r>
      <w:r>
        <w:tab/>
        <w:t>The law does not prescribe any requirements for funding.  As with whether or not to have officers, there is flexibility. For example, as in the sample in Annex A, the unincorporated association’s purpose and activity could be limited to participating as a designator or member of ICANN, and if so, it may not need any funding at all, nor would it need to hold any assets.</w:t>
      </w:r>
    </w:p>
    <w:p>
      <w:pPr>
        <w:pStyle w:val="Heading1"/>
        <w:widowControl w:val="0"/>
        <w:adjustRightInd/>
        <w:jc w:val="both"/>
        <w:rPr>
          <w:bCs w:val="0"/>
        </w:rPr>
      </w:pPr>
      <w:r>
        <w:rPr>
          <w:bCs w:val="0"/>
        </w:rPr>
        <w:t xml:space="preserve">Does participation of an organization (such as a </w:t>
      </w:r>
      <w:proofErr w:type="spellStart"/>
      <w:r>
        <w:rPr>
          <w:bCs w:val="0"/>
        </w:rPr>
        <w:t>ccTLD</w:t>
      </w:r>
      <w:proofErr w:type="spellEnd"/>
      <w:r>
        <w:rPr>
          <w:bCs w:val="0"/>
        </w:rPr>
        <w:t xml:space="preserve"> manager) into such an unincorporated SO/AC extend the possibilities that it be sued in the US?</w:t>
      </w:r>
    </w:p>
    <w:p>
      <w:pPr>
        <w:pStyle w:val="Heading2"/>
        <w:widowControl w:val="0"/>
        <w:numPr>
          <w:ilvl w:val="0"/>
          <w:numId w:val="0"/>
        </w:numPr>
        <w:tabs>
          <w:tab w:val="clear" w:pos="720"/>
          <w:tab w:val="clear" w:pos="1440"/>
        </w:tabs>
        <w:adjustRightInd/>
      </w:pPr>
      <w:r>
        <w:rPr>
          <w:b/>
        </w:rPr>
        <w:t>Response</w:t>
      </w:r>
      <w:r>
        <w:t>:</w:t>
      </w:r>
      <w:r>
        <w:tab/>
        <w:t xml:space="preserve">If an organization which is a current participant in </w:t>
      </w:r>
      <w:proofErr w:type="spellStart"/>
      <w:r>
        <w:t>ICANN’s</w:t>
      </w:r>
      <w:proofErr w:type="spellEnd"/>
      <w:r>
        <w:t xml:space="preserve"> governance through an SO/AC also participates in that SO/</w:t>
      </w:r>
      <w:proofErr w:type="spellStart"/>
      <w:r>
        <w:t>AC’s</w:t>
      </w:r>
      <w:proofErr w:type="spellEnd"/>
      <w:r>
        <w:t xml:space="preserve"> unincorporated association, it will not expose the organization to any greater liability than it already has as a participant in ICANN, as discussed further below in the last question.  ICANN is a nonprofit public benefit corporation and, under California law, as well as the ICANN bylaws, participants in the governance of ICANN generally would be indemnified by ICANN from liability.  The California Corporations Code expressly provides that members of a nonprofit unincorporated association are not liable for the obligations of the association.  In addition, it would also be possible for ICANN to continue to provide indemnification for participants in the unincorporated associations that are </w:t>
      </w:r>
      <w:proofErr w:type="spellStart"/>
      <w:r>
        <w:t>ICANN’s</w:t>
      </w:r>
      <w:proofErr w:type="spellEnd"/>
      <w:r>
        <w:t xml:space="preserve"> volunteers or otherwise participate in </w:t>
      </w:r>
      <w:proofErr w:type="spellStart"/>
      <w:r>
        <w:t>ICANN’s</w:t>
      </w:r>
      <w:proofErr w:type="spellEnd"/>
      <w:r>
        <w:t xml:space="preserve"> governance.</w:t>
      </w:r>
    </w:p>
    <w:p>
      <w:pPr>
        <w:pStyle w:val="Heading2"/>
        <w:widowControl w:val="0"/>
        <w:numPr>
          <w:ilvl w:val="0"/>
          <w:numId w:val="0"/>
        </w:numPr>
        <w:tabs>
          <w:tab w:val="clear" w:pos="720"/>
          <w:tab w:val="clear" w:pos="1440"/>
        </w:tabs>
        <w:adjustRightInd/>
      </w:pPr>
    </w:p>
    <w:p>
      <w:pPr>
        <w:pStyle w:val="Heading2"/>
        <w:widowControl w:val="0"/>
        <w:numPr>
          <w:ilvl w:val="0"/>
          <w:numId w:val="0"/>
        </w:numPr>
        <w:tabs>
          <w:tab w:val="clear" w:pos="720"/>
          <w:tab w:val="clear" w:pos="1440"/>
        </w:tabs>
        <w:adjustRightInd/>
      </w:pPr>
    </w:p>
    <w:p>
      <w:pPr>
        <w:pStyle w:val="Heading1"/>
        <w:widowControl w:val="0"/>
        <w:adjustRightInd/>
        <w:jc w:val="both"/>
        <w:rPr>
          <w:bCs w:val="0"/>
        </w:rPr>
      </w:pPr>
      <w:r>
        <w:rPr>
          <w:bCs w:val="0"/>
        </w:rPr>
        <w:lastRenderedPageBreak/>
        <w:t>Can an unincorporated SO/AC be sued? In that case, who would have to pay the legal fees?</w:t>
      </w:r>
    </w:p>
    <w:p>
      <w:pPr>
        <w:pStyle w:val="Heading2"/>
        <w:numPr>
          <w:ilvl w:val="0"/>
          <w:numId w:val="0"/>
        </w:numPr>
        <w:tabs>
          <w:tab w:val="clear" w:pos="720"/>
          <w:tab w:val="clear" w:pos="1440"/>
        </w:tabs>
        <w:adjustRightInd/>
      </w:pPr>
      <w:r>
        <w:rPr>
          <w:b/>
        </w:rPr>
        <w:t>Response</w:t>
      </w:r>
      <w:r>
        <w:t>:</w:t>
      </w:r>
      <w:r>
        <w:tab/>
        <w:t>Yes, an SO/</w:t>
      </w:r>
      <w:proofErr w:type="spellStart"/>
      <w:r>
        <w:t>AC’s</w:t>
      </w:r>
      <w:proofErr w:type="spellEnd"/>
      <w:r>
        <w:t xml:space="preserve"> unincorporated association could be sued, as it would be considered a separate legal person under the law.  It would also have the capacity to sue others (important for enforcing rights).  With regard to legal fees, the default rule in the United States is that each party to a lawsuit bears its own fees and costs, and rules vary by jurisdiction elsewhere.  However, the legal fee burden may be shifted by contract.  For example, ICANN could have a contract with an SO/</w:t>
      </w:r>
      <w:proofErr w:type="spellStart"/>
      <w:r>
        <w:t>AC’s</w:t>
      </w:r>
      <w:proofErr w:type="spellEnd"/>
      <w:r>
        <w:t xml:space="preserve"> unincorporated association entity that provides that ICANN will pay the legal fees of a member (or designator) who brings suit against ICANN, and conversely, to cover the legal fees of an association (member or designator) that is sued for its work supporting ICANN.  </w:t>
      </w:r>
    </w:p>
    <w:p>
      <w:pPr>
        <w:pStyle w:val="Heading1"/>
        <w:widowControl w:val="0"/>
        <w:adjustRightInd/>
        <w:jc w:val="both"/>
        <w:rPr>
          <w:bCs w:val="0"/>
        </w:rPr>
      </w:pPr>
      <w:r>
        <w:rPr>
          <w:bCs w:val="0"/>
        </w:rPr>
        <w:t xml:space="preserve">Is there any fiduciary responsibility of liability attached to being a member of an unincorporated </w:t>
      </w:r>
      <w:bookmarkStart w:id="47" w:name="_cp_text_1_76"/>
      <w:r>
        <w:rPr>
          <w:bCs w:val="0"/>
        </w:rPr>
        <w:t xml:space="preserve">association </w:t>
      </w:r>
      <w:bookmarkEnd w:id="47"/>
      <w:r>
        <w:rPr>
          <w:bCs w:val="0"/>
        </w:rPr>
        <w:t>to being a council member? to being chair?</w:t>
      </w:r>
    </w:p>
    <w:p>
      <w:pPr>
        <w:pStyle w:val="Heading2"/>
        <w:widowControl w:val="0"/>
        <w:numPr>
          <w:ilvl w:val="0"/>
          <w:numId w:val="0"/>
        </w:numPr>
        <w:tabs>
          <w:tab w:val="clear" w:pos="720"/>
          <w:tab w:val="clear" w:pos="1440"/>
        </w:tabs>
        <w:adjustRightInd/>
      </w:pPr>
      <w:r>
        <w:rPr>
          <w:b/>
        </w:rPr>
        <w:t>Response</w:t>
      </w:r>
      <w:r>
        <w:t>:</w:t>
      </w:r>
      <w:r>
        <w:tab/>
        <w:t xml:space="preserve">Members of unincorporated associations do not possess fiduciary duties via the California Corporations Code.  Nor do officers of unincorporated associations.  Instead, the duties and obligations of members and officers are as set forth in the association’s governing documents.  The governing documents are contractual in nature and can be drafted with great flexibility. </w:t>
      </w:r>
    </w:p>
    <w:p>
      <w:pPr>
        <w:pStyle w:val="Heading2"/>
        <w:widowControl w:val="0"/>
        <w:numPr>
          <w:ilvl w:val="0"/>
          <w:numId w:val="0"/>
        </w:numPr>
        <w:tabs>
          <w:tab w:val="clear" w:pos="720"/>
          <w:tab w:val="clear" w:pos="1440"/>
        </w:tabs>
        <w:adjustRightInd/>
      </w:pPr>
      <w:r>
        <w:t>With regard to liability, members, officers and agents are not individually or personally liable for the association’s debts or liabilities on the sole basis of their relationship with the association.</w:t>
      </w:r>
    </w:p>
    <w:p>
      <w:pPr>
        <w:pStyle w:val="Heading1"/>
        <w:widowControl w:val="0"/>
        <w:adjustRightInd/>
        <w:jc w:val="both"/>
        <w:rPr>
          <w:bCs w:val="0"/>
        </w:rPr>
      </w:pPr>
      <w:r>
        <w:rPr>
          <w:bCs w:val="0"/>
        </w:rPr>
        <w:t xml:space="preserve">Would </w:t>
      </w:r>
      <w:bookmarkStart w:id="48" w:name="_cp_text_1_78"/>
      <w:r>
        <w:rPr>
          <w:bCs w:val="0"/>
        </w:rPr>
        <w:t xml:space="preserve">creating an unincorporated association prevent an </w:t>
      </w:r>
      <w:bookmarkEnd w:id="48"/>
      <w:r>
        <w:rPr>
          <w:bCs w:val="0"/>
        </w:rPr>
        <w:t xml:space="preserve">SO/AC (ex: </w:t>
      </w:r>
      <w:proofErr w:type="spellStart"/>
      <w:r>
        <w:rPr>
          <w:bCs w:val="0"/>
        </w:rPr>
        <w:t>ccNSO</w:t>
      </w:r>
      <w:proofErr w:type="spellEnd"/>
      <w:r>
        <w:rPr>
          <w:bCs w:val="0"/>
        </w:rPr>
        <w:t>) from further structural reviews of the SO/AC as foreseen by the ICANN Bylaws ?</w:t>
      </w:r>
    </w:p>
    <w:p>
      <w:pPr>
        <w:pStyle w:val="Heading2"/>
        <w:widowControl w:val="0"/>
        <w:numPr>
          <w:ilvl w:val="0"/>
          <w:numId w:val="0"/>
        </w:numPr>
        <w:tabs>
          <w:tab w:val="clear" w:pos="720"/>
          <w:tab w:val="clear" w:pos="1440"/>
        </w:tabs>
        <w:adjustRightInd/>
        <w:rPr>
          <w:color w:val="auto"/>
          <w:u w:val="single"/>
        </w:rPr>
      </w:pPr>
      <w:r>
        <w:rPr>
          <w:b/>
        </w:rPr>
        <w:t>Response</w:t>
      </w:r>
      <w:r>
        <w:t>:</w:t>
      </w:r>
      <w:r>
        <w:tab/>
        <w:t xml:space="preserve">The creation of an unincorporated association shell for an SO/AC under California law should not require any change in the procedures set forth in the existing bylaws of ICANN with respect to the SO/AC, although some bylaws provisions may be desirable to standardize how each SO or AC uses its unincorporated association.  Indeed, as exemplified in the sample in Annex A, we had contemplated that the organizational documents of the unincorporated associations would be very short, indicating that the procedures for the governance of each such association are those set forth in the ICANN bylaws, as supplemented by any existing rules or procedures adopted by each SO/AC.  Once unincorporated associations have been established, the functions and processes of each SO or AC can continue to evolve under the control of its participants subject to any applicable ICANN Bylaws, through amendments to applicable Bylaws and/or its Articles of Association.  If at some future date, the unincorporated associations are no longer needed, they can be terminated with as little formality as they were formed. </w:t>
      </w:r>
    </w:p>
    <w:p>
      <w:pPr>
        <w:pStyle w:val="Heading1"/>
        <w:widowControl w:val="0"/>
        <w:adjustRightInd/>
        <w:jc w:val="both"/>
        <w:rPr>
          <w:bCs w:val="0"/>
        </w:rPr>
      </w:pPr>
      <w:r>
        <w:rPr>
          <w:bCs w:val="0"/>
        </w:rPr>
        <w:t>What will the control mechanisms be between an SO/AC and its alter ego unincorporated association and how will they be enforced?</w:t>
      </w:r>
    </w:p>
    <w:p>
      <w:pPr>
        <w:pStyle w:val="Heading2"/>
        <w:widowControl w:val="0"/>
        <w:numPr>
          <w:ilvl w:val="0"/>
          <w:numId w:val="0"/>
        </w:numPr>
        <w:tabs>
          <w:tab w:val="clear" w:pos="720"/>
          <w:tab w:val="clear" w:pos="1440"/>
        </w:tabs>
        <w:adjustRightInd/>
      </w:pPr>
      <w:r>
        <w:rPr>
          <w:b/>
        </w:rPr>
        <w:t>Response</w:t>
      </w:r>
      <w:r>
        <w:t>:</w:t>
      </w:r>
      <w:r>
        <w:tab/>
        <w:t>The control mechanism for an SO/AC over its unincorporated association could be essentially the same as whatever control mechanisms currently exist to ensure that the SO/</w:t>
      </w:r>
      <w:proofErr w:type="spellStart"/>
      <w:r>
        <w:t>ACs</w:t>
      </w:r>
      <w:proofErr w:type="spellEnd"/>
      <w:r>
        <w:t xml:space="preserve"> do what their participants collectively decide they should do.  </w:t>
      </w:r>
      <w:bookmarkStart w:id="49" w:name="_cp_text_1_83"/>
      <w:r>
        <w:t xml:space="preserve">It is contemplated that  </w:t>
      </w:r>
      <w:r>
        <w:lastRenderedPageBreak/>
        <w:t xml:space="preserve">the ICANN Bylaws and/or each unincorporated association’s Articles of Association will provide processes for decision making as discussed above.  These governing documents could provide that membership  in the unincorporated association is identical to the participants in the related </w:t>
      </w:r>
      <w:bookmarkStart w:id="50" w:name="_cp_text_4_84"/>
      <w:bookmarkEnd w:id="49"/>
      <w:r>
        <w:t>SO/AC</w:t>
      </w:r>
      <w:bookmarkStart w:id="51" w:name="_cp_text_1_85"/>
      <w:bookmarkEnd w:id="50"/>
      <w:r>
        <w:t xml:space="preserve">. Alternatively, the governing documents could provide that the unincorporated association’s membership is determined by the related </w:t>
      </w:r>
      <w:bookmarkStart w:id="52" w:name="_cp_text_4_86"/>
      <w:bookmarkEnd w:id="51"/>
      <w:r>
        <w:t>SO/AC</w:t>
      </w:r>
      <w:bookmarkStart w:id="53" w:name="_cp_text_1_87"/>
      <w:bookmarkEnd w:id="52"/>
      <w:r>
        <w:t xml:space="preserve">.  </w:t>
      </w:r>
    </w:p>
    <w:p>
      <w:pPr>
        <w:pStyle w:val="Heading2"/>
        <w:widowControl w:val="0"/>
        <w:numPr>
          <w:ilvl w:val="0"/>
          <w:numId w:val="28"/>
        </w:numPr>
        <w:tabs>
          <w:tab w:val="clear" w:pos="720"/>
          <w:tab w:val="clear" w:pos="1440"/>
        </w:tabs>
        <w:adjustRightInd/>
      </w:pPr>
      <w:r>
        <w:t xml:space="preserve">In the first instance, perfect identity between unincorporated association membership and SO/AC participants avoids any control issues:  the unincorporated association will only behave as </w:t>
      </w:r>
      <w:bookmarkEnd w:id="53"/>
      <w:r>
        <w:t xml:space="preserve">the participants in the SO/AC </w:t>
      </w:r>
      <w:bookmarkStart w:id="54" w:name="_cp_text_1_89"/>
      <w:r>
        <w:t xml:space="preserve">determine since they are the membership of </w:t>
      </w:r>
      <w:bookmarkEnd w:id="54"/>
      <w:r>
        <w:t>the unincorporated association</w:t>
      </w:r>
      <w:bookmarkStart w:id="55" w:name="_cp_text_1_93"/>
      <w:r>
        <w:t xml:space="preserve">.  </w:t>
      </w:r>
    </w:p>
    <w:p>
      <w:pPr>
        <w:pStyle w:val="Heading2"/>
        <w:widowControl w:val="0"/>
        <w:numPr>
          <w:ilvl w:val="0"/>
          <w:numId w:val="28"/>
        </w:numPr>
        <w:tabs>
          <w:tab w:val="clear" w:pos="720"/>
          <w:tab w:val="clear" w:pos="1440"/>
        </w:tabs>
        <w:adjustRightInd/>
      </w:pPr>
      <w:r>
        <w:t xml:space="preserve">In the alternative instance, where the SO/AC determines membership in the unincorporated association but there is not complete identity between the two groups, control will lie in the ability of </w:t>
      </w:r>
      <w:bookmarkEnd w:id="55"/>
      <w:r>
        <w:t xml:space="preserve">the SO/AC to </w:t>
      </w:r>
      <w:bookmarkStart w:id="56" w:name="_cp_text_1_95"/>
      <w:r>
        <w:t xml:space="preserve">select the </w:t>
      </w:r>
      <w:bookmarkEnd w:id="56"/>
      <w:r>
        <w:t xml:space="preserve">membership </w:t>
      </w:r>
      <w:bookmarkStart w:id="57" w:name="_cp_text_1_97"/>
      <w:r>
        <w:t xml:space="preserve">of the unincorporated association.  In the unlikely event that a dispute arises over how the unincorporated association acts, the SO/AC can replace members in the unincorporated association.  If a dispute arises as to membership of the unincorporated association, the SO/AC will designate the group constituting the appropriate membership and that group </w:t>
      </w:r>
      <w:bookmarkStart w:id="58" w:name="_cp_text_4_98"/>
      <w:bookmarkEnd w:id="57"/>
      <w:r>
        <w:t xml:space="preserve">will be </w:t>
      </w:r>
      <w:bookmarkStart w:id="59" w:name="_cp_text_1_99"/>
      <w:bookmarkEnd w:id="58"/>
      <w:r>
        <w:t xml:space="preserve">able to seek enforcement in court if necessary to assert its rights over any “rogue” or “invalid” group claiming to control the unincorporated association. </w:t>
      </w:r>
      <w:bookmarkEnd w:id="59"/>
    </w:p>
    <w:p>
      <w:pPr>
        <w:rPr>
          <w:rFonts w:asciiTheme="majorHAnsi" w:hAnsiTheme="majorHAnsi" w:cstheme="majorHAnsi"/>
          <w:b/>
          <w:color w:val="666666"/>
        </w:rPr>
      </w:pPr>
      <w:r>
        <w:rPr>
          <w:rFonts w:asciiTheme="majorHAnsi" w:hAnsiTheme="majorHAnsi" w:cstheme="majorHAnsi"/>
          <w:b/>
          <w:color w:val="1F497D"/>
        </w:rPr>
        <w:t>Question:  As an example, w</w:t>
      </w:r>
      <w:r>
        <w:rPr>
          <w:rFonts w:asciiTheme="majorHAnsi" w:hAnsiTheme="majorHAnsi" w:cstheme="majorHAnsi"/>
          <w:b/>
          <w:color w:val="666666"/>
        </w:rPr>
        <w:t>hat mechanism would the </w:t>
      </w:r>
      <w:proofErr w:type="spellStart"/>
      <w:r>
        <w:rPr>
          <w:rFonts w:asciiTheme="majorHAnsi" w:hAnsiTheme="majorHAnsi" w:cstheme="majorHAnsi"/>
          <w:b/>
          <w:color w:val="666666"/>
        </w:rPr>
        <w:t>ccNSO</w:t>
      </w:r>
      <w:proofErr w:type="spellEnd"/>
      <w:r>
        <w:rPr>
          <w:rFonts w:asciiTheme="majorHAnsi" w:hAnsiTheme="majorHAnsi" w:cstheme="majorHAnsi"/>
          <w:b/>
          <w:color w:val="666666"/>
        </w:rPr>
        <w:t xml:space="preserve"> use if </w:t>
      </w:r>
      <w:proofErr w:type="spellStart"/>
      <w:r>
        <w:rPr>
          <w:rFonts w:asciiTheme="majorHAnsi" w:hAnsiTheme="majorHAnsi" w:cstheme="majorHAnsi"/>
          <w:b/>
          <w:color w:val="666666"/>
        </w:rPr>
        <w:t>ccUA</w:t>
      </w:r>
      <w:proofErr w:type="spellEnd"/>
      <w:r>
        <w:rPr>
          <w:rFonts w:asciiTheme="majorHAnsi" w:hAnsiTheme="majorHAnsi" w:cstheme="majorHAnsi"/>
          <w:b/>
          <w:color w:val="666666"/>
        </w:rPr>
        <w:t xml:space="preserve"> (the alter ego unincorporated association created as the legal entity for </w:t>
      </w:r>
      <w:proofErr w:type="spellStart"/>
      <w:r>
        <w:rPr>
          <w:rFonts w:asciiTheme="majorHAnsi" w:hAnsiTheme="majorHAnsi" w:cstheme="majorHAnsi"/>
          <w:b/>
          <w:color w:val="666666"/>
        </w:rPr>
        <w:t>ccNSO</w:t>
      </w:r>
      <w:proofErr w:type="spellEnd"/>
      <w:r>
        <w:rPr>
          <w:rFonts w:asciiTheme="majorHAnsi" w:hAnsiTheme="majorHAnsi" w:cstheme="majorHAnsi"/>
          <w:b/>
          <w:color w:val="666666"/>
        </w:rPr>
        <w:t>) was not acting on the instructions of the </w:t>
      </w:r>
      <w:proofErr w:type="spellStart"/>
      <w:r>
        <w:rPr>
          <w:rFonts w:asciiTheme="majorHAnsi" w:hAnsiTheme="majorHAnsi" w:cstheme="majorHAnsi"/>
          <w:b/>
          <w:color w:val="666666"/>
        </w:rPr>
        <w:t>ccNSO</w:t>
      </w:r>
      <w:proofErr w:type="spellEnd"/>
      <w:r>
        <w:rPr>
          <w:rFonts w:asciiTheme="majorHAnsi" w:hAnsiTheme="majorHAnsi" w:cstheme="majorHAnsi"/>
          <w:b/>
          <w:color w:val="666666"/>
        </w:rPr>
        <w:t xml:space="preserve">?  Assume that </w:t>
      </w:r>
      <w:proofErr w:type="spellStart"/>
      <w:r>
        <w:rPr>
          <w:rFonts w:asciiTheme="majorHAnsi" w:hAnsiTheme="majorHAnsi" w:cstheme="majorHAnsi"/>
          <w:b/>
          <w:color w:val="666666"/>
        </w:rPr>
        <w:t>ccUA</w:t>
      </w:r>
      <w:proofErr w:type="spellEnd"/>
      <w:r>
        <w:rPr>
          <w:rFonts w:asciiTheme="majorHAnsi" w:hAnsiTheme="majorHAnsi" w:cstheme="majorHAnsi"/>
          <w:b/>
          <w:color w:val="666666"/>
        </w:rPr>
        <w:t xml:space="preserve"> had 5 members selected by </w:t>
      </w:r>
      <w:proofErr w:type="spellStart"/>
      <w:r>
        <w:rPr>
          <w:rFonts w:asciiTheme="majorHAnsi" w:hAnsiTheme="majorHAnsi" w:cstheme="majorHAnsi"/>
          <w:b/>
          <w:color w:val="666666"/>
        </w:rPr>
        <w:t>ccNSO</w:t>
      </w:r>
      <w:proofErr w:type="spellEnd"/>
      <w:r>
        <w:rPr>
          <w:rFonts w:asciiTheme="majorHAnsi" w:hAnsiTheme="majorHAnsi" w:cstheme="majorHAnsi"/>
          <w:b/>
          <w:color w:val="666666"/>
        </w:rPr>
        <w:t xml:space="preserve"> but in a dispute the 5 members refused to act in </w:t>
      </w:r>
      <w:proofErr w:type="spellStart"/>
      <w:r>
        <w:rPr>
          <w:rFonts w:asciiTheme="majorHAnsi" w:hAnsiTheme="majorHAnsi" w:cstheme="majorHAnsi"/>
          <w:b/>
          <w:color w:val="666666"/>
        </w:rPr>
        <w:t>ccNSO’s</w:t>
      </w:r>
      <w:proofErr w:type="spellEnd"/>
      <w:r>
        <w:rPr>
          <w:rFonts w:asciiTheme="majorHAnsi" w:hAnsiTheme="majorHAnsi" w:cstheme="majorHAnsi"/>
          <w:b/>
          <w:color w:val="666666"/>
        </w:rPr>
        <w:t xml:space="preserve"> interests and also refused to step down. </w:t>
      </w:r>
    </w:p>
    <w:p>
      <w:pPr>
        <w:spacing w:before="100" w:beforeAutospacing="1" w:after="100" w:afterAutospacing="1"/>
        <w:rPr>
          <w:rFonts w:asciiTheme="majorHAnsi" w:eastAsiaTheme="minorHAnsi" w:hAnsiTheme="majorHAnsi" w:cstheme="majorHAnsi"/>
          <w:color w:val="666666"/>
        </w:rPr>
      </w:pPr>
      <w:r>
        <w:rPr>
          <w:rFonts w:asciiTheme="majorHAnsi" w:hAnsiTheme="majorHAnsi" w:cstheme="majorHAnsi"/>
          <w:b/>
          <w:color w:val="666666"/>
          <w:lang w:val="en-GB"/>
        </w:rPr>
        <w:t>Response:</w:t>
      </w:r>
      <w:r>
        <w:rPr>
          <w:rFonts w:asciiTheme="majorHAnsi" w:hAnsiTheme="majorHAnsi" w:cstheme="majorHAnsi"/>
          <w:color w:val="666666"/>
          <w:lang w:val="en-GB"/>
        </w:rPr>
        <w:t xml:space="preserve">  Please see the answer immediately above.  Assuming that </w:t>
      </w:r>
      <w:proofErr w:type="spellStart"/>
      <w:r>
        <w:rPr>
          <w:rFonts w:asciiTheme="majorHAnsi" w:hAnsiTheme="majorHAnsi" w:cstheme="majorHAnsi"/>
          <w:color w:val="666666"/>
          <w:lang w:val="en-GB"/>
        </w:rPr>
        <w:t>ccUA</w:t>
      </w:r>
      <w:proofErr w:type="spellEnd"/>
      <w:r>
        <w:rPr>
          <w:rFonts w:asciiTheme="majorHAnsi" w:hAnsiTheme="majorHAnsi" w:cstheme="majorHAnsi"/>
          <w:color w:val="666666"/>
          <w:lang w:val="en-GB"/>
        </w:rPr>
        <w:t xml:space="preserve"> was established with 5 members and the governing documents (ICANN Bylaws and/or </w:t>
      </w:r>
      <w:proofErr w:type="spellStart"/>
      <w:r>
        <w:rPr>
          <w:rFonts w:asciiTheme="majorHAnsi" w:hAnsiTheme="majorHAnsi" w:cstheme="majorHAnsi"/>
          <w:color w:val="666666"/>
          <w:lang w:val="en-GB"/>
        </w:rPr>
        <w:t>ccUA</w:t>
      </w:r>
      <w:proofErr w:type="spellEnd"/>
      <w:r>
        <w:rPr>
          <w:rFonts w:asciiTheme="majorHAnsi" w:hAnsiTheme="majorHAnsi" w:cstheme="majorHAnsi"/>
          <w:color w:val="666666"/>
          <w:lang w:val="en-GB"/>
        </w:rPr>
        <w:t xml:space="preserve"> Articles of Association) provide that the </w:t>
      </w:r>
      <w:proofErr w:type="spellStart"/>
      <w:r>
        <w:rPr>
          <w:rFonts w:asciiTheme="majorHAnsi" w:hAnsiTheme="majorHAnsi" w:cstheme="majorHAnsi"/>
          <w:color w:val="666666"/>
          <w:lang w:val="en-GB"/>
        </w:rPr>
        <w:t>ccNSO</w:t>
      </w:r>
      <w:proofErr w:type="spellEnd"/>
      <w:r>
        <w:rPr>
          <w:rFonts w:asciiTheme="majorHAnsi" w:hAnsiTheme="majorHAnsi" w:cstheme="majorHAnsi"/>
          <w:color w:val="666666"/>
          <w:lang w:val="en-GB"/>
        </w:rPr>
        <w:t xml:space="preserve"> selects the 5 members and can remove those members at will and replace them, the </w:t>
      </w:r>
      <w:proofErr w:type="spellStart"/>
      <w:r>
        <w:rPr>
          <w:rFonts w:asciiTheme="majorHAnsi" w:hAnsiTheme="majorHAnsi" w:cstheme="majorHAnsi"/>
          <w:color w:val="666666"/>
          <w:lang w:val="en-GB"/>
        </w:rPr>
        <w:t>ccNSO</w:t>
      </w:r>
      <w:proofErr w:type="spellEnd"/>
      <w:r>
        <w:rPr>
          <w:rFonts w:asciiTheme="majorHAnsi" w:hAnsiTheme="majorHAnsi" w:cstheme="majorHAnsi"/>
          <w:color w:val="666666"/>
          <w:lang w:val="en-GB"/>
        </w:rPr>
        <w:t xml:space="preserve"> would replace those members if </w:t>
      </w:r>
      <w:proofErr w:type="spellStart"/>
      <w:r>
        <w:rPr>
          <w:rFonts w:asciiTheme="majorHAnsi" w:hAnsiTheme="majorHAnsi" w:cstheme="majorHAnsi"/>
          <w:color w:val="666666"/>
          <w:lang w:val="en-GB"/>
        </w:rPr>
        <w:t>ccUA</w:t>
      </w:r>
      <w:proofErr w:type="spellEnd"/>
      <w:r>
        <w:rPr>
          <w:rFonts w:asciiTheme="majorHAnsi" w:hAnsiTheme="majorHAnsi" w:cstheme="majorHAnsi"/>
          <w:color w:val="666666"/>
          <w:lang w:val="en-GB"/>
        </w:rPr>
        <w:t xml:space="preserve"> did not act in the interests of the </w:t>
      </w:r>
      <w:proofErr w:type="spellStart"/>
      <w:r>
        <w:rPr>
          <w:rFonts w:asciiTheme="majorHAnsi" w:hAnsiTheme="majorHAnsi" w:cstheme="majorHAnsi"/>
          <w:color w:val="666666"/>
          <w:lang w:val="en-GB"/>
        </w:rPr>
        <w:t>ccNSO</w:t>
      </w:r>
      <w:proofErr w:type="spellEnd"/>
      <w:r>
        <w:rPr>
          <w:rFonts w:asciiTheme="majorHAnsi" w:hAnsiTheme="majorHAnsi" w:cstheme="majorHAnsi"/>
          <w:color w:val="666666"/>
          <w:lang w:val="en-GB"/>
        </w:rPr>
        <w:t>.  Should the</w:t>
      </w:r>
      <w:r>
        <w:rPr>
          <w:rFonts w:asciiTheme="majorHAnsi" w:hAnsiTheme="majorHAnsi" w:cstheme="majorHAnsi"/>
          <w:color w:val="666666"/>
        </w:rPr>
        <w:t xml:space="preserve"> </w:t>
      </w:r>
      <w:proofErr w:type="spellStart"/>
      <w:r>
        <w:rPr>
          <w:rFonts w:asciiTheme="majorHAnsi" w:hAnsiTheme="majorHAnsi" w:cstheme="majorHAnsi"/>
          <w:color w:val="666666"/>
        </w:rPr>
        <w:t>ccNSO</w:t>
      </w:r>
      <w:proofErr w:type="spellEnd"/>
      <w:r>
        <w:rPr>
          <w:rFonts w:asciiTheme="majorHAnsi" w:hAnsiTheme="majorHAnsi" w:cstheme="majorHAnsi"/>
          <w:color w:val="666666"/>
        </w:rPr>
        <w:t xml:space="preserve"> decide to replace the members of </w:t>
      </w:r>
      <w:proofErr w:type="spellStart"/>
      <w:r>
        <w:rPr>
          <w:rFonts w:asciiTheme="majorHAnsi" w:hAnsiTheme="majorHAnsi" w:cstheme="majorHAnsi"/>
          <w:color w:val="666666"/>
        </w:rPr>
        <w:t>ccUA</w:t>
      </w:r>
      <w:proofErr w:type="spellEnd"/>
      <w:r>
        <w:rPr>
          <w:rFonts w:asciiTheme="majorHAnsi" w:hAnsiTheme="majorHAnsi" w:cstheme="majorHAnsi"/>
          <w:color w:val="666666"/>
        </w:rPr>
        <w:t xml:space="preserve"> and select 5 new members but the old members “refused to stand down,” the new group of 5 members would be able to go into court as the validly formed </w:t>
      </w:r>
      <w:proofErr w:type="spellStart"/>
      <w:r>
        <w:rPr>
          <w:rFonts w:asciiTheme="majorHAnsi" w:hAnsiTheme="majorHAnsi" w:cstheme="majorHAnsi"/>
          <w:color w:val="666666"/>
        </w:rPr>
        <w:t>ccUA</w:t>
      </w:r>
      <w:proofErr w:type="spellEnd"/>
      <w:r>
        <w:rPr>
          <w:rFonts w:asciiTheme="majorHAnsi" w:hAnsiTheme="majorHAnsi" w:cstheme="majorHAnsi"/>
          <w:color w:val="666666"/>
        </w:rPr>
        <w:t xml:space="preserve"> in an action to enforce their rights in the dispute with the “rogue” or “invalid” </w:t>
      </w:r>
      <w:proofErr w:type="spellStart"/>
      <w:r>
        <w:rPr>
          <w:rFonts w:asciiTheme="majorHAnsi" w:hAnsiTheme="majorHAnsi" w:cstheme="majorHAnsi"/>
          <w:color w:val="666666"/>
        </w:rPr>
        <w:t>ccUA</w:t>
      </w:r>
      <w:proofErr w:type="spellEnd"/>
      <w:r>
        <w:rPr>
          <w:rFonts w:asciiTheme="majorHAnsi" w:hAnsiTheme="majorHAnsi" w:cstheme="majorHAnsi"/>
          <w:color w:val="666666"/>
        </w:rPr>
        <w:t xml:space="preserve">.  </w:t>
      </w:r>
    </w:p>
    <w:p>
      <w:pPr>
        <w:widowControl w:val="0"/>
        <w:adjustRightInd/>
        <w:rPr>
          <w:rFonts w:asciiTheme="majorHAnsi" w:hAnsiTheme="majorHAnsi" w:cstheme="majorHAnsi"/>
          <w:color w:val="000000"/>
        </w:rPr>
      </w:pPr>
      <w:r>
        <w:rPr>
          <w:rFonts w:asciiTheme="majorHAnsi" w:hAnsiTheme="majorHAnsi" w:cstheme="majorHAnsi"/>
          <w:b/>
          <w:color w:val="000000"/>
        </w:rPr>
        <w:t>Question:</w:t>
      </w:r>
      <w:r>
        <w:rPr>
          <w:rFonts w:asciiTheme="majorHAnsi" w:hAnsiTheme="majorHAnsi" w:cstheme="majorHAnsi"/>
          <w:b/>
          <w:color w:val="000000"/>
        </w:rPr>
        <w:tab/>
        <w:t>How would being formed into unincorporated associations affect the potential liability exposure of (possible future) members of ICANN in foreign jurisdictions?  In particular, whether status as an unincorporated association in California would be recognized by a foreign jurisdiction?</w:t>
      </w:r>
    </w:p>
    <w:p>
      <w:pPr>
        <w:widowControl w:val="0"/>
        <w:adjustRightInd/>
        <w:rPr>
          <w:rFonts w:asciiTheme="majorHAnsi" w:hAnsiTheme="majorHAnsi" w:cstheme="majorHAnsi"/>
          <w:color w:val="1F497D"/>
        </w:rPr>
      </w:pPr>
      <w:r>
        <w:rPr>
          <w:rFonts w:asciiTheme="majorHAnsi" w:hAnsiTheme="majorHAnsi" w:cstheme="majorHAnsi"/>
          <w:b/>
          <w:color w:val="1F497D"/>
        </w:rPr>
        <w:t>Response:</w:t>
      </w:r>
      <w:r>
        <w:rPr>
          <w:rFonts w:asciiTheme="majorHAnsi" w:hAnsiTheme="majorHAnsi" w:cstheme="majorHAnsi"/>
          <w:b/>
          <w:color w:val="1F497D"/>
        </w:rPr>
        <w:tab/>
      </w:r>
      <w:r>
        <w:rPr>
          <w:rFonts w:asciiTheme="majorHAnsi" w:hAnsiTheme="majorHAnsi" w:cstheme="majorHAnsi"/>
          <w:color w:val="1F497D"/>
        </w:rPr>
        <w:t xml:space="preserve">Under general principles of international law, the basic conclusions are: </w:t>
      </w:r>
    </w:p>
    <w:p>
      <w:pPr>
        <w:pStyle w:val="ListParagraph"/>
        <w:numPr>
          <w:ilvl w:val="0"/>
          <w:numId w:val="24"/>
        </w:numPr>
        <w:adjustRightInd/>
        <w:contextualSpacing/>
        <w:rPr>
          <w:rFonts w:asciiTheme="majorHAnsi" w:hAnsiTheme="majorHAnsi" w:cstheme="majorHAnsi"/>
          <w:color w:val="1F497D"/>
        </w:rPr>
      </w:pPr>
      <w:r>
        <w:rPr>
          <w:rFonts w:asciiTheme="majorHAnsi" w:hAnsiTheme="majorHAnsi" w:cstheme="majorHAnsi"/>
          <w:color w:val="1F497D"/>
        </w:rPr>
        <w:t xml:space="preserve">being formed into an unincorporated association under California law would only lessen the potential liability of participants in that association </w:t>
      </w:r>
    </w:p>
    <w:p>
      <w:pPr>
        <w:pStyle w:val="ListParagraph"/>
        <w:numPr>
          <w:ilvl w:val="0"/>
          <w:numId w:val="24"/>
        </w:numPr>
        <w:adjustRightInd/>
        <w:contextualSpacing/>
        <w:rPr>
          <w:rFonts w:asciiTheme="majorHAnsi" w:hAnsiTheme="majorHAnsi" w:cstheme="majorHAnsi"/>
          <w:color w:val="1F497D"/>
        </w:rPr>
      </w:pPr>
      <w:r>
        <w:rPr>
          <w:rFonts w:asciiTheme="majorHAnsi" w:hAnsiTheme="majorHAnsi" w:cstheme="majorHAnsi"/>
          <w:color w:val="1F497D"/>
        </w:rPr>
        <w:t xml:space="preserve">California law likely determines the legal status of the unincorporated associations in foreign jurisdictions </w:t>
      </w:r>
    </w:p>
    <w:p>
      <w:pPr>
        <w:widowControl w:val="0"/>
        <w:adjustRightInd/>
        <w:rPr>
          <w:color w:val="1F497D"/>
        </w:rPr>
      </w:pPr>
      <w:r>
        <w:rPr>
          <w:rFonts w:asciiTheme="majorHAnsi" w:hAnsiTheme="majorHAnsi" w:cstheme="majorHAnsi"/>
          <w:color w:val="1F497D"/>
        </w:rPr>
        <w:lastRenderedPageBreak/>
        <w:t xml:space="preserve">This issue presents a “choice of law” question, that is, which law applies, the law of California or the law of the foreign jurisdiction.  The answer is that the law of the state of organization (California law in this case) should be selected to determine the member’s legal status, at least with respect to its relationships with ICANN.  The selection of California law stems from either a choice of law provision in </w:t>
      </w:r>
      <w:proofErr w:type="spellStart"/>
      <w:r>
        <w:rPr>
          <w:rFonts w:asciiTheme="majorHAnsi" w:hAnsiTheme="majorHAnsi" w:cstheme="majorHAnsi"/>
          <w:color w:val="1F497D"/>
        </w:rPr>
        <w:t>ICANN’s</w:t>
      </w:r>
      <w:proofErr w:type="spellEnd"/>
      <w:r>
        <w:rPr>
          <w:rFonts w:asciiTheme="majorHAnsi" w:hAnsiTheme="majorHAnsi" w:cstheme="majorHAnsi"/>
          <w:color w:val="1F497D"/>
        </w:rPr>
        <w:t xml:space="preserve"> bylaws or other agreements with its members (for simplicity, we assume here that ICANN will have members) or through general principles of choice of la</w:t>
      </w:r>
      <w:r>
        <w:rPr>
          <w:color w:val="1F497D"/>
        </w:rPr>
        <w:t xml:space="preserve">w that govern the internal affairs of entities.  </w:t>
      </w:r>
    </w:p>
    <w:p>
      <w:pPr>
        <w:pStyle w:val="ListParagraph"/>
        <w:widowControl w:val="0"/>
        <w:numPr>
          <w:ilvl w:val="0"/>
          <w:numId w:val="27"/>
        </w:numPr>
        <w:adjustRightInd/>
        <w:rPr>
          <w:color w:val="1F497D"/>
        </w:rPr>
      </w:pPr>
      <w:r>
        <w:rPr>
          <w:color w:val="1F497D"/>
        </w:rPr>
        <w:t xml:space="preserve">In the case of a dispute between ICANN and its members (or between two members), the dispute resolution procedures in the bylaws (or related contracts) would specify </w:t>
      </w:r>
      <w:proofErr w:type="spellStart"/>
      <w:r>
        <w:rPr>
          <w:color w:val="1F497D"/>
        </w:rPr>
        <w:t>IRP</w:t>
      </w:r>
      <w:proofErr w:type="spellEnd"/>
      <w:r>
        <w:rPr>
          <w:color w:val="1F497D"/>
        </w:rPr>
        <w:t xml:space="preserve"> and arbitration, with a waiver of standing challenges. In this instance, the status of the member would not be an issue. However, if the disputing party were able to escape arbitration, the choice of law provision in the contract or other document that governs the relationship between the parties would determine the governing law.  Contracting parties generally can anticipate and resolve jurisdictional issues by agreement. Even if ICANN sued one of its members in a foreign jurisdiction or two members were to sue each other, the agreed choice of law provision should govern and determine status as an unincorporated association and resulting limitations on liability.  Although we did not survey this issue globally, these choice of law rules are generally accepted (excluding areas without a reliable rule of law).  </w:t>
      </w:r>
    </w:p>
    <w:p>
      <w:pPr>
        <w:pStyle w:val="ListParagraph"/>
        <w:widowControl w:val="0"/>
        <w:numPr>
          <w:ilvl w:val="0"/>
          <w:numId w:val="27"/>
        </w:numPr>
        <w:adjustRightInd/>
        <w:rPr>
          <w:color w:val="1F497D"/>
        </w:rPr>
      </w:pPr>
      <w:r>
        <w:rPr>
          <w:color w:val="1F497D"/>
        </w:rPr>
        <w:t xml:space="preserve">If the unincorporated association were sued by a third party or by a member outside the bounds of the contract, California law governing status as an unincorporated association would still likely apply. In the United States, the “internal affairs doctrine” recognizes that the state in which an entity is organized has an interest regarding its status. Analogous principles generally apply elsewhere globally to recognize the jurisdiction where an entity is organized or has its seat of authority.  Internal affairs generally include the organizational structure and the relationships between the participants in the organization. This doctrine also has been interpreted to include an entity’s capacity to sue or be sued because such capacity is deemed an internal affair established by state law.  We should note, however, that some jurisdictions approach these issues with multi-factored tests that consider the interests of the respective countries, but we have endeavored to provide a clear statement of the most common approach. </w:t>
      </w:r>
    </w:p>
    <w:p>
      <w:pPr>
        <w:widowControl w:val="0"/>
        <w:adjustRightInd/>
        <w:rPr>
          <w:color w:val="1F497D"/>
        </w:rPr>
      </w:pPr>
      <w:r>
        <w:rPr>
          <w:color w:val="1F497D"/>
        </w:rPr>
        <w:t xml:space="preserve">In sum, the status of an unincorporated association organized under California law should generally be recognized in a foreign jurisdiction under a contractual choice of law provision and/or the internal affairs doctrine. </w:t>
      </w:r>
    </w:p>
    <w:p>
      <w:pPr>
        <w:adjustRightInd/>
        <w:rPr>
          <w:color w:val="1F497D"/>
        </w:rPr>
      </w:pPr>
      <w:r>
        <w:rPr>
          <w:color w:val="1F497D"/>
        </w:rPr>
        <w:t xml:space="preserve">Regardless of whether the entity is formed into an unincorporated association, the individual participants in the ICANN member should not face any greater liabilities than they face now based on their activities with respect to ICANN.  Even if some foreign jurisdiction were to disregard the existence of a California unincorporated associated, participants in that group would not be subject to any greater liability than they are now.  At present, the individuals bear personal liability for their actions.  If the association were to be disregarded, they would still have the same personal liability for their actions.  Thus, organizing the participants into an unincorporated association under California law would not make the participants worse off.  </w:t>
      </w:r>
    </w:p>
    <w:p>
      <w:pPr>
        <w:adjustRightInd/>
        <w:rPr>
          <w:color w:val="1F497D"/>
        </w:rPr>
      </w:pPr>
      <w:r>
        <w:rPr>
          <w:color w:val="4F81BD"/>
        </w:rPr>
        <w:lastRenderedPageBreak/>
        <w:br w:type="page"/>
      </w:r>
    </w:p>
    <w:p>
      <w:pPr>
        <w:autoSpaceDE w:val="0"/>
        <w:autoSpaceDN w:val="0"/>
        <w:jc w:val="center"/>
        <w:rPr>
          <w:b/>
        </w:rPr>
      </w:pPr>
      <w:r>
        <w:rPr>
          <w:b/>
        </w:rPr>
        <w:lastRenderedPageBreak/>
        <w:t>ANNEX A</w:t>
      </w:r>
    </w:p>
    <w:p>
      <w:pPr>
        <w:autoSpaceDE w:val="0"/>
        <w:autoSpaceDN w:val="0"/>
        <w:jc w:val="center"/>
        <w:rPr>
          <w:b/>
        </w:rPr>
      </w:pPr>
      <w:r>
        <w:rPr>
          <w:b/>
        </w:rPr>
        <w:t>DRAFT EXAMPLE ARTICLES OF ASSOCIATION</w:t>
      </w:r>
    </w:p>
    <w:p>
      <w:pPr>
        <w:pStyle w:val="Heading2"/>
        <w:widowControl w:val="0"/>
        <w:numPr>
          <w:ilvl w:val="0"/>
          <w:numId w:val="0"/>
        </w:numPr>
        <w:tabs>
          <w:tab w:val="clear" w:pos="720"/>
          <w:tab w:val="clear" w:pos="1440"/>
        </w:tabs>
        <w:adjustRightInd/>
        <w:jc w:val="center"/>
      </w:pPr>
      <w:r>
        <w:t>[Attached]</w:t>
      </w:r>
    </w:p>
    <w:p>
      <w:pPr>
        <w:pStyle w:val="Heading2"/>
        <w:widowControl w:val="0"/>
        <w:adjustRightInd/>
        <w:jc w:val="both"/>
      </w:pPr>
    </w:p>
    <w:p>
      <w:pPr>
        <w:adjustRightInd/>
      </w:pPr>
      <w:r>
        <w:br w:type="page"/>
      </w:r>
    </w:p>
    <w:p>
      <w:pPr>
        <w:tabs>
          <w:tab w:val="center" w:pos="4680"/>
        </w:tabs>
        <w:adjustRightInd/>
        <w:jc w:val="center"/>
        <w:rPr>
          <w:sz w:val="22"/>
          <w:u w:val="single"/>
        </w:rPr>
      </w:pPr>
      <w:r>
        <w:rPr>
          <w:sz w:val="22"/>
          <w:u w:val="single"/>
        </w:rPr>
        <w:lastRenderedPageBreak/>
        <w:t>DRAFT EXAMPLE</w:t>
      </w:r>
    </w:p>
    <w:p>
      <w:pPr>
        <w:pStyle w:val="CommentText"/>
        <w:widowControl w:val="0"/>
        <w:adjustRightInd/>
        <w:jc w:val="center"/>
        <w:rPr>
          <w:i/>
          <w:szCs w:val="24"/>
        </w:rPr>
      </w:pPr>
      <w:r>
        <w:rPr>
          <w:i/>
          <w:szCs w:val="24"/>
        </w:rPr>
        <w:t xml:space="preserve">This draft example is provided to help explain legal counsels’ recommendation that </w:t>
      </w:r>
      <w:proofErr w:type="spellStart"/>
      <w:r>
        <w:rPr>
          <w:i/>
          <w:szCs w:val="24"/>
        </w:rPr>
        <w:t>SOs</w:t>
      </w:r>
      <w:proofErr w:type="spellEnd"/>
      <w:r>
        <w:rPr>
          <w:i/>
          <w:szCs w:val="24"/>
        </w:rPr>
        <w:t xml:space="preserve"> and </w:t>
      </w:r>
      <w:proofErr w:type="spellStart"/>
      <w:r>
        <w:rPr>
          <w:i/>
          <w:szCs w:val="24"/>
        </w:rPr>
        <w:t>ACs</w:t>
      </w:r>
      <w:proofErr w:type="spellEnd"/>
      <w:r>
        <w:rPr>
          <w:i/>
          <w:szCs w:val="24"/>
        </w:rPr>
        <w:t xml:space="preserve"> need to exist as unincorporated associations in order to be able to be members of ICANN and enter into contracts, and enforce their rights as members and under contracts.  This example contains the bare minimum of provisions we recommend, and should not be considered a final template for creating such entities, as many details have yet to be worked out, and significant changes are to be expected.</w:t>
      </w:r>
    </w:p>
    <w:p>
      <w:pPr>
        <w:tabs>
          <w:tab w:val="center" w:pos="4680"/>
        </w:tabs>
        <w:adjustRightInd/>
        <w:spacing w:after="0"/>
        <w:jc w:val="center"/>
        <w:rPr>
          <w:sz w:val="22"/>
        </w:rPr>
      </w:pPr>
    </w:p>
    <w:p>
      <w:pPr>
        <w:tabs>
          <w:tab w:val="center" w:pos="4680"/>
        </w:tabs>
        <w:adjustRightInd/>
        <w:spacing w:after="0"/>
        <w:jc w:val="center"/>
        <w:rPr>
          <w:sz w:val="22"/>
        </w:rPr>
      </w:pPr>
      <w:r>
        <w:rPr>
          <w:sz w:val="22"/>
        </w:rPr>
        <w:t>ARTICLES OF ASSOCIATION</w:t>
      </w:r>
    </w:p>
    <w:p>
      <w:pPr>
        <w:tabs>
          <w:tab w:val="center" w:pos="4680"/>
        </w:tabs>
        <w:adjustRightInd/>
        <w:spacing w:after="0"/>
        <w:jc w:val="both"/>
        <w:rPr>
          <w:sz w:val="22"/>
        </w:rPr>
      </w:pPr>
      <w:r>
        <w:rPr>
          <w:sz w:val="22"/>
        </w:rPr>
        <w:tab/>
        <w:t>of</w:t>
      </w:r>
    </w:p>
    <w:p>
      <w:pPr>
        <w:tabs>
          <w:tab w:val="left" w:pos="-720"/>
        </w:tabs>
        <w:adjustRightInd/>
        <w:spacing w:after="0"/>
        <w:jc w:val="center"/>
        <w:rPr>
          <w:sz w:val="22"/>
        </w:rPr>
      </w:pPr>
      <w:r>
        <w:rPr>
          <w:sz w:val="22"/>
        </w:rPr>
        <w:t xml:space="preserve">[NAME of SO/AC] MEMBER ENTITY                                                  </w:t>
      </w:r>
    </w:p>
    <w:p>
      <w:pPr>
        <w:tabs>
          <w:tab w:val="center" w:pos="4680"/>
        </w:tabs>
        <w:adjustRightInd/>
        <w:spacing w:after="0"/>
        <w:jc w:val="both"/>
        <w:rPr>
          <w:sz w:val="22"/>
        </w:rPr>
      </w:pPr>
      <w:r>
        <w:rPr>
          <w:sz w:val="22"/>
        </w:rPr>
        <w:tab/>
      </w:r>
    </w:p>
    <w:p>
      <w:pPr>
        <w:tabs>
          <w:tab w:val="center" w:pos="4680"/>
        </w:tabs>
        <w:adjustRightInd/>
        <w:spacing w:after="0"/>
        <w:jc w:val="both"/>
        <w:rPr>
          <w:sz w:val="22"/>
        </w:rPr>
      </w:pPr>
    </w:p>
    <w:p>
      <w:pPr>
        <w:tabs>
          <w:tab w:val="center" w:pos="4680"/>
        </w:tabs>
        <w:adjustRightInd/>
        <w:spacing w:after="0"/>
        <w:jc w:val="center"/>
        <w:rPr>
          <w:sz w:val="22"/>
        </w:rPr>
      </w:pPr>
      <w:r>
        <w:rPr>
          <w:sz w:val="22"/>
        </w:rPr>
        <w:t>PURPOSES</w:t>
      </w:r>
    </w:p>
    <w:p>
      <w:pPr>
        <w:tabs>
          <w:tab w:val="left" w:pos="-720"/>
        </w:tabs>
        <w:adjustRightInd/>
        <w:spacing w:after="0"/>
        <w:jc w:val="both"/>
        <w:rPr>
          <w:sz w:val="22"/>
        </w:rPr>
      </w:pPr>
      <w:r>
        <w:rPr>
          <w:sz w:val="22"/>
        </w:rPr>
        <w:tab/>
        <w:t>Section 1.</w:t>
      </w:r>
      <w:r>
        <w:rPr>
          <w:sz w:val="22"/>
        </w:rPr>
        <w:tab/>
      </w:r>
      <w:r>
        <w:rPr>
          <w:sz w:val="22"/>
          <w:u w:val="single"/>
        </w:rPr>
        <w:t>General</w:t>
      </w:r>
      <w:r>
        <w:rPr>
          <w:sz w:val="22"/>
        </w:rPr>
        <w:t xml:space="preserve"> </w:t>
      </w:r>
      <w:r>
        <w:rPr>
          <w:sz w:val="22"/>
          <w:u w:val="single"/>
        </w:rPr>
        <w:t>Purposes</w:t>
      </w:r>
      <w:r>
        <w:rPr>
          <w:sz w:val="22"/>
        </w:rPr>
        <w:t xml:space="preserve">.  This association is organized as a nonprofit association under Section 18000, et seq. of the California Corporations Code (the “Code”) for common lawful purposes and is not organized primarily to operate a business for profit.  </w:t>
      </w:r>
    </w:p>
    <w:p>
      <w:pPr>
        <w:tabs>
          <w:tab w:val="left" w:pos="-720"/>
        </w:tabs>
        <w:adjustRightInd/>
        <w:spacing w:after="0"/>
        <w:jc w:val="both"/>
        <w:rPr>
          <w:sz w:val="22"/>
        </w:rPr>
      </w:pPr>
    </w:p>
    <w:p>
      <w:pPr>
        <w:tabs>
          <w:tab w:val="left" w:pos="-720"/>
        </w:tabs>
        <w:adjustRightInd/>
        <w:spacing w:after="0"/>
        <w:jc w:val="both"/>
        <w:rPr>
          <w:sz w:val="22"/>
        </w:rPr>
      </w:pPr>
      <w:r>
        <w:rPr>
          <w:sz w:val="22"/>
        </w:rPr>
        <w:tab/>
        <w:t>Section 2.</w:t>
      </w:r>
      <w:r>
        <w:rPr>
          <w:sz w:val="22"/>
        </w:rPr>
        <w:tab/>
      </w:r>
      <w:r>
        <w:rPr>
          <w:sz w:val="22"/>
          <w:u w:val="single"/>
        </w:rPr>
        <w:t>Specific</w:t>
      </w:r>
      <w:r>
        <w:rPr>
          <w:sz w:val="22"/>
        </w:rPr>
        <w:t xml:space="preserve"> </w:t>
      </w:r>
      <w:r>
        <w:rPr>
          <w:sz w:val="22"/>
          <w:u w:val="single"/>
        </w:rPr>
        <w:t>Purposes</w:t>
      </w:r>
      <w:r>
        <w:rPr>
          <w:sz w:val="22"/>
        </w:rPr>
        <w:t>.  This association is formed specifically and solely to exercise, enforce, and defend its membership, contract, and other rights established by or under the Bylaws of the Internet Corporation for Assigned Names and Numbers, a California nonprofit public benefit corporation (“ICANN”), with regard to the governance of ICANN.</w:t>
      </w:r>
    </w:p>
    <w:p>
      <w:pPr>
        <w:tabs>
          <w:tab w:val="left" w:pos="-720"/>
        </w:tabs>
        <w:adjustRightInd/>
        <w:spacing w:after="0"/>
        <w:jc w:val="both"/>
        <w:rPr>
          <w:sz w:val="22"/>
        </w:rPr>
      </w:pPr>
    </w:p>
    <w:p>
      <w:pPr>
        <w:tabs>
          <w:tab w:val="left" w:pos="-720"/>
        </w:tabs>
        <w:adjustRightInd/>
        <w:spacing w:after="0"/>
        <w:jc w:val="both"/>
        <w:rPr>
          <w:sz w:val="22"/>
        </w:rPr>
      </w:pPr>
    </w:p>
    <w:p>
      <w:pPr>
        <w:tabs>
          <w:tab w:val="left" w:pos="-720"/>
        </w:tabs>
        <w:adjustRightInd/>
        <w:spacing w:after="0"/>
        <w:jc w:val="both"/>
        <w:rPr>
          <w:sz w:val="22"/>
        </w:rPr>
      </w:pPr>
      <w:r>
        <w:rPr>
          <w:sz w:val="22"/>
        </w:rPr>
        <w:tab/>
      </w:r>
      <w:r>
        <w:rPr>
          <w:sz w:val="22"/>
        </w:rPr>
        <w:tab/>
      </w:r>
      <w:r>
        <w:rPr>
          <w:sz w:val="22"/>
        </w:rPr>
        <w:tab/>
      </w:r>
      <w:r>
        <w:rPr>
          <w:sz w:val="22"/>
        </w:rPr>
        <w:tab/>
        <w:t>RELATIONSHIP TO [NAME of SO/AC]</w:t>
      </w:r>
    </w:p>
    <w:p>
      <w:pPr>
        <w:tabs>
          <w:tab w:val="left" w:pos="-720"/>
        </w:tabs>
        <w:adjustRightInd/>
        <w:spacing w:after="0"/>
        <w:jc w:val="both"/>
        <w:rPr>
          <w:sz w:val="22"/>
        </w:rPr>
      </w:pPr>
    </w:p>
    <w:p>
      <w:pPr>
        <w:tabs>
          <w:tab w:val="left" w:pos="-720"/>
        </w:tabs>
        <w:adjustRightInd/>
        <w:spacing w:after="0"/>
        <w:jc w:val="both"/>
        <w:rPr>
          <w:sz w:val="22"/>
        </w:rPr>
      </w:pPr>
      <w:r>
        <w:rPr>
          <w:sz w:val="22"/>
        </w:rPr>
        <w:tab/>
        <w:t>This association is established on behalf of all those who participate in [NAME of SO/AC] under the portions of the ICANN Bylaws and other rules pertaining to the [NAME of SO/AC].  The separate existence of this association outside of ICANN shall not affect the continued functioning or operations of [NAME of SO/AC] within ICANN.   This association shall not receive, hold, or manage any money or other tangible property</w:t>
      </w:r>
    </w:p>
    <w:p>
      <w:pPr>
        <w:tabs>
          <w:tab w:val="left" w:pos="-720"/>
        </w:tabs>
        <w:adjustRightInd/>
        <w:spacing w:after="0"/>
        <w:jc w:val="both"/>
        <w:rPr>
          <w:sz w:val="22"/>
        </w:rPr>
      </w:pPr>
    </w:p>
    <w:p>
      <w:pPr>
        <w:tabs>
          <w:tab w:val="left" w:pos="-720"/>
        </w:tabs>
        <w:adjustRightInd/>
        <w:spacing w:after="0"/>
        <w:jc w:val="both"/>
        <w:rPr>
          <w:sz w:val="22"/>
        </w:rPr>
      </w:pPr>
    </w:p>
    <w:p>
      <w:pPr>
        <w:tabs>
          <w:tab w:val="left" w:pos="-720"/>
        </w:tabs>
        <w:adjustRightInd/>
        <w:spacing w:after="0"/>
        <w:jc w:val="center"/>
        <w:rPr>
          <w:sz w:val="22"/>
        </w:rPr>
      </w:pPr>
      <w:r>
        <w:rPr>
          <w:sz w:val="22"/>
        </w:rPr>
        <w:t>GOVERNANCE AND POWERS</w:t>
      </w:r>
    </w:p>
    <w:p>
      <w:pPr>
        <w:tabs>
          <w:tab w:val="left" w:pos="-720"/>
        </w:tabs>
        <w:adjustRightInd/>
        <w:spacing w:after="0"/>
        <w:jc w:val="both"/>
        <w:rPr>
          <w:sz w:val="22"/>
        </w:rPr>
      </w:pPr>
    </w:p>
    <w:p>
      <w:pPr>
        <w:tabs>
          <w:tab w:val="left" w:pos="-720"/>
        </w:tabs>
        <w:adjustRightInd/>
        <w:spacing w:after="0"/>
        <w:jc w:val="both"/>
        <w:rPr>
          <w:sz w:val="22"/>
        </w:rPr>
      </w:pPr>
      <w:r>
        <w:rPr>
          <w:sz w:val="22"/>
        </w:rPr>
        <w:tab/>
        <w:t xml:space="preserve">The governing structures and principles of this association, and all other matters affecting its organization and operation, including but not limited to determining who has the authority to officially act on behalf of this association and how such authority shall be evidenced, and the process for amending these Articles, shall be prescribed under the ICANN Bylaws or other rules established by [NAME of SO/AC] pursuant to the ICANN Bylaws.  This association shall have powers and authority to the fullest extent permitted by law to an unincorporated nonprofit association.  </w:t>
      </w:r>
    </w:p>
    <w:p>
      <w:pPr>
        <w:widowControl w:val="0"/>
        <w:adjustRightInd/>
        <w:ind w:firstLine="720"/>
        <w:rPr>
          <w:shd w:val="clear" w:color="auto" w:fill="FFFFFF"/>
        </w:rPr>
      </w:pPr>
    </w:p>
    <w:p>
      <w:pPr>
        <w:widowControl w:val="0"/>
        <w:adjustRightInd/>
        <w:ind w:firstLine="720"/>
        <w:rPr>
          <w:shd w:val="clear" w:color="auto" w:fill="FFFFFF"/>
        </w:rPr>
      </w:pPr>
    </w:p>
    <w:p>
      <w:pPr>
        <w:widowControl w:val="0"/>
        <w:adjustRightInd/>
        <w:ind w:firstLine="720"/>
        <w:rPr>
          <w:shd w:val="clear" w:color="auto" w:fill="FFFFFF"/>
        </w:rPr>
      </w:pPr>
    </w:p>
    <w:p>
      <w:pPr>
        <w:widowControl w:val="0"/>
        <w:adjustRightInd/>
        <w:ind w:firstLine="720"/>
        <w:rPr>
          <w:shd w:val="clear" w:color="auto" w:fill="FFFFFF"/>
        </w:rPr>
      </w:pPr>
    </w:p>
    <w:p>
      <w:pPr>
        <w:widowControl w:val="0"/>
        <w:autoSpaceDE w:val="0"/>
        <w:autoSpaceDN w:val="0"/>
        <w:spacing w:after="0"/>
        <w:sectPr>
          <w:headerReference w:type="default" r:id="rId7"/>
          <w:footerReference w:type="default" r:id="rId8"/>
          <w:headerReference w:type="first" r:id="rId9"/>
          <w:footerReference w:type="first" r:id="rId10"/>
          <w:pgSz w:w="12240" w:h="15840"/>
          <w:pgMar w:top="1440" w:right="1440" w:bottom="1440" w:left="1440" w:header="720" w:footer="720" w:gutter="0"/>
          <w:cols w:space="720"/>
          <w:noEndnote/>
          <w:titlePg/>
        </w:sectPr>
      </w:pPr>
    </w:p>
    <w:p>
      <w:pPr>
        <w:widowControl w:val="0"/>
        <w:autoSpaceDE w:val="0"/>
        <w:autoSpaceDN w:val="0"/>
        <w:spacing w:after="0"/>
        <w:rPr>
          <w:rFonts w:ascii="Arial" w:hAnsi="Arial"/>
        </w:rPr>
      </w:pPr>
    </w:p>
    <w:p>
      <w:pPr>
        <w:widowControl w:val="0"/>
        <w:autoSpaceDE w:val="0"/>
        <w:autoSpaceDN w:val="0"/>
        <w:spacing w:after="0"/>
        <w:rPr>
          <w:rFonts w:ascii="Arial" w:hAnsi="Arial"/>
        </w:rPr>
      </w:pPr>
    </w:p>
    <w:tbl>
      <w:tblPr>
        <w:tblW w:w="0" w:type="auto"/>
        <w:tblInd w:w="740" w:type="dxa"/>
        <w:tblLayout w:type="fixed"/>
        <w:tblCellMar>
          <w:left w:w="60" w:type="dxa"/>
          <w:right w:w="60" w:type="dxa"/>
        </w:tblCellMar>
        <w:tblLook w:val="0000"/>
      </w:tblPr>
      <w:tblGrid>
        <w:gridCol w:w="6200"/>
        <w:gridCol w:w="1800"/>
      </w:tblGrid>
      <w:tr>
        <w:tc>
          <w:tcPr>
            <w:tcW w:w="8000" w:type="dxa"/>
            <w:gridSpan w:val="2"/>
            <w:tcBorders>
              <w:top w:val="single" w:sz="6" w:space="0" w:color="auto"/>
              <w:left w:val="single" w:sz="6" w:space="0" w:color="auto"/>
              <w:bottom w:val="single" w:sz="6" w:space="0" w:color="auto"/>
              <w:right w:val="single" w:sz="6" w:space="0" w:color="auto"/>
            </w:tcBorders>
          </w:tcPr>
          <w:p>
            <w:pPr>
              <w:widowControl w:val="0"/>
              <w:autoSpaceDE w:val="0"/>
              <w:autoSpaceDN w:val="0"/>
              <w:spacing w:after="0"/>
              <w:jc w:val="center"/>
            </w:pPr>
            <w:r>
              <w:rPr>
                <w:b/>
                <w:color w:val="000000"/>
                <w:u w:color="000000"/>
                <w:shd w:val="clear" w:color="auto" w:fill="FFFFFF"/>
              </w:rPr>
              <w:t xml:space="preserve">Summary report: </w:t>
            </w:r>
          </w:p>
          <w:p>
            <w:pPr>
              <w:widowControl w:val="0"/>
              <w:autoSpaceDE w:val="0"/>
              <w:autoSpaceDN w:val="0"/>
              <w:spacing w:after="0"/>
              <w:jc w:val="center"/>
            </w:pPr>
            <w:proofErr w:type="spellStart"/>
            <w:r>
              <w:rPr>
                <w:b/>
                <w:color w:val="000000"/>
                <w:u w:color="000000"/>
                <w:shd w:val="clear" w:color="auto" w:fill="FFFFFF"/>
              </w:rPr>
              <w:t>Litéra</w:t>
            </w:r>
            <w:proofErr w:type="spellEnd"/>
            <w:r>
              <w:rPr>
                <w:b/>
                <w:color w:val="000000"/>
                <w:u w:color="000000"/>
                <w:shd w:val="clear" w:color="auto" w:fill="FFFFFF"/>
              </w:rPr>
              <w:t xml:space="preserve">® Change-Pro </w:t>
            </w:r>
            <w:proofErr w:type="spellStart"/>
            <w:r>
              <w:rPr>
                <w:b/>
                <w:color w:val="000000"/>
                <w:u w:color="000000"/>
                <w:shd w:val="clear" w:color="auto" w:fill="FFFFFF"/>
              </w:rPr>
              <w:t>TDC</w:t>
            </w:r>
            <w:proofErr w:type="spellEnd"/>
            <w:r>
              <w:rPr>
                <w:b/>
                <w:color w:val="000000"/>
                <w:u w:color="000000"/>
                <w:shd w:val="clear" w:color="auto" w:fill="FFFFFF"/>
              </w:rPr>
              <w:t xml:space="preserve"> 7.5.0.145 Document comparison done on 5/2/2015 6:11:39 PM</w:t>
            </w:r>
          </w:p>
        </w:tc>
      </w:tr>
      <w:tr>
        <w:tc>
          <w:tcPr>
            <w:tcW w:w="8000" w:type="dxa"/>
            <w:gridSpan w:val="2"/>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b/>
                <w:color w:val="000000"/>
                <w:u w:color="000000"/>
                <w:shd w:val="clear" w:color="auto" w:fill="FFFFFF"/>
              </w:rPr>
              <w:t xml:space="preserve">Style name: </w:t>
            </w:r>
            <w:r>
              <w:rPr>
                <w:color w:val="000000"/>
                <w:u w:color="000000"/>
                <w:shd w:val="clear" w:color="auto" w:fill="FFFFFF"/>
              </w:rPr>
              <w:t>Sidley Default</w:t>
            </w:r>
          </w:p>
        </w:tc>
      </w:tr>
      <w:tr>
        <w:tc>
          <w:tcPr>
            <w:tcW w:w="8000" w:type="dxa"/>
            <w:gridSpan w:val="2"/>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b/>
                <w:color w:val="000000"/>
                <w:u w:color="000000"/>
                <w:shd w:val="clear" w:color="auto" w:fill="FFFFFF"/>
              </w:rPr>
              <w:t xml:space="preserve">Intelligent Table Comparison: </w:t>
            </w:r>
            <w:r>
              <w:rPr>
                <w:color w:val="000000"/>
                <w:u w:color="000000"/>
                <w:shd w:val="clear" w:color="auto" w:fill="FFFFFF"/>
              </w:rPr>
              <w:t>Active</w:t>
            </w:r>
          </w:p>
        </w:tc>
      </w:tr>
      <w:tr>
        <w:tc>
          <w:tcPr>
            <w:tcW w:w="8000" w:type="dxa"/>
            <w:gridSpan w:val="2"/>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b/>
                <w:color w:val="000000"/>
                <w:u w:color="000000"/>
                <w:shd w:val="clear" w:color="auto" w:fill="FFFFFF"/>
              </w:rPr>
              <w:t xml:space="preserve">Original </w:t>
            </w:r>
            <w:proofErr w:type="spellStart"/>
            <w:r>
              <w:rPr>
                <w:b/>
                <w:color w:val="000000"/>
                <w:u w:color="000000"/>
                <w:shd w:val="clear" w:color="auto" w:fill="FFFFFF"/>
              </w:rPr>
              <w:t>DMS:</w:t>
            </w:r>
            <w:r>
              <w:rPr>
                <w:color w:val="000000"/>
                <w:u w:color="000000"/>
                <w:shd w:val="clear" w:color="auto" w:fill="FFFFFF"/>
              </w:rPr>
              <w:t>iw</w:t>
            </w:r>
            <w:proofErr w:type="spellEnd"/>
            <w:r>
              <w:rPr>
                <w:color w:val="000000"/>
                <w:u w:color="000000"/>
                <w:shd w:val="clear" w:color="auto" w:fill="FFFFFF"/>
              </w:rPr>
              <w:t>://</w:t>
            </w:r>
            <w:proofErr w:type="spellStart"/>
            <w:r>
              <w:rPr>
                <w:color w:val="000000"/>
                <w:u w:color="000000"/>
                <w:shd w:val="clear" w:color="auto" w:fill="FFFFFF"/>
              </w:rPr>
              <w:t>SIDLEYDMS</w:t>
            </w:r>
            <w:proofErr w:type="spellEnd"/>
            <w:r>
              <w:rPr>
                <w:color w:val="000000"/>
                <w:u w:color="000000"/>
                <w:shd w:val="clear" w:color="auto" w:fill="FFFFFF"/>
              </w:rPr>
              <w:t>/ACTIVE/207411876/1</w:t>
            </w:r>
          </w:p>
        </w:tc>
      </w:tr>
      <w:tr>
        <w:tc>
          <w:tcPr>
            <w:tcW w:w="8000" w:type="dxa"/>
            <w:gridSpan w:val="2"/>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b/>
                <w:color w:val="000000"/>
                <w:u w:color="000000"/>
                <w:shd w:val="clear" w:color="auto" w:fill="FFFFFF"/>
              </w:rPr>
              <w:t xml:space="preserve">Modified </w:t>
            </w:r>
            <w:proofErr w:type="spellStart"/>
            <w:r>
              <w:rPr>
                <w:b/>
                <w:color w:val="000000"/>
                <w:u w:color="000000"/>
                <w:shd w:val="clear" w:color="auto" w:fill="FFFFFF"/>
              </w:rPr>
              <w:t>DMS</w:t>
            </w:r>
            <w:proofErr w:type="spellEnd"/>
            <w:r>
              <w:rPr>
                <w:b/>
                <w:color w:val="000000"/>
                <w:u w:color="000000"/>
                <w:shd w:val="clear" w:color="auto" w:fill="FFFFFF"/>
              </w:rPr>
              <w:t xml:space="preserve">: </w:t>
            </w:r>
            <w:r>
              <w:rPr>
                <w:color w:val="000000"/>
                <w:u w:color="000000"/>
                <w:shd w:val="clear" w:color="auto" w:fill="FFFFFF"/>
              </w:rPr>
              <w:t>iw://SIDLEYDMS/ACTIVE/207411876/2</w:t>
            </w:r>
          </w:p>
        </w:tc>
      </w:tr>
      <w:tr>
        <w:tc>
          <w:tcPr>
            <w:tcW w:w="8000" w:type="dxa"/>
            <w:gridSpan w:val="2"/>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b/>
                <w:color w:val="000000"/>
                <w:u w:color="000000"/>
                <w:shd w:val="clear" w:color="auto" w:fill="FFFFFF"/>
              </w:rPr>
              <w:t xml:space="preserve">Changes: </w:t>
            </w:r>
          </w:p>
        </w:tc>
      </w:tr>
      <w:tr>
        <w:tc>
          <w:tcPr>
            <w:tcW w:w="6200" w:type="dxa"/>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color w:val="0000FF"/>
                <w:u w:val="double" w:color="0000FF"/>
                <w:shd w:val="clear" w:color="auto" w:fill="FFFFFF"/>
              </w:rPr>
              <w:t xml:space="preserve">Add </w:t>
            </w:r>
          </w:p>
        </w:tc>
        <w:tc>
          <w:tcPr>
            <w:tcW w:w="1800" w:type="dxa"/>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color w:val="000000"/>
                <w:u w:color="000000"/>
                <w:shd w:val="clear" w:color="auto" w:fill="FFFFFF"/>
              </w:rPr>
              <w:t>45</w:t>
            </w:r>
          </w:p>
        </w:tc>
      </w:tr>
      <w:tr>
        <w:tc>
          <w:tcPr>
            <w:tcW w:w="6200" w:type="dxa"/>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strike/>
                <w:color w:val="FF0000"/>
                <w:u w:color="FF0000"/>
                <w:shd w:val="clear" w:color="auto" w:fill="FFFFFF"/>
              </w:rPr>
              <w:t xml:space="preserve">Delete </w:t>
            </w:r>
          </w:p>
        </w:tc>
        <w:tc>
          <w:tcPr>
            <w:tcW w:w="1800" w:type="dxa"/>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color w:val="000000"/>
                <w:u w:color="000000"/>
                <w:shd w:val="clear" w:color="auto" w:fill="FFFFFF"/>
              </w:rPr>
              <w:t>42</w:t>
            </w:r>
          </w:p>
        </w:tc>
      </w:tr>
      <w:tr>
        <w:tc>
          <w:tcPr>
            <w:tcW w:w="6200" w:type="dxa"/>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strike/>
                <w:color w:val="008000"/>
                <w:u w:color="008000"/>
                <w:shd w:val="clear" w:color="auto" w:fill="FFFFFF"/>
              </w:rPr>
              <w:t>Move From</w:t>
            </w:r>
          </w:p>
        </w:tc>
        <w:tc>
          <w:tcPr>
            <w:tcW w:w="1800" w:type="dxa"/>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color w:val="000000"/>
                <w:u w:color="000000"/>
                <w:shd w:val="clear" w:color="auto" w:fill="FFFFFF"/>
              </w:rPr>
              <w:t>6</w:t>
            </w:r>
          </w:p>
        </w:tc>
      </w:tr>
      <w:tr>
        <w:tc>
          <w:tcPr>
            <w:tcW w:w="6200" w:type="dxa"/>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color w:val="008000"/>
                <w:u w:val="double" w:color="008000"/>
                <w:shd w:val="clear" w:color="auto" w:fill="FFFFFF"/>
              </w:rPr>
              <w:t>Move To</w:t>
            </w:r>
          </w:p>
        </w:tc>
        <w:tc>
          <w:tcPr>
            <w:tcW w:w="1800" w:type="dxa"/>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color w:val="000000"/>
                <w:u w:color="000000"/>
                <w:shd w:val="clear" w:color="auto" w:fill="FFFFFF"/>
              </w:rPr>
              <w:t>6</w:t>
            </w:r>
          </w:p>
        </w:tc>
      </w:tr>
      <w:tr>
        <w:tc>
          <w:tcPr>
            <w:tcW w:w="6200" w:type="dxa"/>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color w:val="0000FF"/>
                <w:u w:val="single" w:color="0000FF"/>
                <w:shd w:val="clear" w:color="auto" w:fill="FFFFFF"/>
              </w:rPr>
              <w:t>Table Insert</w:t>
            </w:r>
          </w:p>
        </w:tc>
        <w:tc>
          <w:tcPr>
            <w:tcW w:w="1800" w:type="dxa"/>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color w:val="000000"/>
                <w:u w:color="000000"/>
                <w:shd w:val="clear" w:color="auto" w:fill="FFFFFF"/>
              </w:rPr>
              <w:t>0</w:t>
            </w:r>
          </w:p>
        </w:tc>
      </w:tr>
      <w:tr>
        <w:tc>
          <w:tcPr>
            <w:tcW w:w="6200" w:type="dxa"/>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strike/>
                <w:color w:val="FF0000"/>
                <w:u w:color="FF0000"/>
                <w:shd w:val="clear" w:color="auto" w:fill="FFFFFF"/>
              </w:rPr>
              <w:t>Table Delete</w:t>
            </w:r>
          </w:p>
        </w:tc>
        <w:tc>
          <w:tcPr>
            <w:tcW w:w="1800" w:type="dxa"/>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color w:val="000000"/>
                <w:u w:color="000000"/>
                <w:shd w:val="clear" w:color="auto" w:fill="FFFFFF"/>
              </w:rPr>
              <w:t>0</w:t>
            </w:r>
          </w:p>
        </w:tc>
      </w:tr>
      <w:tr>
        <w:tc>
          <w:tcPr>
            <w:tcW w:w="6200" w:type="dxa"/>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color w:val="008000"/>
                <w:u w:val="single" w:color="008000"/>
                <w:shd w:val="clear" w:color="auto" w:fill="FFFFFF"/>
              </w:rPr>
              <w:t>Table moves to</w:t>
            </w:r>
          </w:p>
        </w:tc>
        <w:tc>
          <w:tcPr>
            <w:tcW w:w="1800" w:type="dxa"/>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color w:val="000000"/>
                <w:u w:color="000000"/>
                <w:shd w:val="clear" w:color="auto" w:fill="FFFFFF"/>
              </w:rPr>
              <w:t>0</w:t>
            </w:r>
          </w:p>
        </w:tc>
      </w:tr>
      <w:tr>
        <w:tc>
          <w:tcPr>
            <w:tcW w:w="6200" w:type="dxa"/>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strike/>
                <w:color w:val="008000"/>
                <w:u w:color="008000"/>
                <w:shd w:val="clear" w:color="auto" w:fill="FFFFFF"/>
              </w:rPr>
              <w:t>Table moves from</w:t>
            </w:r>
          </w:p>
        </w:tc>
        <w:tc>
          <w:tcPr>
            <w:tcW w:w="1800" w:type="dxa"/>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color w:val="000000"/>
                <w:u w:color="000000"/>
                <w:shd w:val="clear" w:color="auto" w:fill="FFFFFF"/>
              </w:rPr>
              <w:t>0</w:t>
            </w:r>
          </w:p>
        </w:tc>
      </w:tr>
      <w:tr>
        <w:tc>
          <w:tcPr>
            <w:tcW w:w="6200" w:type="dxa"/>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color w:val="000000"/>
                <w:u w:color="000000"/>
                <w:shd w:val="clear" w:color="auto" w:fill="FFFFFF"/>
              </w:rPr>
              <w:t xml:space="preserve">Embedded Graphics (Visio, </w:t>
            </w:r>
            <w:proofErr w:type="spellStart"/>
            <w:r>
              <w:rPr>
                <w:color w:val="000000"/>
                <w:u w:color="000000"/>
                <w:shd w:val="clear" w:color="auto" w:fill="FFFFFF"/>
              </w:rPr>
              <w:t>ChemDraw</w:t>
            </w:r>
            <w:proofErr w:type="spellEnd"/>
            <w:r>
              <w:rPr>
                <w:color w:val="000000"/>
                <w:u w:color="000000"/>
                <w:shd w:val="clear" w:color="auto" w:fill="FFFFFF"/>
              </w:rPr>
              <w:t>, Images etc.)</w:t>
            </w:r>
          </w:p>
        </w:tc>
        <w:tc>
          <w:tcPr>
            <w:tcW w:w="1800" w:type="dxa"/>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color w:val="000000"/>
                <w:u w:color="000000"/>
                <w:shd w:val="clear" w:color="auto" w:fill="FFFFFF"/>
              </w:rPr>
              <w:t>0</w:t>
            </w:r>
          </w:p>
        </w:tc>
      </w:tr>
      <w:tr>
        <w:tc>
          <w:tcPr>
            <w:tcW w:w="6200" w:type="dxa"/>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color w:val="000000"/>
                <w:u w:color="000000"/>
                <w:shd w:val="clear" w:color="auto" w:fill="FFFFFF"/>
              </w:rPr>
              <w:t xml:space="preserve">Embedded Excel </w:t>
            </w:r>
          </w:p>
        </w:tc>
        <w:tc>
          <w:tcPr>
            <w:tcW w:w="1800" w:type="dxa"/>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color w:val="000000"/>
                <w:u w:color="000000"/>
                <w:shd w:val="clear" w:color="auto" w:fill="FFFFFF"/>
              </w:rPr>
              <w:t>0</w:t>
            </w:r>
          </w:p>
        </w:tc>
      </w:tr>
      <w:tr>
        <w:tc>
          <w:tcPr>
            <w:tcW w:w="6200" w:type="dxa"/>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color w:val="000000"/>
                <w:u w:color="000000"/>
                <w:shd w:val="clear" w:color="auto" w:fill="FFFFFF"/>
              </w:rPr>
              <w:t>Format changes</w:t>
            </w:r>
          </w:p>
        </w:tc>
        <w:tc>
          <w:tcPr>
            <w:tcW w:w="1800" w:type="dxa"/>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color w:val="000000"/>
                <w:u w:color="000000"/>
                <w:shd w:val="clear" w:color="auto" w:fill="FFFFFF"/>
              </w:rPr>
              <w:t>0</w:t>
            </w:r>
          </w:p>
        </w:tc>
      </w:tr>
      <w:tr>
        <w:tc>
          <w:tcPr>
            <w:tcW w:w="6200" w:type="dxa"/>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b/>
                <w:color w:val="000000"/>
                <w:u w:color="000000"/>
                <w:shd w:val="clear" w:color="auto" w:fill="FFFFFF"/>
              </w:rPr>
              <w:t xml:space="preserve">Total Changes: </w:t>
            </w:r>
          </w:p>
        </w:tc>
        <w:tc>
          <w:tcPr>
            <w:tcW w:w="1800" w:type="dxa"/>
            <w:tcBorders>
              <w:top w:val="single" w:sz="6" w:space="0" w:color="auto"/>
              <w:left w:val="single" w:sz="6" w:space="0" w:color="auto"/>
              <w:bottom w:val="single" w:sz="6" w:space="0" w:color="auto"/>
              <w:right w:val="single" w:sz="6" w:space="0" w:color="auto"/>
            </w:tcBorders>
          </w:tcPr>
          <w:p>
            <w:pPr>
              <w:widowControl w:val="0"/>
              <w:autoSpaceDE w:val="0"/>
              <w:autoSpaceDN w:val="0"/>
              <w:spacing w:after="0"/>
            </w:pPr>
            <w:r>
              <w:rPr>
                <w:color w:val="000000"/>
                <w:u w:color="000000"/>
                <w:shd w:val="clear" w:color="auto" w:fill="FFFFFF"/>
              </w:rPr>
              <w:t>99</w:t>
            </w:r>
          </w:p>
        </w:tc>
      </w:tr>
    </w:tbl>
    <w:p>
      <w:pPr>
        <w:widowControl w:val="0"/>
        <w:autoSpaceDE w:val="0"/>
        <w:autoSpaceDN w:val="0"/>
        <w:spacing w:after="0"/>
        <w:rPr>
          <w:rFonts w:ascii="Arial" w:hAnsi="Arial"/>
        </w:rPr>
      </w:pPr>
    </w:p>
    <w:p>
      <w:pPr>
        <w:widowControl w:val="0"/>
        <w:adjustRightInd/>
        <w:ind w:firstLine="720"/>
      </w:pPr>
    </w:p>
    <w:sectPr>
      <w:headerReference w:type="default" r:id="rId11"/>
      <w:footerReference w:type="default" r:id="rId12"/>
      <w:headerReference w:type="first" r:id="rId13"/>
      <w:footerReference w:type="first" r:id="rId14"/>
      <w:pgSz w:w="12240" w:h="15840"/>
      <w:pgMar w:top="1440" w:right="1440" w:bottom="1440" w:left="1440"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pPr>
        <w:spacing w:after="0"/>
      </w:pPr>
      <w:r>
        <w:separator/>
      </w:r>
    </w:p>
  </w:endnote>
  <w:endnote w:type="continuationSeparator" w:id="0">
    <w:p>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widowControl w:val="0"/>
      <w:adjustRightInd/>
    </w:pPr>
    <w:r>
      <w:rPr>
        <w:noProof/>
        <w:sz w:val="16"/>
      </w:rPr>
      <w:t>{00673842.DOCX; 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widowControl w:val="0"/>
      <w:adjustRightInd/>
    </w:pPr>
    <w:r>
      <w:rPr>
        <w:noProof/>
        <w:sz w:val="16"/>
      </w:rPr>
      <w:t>{00673842.DOCX; 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val="0"/>
      <w:autoSpaceDE w:val="0"/>
      <w:autoSpaceDN w:val="0"/>
      <w:spacing w:after="0"/>
    </w:pPr>
    <w:r>
      <w:rPr>
        <w:noProof/>
        <w:sz w:val="16"/>
      </w:rPr>
      <w:t>{00673842.DOCX; 2}</w:t>
    </w:r>
  </w:p>
  <w:p>
    <w:pPr>
      <w:widowControl w:val="0"/>
      <w:autoSpaceDE w:val="0"/>
      <w:autoSpaceDN w:val="0"/>
      <w:spacing w:after="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val="0"/>
      <w:autoSpaceDE w:val="0"/>
      <w:autoSpaceDN w:val="0"/>
      <w:spacing w:after="0"/>
    </w:pPr>
    <w:r>
      <w:rPr>
        <w:noProof/>
        <w:sz w:val="16"/>
      </w:rPr>
      <w:t>{00673842.DOCX; 2}</w:t>
    </w:r>
  </w:p>
  <w:p>
    <w:pPr>
      <w:widowControl w:val="0"/>
      <w:autoSpaceDE w:val="0"/>
      <w:autoSpaceDN w:val="0"/>
      <w:spacing w:after="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pPr>
        <w:spacing w:after="0"/>
        <w:rPr>
          <w:noProof/>
        </w:rPr>
      </w:pPr>
      <w:r>
        <w:rPr>
          <w:noProof/>
        </w:rPr>
        <w:separator/>
      </w:r>
    </w:p>
  </w:footnote>
  <w:footnote w:type="continuationSeparator" w:id="0">
    <w:p>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widowControl w:val="0"/>
      <w:adjustRightInd/>
    </w:pPr>
    <w: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tabs>
        <w:tab w:val="center" w:pos="4680"/>
        <w:tab w:val="right" w:pos="9360"/>
      </w:tabs>
      <w:adjustRightInd/>
      <w:spacing w:after="0"/>
    </w:pPr>
    <w:r>
      <w:rPr>
        <w:noProof/>
      </w:rPr>
      <w:drawing>
        <wp:inline distT="0" distB="0" distL="0" distR="0">
          <wp:extent cx="1584960" cy="4419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1584960" cy="441960"/>
                  </a:xfrm>
                  <a:prstGeom prst="rect">
                    <a:avLst/>
                  </a:prstGeom>
                  <a:noFill/>
                  <a:ln w="9525">
                    <a:noFill/>
                    <a:miter lim="800000"/>
                    <a:headEnd/>
                    <a:tailEnd/>
                  </a:ln>
                </pic:spPr>
              </pic:pic>
            </a:graphicData>
          </a:graphic>
        </wp:inline>
      </w:drawing>
    </w:r>
    <w:r>
      <w:rPr>
        <w:noProof/>
      </w:rPr>
      <w:t xml:space="preserve"> </w:t>
    </w:r>
    <w:r>
      <w:tab/>
    </w:r>
    <w:r>
      <w:tab/>
    </w:r>
    <w:r>
      <w:rPr>
        <w:noProof/>
      </w:rPr>
      <w:drawing>
        <wp:inline distT="0" distB="0" distL="0" distR="0">
          <wp:extent cx="1531620" cy="57150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srcRect/>
                  <a:stretch>
                    <a:fillRect/>
                  </a:stretch>
                </pic:blipFill>
                <pic:spPr bwMode="auto">
                  <a:xfrm>
                    <a:off x="0" y="0"/>
                    <a:ext cx="1531620" cy="5715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val="0"/>
      <w:autoSpaceDE w:val="0"/>
      <w:autoSpaceDN w:val="0"/>
      <w:spacing w:after="0"/>
    </w:pPr>
  </w:p>
  <w:p>
    <w:pPr>
      <w:widowControl w:val="0"/>
      <w:autoSpaceDE w:val="0"/>
      <w:autoSpaceDN w:val="0"/>
      <w:spacing w:after="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val="0"/>
      <w:autoSpaceDE w:val="0"/>
      <w:autoSpaceDN w:val="0"/>
      <w:spacing w:after="0"/>
    </w:pPr>
  </w:p>
  <w:p>
    <w:pPr>
      <w:widowControl w:val="0"/>
      <w:autoSpaceDE w:val="0"/>
      <w:autoSpaceDN w:val="0"/>
      <w:spacing w:after="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9FAAB02"/>
    <w:lvl w:ilvl="0">
      <w:start w:val="1"/>
      <w:numFmt w:val="decimal"/>
      <w:pStyle w:val="ListNumber5"/>
      <w:lvlText w:val="%1."/>
      <w:lvlJc w:val="left"/>
      <w:pPr>
        <w:tabs>
          <w:tab w:val="left" w:pos="1800"/>
        </w:tabs>
        <w:ind w:left="1800" w:hanging="360"/>
      </w:pPr>
      <w:rPr>
        <w:strike w:val="0"/>
        <w:dstrike w:val="0"/>
      </w:rPr>
    </w:lvl>
  </w:abstractNum>
  <w:abstractNum w:abstractNumId="1">
    <w:nsid w:val="FFFFFF7D"/>
    <w:multiLevelType w:val="singleLevel"/>
    <w:tmpl w:val="93BC0770"/>
    <w:lvl w:ilvl="0">
      <w:start w:val="1"/>
      <w:numFmt w:val="decimal"/>
      <w:pStyle w:val="ListNumber4"/>
      <w:lvlText w:val="%1."/>
      <w:lvlJc w:val="left"/>
      <w:pPr>
        <w:tabs>
          <w:tab w:val="left" w:pos="1440"/>
        </w:tabs>
        <w:ind w:left="1440" w:hanging="360"/>
      </w:pPr>
      <w:rPr>
        <w:strike w:val="0"/>
        <w:dstrike w:val="0"/>
      </w:rPr>
    </w:lvl>
  </w:abstractNum>
  <w:abstractNum w:abstractNumId="2">
    <w:nsid w:val="FFFFFF7E"/>
    <w:multiLevelType w:val="singleLevel"/>
    <w:tmpl w:val="1E6EB126"/>
    <w:lvl w:ilvl="0">
      <w:start w:val="1"/>
      <w:numFmt w:val="decimal"/>
      <w:pStyle w:val="ListNumber3"/>
      <w:lvlText w:val="%1."/>
      <w:lvlJc w:val="left"/>
      <w:pPr>
        <w:tabs>
          <w:tab w:val="left" w:pos="1080"/>
        </w:tabs>
        <w:ind w:left="1080" w:hanging="360"/>
      </w:pPr>
      <w:rPr>
        <w:strike w:val="0"/>
        <w:dstrike w:val="0"/>
      </w:rPr>
    </w:lvl>
  </w:abstractNum>
  <w:abstractNum w:abstractNumId="3">
    <w:nsid w:val="FFFFFF7F"/>
    <w:multiLevelType w:val="singleLevel"/>
    <w:tmpl w:val="D05CE232"/>
    <w:lvl w:ilvl="0">
      <w:start w:val="1"/>
      <w:numFmt w:val="decimal"/>
      <w:pStyle w:val="ListNumber2"/>
      <w:lvlText w:val="%1."/>
      <w:lvlJc w:val="left"/>
      <w:pPr>
        <w:tabs>
          <w:tab w:val="left" w:pos="720"/>
        </w:tabs>
        <w:ind w:left="720" w:hanging="360"/>
      </w:pPr>
      <w:rPr>
        <w:strike w:val="0"/>
        <w:dstrike w:val="0"/>
      </w:rPr>
    </w:lvl>
  </w:abstractNum>
  <w:abstractNum w:abstractNumId="4">
    <w:nsid w:val="FFFFFF80"/>
    <w:multiLevelType w:val="singleLevel"/>
    <w:tmpl w:val="280EEB98"/>
    <w:lvl w:ilvl="0">
      <w:start w:val="1"/>
      <w:numFmt w:val="bullet"/>
      <w:pStyle w:val="ListBullet5"/>
      <w:lvlText w:val=""/>
      <w:lvlJc w:val="left"/>
      <w:pPr>
        <w:tabs>
          <w:tab w:val="left" w:pos="1800"/>
        </w:tabs>
        <w:ind w:left="1800" w:hanging="360"/>
      </w:pPr>
      <w:rPr>
        <w:rFonts w:ascii="Symbol" w:hAnsi="Symbol"/>
        <w:strike w:val="0"/>
        <w:dstrike w:val="0"/>
      </w:rPr>
    </w:lvl>
  </w:abstractNum>
  <w:abstractNum w:abstractNumId="5">
    <w:nsid w:val="FFFFFF81"/>
    <w:multiLevelType w:val="singleLevel"/>
    <w:tmpl w:val="B0900B5C"/>
    <w:lvl w:ilvl="0">
      <w:start w:val="1"/>
      <w:numFmt w:val="bullet"/>
      <w:pStyle w:val="ListBullet4"/>
      <w:lvlText w:val=""/>
      <w:lvlJc w:val="left"/>
      <w:pPr>
        <w:tabs>
          <w:tab w:val="left" w:pos="1440"/>
        </w:tabs>
        <w:ind w:left="1440" w:hanging="360"/>
      </w:pPr>
      <w:rPr>
        <w:rFonts w:ascii="Symbol" w:hAnsi="Symbol"/>
        <w:strike w:val="0"/>
        <w:dstrike w:val="0"/>
      </w:rPr>
    </w:lvl>
  </w:abstractNum>
  <w:abstractNum w:abstractNumId="6">
    <w:nsid w:val="FFFFFF82"/>
    <w:multiLevelType w:val="singleLevel"/>
    <w:tmpl w:val="D6F88444"/>
    <w:lvl w:ilvl="0">
      <w:start w:val="1"/>
      <w:numFmt w:val="bullet"/>
      <w:pStyle w:val="ListBullet3"/>
      <w:lvlText w:val=""/>
      <w:lvlJc w:val="left"/>
      <w:pPr>
        <w:tabs>
          <w:tab w:val="left" w:pos="1080"/>
        </w:tabs>
        <w:ind w:left="1080" w:hanging="360"/>
      </w:pPr>
      <w:rPr>
        <w:rFonts w:ascii="Symbol" w:hAnsi="Symbol"/>
        <w:strike w:val="0"/>
        <w:dstrike w:val="0"/>
      </w:rPr>
    </w:lvl>
  </w:abstractNum>
  <w:abstractNum w:abstractNumId="7">
    <w:nsid w:val="FFFFFF83"/>
    <w:multiLevelType w:val="singleLevel"/>
    <w:tmpl w:val="4C26C40E"/>
    <w:lvl w:ilvl="0">
      <w:start w:val="1"/>
      <w:numFmt w:val="bullet"/>
      <w:pStyle w:val="ListBullet2"/>
      <w:lvlText w:val=""/>
      <w:lvlJc w:val="left"/>
      <w:pPr>
        <w:tabs>
          <w:tab w:val="left" w:pos="720"/>
        </w:tabs>
        <w:ind w:left="720" w:hanging="360"/>
      </w:pPr>
      <w:rPr>
        <w:rFonts w:ascii="Symbol" w:hAnsi="Symbol"/>
        <w:strike w:val="0"/>
        <w:dstrike w:val="0"/>
      </w:rPr>
    </w:lvl>
  </w:abstractNum>
  <w:abstractNum w:abstractNumId="8">
    <w:nsid w:val="FFFFFF88"/>
    <w:multiLevelType w:val="singleLevel"/>
    <w:tmpl w:val="DF6255BE"/>
    <w:lvl w:ilvl="0">
      <w:start w:val="1"/>
      <w:numFmt w:val="decimal"/>
      <w:pStyle w:val="ListNumber"/>
      <w:lvlText w:val="%1."/>
      <w:lvlJc w:val="left"/>
      <w:pPr>
        <w:ind w:left="720" w:hanging="720"/>
      </w:pPr>
      <w:rPr>
        <w:strike w:val="0"/>
        <w:dstrike w:val="0"/>
      </w:rPr>
    </w:lvl>
  </w:abstractNum>
  <w:abstractNum w:abstractNumId="9">
    <w:nsid w:val="FFFFFF89"/>
    <w:multiLevelType w:val="singleLevel"/>
    <w:tmpl w:val="605C1C0C"/>
    <w:lvl w:ilvl="0">
      <w:start w:val="1"/>
      <w:numFmt w:val="bullet"/>
      <w:pStyle w:val="ListBullet"/>
      <w:lvlText w:val=""/>
      <w:lvlJc w:val="left"/>
      <w:pPr>
        <w:ind w:left="720" w:hanging="720"/>
      </w:pPr>
      <w:rPr>
        <w:rFonts w:ascii="Symbol" w:hAnsi="Symbol"/>
        <w:strike w:val="0"/>
        <w:dstrike w:val="0"/>
        <w:color w:val="auto"/>
      </w:rPr>
    </w:lvl>
  </w:abstractNum>
  <w:abstractNum w:abstractNumId="10">
    <w:nsid w:val="14C61DD8"/>
    <w:multiLevelType w:val="hybridMultilevel"/>
    <w:tmpl w:val="38184432"/>
    <w:lvl w:ilvl="0" w:tplc="FFFFFFFF">
      <w:start w:val="1"/>
      <w:numFmt w:val="bullet"/>
      <w:lvlText w:val=""/>
      <w:lvlJc w:val="left"/>
      <w:pPr>
        <w:ind w:left="1498" w:hanging="360"/>
      </w:pPr>
      <w:rPr>
        <w:rFonts w:ascii="Symbol" w:hAnsi="Symbol"/>
        <w:strike w:val="0"/>
        <w:dstrike w:val="0"/>
        <w:color w:val="auto"/>
      </w:rPr>
    </w:lvl>
    <w:lvl w:ilvl="1" w:tplc="FFFFFFFF">
      <w:start w:val="1"/>
      <w:numFmt w:val="bullet"/>
      <w:lvlText w:val="o"/>
      <w:lvlJc w:val="left"/>
      <w:pPr>
        <w:ind w:left="2218" w:hanging="360"/>
      </w:pPr>
      <w:rPr>
        <w:rFonts w:ascii="Courier New" w:hAnsi="Courier New"/>
        <w:strike w:val="0"/>
        <w:dstrike w:val="0"/>
      </w:rPr>
    </w:lvl>
    <w:lvl w:ilvl="2" w:tplc="FFFFFFFF">
      <w:start w:val="1"/>
      <w:numFmt w:val="bullet"/>
      <w:lvlText w:val=""/>
      <w:lvlJc w:val="left"/>
      <w:pPr>
        <w:ind w:left="2938" w:hanging="360"/>
      </w:pPr>
      <w:rPr>
        <w:rFonts w:ascii="Wingdings" w:hAnsi="Wingdings"/>
        <w:strike w:val="0"/>
        <w:dstrike w:val="0"/>
      </w:rPr>
    </w:lvl>
    <w:lvl w:ilvl="3" w:tplc="FFFFFFFF">
      <w:start w:val="1"/>
      <w:numFmt w:val="bullet"/>
      <w:lvlText w:val=""/>
      <w:lvlJc w:val="left"/>
      <w:pPr>
        <w:ind w:left="3658" w:hanging="360"/>
      </w:pPr>
      <w:rPr>
        <w:rFonts w:ascii="Symbol" w:hAnsi="Symbol"/>
        <w:strike w:val="0"/>
        <w:dstrike w:val="0"/>
      </w:rPr>
    </w:lvl>
    <w:lvl w:ilvl="4" w:tplc="FFFFFFFF">
      <w:start w:val="1"/>
      <w:numFmt w:val="bullet"/>
      <w:lvlText w:val="o"/>
      <w:lvlJc w:val="left"/>
      <w:pPr>
        <w:ind w:left="4378" w:hanging="360"/>
      </w:pPr>
      <w:rPr>
        <w:rFonts w:ascii="Courier New" w:hAnsi="Courier New"/>
        <w:strike w:val="0"/>
        <w:dstrike w:val="0"/>
      </w:rPr>
    </w:lvl>
    <w:lvl w:ilvl="5" w:tplc="FFFFFFFF">
      <w:start w:val="1"/>
      <w:numFmt w:val="bullet"/>
      <w:lvlText w:val=""/>
      <w:lvlJc w:val="left"/>
      <w:pPr>
        <w:ind w:left="5098" w:hanging="360"/>
      </w:pPr>
      <w:rPr>
        <w:rFonts w:ascii="Wingdings" w:hAnsi="Wingdings"/>
        <w:strike w:val="0"/>
        <w:dstrike w:val="0"/>
      </w:rPr>
    </w:lvl>
    <w:lvl w:ilvl="6" w:tplc="FFFFFFFF">
      <w:start w:val="1"/>
      <w:numFmt w:val="bullet"/>
      <w:lvlText w:val=""/>
      <w:lvlJc w:val="left"/>
      <w:pPr>
        <w:ind w:left="5818" w:hanging="360"/>
      </w:pPr>
      <w:rPr>
        <w:rFonts w:ascii="Symbol" w:hAnsi="Symbol"/>
        <w:strike w:val="0"/>
        <w:dstrike w:val="0"/>
      </w:rPr>
    </w:lvl>
    <w:lvl w:ilvl="7" w:tplc="FFFFFFFF">
      <w:start w:val="1"/>
      <w:numFmt w:val="bullet"/>
      <w:lvlText w:val="o"/>
      <w:lvlJc w:val="left"/>
      <w:pPr>
        <w:ind w:left="6538" w:hanging="360"/>
      </w:pPr>
      <w:rPr>
        <w:rFonts w:ascii="Courier New" w:hAnsi="Courier New"/>
        <w:strike w:val="0"/>
        <w:dstrike w:val="0"/>
      </w:rPr>
    </w:lvl>
    <w:lvl w:ilvl="8" w:tplc="FFFFFFFF">
      <w:start w:val="1"/>
      <w:numFmt w:val="bullet"/>
      <w:lvlText w:val=""/>
      <w:lvlJc w:val="left"/>
      <w:pPr>
        <w:ind w:left="7258" w:hanging="360"/>
      </w:pPr>
      <w:rPr>
        <w:rFonts w:ascii="Wingdings" w:hAnsi="Wingdings"/>
        <w:strike w:val="0"/>
        <w:dstrike w:val="0"/>
      </w:rPr>
    </w:lvl>
  </w:abstractNum>
  <w:abstractNum w:abstractNumId="11">
    <w:nsid w:val="1957535F"/>
    <w:multiLevelType w:val="multilevel"/>
    <w:tmpl w:val="04090027"/>
    <w:lvl w:ilvl="0">
      <w:start w:val="1"/>
      <w:numFmt w:val="upperRoman"/>
      <w:lvlText w:val="%1."/>
      <w:lvlJc w:val="left"/>
      <w:rPr>
        <w:strike w:val="0"/>
        <w:dstrike w:val="0"/>
      </w:rPr>
    </w:lvl>
    <w:lvl w:ilvl="1">
      <w:start w:val="1"/>
      <w:numFmt w:val="upperLetter"/>
      <w:lvlText w:val="%2."/>
      <w:lvlJc w:val="left"/>
      <w:pPr>
        <w:ind w:left="720"/>
      </w:pPr>
      <w:rPr>
        <w:strike w:val="0"/>
        <w:dstrike w:val="0"/>
      </w:rPr>
    </w:lvl>
    <w:lvl w:ilvl="2">
      <w:start w:val="1"/>
      <w:numFmt w:val="decimal"/>
      <w:lvlText w:val="%3."/>
      <w:lvlJc w:val="left"/>
      <w:pPr>
        <w:ind w:left="1440"/>
      </w:pPr>
      <w:rPr>
        <w:strike w:val="0"/>
        <w:dstrike w:val="0"/>
      </w:rPr>
    </w:lvl>
    <w:lvl w:ilvl="3">
      <w:start w:val="1"/>
      <w:numFmt w:val="lowerLetter"/>
      <w:lvlText w:val="%4)"/>
      <w:lvlJc w:val="left"/>
      <w:pPr>
        <w:ind w:left="2160"/>
      </w:pPr>
      <w:rPr>
        <w:strike w:val="0"/>
        <w:dstrike w:val="0"/>
      </w:rPr>
    </w:lvl>
    <w:lvl w:ilvl="4">
      <w:start w:val="1"/>
      <w:numFmt w:val="decimal"/>
      <w:lvlText w:val="(%5)"/>
      <w:lvlJc w:val="left"/>
      <w:pPr>
        <w:ind w:left="2880"/>
      </w:pPr>
      <w:rPr>
        <w:strike w:val="0"/>
        <w:dstrike w:val="0"/>
      </w:rPr>
    </w:lvl>
    <w:lvl w:ilvl="5">
      <w:start w:val="1"/>
      <w:numFmt w:val="lowerLetter"/>
      <w:lvlText w:val="(%6)"/>
      <w:lvlJc w:val="left"/>
      <w:pPr>
        <w:ind w:left="3600"/>
      </w:pPr>
      <w:rPr>
        <w:strike w:val="0"/>
        <w:dstrike w:val="0"/>
      </w:rPr>
    </w:lvl>
    <w:lvl w:ilvl="6">
      <w:start w:val="1"/>
      <w:numFmt w:val="lowerRoman"/>
      <w:lvlText w:val="(%7)"/>
      <w:lvlJc w:val="left"/>
      <w:pPr>
        <w:ind w:left="4320"/>
      </w:pPr>
      <w:rPr>
        <w:strike w:val="0"/>
        <w:dstrike w:val="0"/>
      </w:rPr>
    </w:lvl>
    <w:lvl w:ilvl="7">
      <w:start w:val="1"/>
      <w:numFmt w:val="lowerLetter"/>
      <w:lvlText w:val="(%8)"/>
      <w:lvlJc w:val="left"/>
      <w:pPr>
        <w:ind w:left="5040"/>
      </w:pPr>
      <w:rPr>
        <w:strike w:val="0"/>
        <w:dstrike w:val="0"/>
      </w:rPr>
    </w:lvl>
    <w:lvl w:ilvl="8">
      <w:start w:val="1"/>
      <w:numFmt w:val="lowerRoman"/>
      <w:lvlText w:val="(%9)"/>
      <w:lvlJc w:val="left"/>
      <w:pPr>
        <w:ind w:left="5760"/>
      </w:pPr>
      <w:rPr>
        <w:strike w:val="0"/>
        <w:dstrike w:val="0"/>
      </w:rPr>
    </w:lvl>
  </w:abstractNum>
  <w:abstractNum w:abstractNumId="12">
    <w:nsid w:val="236E75B3"/>
    <w:multiLevelType w:val="hybridMultilevel"/>
    <w:tmpl w:val="3A6EFD70"/>
    <w:lvl w:ilvl="0" w:tplc="FFFFFFFF">
      <w:start w:val="1"/>
      <w:numFmt w:val="bullet"/>
      <w:lvlText w:val=""/>
      <w:lvlJc w:val="left"/>
      <w:pPr>
        <w:ind w:left="360" w:hanging="360"/>
      </w:pPr>
      <w:rPr>
        <w:rFonts w:ascii="Symbol" w:hAnsi="Symbol"/>
        <w:strike w:val="0"/>
        <w:dstrike w:val="0"/>
      </w:rPr>
    </w:lvl>
    <w:lvl w:ilvl="1" w:tplc="FFFFFFFF">
      <w:start w:val="1"/>
      <w:numFmt w:val="bullet"/>
      <w:lvlText w:val="o"/>
      <w:lvlJc w:val="left"/>
      <w:pPr>
        <w:ind w:left="1080" w:hanging="360"/>
      </w:pPr>
      <w:rPr>
        <w:rFonts w:ascii="Courier New" w:hAnsi="Courier New"/>
        <w:strike w:val="0"/>
        <w:dstrike w:val="0"/>
      </w:rPr>
    </w:lvl>
    <w:lvl w:ilvl="2" w:tplc="FFFFFFFF">
      <w:start w:val="1"/>
      <w:numFmt w:val="bullet"/>
      <w:lvlText w:val=""/>
      <w:lvlJc w:val="left"/>
      <w:pPr>
        <w:ind w:left="1800" w:hanging="360"/>
      </w:pPr>
      <w:rPr>
        <w:rFonts w:ascii="Wingdings" w:hAnsi="Wingdings"/>
        <w:strike w:val="0"/>
        <w:dstrike w:val="0"/>
      </w:rPr>
    </w:lvl>
    <w:lvl w:ilvl="3" w:tplc="FFFFFFFF">
      <w:start w:val="1"/>
      <w:numFmt w:val="bullet"/>
      <w:lvlText w:val=""/>
      <w:lvlJc w:val="left"/>
      <w:pPr>
        <w:ind w:left="2520" w:hanging="360"/>
      </w:pPr>
      <w:rPr>
        <w:rFonts w:ascii="Symbol" w:hAnsi="Symbol"/>
        <w:strike w:val="0"/>
        <w:dstrike w:val="0"/>
      </w:rPr>
    </w:lvl>
    <w:lvl w:ilvl="4" w:tplc="FFFFFFFF">
      <w:start w:val="1"/>
      <w:numFmt w:val="bullet"/>
      <w:lvlText w:val="o"/>
      <w:lvlJc w:val="left"/>
      <w:pPr>
        <w:ind w:left="3240" w:hanging="360"/>
      </w:pPr>
      <w:rPr>
        <w:rFonts w:ascii="Courier New" w:hAnsi="Courier New"/>
        <w:strike w:val="0"/>
        <w:dstrike w:val="0"/>
      </w:rPr>
    </w:lvl>
    <w:lvl w:ilvl="5" w:tplc="FFFFFFFF">
      <w:start w:val="1"/>
      <w:numFmt w:val="bullet"/>
      <w:lvlText w:val=""/>
      <w:lvlJc w:val="left"/>
      <w:pPr>
        <w:ind w:left="3960" w:hanging="360"/>
      </w:pPr>
      <w:rPr>
        <w:rFonts w:ascii="Wingdings" w:hAnsi="Wingdings"/>
        <w:strike w:val="0"/>
        <w:dstrike w:val="0"/>
      </w:rPr>
    </w:lvl>
    <w:lvl w:ilvl="6" w:tplc="FFFFFFFF">
      <w:start w:val="1"/>
      <w:numFmt w:val="bullet"/>
      <w:lvlText w:val=""/>
      <w:lvlJc w:val="left"/>
      <w:pPr>
        <w:ind w:left="4680" w:hanging="360"/>
      </w:pPr>
      <w:rPr>
        <w:rFonts w:ascii="Symbol" w:hAnsi="Symbol"/>
        <w:strike w:val="0"/>
        <w:dstrike w:val="0"/>
      </w:rPr>
    </w:lvl>
    <w:lvl w:ilvl="7" w:tplc="FFFFFFFF">
      <w:start w:val="1"/>
      <w:numFmt w:val="bullet"/>
      <w:lvlText w:val="o"/>
      <w:lvlJc w:val="left"/>
      <w:pPr>
        <w:ind w:left="5400" w:hanging="360"/>
      </w:pPr>
      <w:rPr>
        <w:rFonts w:ascii="Courier New" w:hAnsi="Courier New"/>
        <w:strike w:val="0"/>
        <w:dstrike w:val="0"/>
      </w:rPr>
    </w:lvl>
    <w:lvl w:ilvl="8" w:tplc="FFFFFFFF">
      <w:start w:val="1"/>
      <w:numFmt w:val="bullet"/>
      <w:lvlText w:val=""/>
      <w:lvlJc w:val="left"/>
      <w:pPr>
        <w:ind w:left="6120" w:hanging="360"/>
      </w:pPr>
      <w:rPr>
        <w:rFonts w:ascii="Wingdings" w:hAnsi="Wingdings"/>
        <w:strike w:val="0"/>
        <w:dstrike w:val="0"/>
      </w:rPr>
    </w:lvl>
  </w:abstractNum>
  <w:abstractNum w:abstractNumId="13">
    <w:nsid w:val="24AB715F"/>
    <w:multiLevelType w:val="hybridMultilevel"/>
    <w:tmpl w:val="B85AE748"/>
    <w:name w:val="Harvard2"/>
    <w:lvl w:ilvl="0" w:tplc="FFFFFFFF">
      <w:start w:val="1"/>
      <w:numFmt w:val="bullet"/>
      <w:pStyle w:val="Heading4"/>
      <w:lvlText w:val="o"/>
      <w:lvlJc w:val="left"/>
      <w:pPr>
        <w:ind w:left="2160" w:hanging="360"/>
      </w:pPr>
      <w:rPr>
        <w:rFonts w:ascii="Courier New" w:hAnsi="Courier New"/>
        <w:strike w:val="0"/>
        <w:dstrike w:val="0"/>
      </w:rPr>
    </w:lvl>
    <w:lvl w:ilvl="1" w:tplc="FFFFFFFF">
      <w:start w:val="1"/>
      <w:numFmt w:val="lowerLetter"/>
      <w:lvlText w:val="%2."/>
      <w:lvlJc w:val="left"/>
      <w:pPr>
        <w:ind w:left="2880" w:hanging="360"/>
      </w:pPr>
      <w:rPr>
        <w:strike w:val="0"/>
        <w:dstrike w:val="0"/>
      </w:rPr>
    </w:lvl>
    <w:lvl w:ilvl="2" w:tplc="FFFFFFFF">
      <w:start w:val="1"/>
      <w:numFmt w:val="lowerRoman"/>
      <w:lvlText w:val="%3."/>
      <w:lvlJc w:val="right"/>
      <w:pPr>
        <w:ind w:left="3600" w:hanging="180"/>
      </w:pPr>
      <w:rPr>
        <w:strike w:val="0"/>
        <w:dstrike w:val="0"/>
      </w:rPr>
    </w:lvl>
    <w:lvl w:ilvl="3" w:tplc="FFFFFFFF">
      <w:start w:val="1"/>
      <w:numFmt w:val="decimal"/>
      <w:lvlText w:val="%4."/>
      <w:lvlJc w:val="left"/>
      <w:pPr>
        <w:ind w:left="4320" w:hanging="360"/>
      </w:pPr>
      <w:rPr>
        <w:strike w:val="0"/>
        <w:dstrike w:val="0"/>
      </w:rPr>
    </w:lvl>
    <w:lvl w:ilvl="4" w:tplc="FFFFFFFF">
      <w:start w:val="1"/>
      <w:numFmt w:val="lowerLetter"/>
      <w:lvlText w:val="%5."/>
      <w:lvlJc w:val="left"/>
      <w:pPr>
        <w:ind w:left="5040" w:hanging="360"/>
      </w:pPr>
      <w:rPr>
        <w:strike w:val="0"/>
        <w:dstrike w:val="0"/>
      </w:rPr>
    </w:lvl>
    <w:lvl w:ilvl="5" w:tplc="FFFFFFFF">
      <w:start w:val="1"/>
      <w:numFmt w:val="lowerRoman"/>
      <w:lvlText w:val="%6."/>
      <w:lvlJc w:val="right"/>
      <w:pPr>
        <w:ind w:left="5760" w:hanging="180"/>
      </w:pPr>
      <w:rPr>
        <w:strike w:val="0"/>
        <w:dstrike w:val="0"/>
      </w:rPr>
    </w:lvl>
    <w:lvl w:ilvl="6" w:tplc="FFFFFFFF">
      <w:start w:val="1"/>
      <w:numFmt w:val="decimal"/>
      <w:lvlText w:val="%7."/>
      <w:lvlJc w:val="left"/>
      <w:pPr>
        <w:ind w:left="6480" w:hanging="360"/>
      </w:pPr>
      <w:rPr>
        <w:strike w:val="0"/>
        <w:dstrike w:val="0"/>
      </w:rPr>
    </w:lvl>
    <w:lvl w:ilvl="7" w:tplc="FFFFFFFF">
      <w:start w:val="1"/>
      <w:numFmt w:val="lowerLetter"/>
      <w:lvlText w:val="%8."/>
      <w:lvlJc w:val="left"/>
      <w:pPr>
        <w:ind w:left="7200" w:hanging="360"/>
      </w:pPr>
      <w:rPr>
        <w:strike w:val="0"/>
        <w:dstrike w:val="0"/>
      </w:rPr>
    </w:lvl>
    <w:lvl w:ilvl="8" w:tplc="FFFFFFFF">
      <w:start w:val="1"/>
      <w:numFmt w:val="lowerRoman"/>
      <w:lvlText w:val="%9."/>
      <w:lvlJc w:val="right"/>
      <w:pPr>
        <w:ind w:left="7920" w:hanging="180"/>
      </w:pPr>
      <w:rPr>
        <w:strike w:val="0"/>
        <w:dstrike w:val="0"/>
      </w:rPr>
    </w:lvl>
  </w:abstractNum>
  <w:abstractNum w:abstractNumId="14">
    <w:nsid w:val="38613005"/>
    <w:multiLevelType w:val="multilevel"/>
    <w:tmpl w:val="BC9A070C"/>
    <w:name w:val="Outline - Traditional Harvard"/>
    <w:lvl w:ilvl="0">
      <w:start w:val="1"/>
      <w:numFmt w:val="upperRoman"/>
      <w:lvlText w:val="%1."/>
      <w:lvlJc w:val="left"/>
      <w:pPr>
        <w:tabs>
          <w:tab w:val="left" w:pos="720"/>
        </w:tabs>
        <w:ind w:left="720" w:hanging="720"/>
      </w:pPr>
      <w:rPr>
        <w:caps w:val="0"/>
        <w:strike w:val="0"/>
        <w:dstrike w:val="0"/>
        <w:color w:val="000000"/>
      </w:rPr>
    </w:lvl>
    <w:lvl w:ilvl="1">
      <w:start w:val="1"/>
      <w:numFmt w:val="upperLetter"/>
      <w:lvlText w:val="%2."/>
      <w:lvlJc w:val="left"/>
      <w:pPr>
        <w:tabs>
          <w:tab w:val="left" w:pos="1440"/>
        </w:tabs>
        <w:ind w:left="1440" w:hanging="720"/>
      </w:pPr>
      <w:rPr>
        <w:caps w:val="0"/>
        <w:strike w:val="0"/>
        <w:dstrike w:val="0"/>
        <w:color w:val="000000"/>
      </w:rPr>
    </w:lvl>
    <w:lvl w:ilvl="2">
      <w:start w:val="1"/>
      <w:numFmt w:val="decimal"/>
      <w:lvlText w:val="%3."/>
      <w:lvlJc w:val="left"/>
      <w:pPr>
        <w:tabs>
          <w:tab w:val="left" w:pos="2160"/>
        </w:tabs>
        <w:ind w:left="2160" w:hanging="720"/>
      </w:pPr>
      <w:rPr>
        <w:caps w:val="0"/>
        <w:strike w:val="0"/>
        <w:dstrike w:val="0"/>
        <w:color w:val="000000"/>
      </w:rPr>
    </w:lvl>
    <w:lvl w:ilvl="3">
      <w:start w:val="1"/>
      <w:numFmt w:val="lowerLetter"/>
      <w:lvlText w:val="%4."/>
      <w:lvlJc w:val="left"/>
      <w:pPr>
        <w:tabs>
          <w:tab w:val="left" w:pos="2880"/>
        </w:tabs>
        <w:ind w:left="2880" w:hanging="720"/>
      </w:pPr>
      <w:rPr>
        <w:caps w:val="0"/>
        <w:strike w:val="0"/>
        <w:dstrike w:val="0"/>
        <w:color w:val="000000"/>
      </w:rPr>
    </w:lvl>
    <w:lvl w:ilvl="4">
      <w:start w:val="1"/>
      <w:numFmt w:val="lowerRoman"/>
      <w:lvlText w:val="%5."/>
      <w:lvlJc w:val="left"/>
      <w:pPr>
        <w:tabs>
          <w:tab w:val="left" w:pos="3600"/>
        </w:tabs>
        <w:ind w:left="3600" w:hanging="720"/>
      </w:pPr>
      <w:rPr>
        <w:caps w:val="0"/>
        <w:strike w:val="0"/>
        <w:dstrike w:val="0"/>
        <w:color w:val="000000"/>
      </w:rPr>
    </w:lvl>
    <w:lvl w:ilvl="5">
      <w:start w:val="1"/>
      <w:numFmt w:val="lowerLetter"/>
      <w:lvlText w:val="(%6)"/>
      <w:lvlJc w:val="left"/>
      <w:pPr>
        <w:tabs>
          <w:tab w:val="left" w:pos="4320"/>
        </w:tabs>
        <w:ind w:left="4320" w:hanging="720"/>
      </w:pPr>
      <w:rPr>
        <w:caps w:val="0"/>
        <w:strike w:val="0"/>
        <w:dstrike w:val="0"/>
        <w:color w:val="000000"/>
      </w:rPr>
    </w:lvl>
    <w:lvl w:ilvl="6">
      <w:start w:val="1"/>
      <w:numFmt w:val="decimal"/>
      <w:lvlText w:val="(%7)"/>
      <w:lvlJc w:val="left"/>
      <w:pPr>
        <w:tabs>
          <w:tab w:val="left" w:pos="5040"/>
        </w:tabs>
        <w:ind w:left="5040" w:hanging="720"/>
      </w:pPr>
      <w:rPr>
        <w:caps w:val="0"/>
        <w:strike w:val="0"/>
        <w:dstrike w:val="0"/>
        <w:color w:val="000000"/>
      </w:rPr>
    </w:lvl>
    <w:lvl w:ilvl="7">
      <w:start w:val="1"/>
      <w:numFmt w:val="lowerRoman"/>
      <w:lvlText w:val="%8)"/>
      <w:lvlJc w:val="left"/>
      <w:pPr>
        <w:tabs>
          <w:tab w:val="left" w:pos="5760"/>
        </w:tabs>
        <w:ind w:left="5760" w:hanging="720"/>
      </w:pPr>
      <w:rPr>
        <w:caps w:val="0"/>
        <w:strike w:val="0"/>
        <w:dstrike w:val="0"/>
        <w:color w:val="000000"/>
      </w:rPr>
    </w:lvl>
    <w:lvl w:ilvl="8">
      <w:start w:val="1"/>
      <w:numFmt w:val="lowerLetter"/>
      <w:lvlText w:val="%9)"/>
      <w:lvlJc w:val="left"/>
      <w:pPr>
        <w:tabs>
          <w:tab w:val="left" w:pos="6480"/>
        </w:tabs>
        <w:ind w:left="6480" w:hanging="720"/>
      </w:pPr>
      <w:rPr>
        <w:caps w:val="0"/>
        <w:strike w:val="0"/>
        <w:dstrike w:val="0"/>
        <w:color w:val="000000"/>
      </w:rPr>
    </w:lvl>
  </w:abstractNum>
  <w:abstractNum w:abstractNumId="15">
    <w:nsid w:val="3F2951D7"/>
    <w:multiLevelType w:val="hybridMultilevel"/>
    <w:tmpl w:val="BB1C9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B81E2E"/>
    <w:multiLevelType w:val="hybridMultilevel"/>
    <w:tmpl w:val="868E7378"/>
    <w:lvl w:ilvl="0" w:tplc="FFFFFFFF">
      <w:numFmt w:val="bullet"/>
      <w:lvlText w:val="-"/>
      <w:lvlJc w:val="left"/>
      <w:pPr>
        <w:ind w:left="720" w:hanging="360"/>
      </w:pPr>
      <w:rPr>
        <w:rFonts w:ascii="Times New Roman" w:eastAsia="Times New Roman" w:hAnsi="Times New Roman"/>
        <w:strike w:val="0"/>
        <w:dstrike w:val="0"/>
      </w:rPr>
    </w:lvl>
    <w:lvl w:ilvl="1" w:tplc="FFFFFFFF">
      <w:start w:val="1"/>
      <w:numFmt w:val="bullet"/>
      <w:lvlText w:val="o"/>
      <w:lvlJc w:val="left"/>
      <w:pPr>
        <w:ind w:left="1440" w:hanging="360"/>
      </w:pPr>
      <w:rPr>
        <w:rFonts w:ascii="Courier New" w:hAnsi="Courier New"/>
        <w:strike w:val="0"/>
        <w:dstrike w:val="0"/>
      </w:rPr>
    </w:lvl>
    <w:lvl w:ilvl="2" w:tplc="FFFFFFFF">
      <w:start w:val="1"/>
      <w:numFmt w:val="bullet"/>
      <w:lvlText w:val=""/>
      <w:lvlJc w:val="left"/>
      <w:pPr>
        <w:ind w:left="2160" w:hanging="360"/>
      </w:pPr>
      <w:rPr>
        <w:rFonts w:ascii="Wingdings" w:hAnsi="Wingdings"/>
        <w:strike w:val="0"/>
        <w:dstrike w:val="0"/>
      </w:rPr>
    </w:lvl>
    <w:lvl w:ilvl="3" w:tplc="FFFFFFFF">
      <w:start w:val="1"/>
      <w:numFmt w:val="bullet"/>
      <w:lvlText w:val=""/>
      <w:lvlJc w:val="left"/>
      <w:pPr>
        <w:ind w:left="2880" w:hanging="360"/>
      </w:pPr>
      <w:rPr>
        <w:rFonts w:ascii="Symbol" w:hAnsi="Symbol"/>
        <w:strike w:val="0"/>
        <w:dstrike w:val="0"/>
      </w:rPr>
    </w:lvl>
    <w:lvl w:ilvl="4" w:tplc="FFFFFFFF">
      <w:start w:val="1"/>
      <w:numFmt w:val="bullet"/>
      <w:lvlText w:val="o"/>
      <w:lvlJc w:val="left"/>
      <w:pPr>
        <w:ind w:left="3600" w:hanging="360"/>
      </w:pPr>
      <w:rPr>
        <w:rFonts w:ascii="Courier New" w:hAnsi="Courier New"/>
        <w:strike w:val="0"/>
        <w:dstrike w:val="0"/>
      </w:rPr>
    </w:lvl>
    <w:lvl w:ilvl="5" w:tplc="FFFFFFFF">
      <w:start w:val="1"/>
      <w:numFmt w:val="bullet"/>
      <w:lvlText w:val=""/>
      <w:lvlJc w:val="left"/>
      <w:pPr>
        <w:ind w:left="4320" w:hanging="360"/>
      </w:pPr>
      <w:rPr>
        <w:rFonts w:ascii="Wingdings" w:hAnsi="Wingdings"/>
        <w:strike w:val="0"/>
        <w:dstrike w:val="0"/>
      </w:rPr>
    </w:lvl>
    <w:lvl w:ilvl="6" w:tplc="FFFFFFFF">
      <w:start w:val="1"/>
      <w:numFmt w:val="bullet"/>
      <w:lvlText w:val=""/>
      <w:lvlJc w:val="left"/>
      <w:pPr>
        <w:ind w:left="5040" w:hanging="360"/>
      </w:pPr>
      <w:rPr>
        <w:rFonts w:ascii="Symbol" w:hAnsi="Symbol"/>
        <w:strike w:val="0"/>
        <w:dstrike w:val="0"/>
      </w:rPr>
    </w:lvl>
    <w:lvl w:ilvl="7" w:tplc="FFFFFFFF">
      <w:start w:val="1"/>
      <w:numFmt w:val="bullet"/>
      <w:lvlText w:val="o"/>
      <w:lvlJc w:val="left"/>
      <w:pPr>
        <w:ind w:left="5760" w:hanging="360"/>
      </w:pPr>
      <w:rPr>
        <w:rFonts w:ascii="Courier New" w:hAnsi="Courier New"/>
        <w:strike w:val="0"/>
        <w:dstrike w:val="0"/>
      </w:rPr>
    </w:lvl>
    <w:lvl w:ilvl="8" w:tplc="FFFFFFFF">
      <w:start w:val="1"/>
      <w:numFmt w:val="bullet"/>
      <w:lvlText w:val=""/>
      <w:lvlJc w:val="left"/>
      <w:pPr>
        <w:ind w:left="6480" w:hanging="360"/>
      </w:pPr>
      <w:rPr>
        <w:rFonts w:ascii="Wingdings" w:hAnsi="Wingdings"/>
        <w:strike w:val="0"/>
        <w:dstrike w:val="0"/>
      </w:rPr>
    </w:lvl>
  </w:abstractNum>
  <w:abstractNum w:abstractNumId="17">
    <w:nsid w:val="4B966E95"/>
    <w:multiLevelType w:val="hybridMultilevel"/>
    <w:tmpl w:val="936AD8D2"/>
    <w:lvl w:ilvl="0" w:tplc="FFFFFFFF">
      <w:start w:val="1"/>
      <w:numFmt w:val="decimal"/>
      <w:pStyle w:val="NumberedParagraph"/>
      <w:lvlText w:val="%1."/>
      <w:lvlJc w:val="left"/>
      <w:pPr>
        <w:ind w:left="1770" w:hanging="1050"/>
      </w:pPr>
      <w:rPr>
        <w:strike w:val="0"/>
        <w:dstrike w:val="0"/>
      </w:rPr>
    </w:lvl>
    <w:lvl w:ilvl="1" w:tplc="FFFFFFFF">
      <w:start w:val="1"/>
      <w:numFmt w:val="lowerLetter"/>
      <w:lvlText w:val="%2."/>
      <w:lvlJc w:val="left"/>
      <w:pPr>
        <w:ind w:left="1800" w:hanging="360"/>
      </w:pPr>
      <w:rPr>
        <w:strike w:val="0"/>
        <w:dstrike w:val="0"/>
      </w:rPr>
    </w:lvl>
    <w:lvl w:ilvl="2" w:tplc="FFFFFFFF">
      <w:start w:val="1"/>
      <w:numFmt w:val="lowerRoman"/>
      <w:lvlText w:val="%3."/>
      <w:lvlJc w:val="right"/>
      <w:pPr>
        <w:ind w:left="2520" w:hanging="180"/>
      </w:pPr>
      <w:rPr>
        <w:strike w:val="0"/>
        <w:dstrike w:val="0"/>
      </w:rPr>
    </w:lvl>
    <w:lvl w:ilvl="3" w:tplc="FFFFFFFF">
      <w:start w:val="1"/>
      <w:numFmt w:val="decimal"/>
      <w:lvlText w:val="%4."/>
      <w:lvlJc w:val="left"/>
      <w:pPr>
        <w:ind w:left="3240" w:hanging="360"/>
      </w:pPr>
      <w:rPr>
        <w:strike w:val="0"/>
        <w:dstrike w:val="0"/>
      </w:rPr>
    </w:lvl>
    <w:lvl w:ilvl="4" w:tplc="FFFFFFFF">
      <w:start w:val="1"/>
      <w:numFmt w:val="lowerLetter"/>
      <w:lvlText w:val="%5."/>
      <w:lvlJc w:val="left"/>
      <w:pPr>
        <w:ind w:left="3960" w:hanging="360"/>
      </w:pPr>
      <w:rPr>
        <w:strike w:val="0"/>
        <w:dstrike w:val="0"/>
      </w:rPr>
    </w:lvl>
    <w:lvl w:ilvl="5" w:tplc="FFFFFFFF">
      <w:start w:val="1"/>
      <w:numFmt w:val="lowerRoman"/>
      <w:lvlText w:val="%6."/>
      <w:lvlJc w:val="right"/>
      <w:pPr>
        <w:ind w:left="4680" w:hanging="180"/>
      </w:pPr>
      <w:rPr>
        <w:strike w:val="0"/>
        <w:dstrike w:val="0"/>
      </w:rPr>
    </w:lvl>
    <w:lvl w:ilvl="6" w:tplc="FFFFFFFF">
      <w:start w:val="1"/>
      <w:numFmt w:val="decimal"/>
      <w:lvlText w:val="%7."/>
      <w:lvlJc w:val="left"/>
      <w:pPr>
        <w:ind w:left="5400" w:hanging="360"/>
      </w:pPr>
      <w:rPr>
        <w:strike w:val="0"/>
        <w:dstrike w:val="0"/>
      </w:rPr>
    </w:lvl>
    <w:lvl w:ilvl="7" w:tplc="FFFFFFFF">
      <w:start w:val="1"/>
      <w:numFmt w:val="lowerLetter"/>
      <w:lvlText w:val="%8."/>
      <w:lvlJc w:val="left"/>
      <w:pPr>
        <w:ind w:left="6120" w:hanging="360"/>
      </w:pPr>
      <w:rPr>
        <w:strike w:val="0"/>
        <w:dstrike w:val="0"/>
      </w:rPr>
    </w:lvl>
    <w:lvl w:ilvl="8" w:tplc="FFFFFFFF">
      <w:start w:val="1"/>
      <w:numFmt w:val="lowerRoman"/>
      <w:lvlText w:val="%9."/>
      <w:lvlJc w:val="right"/>
      <w:pPr>
        <w:ind w:left="6840" w:hanging="180"/>
      </w:pPr>
      <w:rPr>
        <w:strike w:val="0"/>
        <w:dstrike w:val="0"/>
      </w:rPr>
    </w:lvl>
  </w:abstractNum>
  <w:abstractNum w:abstractNumId="18">
    <w:nsid w:val="569C6654"/>
    <w:multiLevelType w:val="multilevel"/>
    <w:tmpl w:val="940CF6A2"/>
    <w:name w:val="Harvard"/>
    <w:lvl w:ilvl="0">
      <w:start w:val="1"/>
      <w:numFmt w:val="none"/>
      <w:pStyle w:val="Heading1"/>
      <w:lvlText w:val="Question:"/>
      <w:lvlJc w:val="left"/>
      <w:pPr>
        <w:tabs>
          <w:tab w:val="left" w:pos="720"/>
        </w:tabs>
      </w:pPr>
      <w:rPr>
        <w:b/>
        <w:i w:val="0"/>
        <w:caps w:val="0"/>
        <w:strike w:val="0"/>
        <w:dstrike w:val="0"/>
        <w:color w:val="010000"/>
      </w:rPr>
    </w:lvl>
    <w:lvl w:ilvl="1">
      <w:start w:val="1"/>
      <w:numFmt w:val="none"/>
      <w:pStyle w:val="Heading2"/>
      <w:lvlText w:val=""/>
      <w:lvlJc w:val="left"/>
      <w:pPr>
        <w:tabs>
          <w:tab w:val="left" w:pos="1440"/>
        </w:tabs>
        <w:ind w:left="720"/>
      </w:pPr>
      <w:rPr>
        <w:b w:val="0"/>
        <w:i w:val="0"/>
        <w:caps w:val="0"/>
        <w:strike w:val="0"/>
        <w:dstrike w:val="0"/>
        <w:color w:val="1F497D"/>
      </w:rPr>
    </w:lvl>
    <w:lvl w:ilvl="2">
      <w:start w:val="1"/>
      <w:numFmt w:val="bullet"/>
      <w:pStyle w:val="Heading3"/>
      <w:lvlText w:val=""/>
      <w:lvlJc w:val="left"/>
      <w:pPr>
        <w:tabs>
          <w:tab w:val="left" w:pos="1440"/>
        </w:tabs>
        <w:ind w:left="1440" w:hanging="720"/>
      </w:pPr>
      <w:rPr>
        <w:rFonts w:ascii="Symbol" w:hAnsi="Symbol"/>
        <w:b w:val="0"/>
        <w:i w:val="0"/>
        <w:caps w:val="0"/>
        <w:strike w:val="0"/>
        <w:dstrike w:val="0"/>
        <w:color w:val="1F497D"/>
      </w:rPr>
    </w:lvl>
    <w:lvl w:ilvl="3">
      <w:start w:val="1"/>
      <w:numFmt w:val="bullet"/>
      <w:lvlText w:val=""/>
      <w:lvlJc w:val="left"/>
      <w:pPr>
        <w:tabs>
          <w:tab w:val="left" w:pos="2160"/>
        </w:tabs>
        <w:ind w:left="1440"/>
      </w:pPr>
      <w:rPr>
        <w:rFonts w:ascii="Symbol" w:hAnsi="Symbol"/>
        <w:b w:val="0"/>
        <w:i w:val="0"/>
        <w:caps w:val="0"/>
        <w:strike w:val="0"/>
        <w:dstrike w:val="0"/>
        <w:color w:val="1F497D"/>
      </w:rPr>
    </w:lvl>
    <w:lvl w:ilvl="4">
      <w:start w:val="1"/>
      <w:numFmt w:val="bullet"/>
      <w:pStyle w:val="Heading5"/>
      <w:lvlText w:val=""/>
      <w:lvlJc w:val="left"/>
      <w:pPr>
        <w:tabs>
          <w:tab w:val="left" w:pos="2880"/>
        </w:tabs>
        <w:ind w:left="2160"/>
      </w:pPr>
      <w:rPr>
        <w:rFonts w:ascii="Symbol" w:hAnsi="Symbol"/>
        <w:b w:val="0"/>
        <w:i w:val="0"/>
        <w:caps w:val="0"/>
        <w:strike w:val="0"/>
        <w:dstrike w:val="0"/>
        <w:color w:val="1F497D"/>
      </w:rPr>
    </w:lvl>
    <w:lvl w:ilvl="5">
      <w:start w:val="1"/>
      <w:numFmt w:val="bullet"/>
      <w:pStyle w:val="Heading6"/>
      <w:lvlText w:val=""/>
      <w:lvlJc w:val="left"/>
      <w:pPr>
        <w:tabs>
          <w:tab w:val="left" w:pos="3600"/>
        </w:tabs>
        <w:ind w:left="2880"/>
      </w:pPr>
      <w:rPr>
        <w:rFonts w:ascii="Symbol" w:hAnsi="Symbol"/>
        <w:b w:val="0"/>
        <w:i w:val="0"/>
        <w:caps w:val="0"/>
        <w:strike w:val="0"/>
        <w:dstrike w:val="0"/>
        <w:color w:val="1F497D"/>
      </w:rPr>
    </w:lvl>
    <w:lvl w:ilvl="6">
      <w:start w:val="1"/>
      <w:numFmt w:val="decimal"/>
      <w:pStyle w:val="Heading7"/>
      <w:lvlText w:val="(%7)"/>
      <w:lvlJc w:val="left"/>
      <w:pPr>
        <w:tabs>
          <w:tab w:val="left" w:pos="5040"/>
        </w:tabs>
        <w:ind w:left="4320"/>
      </w:pPr>
      <w:rPr>
        <w:b w:val="0"/>
        <w:i w:val="0"/>
        <w:caps w:val="0"/>
        <w:strike w:val="0"/>
        <w:dstrike w:val="0"/>
        <w:color w:val="010000"/>
      </w:rPr>
    </w:lvl>
    <w:lvl w:ilvl="7">
      <w:start w:val="1"/>
      <w:numFmt w:val="lowerRoman"/>
      <w:pStyle w:val="Heading8"/>
      <w:lvlText w:val="%8)"/>
      <w:lvlJc w:val="left"/>
      <w:pPr>
        <w:tabs>
          <w:tab w:val="left" w:pos="5760"/>
        </w:tabs>
        <w:ind w:left="5040"/>
      </w:pPr>
      <w:rPr>
        <w:b w:val="0"/>
        <w:i w:val="0"/>
        <w:caps w:val="0"/>
        <w:strike w:val="0"/>
        <w:dstrike w:val="0"/>
        <w:color w:val="010000"/>
      </w:rPr>
    </w:lvl>
    <w:lvl w:ilvl="8">
      <w:start w:val="1"/>
      <w:numFmt w:val="lowerLetter"/>
      <w:pStyle w:val="Heading9"/>
      <w:lvlText w:val="%9)"/>
      <w:lvlJc w:val="left"/>
      <w:pPr>
        <w:tabs>
          <w:tab w:val="left" w:pos="6480"/>
        </w:tabs>
        <w:ind w:left="5760"/>
      </w:pPr>
      <w:rPr>
        <w:b w:val="0"/>
        <w:i w:val="0"/>
        <w:caps w:val="0"/>
        <w:strike w:val="0"/>
        <w:dstrike w:val="0"/>
        <w:color w:val="010000"/>
      </w:rPr>
    </w:lvl>
  </w:abstractNum>
  <w:abstractNum w:abstractNumId="19">
    <w:nsid w:val="5DF0115D"/>
    <w:multiLevelType w:val="hybridMultilevel"/>
    <w:tmpl w:val="C26084FE"/>
    <w:lvl w:ilvl="0" w:tplc="FFFFFFFF">
      <w:start w:val="1"/>
      <w:numFmt w:val="bullet"/>
      <w:lvlText w:val=""/>
      <w:lvlJc w:val="left"/>
      <w:pPr>
        <w:ind w:left="720" w:hanging="360"/>
      </w:pPr>
      <w:rPr>
        <w:rFonts w:ascii="Symbol" w:hAnsi="Symbol"/>
        <w:strike w:val="0"/>
        <w:dstrike w:val="0"/>
      </w:rPr>
    </w:lvl>
    <w:lvl w:ilvl="1" w:tplc="FFFFFFFF">
      <w:start w:val="1"/>
      <w:numFmt w:val="bullet"/>
      <w:lvlText w:val="o"/>
      <w:lvlJc w:val="left"/>
      <w:pPr>
        <w:ind w:left="1440" w:hanging="360"/>
      </w:pPr>
      <w:rPr>
        <w:rFonts w:ascii="Courier New" w:hAnsi="Courier New"/>
        <w:strike w:val="0"/>
        <w:dstrike w:val="0"/>
      </w:rPr>
    </w:lvl>
    <w:lvl w:ilvl="2" w:tplc="FFFFFFFF">
      <w:start w:val="1"/>
      <w:numFmt w:val="bullet"/>
      <w:lvlText w:val=""/>
      <w:lvlJc w:val="left"/>
      <w:pPr>
        <w:ind w:left="2160" w:hanging="360"/>
      </w:pPr>
      <w:rPr>
        <w:rFonts w:ascii="Wingdings" w:hAnsi="Wingdings"/>
        <w:strike w:val="0"/>
        <w:dstrike w:val="0"/>
      </w:rPr>
    </w:lvl>
    <w:lvl w:ilvl="3" w:tplc="FFFFFFFF">
      <w:start w:val="1"/>
      <w:numFmt w:val="bullet"/>
      <w:lvlText w:val=""/>
      <w:lvlJc w:val="left"/>
      <w:pPr>
        <w:ind w:left="2880" w:hanging="360"/>
      </w:pPr>
      <w:rPr>
        <w:rFonts w:ascii="Symbol" w:hAnsi="Symbol"/>
        <w:strike w:val="0"/>
        <w:dstrike w:val="0"/>
      </w:rPr>
    </w:lvl>
    <w:lvl w:ilvl="4" w:tplc="FFFFFFFF">
      <w:start w:val="1"/>
      <w:numFmt w:val="bullet"/>
      <w:lvlText w:val="o"/>
      <w:lvlJc w:val="left"/>
      <w:pPr>
        <w:ind w:left="3600" w:hanging="360"/>
      </w:pPr>
      <w:rPr>
        <w:rFonts w:ascii="Courier New" w:hAnsi="Courier New"/>
        <w:strike w:val="0"/>
        <w:dstrike w:val="0"/>
      </w:rPr>
    </w:lvl>
    <w:lvl w:ilvl="5" w:tplc="FFFFFFFF">
      <w:start w:val="1"/>
      <w:numFmt w:val="bullet"/>
      <w:lvlText w:val=""/>
      <w:lvlJc w:val="left"/>
      <w:pPr>
        <w:ind w:left="4320" w:hanging="360"/>
      </w:pPr>
      <w:rPr>
        <w:rFonts w:ascii="Wingdings" w:hAnsi="Wingdings"/>
        <w:strike w:val="0"/>
        <w:dstrike w:val="0"/>
      </w:rPr>
    </w:lvl>
    <w:lvl w:ilvl="6" w:tplc="FFFFFFFF">
      <w:start w:val="1"/>
      <w:numFmt w:val="bullet"/>
      <w:lvlText w:val=""/>
      <w:lvlJc w:val="left"/>
      <w:pPr>
        <w:ind w:left="5040" w:hanging="360"/>
      </w:pPr>
      <w:rPr>
        <w:rFonts w:ascii="Symbol" w:hAnsi="Symbol"/>
        <w:strike w:val="0"/>
        <w:dstrike w:val="0"/>
      </w:rPr>
    </w:lvl>
    <w:lvl w:ilvl="7" w:tplc="FFFFFFFF">
      <w:start w:val="1"/>
      <w:numFmt w:val="bullet"/>
      <w:lvlText w:val="o"/>
      <w:lvlJc w:val="left"/>
      <w:pPr>
        <w:ind w:left="5760" w:hanging="360"/>
      </w:pPr>
      <w:rPr>
        <w:rFonts w:ascii="Courier New" w:hAnsi="Courier New"/>
        <w:strike w:val="0"/>
        <w:dstrike w:val="0"/>
      </w:rPr>
    </w:lvl>
    <w:lvl w:ilvl="8" w:tplc="FFFFFFFF">
      <w:start w:val="1"/>
      <w:numFmt w:val="bullet"/>
      <w:lvlText w:val=""/>
      <w:lvlJc w:val="left"/>
      <w:pPr>
        <w:ind w:left="6480" w:hanging="360"/>
      </w:pPr>
      <w:rPr>
        <w:rFonts w:ascii="Wingdings" w:hAnsi="Wingdings"/>
        <w:strike w:val="0"/>
        <w:dstrike w:val="0"/>
      </w:rPr>
    </w:lvl>
  </w:abstractNum>
  <w:abstractNum w:abstractNumId="20">
    <w:nsid w:val="60FE2954"/>
    <w:multiLevelType w:val="hybridMultilevel"/>
    <w:tmpl w:val="4B00D71A"/>
    <w:lvl w:ilvl="0" w:tplc="FFFFFFFF">
      <w:start w:val="1"/>
      <w:numFmt w:val="decimal"/>
      <w:lvlText w:val="%1."/>
      <w:lvlJc w:val="left"/>
      <w:pPr>
        <w:ind w:left="1540" w:hanging="360"/>
      </w:pPr>
      <w:rPr>
        <w:strike w:val="0"/>
        <w:dstrike w:val="0"/>
      </w:rPr>
    </w:lvl>
    <w:lvl w:ilvl="1" w:tplc="FFFFFFFF">
      <w:start w:val="1"/>
      <w:numFmt w:val="lowerLetter"/>
      <w:lvlText w:val="%2."/>
      <w:lvlJc w:val="left"/>
      <w:pPr>
        <w:ind w:left="2260" w:hanging="360"/>
      </w:pPr>
      <w:rPr>
        <w:strike w:val="0"/>
        <w:dstrike w:val="0"/>
      </w:rPr>
    </w:lvl>
    <w:lvl w:ilvl="2" w:tplc="FFFFFFFF">
      <w:start w:val="1"/>
      <w:numFmt w:val="lowerRoman"/>
      <w:lvlText w:val="%3."/>
      <w:lvlJc w:val="right"/>
      <w:pPr>
        <w:ind w:left="2980" w:hanging="180"/>
      </w:pPr>
      <w:rPr>
        <w:strike w:val="0"/>
        <w:dstrike w:val="0"/>
      </w:rPr>
    </w:lvl>
    <w:lvl w:ilvl="3" w:tplc="FFFFFFFF">
      <w:start w:val="1"/>
      <w:numFmt w:val="decimal"/>
      <w:lvlText w:val="%4."/>
      <w:lvlJc w:val="left"/>
      <w:pPr>
        <w:ind w:left="3700" w:hanging="360"/>
      </w:pPr>
      <w:rPr>
        <w:strike w:val="0"/>
        <w:dstrike w:val="0"/>
      </w:rPr>
    </w:lvl>
    <w:lvl w:ilvl="4" w:tplc="FFFFFFFF">
      <w:start w:val="1"/>
      <w:numFmt w:val="lowerLetter"/>
      <w:lvlText w:val="%5."/>
      <w:lvlJc w:val="left"/>
      <w:pPr>
        <w:ind w:left="4420" w:hanging="360"/>
      </w:pPr>
      <w:rPr>
        <w:strike w:val="0"/>
        <w:dstrike w:val="0"/>
      </w:rPr>
    </w:lvl>
    <w:lvl w:ilvl="5" w:tplc="FFFFFFFF">
      <w:start w:val="1"/>
      <w:numFmt w:val="lowerRoman"/>
      <w:lvlText w:val="%6."/>
      <w:lvlJc w:val="right"/>
      <w:pPr>
        <w:ind w:left="5140" w:hanging="180"/>
      </w:pPr>
      <w:rPr>
        <w:strike w:val="0"/>
        <w:dstrike w:val="0"/>
      </w:rPr>
    </w:lvl>
    <w:lvl w:ilvl="6" w:tplc="FFFFFFFF">
      <w:start w:val="1"/>
      <w:numFmt w:val="decimal"/>
      <w:lvlText w:val="%7."/>
      <w:lvlJc w:val="left"/>
      <w:pPr>
        <w:ind w:left="5860" w:hanging="360"/>
      </w:pPr>
      <w:rPr>
        <w:strike w:val="0"/>
        <w:dstrike w:val="0"/>
      </w:rPr>
    </w:lvl>
    <w:lvl w:ilvl="7" w:tplc="FFFFFFFF">
      <w:start w:val="1"/>
      <w:numFmt w:val="lowerLetter"/>
      <w:lvlText w:val="%8."/>
      <w:lvlJc w:val="left"/>
      <w:pPr>
        <w:ind w:left="6580" w:hanging="360"/>
      </w:pPr>
      <w:rPr>
        <w:strike w:val="0"/>
        <w:dstrike w:val="0"/>
      </w:rPr>
    </w:lvl>
    <w:lvl w:ilvl="8" w:tplc="FFFFFFFF">
      <w:start w:val="1"/>
      <w:numFmt w:val="lowerRoman"/>
      <w:lvlText w:val="%9."/>
      <w:lvlJc w:val="right"/>
      <w:pPr>
        <w:ind w:left="7300" w:hanging="180"/>
      </w:pPr>
      <w:rPr>
        <w:strike w:val="0"/>
        <w:dstrike w:val="0"/>
      </w:rPr>
    </w:lvl>
  </w:abstractNum>
  <w:abstractNum w:abstractNumId="21">
    <w:nsid w:val="619D10BA"/>
    <w:multiLevelType w:val="hybridMultilevel"/>
    <w:tmpl w:val="CB24B3AE"/>
    <w:lvl w:ilvl="0" w:tplc="FFFFFFFF">
      <w:start w:val="1"/>
      <w:numFmt w:val="bullet"/>
      <w:lvlText w:val=""/>
      <w:lvlJc w:val="left"/>
      <w:pPr>
        <w:ind w:left="1440" w:hanging="360"/>
      </w:pPr>
      <w:rPr>
        <w:rFonts w:ascii="Symbol" w:hAnsi="Symbol"/>
        <w:strike w:val="0"/>
        <w:dstrike w:val="0"/>
      </w:rPr>
    </w:lvl>
    <w:lvl w:ilvl="1" w:tplc="FFFFFFFF">
      <w:start w:val="1"/>
      <w:numFmt w:val="bullet"/>
      <w:lvlText w:val="o"/>
      <w:lvlJc w:val="left"/>
      <w:pPr>
        <w:ind w:left="2160" w:hanging="360"/>
      </w:pPr>
      <w:rPr>
        <w:rFonts w:ascii="Courier New" w:hAnsi="Courier New"/>
        <w:strike w:val="0"/>
        <w:dstrike w:val="0"/>
      </w:rPr>
    </w:lvl>
    <w:lvl w:ilvl="2" w:tplc="FFFFFFFF">
      <w:start w:val="1"/>
      <w:numFmt w:val="bullet"/>
      <w:lvlText w:val=""/>
      <w:lvlJc w:val="left"/>
      <w:pPr>
        <w:ind w:left="2880" w:hanging="360"/>
      </w:pPr>
      <w:rPr>
        <w:rFonts w:ascii="Wingdings" w:hAnsi="Wingdings"/>
        <w:strike w:val="0"/>
        <w:dstrike w:val="0"/>
      </w:rPr>
    </w:lvl>
    <w:lvl w:ilvl="3" w:tplc="FFFFFFFF">
      <w:start w:val="1"/>
      <w:numFmt w:val="bullet"/>
      <w:lvlText w:val=""/>
      <w:lvlJc w:val="left"/>
      <w:pPr>
        <w:ind w:left="3600" w:hanging="360"/>
      </w:pPr>
      <w:rPr>
        <w:rFonts w:ascii="Symbol" w:hAnsi="Symbol"/>
        <w:strike w:val="0"/>
        <w:dstrike w:val="0"/>
      </w:rPr>
    </w:lvl>
    <w:lvl w:ilvl="4" w:tplc="FFFFFFFF">
      <w:start w:val="1"/>
      <w:numFmt w:val="bullet"/>
      <w:lvlText w:val="o"/>
      <w:lvlJc w:val="left"/>
      <w:pPr>
        <w:ind w:left="4320" w:hanging="360"/>
      </w:pPr>
      <w:rPr>
        <w:rFonts w:ascii="Courier New" w:hAnsi="Courier New"/>
        <w:strike w:val="0"/>
        <w:dstrike w:val="0"/>
      </w:rPr>
    </w:lvl>
    <w:lvl w:ilvl="5" w:tplc="FFFFFFFF">
      <w:start w:val="1"/>
      <w:numFmt w:val="bullet"/>
      <w:lvlText w:val=""/>
      <w:lvlJc w:val="left"/>
      <w:pPr>
        <w:ind w:left="5040" w:hanging="360"/>
      </w:pPr>
      <w:rPr>
        <w:rFonts w:ascii="Wingdings" w:hAnsi="Wingdings"/>
        <w:strike w:val="0"/>
        <w:dstrike w:val="0"/>
      </w:rPr>
    </w:lvl>
    <w:lvl w:ilvl="6" w:tplc="FFFFFFFF">
      <w:start w:val="1"/>
      <w:numFmt w:val="bullet"/>
      <w:lvlText w:val=""/>
      <w:lvlJc w:val="left"/>
      <w:pPr>
        <w:ind w:left="5760" w:hanging="360"/>
      </w:pPr>
      <w:rPr>
        <w:rFonts w:ascii="Symbol" w:hAnsi="Symbol"/>
        <w:strike w:val="0"/>
        <w:dstrike w:val="0"/>
      </w:rPr>
    </w:lvl>
    <w:lvl w:ilvl="7" w:tplc="FFFFFFFF">
      <w:start w:val="1"/>
      <w:numFmt w:val="bullet"/>
      <w:lvlText w:val="o"/>
      <w:lvlJc w:val="left"/>
      <w:pPr>
        <w:ind w:left="6480" w:hanging="360"/>
      </w:pPr>
      <w:rPr>
        <w:rFonts w:ascii="Courier New" w:hAnsi="Courier New"/>
        <w:strike w:val="0"/>
        <w:dstrike w:val="0"/>
      </w:rPr>
    </w:lvl>
    <w:lvl w:ilvl="8" w:tplc="FFFFFFFF">
      <w:start w:val="1"/>
      <w:numFmt w:val="bullet"/>
      <w:lvlText w:val=""/>
      <w:lvlJc w:val="left"/>
      <w:pPr>
        <w:ind w:left="7200" w:hanging="360"/>
      </w:pPr>
      <w:rPr>
        <w:rFonts w:ascii="Wingdings" w:hAnsi="Wingdings"/>
        <w:strike w:val="0"/>
        <w:dstrike w:val="0"/>
      </w:rPr>
    </w:lvl>
  </w:abstractNum>
  <w:abstractNum w:abstractNumId="22">
    <w:nsid w:val="693866C4"/>
    <w:multiLevelType w:val="multilevel"/>
    <w:tmpl w:val="A0F8C284"/>
    <w:lvl w:ilvl="0">
      <w:start w:val="1"/>
      <w:numFmt w:val="none"/>
      <w:lvlText w:val="Question:"/>
      <w:lvlJc w:val="left"/>
      <w:rPr>
        <w:b/>
        <w:i w:val="0"/>
        <w:strike w:val="0"/>
        <w:dstrike w:val="0"/>
      </w:rPr>
    </w:lvl>
    <w:lvl w:ilvl="1">
      <w:start w:val="1"/>
      <w:numFmt w:val="lowerLetter"/>
      <w:lvlText w:val="%2)"/>
      <w:lvlJc w:val="left"/>
      <w:rPr>
        <w:strike w:val="0"/>
        <w:dstrike w:val="0"/>
      </w:rPr>
    </w:lvl>
    <w:lvl w:ilvl="2">
      <w:start w:val="1"/>
      <w:numFmt w:val="lowerRoman"/>
      <w:lvlText w:val="%3)"/>
      <w:lvlJc w:val="left"/>
      <w:rPr>
        <w:strike w:val="0"/>
        <w:dstrike w:val="0"/>
      </w:rPr>
    </w:lvl>
    <w:lvl w:ilvl="3">
      <w:start w:val="1"/>
      <w:numFmt w:val="decimal"/>
      <w:lvlText w:val="(%4)"/>
      <w:lvlJc w:val="left"/>
      <w:rPr>
        <w:strike w:val="0"/>
        <w:dstrike w:val="0"/>
      </w:rPr>
    </w:lvl>
    <w:lvl w:ilvl="4">
      <w:start w:val="1"/>
      <w:numFmt w:val="lowerLetter"/>
      <w:lvlText w:val="(%5)"/>
      <w:lvlJc w:val="left"/>
      <w:rPr>
        <w:strike w:val="0"/>
        <w:dstrike w:val="0"/>
      </w:rPr>
    </w:lvl>
    <w:lvl w:ilvl="5">
      <w:start w:val="1"/>
      <w:numFmt w:val="lowerRoman"/>
      <w:lvlText w:val="(%6)"/>
      <w:lvlJc w:val="left"/>
      <w:rPr>
        <w:strike w:val="0"/>
        <w:dstrike w:val="0"/>
      </w:rPr>
    </w:lvl>
    <w:lvl w:ilvl="6">
      <w:start w:val="1"/>
      <w:numFmt w:val="decimal"/>
      <w:lvlText w:val="%7."/>
      <w:lvlJc w:val="left"/>
      <w:rPr>
        <w:strike w:val="0"/>
        <w:dstrike w:val="0"/>
      </w:rPr>
    </w:lvl>
    <w:lvl w:ilvl="7">
      <w:start w:val="1"/>
      <w:numFmt w:val="lowerLetter"/>
      <w:lvlText w:val="%8."/>
      <w:lvlJc w:val="left"/>
      <w:rPr>
        <w:strike w:val="0"/>
        <w:dstrike w:val="0"/>
      </w:rPr>
    </w:lvl>
    <w:lvl w:ilvl="8">
      <w:start w:val="1"/>
      <w:numFmt w:val="lowerRoman"/>
      <w:lvlText w:val="%9."/>
      <w:lvlJc w:val="left"/>
      <w:rPr>
        <w:strike w:val="0"/>
        <w:dstrike w:val="0"/>
      </w:rPr>
    </w:lvl>
  </w:abstractNum>
  <w:abstractNum w:abstractNumId="23">
    <w:nsid w:val="6DE41B57"/>
    <w:multiLevelType w:val="multilevel"/>
    <w:tmpl w:val="57DACAF2"/>
    <w:lvl w:ilvl="0">
      <w:start w:val="1"/>
      <w:numFmt w:val="upperRoman"/>
      <w:lvlText w:val="%1."/>
      <w:lvlJc w:val="left"/>
      <w:pPr>
        <w:tabs>
          <w:tab w:val="left" w:pos="720"/>
        </w:tabs>
        <w:ind w:left="720" w:hanging="720"/>
      </w:pPr>
      <w:rPr>
        <w:b w:val="0"/>
        <w:i w:val="0"/>
        <w:caps w:val="0"/>
        <w:strike w:val="0"/>
        <w:dstrike w:val="0"/>
        <w:color w:val="010000"/>
      </w:rPr>
    </w:lvl>
    <w:lvl w:ilvl="1">
      <w:start w:val="1"/>
      <w:numFmt w:val="upperLetter"/>
      <w:lvlText w:val="%2."/>
      <w:lvlJc w:val="left"/>
      <w:pPr>
        <w:tabs>
          <w:tab w:val="left" w:pos="1440"/>
        </w:tabs>
        <w:ind w:left="1440" w:hanging="720"/>
      </w:pPr>
      <w:rPr>
        <w:b w:val="0"/>
        <w:i w:val="0"/>
        <w:caps w:val="0"/>
        <w:strike w:val="0"/>
        <w:dstrike w:val="0"/>
        <w:color w:val="010000"/>
      </w:rPr>
    </w:lvl>
    <w:lvl w:ilvl="2">
      <w:start w:val="1"/>
      <w:numFmt w:val="decimal"/>
      <w:lvlText w:val="%3."/>
      <w:lvlJc w:val="left"/>
      <w:pPr>
        <w:tabs>
          <w:tab w:val="left" w:pos="2160"/>
        </w:tabs>
        <w:ind w:left="2160" w:hanging="720"/>
      </w:pPr>
      <w:rPr>
        <w:b w:val="0"/>
        <w:i w:val="0"/>
        <w:caps w:val="0"/>
        <w:strike w:val="0"/>
        <w:dstrike w:val="0"/>
        <w:color w:val="010000"/>
      </w:rPr>
    </w:lvl>
    <w:lvl w:ilvl="3">
      <w:start w:val="1"/>
      <w:numFmt w:val="lowerLetter"/>
      <w:lvlText w:val="%4."/>
      <w:lvlJc w:val="left"/>
      <w:pPr>
        <w:tabs>
          <w:tab w:val="left" w:pos="2880"/>
        </w:tabs>
        <w:ind w:left="2880" w:hanging="720"/>
      </w:pPr>
      <w:rPr>
        <w:b w:val="0"/>
        <w:i w:val="0"/>
        <w:caps w:val="0"/>
        <w:strike w:val="0"/>
        <w:dstrike w:val="0"/>
        <w:color w:val="010000"/>
      </w:rPr>
    </w:lvl>
    <w:lvl w:ilvl="4">
      <w:start w:val="1"/>
      <w:numFmt w:val="lowerRoman"/>
      <w:lvlText w:val="(%5)"/>
      <w:lvlJc w:val="left"/>
      <w:pPr>
        <w:tabs>
          <w:tab w:val="left" w:pos="3600"/>
        </w:tabs>
        <w:ind w:left="3600" w:hanging="720"/>
      </w:pPr>
      <w:rPr>
        <w:b w:val="0"/>
        <w:i w:val="0"/>
        <w:caps w:val="0"/>
        <w:strike w:val="0"/>
        <w:dstrike w:val="0"/>
        <w:color w:val="010000"/>
      </w:rPr>
    </w:lvl>
    <w:lvl w:ilvl="5">
      <w:start w:val="1"/>
      <w:numFmt w:val="lowerLetter"/>
      <w:lvlText w:val="(%6)"/>
      <w:lvlJc w:val="left"/>
      <w:pPr>
        <w:tabs>
          <w:tab w:val="left" w:pos="4320"/>
        </w:tabs>
        <w:ind w:left="4320" w:hanging="720"/>
      </w:pPr>
      <w:rPr>
        <w:b w:val="0"/>
        <w:i w:val="0"/>
        <w:caps w:val="0"/>
        <w:strike w:val="0"/>
        <w:dstrike w:val="0"/>
        <w:color w:val="010000"/>
      </w:rPr>
    </w:lvl>
    <w:lvl w:ilvl="6">
      <w:start w:val="1"/>
      <w:numFmt w:val="decimal"/>
      <w:lvlText w:val="(%7)"/>
      <w:lvlJc w:val="left"/>
      <w:pPr>
        <w:tabs>
          <w:tab w:val="left" w:pos="5040"/>
        </w:tabs>
        <w:ind w:left="5040" w:hanging="720"/>
      </w:pPr>
      <w:rPr>
        <w:b w:val="0"/>
        <w:i w:val="0"/>
        <w:caps w:val="0"/>
        <w:strike w:val="0"/>
        <w:dstrike w:val="0"/>
        <w:color w:val="010000"/>
      </w:rPr>
    </w:lvl>
    <w:lvl w:ilvl="7">
      <w:start w:val="1"/>
      <w:numFmt w:val="lowerRoman"/>
      <w:lvlText w:val="%8)"/>
      <w:lvlJc w:val="left"/>
      <w:pPr>
        <w:tabs>
          <w:tab w:val="left" w:pos="5760"/>
        </w:tabs>
        <w:ind w:left="5760" w:hanging="720"/>
      </w:pPr>
      <w:rPr>
        <w:b w:val="0"/>
        <w:i w:val="0"/>
        <w:caps w:val="0"/>
        <w:strike w:val="0"/>
        <w:dstrike w:val="0"/>
        <w:color w:val="010000"/>
      </w:rPr>
    </w:lvl>
    <w:lvl w:ilvl="8">
      <w:start w:val="1"/>
      <w:numFmt w:val="lowerLetter"/>
      <w:lvlText w:val="%9)"/>
      <w:lvlJc w:val="left"/>
      <w:pPr>
        <w:tabs>
          <w:tab w:val="left" w:pos="6480"/>
        </w:tabs>
        <w:ind w:left="6480" w:hanging="720"/>
      </w:pPr>
      <w:rPr>
        <w:b w:val="0"/>
        <w:i w:val="0"/>
        <w:caps w:val="0"/>
        <w:strike w:val="0"/>
        <w:dstrike w:val="0"/>
        <w:color w:val="010000"/>
      </w:rPr>
    </w:lvl>
  </w:abstractNum>
  <w:abstractNum w:abstractNumId="24">
    <w:nsid w:val="7C0B0AE7"/>
    <w:multiLevelType w:val="hybridMultilevel"/>
    <w:tmpl w:val="F2181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8"/>
  </w:num>
  <w:num w:numId="22">
    <w:abstractNumId w:val="17"/>
  </w:num>
  <w:num w:numId="23">
    <w:abstractNumId w:val="13"/>
  </w:num>
  <w:num w:numId="24">
    <w:abstractNumId w:val="19"/>
  </w:num>
  <w:num w:numId="25">
    <w:abstractNumId w:val="10"/>
  </w:num>
  <w:num w:numId="26">
    <w:abstractNumId w:val="10"/>
    <w:lvlOverride w:ilvl="0">
      <w:startOverride w:val="1"/>
      <w:lvl w:ilvl="0" w:tplc="FFFFFFFF">
        <w:start w:val="1"/>
        <w:numFmt w:val="bullet"/>
        <w:lvlText w:val=""/>
        <w:lvlJc w:val="left"/>
        <w:pPr>
          <w:ind w:left="1498" w:hanging="360"/>
        </w:pPr>
        <w:rPr>
          <w:rFonts w:ascii="Symbol" w:hAnsi="Symbol"/>
          <w:strike w:val="0"/>
          <w:dstrike w:val="0"/>
          <w:color w:val="auto"/>
        </w:rPr>
      </w:lvl>
    </w:lvlOverride>
    <w:lvlOverride w:ilvl="1">
      <w:startOverride w:val="1"/>
      <w:lvl w:ilvl="1" w:tplc="FFFFFFFF">
        <w:start w:val="1"/>
        <w:numFmt w:val="bullet"/>
        <w:lvlText w:val="o"/>
        <w:lvlJc w:val="left"/>
        <w:pPr>
          <w:ind w:left="2218" w:hanging="360"/>
        </w:pPr>
        <w:rPr>
          <w:rFonts w:ascii="Courier New" w:hAnsi="Courier New"/>
          <w:strike w:val="0"/>
          <w:dstrike w:val="0"/>
        </w:rPr>
      </w:lvl>
    </w:lvlOverride>
    <w:lvlOverride w:ilvl="2">
      <w:startOverride w:val="1"/>
      <w:lvl w:ilvl="2" w:tplc="FFFFFFFF">
        <w:start w:val="1"/>
        <w:numFmt w:val="bullet"/>
        <w:lvlText w:val=""/>
        <w:lvlJc w:val="left"/>
        <w:pPr>
          <w:ind w:left="2938" w:hanging="360"/>
        </w:pPr>
        <w:rPr>
          <w:rFonts w:ascii="Wingdings" w:hAnsi="Wingdings"/>
          <w:strike w:val="0"/>
          <w:dstrike w:val="0"/>
        </w:rPr>
      </w:lvl>
    </w:lvlOverride>
    <w:lvlOverride w:ilvl="3">
      <w:startOverride w:val="1"/>
      <w:lvl w:ilvl="3" w:tplc="FFFFFFFF">
        <w:start w:val="1"/>
        <w:numFmt w:val="bullet"/>
        <w:lvlText w:val=""/>
        <w:lvlJc w:val="left"/>
        <w:pPr>
          <w:ind w:left="3658" w:hanging="360"/>
        </w:pPr>
        <w:rPr>
          <w:rFonts w:ascii="Symbol" w:hAnsi="Symbol"/>
          <w:strike w:val="0"/>
          <w:dstrike w:val="0"/>
        </w:rPr>
      </w:lvl>
    </w:lvlOverride>
    <w:lvlOverride w:ilvl="4">
      <w:startOverride w:val="1"/>
      <w:lvl w:ilvl="4" w:tplc="FFFFFFFF">
        <w:start w:val="1"/>
        <w:numFmt w:val="bullet"/>
        <w:lvlText w:val="o"/>
        <w:lvlJc w:val="left"/>
        <w:pPr>
          <w:ind w:left="4378" w:hanging="360"/>
        </w:pPr>
        <w:rPr>
          <w:rFonts w:ascii="Courier New" w:hAnsi="Courier New"/>
          <w:strike w:val="0"/>
          <w:dstrike w:val="0"/>
        </w:rPr>
      </w:lvl>
    </w:lvlOverride>
    <w:lvlOverride w:ilvl="5">
      <w:startOverride w:val="1"/>
      <w:lvl w:ilvl="5" w:tplc="FFFFFFFF">
        <w:start w:val="1"/>
        <w:numFmt w:val="bullet"/>
        <w:lvlText w:val=""/>
        <w:lvlJc w:val="left"/>
        <w:pPr>
          <w:ind w:left="5098" w:hanging="360"/>
        </w:pPr>
        <w:rPr>
          <w:rFonts w:ascii="Wingdings" w:hAnsi="Wingdings"/>
          <w:strike w:val="0"/>
          <w:dstrike w:val="0"/>
        </w:rPr>
      </w:lvl>
    </w:lvlOverride>
    <w:lvlOverride w:ilvl="6">
      <w:startOverride w:val="1"/>
      <w:lvl w:ilvl="6" w:tplc="FFFFFFFF">
        <w:start w:val="1"/>
        <w:numFmt w:val="bullet"/>
        <w:lvlText w:val=""/>
        <w:lvlJc w:val="left"/>
        <w:pPr>
          <w:ind w:left="5818" w:hanging="360"/>
        </w:pPr>
        <w:rPr>
          <w:rFonts w:ascii="Symbol" w:hAnsi="Symbol"/>
          <w:strike w:val="0"/>
          <w:dstrike w:val="0"/>
        </w:rPr>
      </w:lvl>
    </w:lvlOverride>
    <w:lvlOverride w:ilvl="7">
      <w:startOverride w:val="1"/>
      <w:lvl w:ilvl="7" w:tplc="FFFFFFFF">
        <w:start w:val="1"/>
        <w:numFmt w:val="bullet"/>
        <w:lvlText w:val="o"/>
        <w:lvlJc w:val="left"/>
        <w:pPr>
          <w:ind w:left="6538" w:hanging="360"/>
        </w:pPr>
        <w:rPr>
          <w:rFonts w:ascii="Courier New" w:hAnsi="Courier New"/>
          <w:strike w:val="0"/>
          <w:dstrike w:val="0"/>
        </w:rPr>
      </w:lvl>
    </w:lvlOverride>
    <w:lvlOverride w:ilvl="8">
      <w:startOverride w:val="1"/>
      <w:lvl w:ilvl="8" w:tplc="FFFFFFFF">
        <w:start w:val="1"/>
        <w:numFmt w:val="bullet"/>
        <w:lvlText w:val=""/>
        <w:lvlJc w:val="left"/>
        <w:pPr>
          <w:ind w:left="7258" w:hanging="360"/>
        </w:pPr>
        <w:rPr>
          <w:rFonts w:ascii="Wingdings" w:hAnsi="Wingdings"/>
          <w:strike w:val="0"/>
          <w:dstrike w:val="0"/>
        </w:rPr>
      </w:lvl>
    </w:lvlOverride>
  </w:num>
  <w:num w:numId="27">
    <w:abstractNumId w:val="24"/>
  </w:num>
  <w:num w:numId="2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revisionView w:markup="0"/>
  <w:defaultTabStop w:val="720"/>
  <w:drawingGridHorizontalSpacing w:val="110"/>
  <w:displayHorizontalDrawingGridEvery w:val="0"/>
  <w:displayVerticalDrawingGridEvery w:val="3"/>
  <w:doNotUseMarginsForDrawingGridOrigin/>
  <w:drawingGridHorizontalOrigin w:val="1440"/>
  <w:drawingGridVerticalOrigin w:val="1440"/>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
  <w:docVars>
    <w:docVar w:name="CP_REDLINE" w:val="CP_REDLINE"/>
    <w:docVar w:name="DocIDAuthor" w:val="False"/>
    <w:docVar w:name="DocIDClientMatter" w:val="False"/>
    <w:docVar w:name="DocIDDate" w:val="False"/>
    <w:docVar w:name="DocIDDateText" w:val="True"/>
    <w:docVar w:name="DocIDLibrary" w:val="True"/>
    <w:docVar w:name="DocIDType" w:val="AllPages"/>
    <w:docVar w:name="DocIDTypist" w:val="False"/>
    <w:docVar w:name="tableMoveFromStyle" w:val="s"/>
    <w:docVar w:name="tableMoveToStyle" w:val="u"/>
    <w:docVar w:name="textDeleteStyle" w:val="s"/>
    <w:docVar w:name="textInsertStyle" w:val="d"/>
    <w:docVar w:name="textMoveFromStyle" w:val="s"/>
    <w:docVar w:name="textMoveToStyle" w:val="d"/>
  </w:docVar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annotation text" w:uiPriority="0"/>
    <w:lsdException w:name="caption" w:uiPriority="35" w:qFormat="1"/>
    <w:lsdException w:name="toa heading" w:semiHidden="0" w:unhideWhenUsed="0"/>
    <w:lsdException w:name="List Bullet" w:semiHidden="0" w:uiPriority="0" w:unhideWhenUsed="0" w:qFormat="1"/>
    <w:lsdException w:name="List Number" w:semiHidden="0" w:uiPriority="0" w:unhideWhenUsed="0" w:qFormat="1"/>
    <w:lsdException w:name="Title" w:semiHidden="0" w:uiPriority="10" w:unhideWhenUsed="0" w:qFormat="1"/>
    <w:lsdException w:name="Default Paragraph Font" w:uiPriority="1"/>
    <w:lsdException w:name="Body Text" w:semiHidden="0" w:uiPriority="0" w:unhideWhenUsed="0" w:qFormat="1"/>
    <w:lsdException w:name="List Continue" w:semiHidden="0" w:uiPriority="0" w:unhideWhenUsed="0" w:qFormat="1"/>
    <w:lsdException w:name="Subtitle" w:uiPriority="11" w:qFormat="1"/>
    <w:lsdException w:name="Date" w:uiPriority="0"/>
    <w:lsdException w:name="Body Text First Indent" w:semiHidden="0" w:uiPriority="0" w:unhideWhenUsed="0" w:qFormat="1"/>
    <w:lsdException w:name="Body Text First Indent 2" w:qFormat="1"/>
    <w:lsdException w:name="Body Text 2" w:semiHidden="0" w:uiPriority="0" w:unhideWhenUsed="0" w:qFormat="1"/>
    <w:lsdException w:name="Block Text" w:semiHidden="0" w:uiPriority="0" w:unhideWhenUsed="0"/>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semiHidden="0" w:uiPriority="0" w:unhideWhenUsed="0" w:qFormat="1"/>
  </w:latentStyles>
  <w:style w:type="paragraph" w:default="1" w:styleId="Normal">
    <w:name w:val="Normal"/>
    <w:qFormat/>
    <w:pPr>
      <w:adjustRightInd w:val="0"/>
    </w:pPr>
  </w:style>
  <w:style w:type="paragraph" w:styleId="Heading1">
    <w:name w:val="heading 1"/>
    <w:basedOn w:val="Normal"/>
    <w:link w:val="Heading1Char"/>
    <w:uiPriority w:val="9"/>
    <w:qFormat/>
    <w:pPr>
      <w:numPr>
        <w:numId w:val="21"/>
      </w:numPr>
      <w:outlineLvl w:val="0"/>
    </w:pPr>
    <w:rPr>
      <w:b/>
      <w:bCs/>
    </w:rPr>
  </w:style>
  <w:style w:type="paragraph" w:styleId="Heading2">
    <w:name w:val="heading 2"/>
    <w:basedOn w:val="Normal"/>
    <w:link w:val="Heading2Char"/>
    <w:uiPriority w:val="9"/>
    <w:qFormat/>
    <w:pPr>
      <w:numPr>
        <w:ilvl w:val="1"/>
        <w:numId w:val="21"/>
      </w:numPr>
      <w:outlineLvl w:val="1"/>
    </w:pPr>
    <w:rPr>
      <w:color w:val="1F497D"/>
    </w:rPr>
  </w:style>
  <w:style w:type="paragraph" w:styleId="Heading3">
    <w:name w:val="heading 3"/>
    <w:basedOn w:val="Normal"/>
    <w:link w:val="Heading3Char"/>
    <w:uiPriority w:val="9"/>
    <w:qFormat/>
    <w:pPr>
      <w:numPr>
        <w:ilvl w:val="2"/>
        <w:numId w:val="21"/>
      </w:numPr>
      <w:outlineLvl w:val="2"/>
    </w:pPr>
    <w:rPr>
      <w:color w:val="1F497D"/>
    </w:rPr>
  </w:style>
  <w:style w:type="paragraph" w:styleId="Heading4">
    <w:name w:val="heading 4"/>
    <w:basedOn w:val="Normal"/>
    <w:link w:val="Heading4Char"/>
    <w:uiPriority w:val="9"/>
    <w:qFormat/>
    <w:pPr>
      <w:numPr>
        <w:numId w:val="23"/>
      </w:numPr>
      <w:outlineLvl w:val="3"/>
    </w:pPr>
    <w:rPr>
      <w:color w:val="1F497D"/>
    </w:rPr>
  </w:style>
  <w:style w:type="paragraph" w:styleId="Heading5">
    <w:name w:val="heading 5"/>
    <w:basedOn w:val="Normal"/>
    <w:link w:val="Heading5Char"/>
    <w:uiPriority w:val="9"/>
    <w:semiHidden/>
    <w:qFormat/>
    <w:pPr>
      <w:numPr>
        <w:ilvl w:val="4"/>
        <w:numId w:val="21"/>
      </w:numPr>
      <w:outlineLvl w:val="4"/>
    </w:pPr>
    <w:rPr>
      <w:color w:val="1F497D"/>
    </w:rPr>
  </w:style>
  <w:style w:type="paragraph" w:styleId="Heading6">
    <w:name w:val="heading 6"/>
    <w:basedOn w:val="Normal"/>
    <w:link w:val="Heading6Char"/>
    <w:uiPriority w:val="9"/>
    <w:semiHidden/>
    <w:qFormat/>
    <w:pPr>
      <w:numPr>
        <w:ilvl w:val="5"/>
        <w:numId w:val="21"/>
      </w:numPr>
      <w:outlineLvl w:val="5"/>
    </w:pPr>
  </w:style>
  <w:style w:type="paragraph" w:styleId="Heading7">
    <w:name w:val="heading 7"/>
    <w:basedOn w:val="Normal"/>
    <w:link w:val="Heading7Char"/>
    <w:uiPriority w:val="9"/>
    <w:semiHidden/>
    <w:qFormat/>
    <w:pPr>
      <w:numPr>
        <w:ilvl w:val="6"/>
        <w:numId w:val="21"/>
      </w:numPr>
      <w:outlineLvl w:val="6"/>
    </w:pPr>
  </w:style>
  <w:style w:type="paragraph" w:styleId="Heading8">
    <w:name w:val="heading 8"/>
    <w:basedOn w:val="Normal"/>
    <w:link w:val="Heading8Char"/>
    <w:uiPriority w:val="9"/>
    <w:semiHidden/>
    <w:qFormat/>
    <w:pPr>
      <w:numPr>
        <w:ilvl w:val="7"/>
        <w:numId w:val="21"/>
      </w:numPr>
      <w:outlineLvl w:val="7"/>
    </w:pPr>
  </w:style>
  <w:style w:type="paragraph" w:styleId="Heading9">
    <w:name w:val="heading 9"/>
    <w:basedOn w:val="Normal"/>
    <w:link w:val="Heading9Char"/>
    <w:uiPriority w:val="9"/>
    <w:semiHidden/>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b/>
      <w:bCs/>
    </w:rPr>
  </w:style>
  <w:style w:type="character" w:customStyle="1" w:styleId="Heading2Char">
    <w:name w:val="Heading 2 Char"/>
    <w:basedOn w:val="DefaultParagraphFont"/>
    <w:link w:val="Heading2"/>
    <w:uiPriority w:val="9"/>
    <w:rPr>
      <w:color w:val="1F497D"/>
    </w:rPr>
  </w:style>
  <w:style w:type="character" w:customStyle="1" w:styleId="Heading3Char">
    <w:name w:val="Heading 3 Char"/>
    <w:basedOn w:val="DefaultParagraphFont"/>
    <w:link w:val="Heading3"/>
    <w:uiPriority w:val="9"/>
    <w:rPr>
      <w:color w:val="1F497D"/>
    </w:rPr>
  </w:style>
  <w:style w:type="character" w:customStyle="1" w:styleId="Heading4Char">
    <w:name w:val="Heading 4 Char"/>
    <w:basedOn w:val="DefaultParagraphFont"/>
    <w:link w:val="Heading4"/>
    <w:uiPriority w:val="9"/>
    <w:rPr>
      <w:color w:val="1F497D"/>
    </w:rPr>
  </w:style>
  <w:style w:type="character" w:customStyle="1" w:styleId="Heading5Char">
    <w:name w:val="Heading 5 Char"/>
    <w:basedOn w:val="DefaultParagraphFont"/>
    <w:link w:val="Heading5"/>
    <w:uiPriority w:val="9"/>
    <w:semiHidden/>
    <w:rPr>
      <w:color w:val="1F497D"/>
    </w:rPr>
  </w:style>
  <w:style w:type="character" w:customStyle="1" w:styleId="Heading6Char">
    <w:name w:val="Heading 6 Char"/>
    <w:basedOn w:val="DefaultParagraphFont"/>
    <w:link w:val="Heading6"/>
    <w:uiPriority w:val="9"/>
    <w:semiHidden/>
  </w:style>
  <w:style w:type="character" w:customStyle="1" w:styleId="Heading7Char">
    <w:name w:val="Heading 7 Char"/>
    <w:basedOn w:val="DefaultParagraphFont"/>
    <w:link w:val="Heading7"/>
    <w:uiPriority w:val="9"/>
    <w:semiHidden/>
  </w:style>
  <w:style w:type="character" w:customStyle="1" w:styleId="Heading8Char">
    <w:name w:val="Heading 8 Char"/>
    <w:basedOn w:val="DefaultParagraphFont"/>
    <w:link w:val="Heading8"/>
    <w:uiPriority w:val="9"/>
    <w:semiHidden/>
  </w:style>
  <w:style w:type="character" w:customStyle="1" w:styleId="Heading9Char">
    <w:name w:val="Heading 9 Char"/>
    <w:basedOn w:val="DefaultParagraphFont"/>
    <w:link w:val="Heading9"/>
    <w:uiPriority w:val="9"/>
    <w:semiHidden/>
  </w:style>
  <w:style w:type="character" w:customStyle="1" w:styleId="DocID">
    <w:name w:val="DocID"/>
    <w:basedOn w:val="DefaultParagraphFont"/>
    <w:semiHidden/>
    <w:rPr>
      <w:sz w:val="14"/>
      <w:szCs w:val="14"/>
    </w:rPr>
  </w:style>
  <w:style w:type="paragraph" w:styleId="Header">
    <w:name w:val="header"/>
    <w:basedOn w:val="Normal"/>
    <w:link w:val="HeaderChar"/>
    <w:uiPriority w:val="99"/>
    <w:pPr>
      <w:tabs>
        <w:tab w:val="center" w:pos="4680"/>
        <w:tab w:val="right" w:pos="9360"/>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after="0"/>
    </w:pPr>
  </w:style>
  <w:style w:type="character" w:customStyle="1" w:styleId="FooterChar">
    <w:name w:val="Footer Char"/>
    <w:basedOn w:val="DefaultParagraphFont"/>
    <w:link w:val="Footer"/>
    <w:uiPriority w:val="99"/>
  </w:style>
  <w:style w:type="paragraph" w:styleId="BodyText">
    <w:name w:val="Body Text"/>
    <w:basedOn w:val="Normal"/>
    <w:link w:val="BodyTextChar"/>
    <w:uiPriority w:val="99"/>
    <w:qFormat/>
  </w:style>
  <w:style w:type="character" w:customStyle="1" w:styleId="BodyTextChar">
    <w:name w:val="Body Text Char"/>
    <w:basedOn w:val="DefaultParagraphFont"/>
    <w:link w:val="BodyText"/>
    <w:uiPriority w:val="99"/>
  </w:style>
  <w:style w:type="paragraph" w:styleId="BodyText2">
    <w:name w:val="Body Text 2"/>
    <w:basedOn w:val="Normal"/>
    <w:link w:val="BodyText2Char"/>
    <w:uiPriority w:val="99"/>
    <w:qFormat/>
    <w:pPr>
      <w:spacing w:after="0" w:line="480" w:lineRule="auto"/>
    </w:pPr>
  </w:style>
  <w:style w:type="character" w:customStyle="1" w:styleId="BodyText2Char">
    <w:name w:val="Body Text 2 Char"/>
    <w:basedOn w:val="DefaultParagraphFont"/>
    <w:link w:val="BodyText2"/>
    <w:uiPriority w:val="99"/>
  </w:style>
  <w:style w:type="paragraph" w:styleId="BodyTextFirstIndent">
    <w:name w:val="Body Text First Indent"/>
    <w:basedOn w:val="Normal"/>
    <w:link w:val="BodyTextFirstIndentChar"/>
    <w:uiPriority w:val="99"/>
    <w:qFormat/>
    <w:pPr>
      <w:ind w:firstLine="720"/>
    </w:pPr>
  </w:style>
  <w:style w:type="character" w:customStyle="1" w:styleId="BodyTextFirstIndentChar">
    <w:name w:val="Body Text First Indent Char"/>
    <w:basedOn w:val="BodyTextChar"/>
    <w:link w:val="BodyTextFirstIndent"/>
    <w:uiPriority w:val="99"/>
  </w:style>
  <w:style w:type="paragraph" w:styleId="ListBullet">
    <w:name w:val="List Bullet"/>
    <w:basedOn w:val="Normal"/>
    <w:uiPriority w:val="99"/>
    <w:qFormat/>
    <w:pPr>
      <w:numPr>
        <w:numId w:val="11"/>
      </w:numPr>
    </w:pPr>
  </w:style>
  <w:style w:type="paragraph" w:styleId="ListNumber">
    <w:name w:val="List Number"/>
    <w:basedOn w:val="Normal"/>
    <w:uiPriority w:val="99"/>
    <w:qFormat/>
    <w:pPr>
      <w:numPr>
        <w:numId w:val="12"/>
      </w:numPr>
    </w:pPr>
  </w:style>
  <w:style w:type="paragraph" w:styleId="ListContinue">
    <w:name w:val="List Continue"/>
    <w:basedOn w:val="Normal"/>
    <w:uiPriority w:val="99"/>
    <w:qFormat/>
    <w:pPr>
      <w:ind w:left="720"/>
    </w:pPr>
  </w:style>
  <w:style w:type="paragraph" w:styleId="Title">
    <w:name w:val="Title"/>
    <w:basedOn w:val="Normal"/>
    <w:next w:val="BodyTextFirstIndent"/>
    <w:link w:val="TitleChar"/>
    <w:uiPriority w:val="10"/>
    <w:qFormat/>
    <w:pPr>
      <w:keepNext/>
      <w:jc w:val="center"/>
    </w:pPr>
    <w:rPr>
      <w:b/>
      <w:bCs/>
    </w:rPr>
  </w:style>
  <w:style w:type="character" w:customStyle="1" w:styleId="TitleChar">
    <w:name w:val="Title Char"/>
    <w:basedOn w:val="DefaultParagraphFont"/>
    <w:link w:val="Title"/>
    <w:uiPriority w:val="10"/>
    <w:rPr>
      <w:b/>
      <w:bCs/>
      <w:sz w:val="52"/>
      <w:szCs w:val="52"/>
    </w:rPr>
  </w:style>
  <w:style w:type="paragraph" w:customStyle="1" w:styleId="TitleLeft">
    <w:name w:val="Title Left"/>
    <w:basedOn w:val="Normal"/>
    <w:next w:val="BodyTextFirstIndent"/>
    <w:qFormat/>
    <w:pPr>
      <w:keepNext/>
    </w:pPr>
    <w:rPr>
      <w:b/>
      <w:bCs/>
    </w:rPr>
  </w:style>
  <w:style w:type="paragraph" w:styleId="BlockText">
    <w:name w:val="Block Text"/>
    <w:basedOn w:val="Normal"/>
    <w:uiPriority w:val="99"/>
    <w:pPr>
      <w:ind w:left="1440" w:right="1440"/>
    </w:pPr>
  </w:style>
  <w:style w:type="paragraph" w:styleId="TOCHeading">
    <w:name w:val="TOC Heading"/>
    <w:basedOn w:val="Normal"/>
    <w:uiPriority w:val="39"/>
    <w:semiHidden/>
    <w:qFormat/>
    <w:pPr>
      <w:jc w:val="center"/>
    </w:pPr>
    <w:rPr>
      <w:b/>
      <w:bCs/>
    </w:rPr>
  </w:style>
  <w:style w:type="paragraph" w:customStyle="1" w:styleId="TOCPage">
    <w:name w:val="TOC Page"/>
    <w:basedOn w:val="Normal"/>
    <w:semiHidden/>
    <w:pPr>
      <w:jc w:val="right"/>
    </w:pPr>
    <w:rPr>
      <w:b/>
      <w:bCs/>
    </w:rPr>
  </w:style>
  <w:style w:type="paragraph" w:styleId="TOC1">
    <w:name w:val="toc 1"/>
    <w:basedOn w:val="Normal"/>
    <w:next w:val="Normal"/>
    <w:autoRedefine/>
    <w:uiPriority w:val="39"/>
    <w:semiHidden/>
    <w:pPr>
      <w:tabs>
        <w:tab w:val="left" w:pos="720"/>
        <w:tab w:val="right" w:leader="dot" w:pos="9360"/>
      </w:tabs>
      <w:ind w:left="720" w:hanging="720"/>
    </w:pPr>
  </w:style>
  <w:style w:type="paragraph" w:styleId="TOC2">
    <w:name w:val="toc 2"/>
    <w:basedOn w:val="Normal"/>
    <w:next w:val="Normal"/>
    <w:autoRedefine/>
    <w:uiPriority w:val="39"/>
    <w:semiHidden/>
    <w:pPr>
      <w:tabs>
        <w:tab w:val="left" w:pos="1440"/>
        <w:tab w:val="right" w:leader="dot" w:pos="9360"/>
      </w:tabs>
      <w:ind w:left="1440" w:hanging="720"/>
    </w:pPr>
  </w:style>
  <w:style w:type="paragraph" w:styleId="TOC3">
    <w:name w:val="toc 3"/>
    <w:basedOn w:val="Normal"/>
    <w:next w:val="Normal"/>
    <w:autoRedefine/>
    <w:uiPriority w:val="39"/>
    <w:semiHidden/>
    <w:pPr>
      <w:tabs>
        <w:tab w:val="left" w:pos="2160"/>
        <w:tab w:val="right" w:leader="dot" w:pos="9360"/>
      </w:tabs>
      <w:ind w:left="2160" w:hanging="720"/>
    </w:pPr>
  </w:style>
  <w:style w:type="paragraph" w:styleId="TOC4">
    <w:name w:val="toc 4"/>
    <w:basedOn w:val="Normal"/>
    <w:next w:val="Normal"/>
    <w:autoRedefine/>
    <w:uiPriority w:val="39"/>
    <w:semiHidden/>
    <w:pPr>
      <w:tabs>
        <w:tab w:val="left" w:pos="2880"/>
        <w:tab w:val="right" w:leader="dot" w:pos="9360"/>
      </w:tabs>
      <w:ind w:left="2880" w:hanging="720"/>
    </w:pPr>
  </w:style>
  <w:style w:type="paragraph" w:styleId="TOC5">
    <w:name w:val="toc 5"/>
    <w:basedOn w:val="Normal"/>
    <w:next w:val="Normal"/>
    <w:autoRedefine/>
    <w:uiPriority w:val="39"/>
    <w:semiHidden/>
    <w:pPr>
      <w:tabs>
        <w:tab w:val="left" w:pos="3600"/>
        <w:tab w:val="right" w:leader="dot" w:pos="9360"/>
      </w:tabs>
      <w:ind w:left="3600" w:hanging="720"/>
    </w:pPr>
  </w:style>
  <w:style w:type="paragraph" w:styleId="TOC6">
    <w:name w:val="toc 6"/>
    <w:basedOn w:val="Normal"/>
    <w:next w:val="Normal"/>
    <w:autoRedefine/>
    <w:uiPriority w:val="39"/>
    <w:semiHidden/>
    <w:pPr>
      <w:tabs>
        <w:tab w:val="left" w:pos="4320"/>
        <w:tab w:val="right" w:leader="dot" w:pos="9360"/>
      </w:tabs>
      <w:ind w:left="4320" w:hanging="720"/>
    </w:pPr>
  </w:style>
  <w:style w:type="paragraph" w:styleId="TOC7">
    <w:name w:val="toc 7"/>
    <w:basedOn w:val="Normal"/>
    <w:next w:val="Normal"/>
    <w:autoRedefine/>
    <w:uiPriority w:val="39"/>
    <w:semiHidden/>
    <w:pPr>
      <w:tabs>
        <w:tab w:val="left" w:pos="5040"/>
        <w:tab w:val="right" w:leader="dot" w:pos="9360"/>
      </w:tabs>
      <w:ind w:left="5040" w:hanging="720"/>
    </w:pPr>
  </w:style>
  <w:style w:type="paragraph" w:styleId="TOC8">
    <w:name w:val="toc 8"/>
    <w:basedOn w:val="Normal"/>
    <w:next w:val="Normal"/>
    <w:autoRedefine/>
    <w:uiPriority w:val="39"/>
    <w:semiHidden/>
    <w:pPr>
      <w:tabs>
        <w:tab w:val="left" w:pos="5760"/>
        <w:tab w:val="right" w:leader="dot" w:pos="9360"/>
      </w:tabs>
      <w:ind w:left="5760" w:hanging="720"/>
    </w:pPr>
  </w:style>
  <w:style w:type="paragraph" w:styleId="TOC9">
    <w:name w:val="toc 9"/>
    <w:basedOn w:val="Normal"/>
    <w:next w:val="Normal"/>
    <w:autoRedefine/>
    <w:uiPriority w:val="39"/>
    <w:semiHidden/>
    <w:pPr>
      <w:tabs>
        <w:tab w:val="left" w:pos="5760"/>
        <w:tab w:val="right" w:leader="dot" w:pos="9360"/>
      </w:tabs>
      <w:ind w:left="5760" w:hanging="720"/>
    </w:pPr>
  </w:style>
  <w:style w:type="paragraph" w:styleId="FootnoteText">
    <w:name w:val="footnote text"/>
    <w:basedOn w:val="Normal"/>
    <w:link w:val="FootnoteTextChar"/>
    <w:uiPriority w:val="99"/>
    <w:semiHidden/>
    <w:rPr>
      <w:sz w:val="20"/>
      <w:szCs w:val="20"/>
    </w:rPr>
  </w:style>
  <w:style w:type="character" w:customStyle="1" w:styleId="FootnoteTextChar">
    <w:name w:val="Footnote Text Char"/>
    <w:basedOn w:val="DefaultParagraphFont"/>
    <w:link w:val="FootnoteText"/>
    <w:uiPriority w:val="99"/>
    <w:semiHidden/>
    <w:rPr>
      <w:sz w:val="20"/>
      <w:szCs w:val="20"/>
    </w:rPr>
  </w:style>
  <w:style w:type="paragraph" w:styleId="TableofFigures">
    <w:name w:val="table of figures"/>
    <w:basedOn w:val="Normal"/>
    <w:next w:val="Normal"/>
    <w:uiPriority w:val="99"/>
    <w:semiHidden/>
  </w:style>
  <w:style w:type="character" w:styleId="FootnoteReference">
    <w:name w:val="footnote reference"/>
    <w:basedOn w:val="DefaultParagraphFont"/>
    <w:uiPriority w:val="99"/>
    <w:semiHidden/>
    <w:rPr>
      <w:vertAlign w:val="superscript"/>
    </w:rPr>
  </w:style>
  <w:style w:type="paragraph" w:styleId="TableofAuthorities">
    <w:name w:val="table of authorities"/>
    <w:basedOn w:val="Normal"/>
    <w:next w:val="Normal"/>
    <w:uiPriority w:val="99"/>
    <w:semiHidden/>
    <w:pPr>
      <w:ind w:left="240" w:hanging="240"/>
    </w:pPr>
  </w:style>
  <w:style w:type="paragraph" w:styleId="TOAHeading">
    <w:name w:val="toa heading"/>
    <w:basedOn w:val="Normal"/>
    <w:next w:val="Normal"/>
    <w:uiPriority w:val="99"/>
    <w:semiHidden/>
    <w:pPr>
      <w:spacing w:before="120"/>
    </w:pPr>
    <w:rPr>
      <w:b/>
      <w:bCs/>
    </w:rPr>
  </w:style>
  <w:style w:type="paragraph" w:styleId="Signature">
    <w:name w:val="Signature"/>
    <w:basedOn w:val="Normal"/>
    <w:link w:val="SignatureChar"/>
    <w:uiPriority w:val="99"/>
    <w:semiHidden/>
    <w:pPr>
      <w:ind w:left="4320"/>
    </w:pPr>
  </w:style>
  <w:style w:type="character" w:customStyle="1" w:styleId="SignatureChar">
    <w:name w:val="Signature Char"/>
    <w:basedOn w:val="DefaultParagraphFont"/>
    <w:link w:val="Signature"/>
    <w:uiPriority w:val="99"/>
    <w:semiHidden/>
  </w:style>
  <w:style w:type="paragraph" w:styleId="Salutation">
    <w:name w:val="Salutation"/>
    <w:basedOn w:val="Normal"/>
    <w:next w:val="Normal"/>
    <w:link w:val="SalutationChar"/>
    <w:uiPriority w:val="99"/>
    <w:semiHidden/>
  </w:style>
  <w:style w:type="character" w:customStyle="1" w:styleId="SalutationChar">
    <w:name w:val="Salutation Char"/>
    <w:basedOn w:val="DefaultParagraphFont"/>
    <w:link w:val="Salutation"/>
    <w:uiPriority w:val="99"/>
    <w:semiHidden/>
  </w:style>
  <w:style w:type="paragraph" w:styleId="NoSpacing">
    <w:name w:val="No Spacing"/>
    <w:uiPriority w:val="1"/>
    <w:qFormat/>
    <w:pPr>
      <w:adjustRightInd w:val="0"/>
      <w:spacing w:after="0"/>
    </w:pPr>
  </w:style>
  <w:style w:type="paragraph" w:styleId="BodyTextIndent">
    <w:name w:val="Body Text Indent"/>
    <w:basedOn w:val="Normal"/>
    <w:link w:val="BodyTextIndentChar"/>
    <w:uiPriority w:val="99"/>
    <w:semiHidden/>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Normal"/>
    <w:link w:val="BodyTextFirstIndent2Char"/>
    <w:uiPriority w:val="99"/>
    <w:qFormat/>
    <w:pPr>
      <w:spacing w:after="0" w:line="480" w:lineRule="auto"/>
      <w:ind w:firstLine="720"/>
    </w:pPr>
  </w:style>
  <w:style w:type="character" w:customStyle="1" w:styleId="BodyTextFirstIndent2Char">
    <w:name w:val="Body Text First Indent 2 Char"/>
    <w:basedOn w:val="BodyTextIndentChar"/>
    <w:link w:val="BodyTextFirstIndent2"/>
    <w:uiPriority w:val="99"/>
  </w:style>
  <w:style w:type="paragraph" w:styleId="BalloonText">
    <w:name w:val="Balloon Text"/>
    <w:basedOn w:val="Normal"/>
    <w:link w:val="BalloonTextChar"/>
    <w:uiPriority w:val="99"/>
    <w:semiHidden/>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sz w:val="16"/>
      <w:szCs w:val="16"/>
    </w:rPr>
  </w:style>
  <w:style w:type="paragraph" w:styleId="Bibliography">
    <w:name w:val="Bibliography"/>
    <w:basedOn w:val="Normal"/>
    <w:next w:val="Normal"/>
    <w:uiPriority w:val="37"/>
    <w:semiHidden/>
  </w:style>
  <w:style w:type="paragraph" w:styleId="BodyText3">
    <w:name w:val="Body Text 3"/>
    <w:basedOn w:val="Normal"/>
    <w:link w:val="BodyText3Char"/>
    <w:uiPriority w:val="99"/>
    <w:semiHidden/>
    <w:pPr>
      <w:spacing w:after="120"/>
    </w:pPr>
    <w:rPr>
      <w:sz w:val="16"/>
      <w:szCs w:val="16"/>
    </w:rPr>
  </w:style>
  <w:style w:type="character" w:customStyle="1" w:styleId="BodyText3Char">
    <w:name w:val="Body Text 3 Char"/>
    <w:basedOn w:val="DefaultParagraphFont"/>
    <w:link w:val="BodyText3"/>
    <w:uiPriority w:val="99"/>
    <w:semiHidden/>
    <w:rPr>
      <w:sz w:val="16"/>
      <w:szCs w:val="16"/>
    </w:rPr>
  </w:style>
  <w:style w:type="paragraph" w:styleId="BodyTextIndent2">
    <w:name w:val="Body Text Indent 2"/>
    <w:basedOn w:val="Normal"/>
    <w:link w:val="BodyTextIndent2Char"/>
    <w:uiPriority w:val="99"/>
    <w:semiHidden/>
    <w:pPr>
      <w:spacing w:after="120" w:line="480" w:lineRule="auto"/>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pPr>
      <w:spacing w:after="120"/>
      <w:ind w:left="360"/>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character" w:styleId="BookTitle">
    <w:name w:val="Book Title"/>
    <w:basedOn w:val="DefaultParagraphFont"/>
    <w:uiPriority w:val="33"/>
    <w:semiHidden/>
    <w:qFormat/>
    <w:rPr>
      <w:b/>
      <w:bCs/>
      <w:smallCaps/>
      <w:spacing w:val="5"/>
    </w:rPr>
  </w:style>
  <w:style w:type="paragraph" w:styleId="Caption">
    <w:name w:val="caption"/>
    <w:basedOn w:val="Normal"/>
    <w:next w:val="Normal"/>
    <w:uiPriority w:val="35"/>
    <w:semiHidden/>
    <w:qFormat/>
    <w:pPr>
      <w:spacing w:after="200"/>
    </w:pPr>
    <w:rPr>
      <w:b/>
      <w:bCs/>
      <w:color w:val="4F81BD"/>
      <w:sz w:val="18"/>
      <w:szCs w:val="18"/>
    </w:rPr>
  </w:style>
  <w:style w:type="paragraph" w:styleId="Closing">
    <w:name w:val="Closing"/>
    <w:basedOn w:val="Normal"/>
    <w:link w:val="ClosingChar"/>
    <w:uiPriority w:val="99"/>
    <w:semiHidden/>
    <w:pPr>
      <w:spacing w:after="0"/>
      <w:ind w:left="4320"/>
    </w:pPr>
  </w:style>
  <w:style w:type="character" w:customStyle="1" w:styleId="ClosingChar">
    <w:name w:val="Closing Char"/>
    <w:basedOn w:val="DefaultParagraphFont"/>
    <w:link w:val="Closing"/>
    <w:uiPriority w:val="99"/>
    <w:semiHidden/>
  </w:style>
  <w:style w:type="character" w:styleId="CommentReference">
    <w:name w:val="annotation reference"/>
    <w:basedOn w:val="DefaultParagraphFont"/>
    <w:uiPriority w:val="99"/>
    <w:semiHidden/>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Date">
    <w:name w:val="Date"/>
    <w:basedOn w:val="Normal"/>
    <w:next w:val="Normal"/>
    <w:link w:val="DateChar"/>
    <w:uiPriority w:val="99"/>
  </w:style>
  <w:style w:type="character" w:customStyle="1" w:styleId="DateChar">
    <w:name w:val="Date Char"/>
    <w:basedOn w:val="DefaultParagraphFont"/>
    <w:link w:val="Date"/>
    <w:uiPriority w:val="99"/>
  </w:style>
  <w:style w:type="paragraph" w:styleId="DocumentMap">
    <w:name w:val="Document Map"/>
    <w:basedOn w:val="Normal"/>
    <w:link w:val="DocumentMapChar"/>
    <w:uiPriority w:val="99"/>
    <w:semiHidden/>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Pr>
      <w:sz w:val="16"/>
      <w:szCs w:val="16"/>
    </w:rPr>
  </w:style>
  <w:style w:type="paragraph" w:styleId="E-mailSignature">
    <w:name w:val="E-mail Signature"/>
    <w:basedOn w:val="Normal"/>
    <w:link w:val="E-mailSignatureChar"/>
    <w:uiPriority w:val="99"/>
    <w:semiHidden/>
    <w:pPr>
      <w:spacing w:after="0"/>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semiHidden/>
    <w:qFormat/>
    <w:rPr>
      <w:i/>
      <w:iCs/>
    </w:rPr>
  </w:style>
  <w:style w:type="character" w:styleId="EndnoteReference">
    <w:name w:val="endnote reference"/>
    <w:basedOn w:val="DefaultParagraphFont"/>
    <w:uiPriority w:val="99"/>
    <w:semiHidden/>
    <w:rPr>
      <w:vertAlign w:val="superscript"/>
    </w:rPr>
  </w:style>
  <w:style w:type="paragraph" w:styleId="EndnoteText">
    <w:name w:val="endnote text"/>
    <w:basedOn w:val="Normal"/>
    <w:link w:val="EndnoteTextChar"/>
    <w:uiPriority w:val="99"/>
    <w:semiHidden/>
    <w:pPr>
      <w:spacing w:after="0"/>
    </w:pPr>
    <w:rPr>
      <w:sz w:val="20"/>
      <w:szCs w:val="20"/>
    </w:rPr>
  </w:style>
  <w:style w:type="character" w:customStyle="1" w:styleId="EndnoteTextChar">
    <w:name w:val="Endnote Text Char"/>
    <w:basedOn w:val="DefaultParagraphFont"/>
    <w:link w:val="EndnoteText"/>
    <w:uiPriority w:val="99"/>
    <w:semiHidden/>
    <w:rPr>
      <w:sz w:val="20"/>
      <w:szCs w:val="20"/>
    </w:rPr>
  </w:style>
  <w:style w:type="paragraph" w:styleId="EnvelopeAddress">
    <w:name w:val="envelope address"/>
    <w:basedOn w:val="Normal"/>
    <w:uiPriority w:val="99"/>
    <w:semiHidden/>
    <w:pPr>
      <w:spacing w:after="0"/>
      <w:ind w:left="2880"/>
    </w:pPr>
  </w:style>
  <w:style w:type="paragraph" w:styleId="EnvelopeReturn">
    <w:name w:val="envelope return"/>
    <w:basedOn w:val="Normal"/>
    <w:uiPriority w:val="99"/>
    <w:semiHidden/>
    <w:pPr>
      <w:spacing w:after="0"/>
    </w:pPr>
    <w:rPr>
      <w:sz w:val="20"/>
      <w:szCs w:val="20"/>
    </w:rPr>
  </w:style>
  <w:style w:type="character" w:styleId="FollowedHyperlink">
    <w:name w:val="FollowedHyperlink"/>
    <w:basedOn w:val="DefaultParagraphFont"/>
    <w:uiPriority w:val="99"/>
    <w:semiHidden/>
    <w:rPr>
      <w:color w:val="800080"/>
      <w:u w:val="single"/>
    </w:rPr>
  </w:style>
  <w:style w:type="character" w:styleId="HTMLAcronym">
    <w:name w:val="HTML Acronym"/>
    <w:basedOn w:val="DefaultParagraphFont"/>
    <w:uiPriority w:val="99"/>
    <w:semiHidden/>
  </w:style>
  <w:style w:type="paragraph" w:styleId="HTMLAddress">
    <w:name w:val="HTML Address"/>
    <w:basedOn w:val="Normal"/>
    <w:link w:val="HTMLAddressChar"/>
    <w:uiPriority w:val="99"/>
    <w:semiHidden/>
    <w:pPr>
      <w:spacing w:after="0"/>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rPr>
      <w:i/>
      <w:iCs/>
    </w:rPr>
  </w:style>
  <w:style w:type="character" w:styleId="HTMLCode">
    <w:name w:val="HTML Code"/>
    <w:basedOn w:val="DefaultParagraphFont"/>
    <w:uiPriority w:val="99"/>
    <w:semiHidden/>
    <w:rPr>
      <w:sz w:val="20"/>
      <w:szCs w:val="20"/>
    </w:rPr>
  </w:style>
  <w:style w:type="character" w:styleId="HTMLDefinition">
    <w:name w:val="HTML Definition"/>
    <w:basedOn w:val="DefaultParagraphFont"/>
    <w:uiPriority w:val="99"/>
    <w:semiHidden/>
    <w:rPr>
      <w:i/>
      <w:iCs/>
    </w:rPr>
  </w:style>
  <w:style w:type="character" w:styleId="HTMLKeyboard">
    <w:name w:val="HTML Keyboard"/>
    <w:basedOn w:val="DefaultParagraphFont"/>
    <w:uiPriority w:val="99"/>
    <w:semiHidden/>
    <w:rPr>
      <w:sz w:val="20"/>
      <w:szCs w:val="20"/>
    </w:rPr>
  </w:style>
  <w:style w:type="paragraph" w:styleId="HTMLPreformatted">
    <w:name w:val="HTML Preformatted"/>
    <w:basedOn w:val="Normal"/>
    <w:link w:val="HTMLPreformattedChar"/>
    <w:uiPriority w:val="99"/>
    <w:semiHidden/>
    <w:pPr>
      <w:spacing w:after="0"/>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sz w:val="20"/>
      <w:szCs w:val="20"/>
    </w:rPr>
  </w:style>
  <w:style w:type="character" w:styleId="HTMLSample">
    <w:name w:val="HTML Sample"/>
    <w:basedOn w:val="DefaultParagraphFont"/>
    <w:uiPriority w:val="99"/>
    <w:semiHidden/>
  </w:style>
  <w:style w:type="character" w:styleId="HTMLTypewriter">
    <w:name w:val="HTML Typewriter"/>
    <w:basedOn w:val="DefaultParagraphFont"/>
    <w:uiPriority w:val="99"/>
    <w:semiHidden/>
    <w:rPr>
      <w:sz w:val="20"/>
      <w:szCs w:val="20"/>
    </w:rPr>
  </w:style>
  <w:style w:type="character" w:styleId="HTMLVariable">
    <w:name w:val="HTML Variable"/>
    <w:basedOn w:val="DefaultParagraphFont"/>
    <w:uiPriority w:val="99"/>
    <w:semiHidden/>
    <w:rPr>
      <w:i/>
      <w:iCs/>
    </w:rPr>
  </w:style>
  <w:style w:type="character" w:styleId="Hyperlink">
    <w:name w:val="Hyperlink"/>
    <w:basedOn w:val="DefaultParagraphFont"/>
    <w:uiPriority w:val="99"/>
    <w:semiHidden/>
    <w:rPr>
      <w:color w:val="0000FF"/>
      <w:u w:val="single"/>
    </w:rPr>
  </w:style>
  <w:style w:type="paragraph" w:styleId="Index1">
    <w:name w:val="index 1"/>
    <w:basedOn w:val="Normal"/>
    <w:next w:val="Normal"/>
    <w:autoRedefine/>
    <w:uiPriority w:val="99"/>
    <w:semiHidden/>
    <w:pPr>
      <w:spacing w:after="0"/>
      <w:ind w:left="240" w:hanging="240"/>
    </w:pPr>
  </w:style>
  <w:style w:type="paragraph" w:styleId="Index2">
    <w:name w:val="index 2"/>
    <w:basedOn w:val="Normal"/>
    <w:next w:val="Normal"/>
    <w:autoRedefine/>
    <w:uiPriority w:val="99"/>
    <w:semiHidden/>
    <w:pPr>
      <w:spacing w:after="0"/>
      <w:ind w:left="480" w:hanging="240"/>
    </w:pPr>
  </w:style>
  <w:style w:type="paragraph" w:styleId="Index3">
    <w:name w:val="index 3"/>
    <w:basedOn w:val="Normal"/>
    <w:next w:val="Normal"/>
    <w:autoRedefine/>
    <w:uiPriority w:val="99"/>
    <w:semiHidden/>
    <w:pPr>
      <w:spacing w:after="0"/>
      <w:ind w:left="720" w:hanging="240"/>
    </w:pPr>
  </w:style>
  <w:style w:type="paragraph" w:styleId="Index4">
    <w:name w:val="index 4"/>
    <w:basedOn w:val="Normal"/>
    <w:next w:val="Normal"/>
    <w:autoRedefine/>
    <w:uiPriority w:val="99"/>
    <w:semiHidden/>
    <w:pPr>
      <w:spacing w:after="0"/>
      <w:ind w:left="960" w:hanging="240"/>
    </w:pPr>
  </w:style>
  <w:style w:type="paragraph" w:styleId="Index5">
    <w:name w:val="index 5"/>
    <w:basedOn w:val="Normal"/>
    <w:next w:val="Normal"/>
    <w:autoRedefine/>
    <w:uiPriority w:val="99"/>
    <w:semiHidden/>
    <w:pPr>
      <w:spacing w:after="0"/>
      <w:ind w:left="1200" w:hanging="240"/>
    </w:pPr>
  </w:style>
  <w:style w:type="paragraph" w:styleId="Index6">
    <w:name w:val="index 6"/>
    <w:basedOn w:val="Normal"/>
    <w:next w:val="Normal"/>
    <w:autoRedefine/>
    <w:uiPriority w:val="99"/>
    <w:semiHidden/>
    <w:pPr>
      <w:spacing w:after="0"/>
      <w:ind w:left="1440" w:hanging="240"/>
    </w:pPr>
  </w:style>
  <w:style w:type="paragraph" w:styleId="Index7">
    <w:name w:val="index 7"/>
    <w:basedOn w:val="Normal"/>
    <w:next w:val="Normal"/>
    <w:autoRedefine/>
    <w:uiPriority w:val="99"/>
    <w:semiHidden/>
    <w:pPr>
      <w:spacing w:after="0"/>
      <w:ind w:left="1680" w:hanging="240"/>
    </w:pPr>
  </w:style>
  <w:style w:type="paragraph" w:styleId="Index8">
    <w:name w:val="index 8"/>
    <w:basedOn w:val="Normal"/>
    <w:next w:val="Normal"/>
    <w:autoRedefine/>
    <w:uiPriority w:val="99"/>
    <w:semiHidden/>
    <w:pPr>
      <w:spacing w:after="0"/>
      <w:ind w:left="1920" w:hanging="240"/>
    </w:pPr>
  </w:style>
  <w:style w:type="paragraph" w:styleId="Index9">
    <w:name w:val="index 9"/>
    <w:basedOn w:val="Normal"/>
    <w:next w:val="Normal"/>
    <w:autoRedefine/>
    <w:uiPriority w:val="99"/>
    <w:semiHidden/>
    <w:pPr>
      <w:spacing w:after="0"/>
      <w:ind w:left="2160" w:hanging="240"/>
    </w:pPr>
  </w:style>
  <w:style w:type="paragraph" w:styleId="IndexHeading">
    <w:name w:val="index heading"/>
    <w:basedOn w:val="Normal"/>
    <w:next w:val="Index1"/>
    <w:uiPriority w:val="99"/>
    <w:semiHidden/>
    <w:rPr>
      <w:b/>
      <w:bCs/>
    </w:rPr>
  </w:style>
  <w:style w:type="character" w:styleId="IntenseEmphasis">
    <w:name w:val="Intense Emphasis"/>
    <w:basedOn w:val="DefaultParagraphFont"/>
    <w:uiPriority w:val="21"/>
    <w:semiHidden/>
    <w:qFormat/>
    <w:rPr>
      <w:b/>
      <w:bCs/>
      <w:i/>
      <w:iCs/>
      <w:color w:val="4F81BD"/>
    </w:rPr>
  </w:style>
  <w:style w:type="paragraph" w:styleId="IntenseQuote">
    <w:name w:val="Intense Quote"/>
    <w:basedOn w:val="Normal"/>
    <w:next w:val="Normal"/>
    <w:link w:val="IntenseQuoteChar"/>
    <w:uiPriority w:val="30"/>
    <w:semiHidden/>
    <w:qFormat/>
    <w:pPr>
      <w:pBdr>
        <w:bottom w:val="single" w:sz="6" w:space="0"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semiHidden/>
    <w:rPr>
      <w:b/>
      <w:bCs/>
      <w:i/>
      <w:iCs/>
      <w:color w:val="4F81BD"/>
    </w:rPr>
  </w:style>
  <w:style w:type="character" w:styleId="IntenseReference">
    <w:name w:val="Intense Reference"/>
    <w:basedOn w:val="DefaultParagraphFont"/>
    <w:uiPriority w:val="32"/>
    <w:semiHidden/>
    <w:qFormat/>
    <w:rPr>
      <w:b/>
      <w:bCs/>
      <w:smallCaps/>
      <w:color w:val="C0504D"/>
      <w:spacing w:val="5"/>
      <w:u w:val="single"/>
    </w:rPr>
  </w:style>
  <w:style w:type="character" w:styleId="LineNumber">
    <w:name w:val="line number"/>
    <w:basedOn w:val="DefaultParagraphFont"/>
    <w:uiPriority w:val="99"/>
    <w:semiHidden/>
  </w:style>
  <w:style w:type="paragraph" w:styleId="List">
    <w:name w:val="List"/>
    <w:basedOn w:val="Normal"/>
    <w:uiPriority w:val="99"/>
    <w:semiHidden/>
    <w:pPr>
      <w:ind w:left="360" w:hanging="360"/>
    </w:pPr>
  </w:style>
  <w:style w:type="paragraph" w:styleId="List2">
    <w:name w:val="List 2"/>
    <w:basedOn w:val="Normal"/>
    <w:uiPriority w:val="99"/>
    <w:semiHidden/>
    <w:pPr>
      <w:ind w:left="720" w:hanging="360"/>
    </w:pPr>
  </w:style>
  <w:style w:type="paragraph" w:styleId="List3">
    <w:name w:val="List 3"/>
    <w:basedOn w:val="Normal"/>
    <w:uiPriority w:val="99"/>
    <w:semiHidden/>
    <w:pPr>
      <w:ind w:left="1080" w:hanging="360"/>
    </w:pPr>
  </w:style>
  <w:style w:type="paragraph" w:styleId="List4">
    <w:name w:val="List 4"/>
    <w:basedOn w:val="Normal"/>
    <w:uiPriority w:val="99"/>
    <w:semiHidden/>
    <w:pPr>
      <w:ind w:left="1440" w:hanging="360"/>
    </w:pPr>
  </w:style>
  <w:style w:type="paragraph" w:styleId="List5">
    <w:name w:val="List 5"/>
    <w:basedOn w:val="Normal"/>
    <w:uiPriority w:val="99"/>
    <w:semiHidden/>
    <w:pPr>
      <w:ind w:left="1800" w:hanging="360"/>
    </w:pPr>
  </w:style>
  <w:style w:type="paragraph" w:styleId="ListBullet2">
    <w:name w:val="List Bullet 2"/>
    <w:basedOn w:val="Normal"/>
    <w:uiPriority w:val="99"/>
    <w:semiHidden/>
    <w:pPr>
      <w:numPr>
        <w:numId w:val="13"/>
      </w:numPr>
    </w:pPr>
  </w:style>
  <w:style w:type="paragraph" w:styleId="ListBullet3">
    <w:name w:val="List Bullet 3"/>
    <w:basedOn w:val="Normal"/>
    <w:uiPriority w:val="99"/>
    <w:semiHidden/>
    <w:pPr>
      <w:numPr>
        <w:numId w:val="14"/>
      </w:numPr>
    </w:pPr>
  </w:style>
  <w:style w:type="paragraph" w:styleId="ListBullet4">
    <w:name w:val="List Bullet 4"/>
    <w:basedOn w:val="Normal"/>
    <w:uiPriority w:val="99"/>
    <w:semiHidden/>
    <w:pPr>
      <w:numPr>
        <w:numId w:val="15"/>
      </w:numPr>
    </w:pPr>
  </w:style>
  <w:style w:type="paragraph" w:styleId="ListBullet5">
    <w:name w:val="List Bullet 5"/>
    <w:basedOn w:val="Normal"/>
    <w:uiPriority w:val="99"/>
    <w:semiHidden/>
    <w:pPr>
      <w:numPr>
        <w:numId w:val="16"/>
      </w:numPr>
    </w:pPr>
  </w:style>
  <w:style w:type="paragraph" w:styleId="ListContinue2">
    <w:name w:val="List Continue 2"/>
    <w:basedOn w:val="Normal"/>
    <w:uiPriority w:val="99"/>
    <w:semiHidden/>
    <w:pPr>
      <w:spacing w:after="120"/>
      <w:ind w:left="720"/>
    </w:pPr>
  </w:style>
  <w:style w:type="paragraph" w:styleId="ListContinue3">
    <w:name w:val="List Continue 3"/>
    <w:basedOn w:val="Normal"/>
    <w:uiPriority w:val="99"/>
    <w:semiHidden/>
    <w:pPr>
      <w:spacing w:after="120"/>
      <w:ind w:left="1080"/>
    </w:pPr>
  </w:style>
  <w:style w:type="paragraph" w:styleId="ListContinue4">
    <w:name w:val="List Continue 4"/>
    <w:basedOn w:val="Normal"/>
    <w:uiPriority w:val="99"/>
    <w:semiHidden/>
    <w:pPr>
      <w:spacing w:after="120"/>
      <w:ind w:left="1440"/>
    </w:pPr>
  </w:style>
  <w:style w:type="paragraph" w:styleId="ListContinue5">
    <w:name w:val="List Continue 5"/>
    <w:basedOn w:val="Normal"/>
    <w:uiPriority w:val="99"/>
    <w:semiHidden/>
    <w:pPr>
      <w:spacing w:after="120"/>
      <w:ind w:left="1800"/>
    </w:pPr>
  </w:style>
  <w:style w:type="paragraph" w:styleId="ListNumber2">
    <w:name w:val="List Number 2"/>
    <w:basedOn w:val="Normal"/>
    <w:uiPriority w:val="99"/>
    <w:semiHidden/>
    <w:pPr>
      <w:numPr>
        <w:numId w:val="17"/>
      </w:numPr>
    </w:pPr>
  </w:style>
  <w:style w:type="paragraph" w:styleId="ListNumber3">
    <w:name w:val="List Number 3"/>
    <w:basedOn w:val="Normal"/>
    <w:uiPriority w:val="99"/>
    <w:semiHidden/>
    <w:pPr>
      <w:numPr>
        <w:numId w:val="18"/>
      </w:numPr>
    </w:pPr>
  </w:style>
  <w:style w:type="paragraph" w:styleId="ListNumber4">
    <w:name w:val="List Number 4"/>
    <w:basedOn w:val="Normal"/>
    <w:uiPriority w:val="99"/>
    <w:semiHidden/>
    <w:pPr>
      <w:numPr>
        <w:numId w:val="19"/>
      </w:numPr>
    </w:pPr>
  </w:style>
  <w:style w:type="paragraph" w:styleId="ListNumber5">
    <w:name w:val="List Number 5"/>
    <w:basedOn w:val="Normal"/>
    <w:uiPriority w:val="99"/>
    <w:semiHidden/>
    <w:pPr>
      <w:numPr>
        <w:numId w:val="20"/>
      </w:numPr>
    </w:pPr>
  </w:style>
  <w:style w:type="paragraph" w:styleId="ListParagraph">
    <w:name w:val="List Paragraph"/>
    <w:basedOn w:val="Normal"/>
    <w:uiPriority w:val="34"/>
    <w:qFormat/>
    <w:pPr>
      <w:ind w:left="720"/>
    </w:pPr>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adjustRightInd w:val="0"/>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Pr>
      <w:sz w:val="20"/>
      <w:szCs w:val="20"/>
    </w:rPr>
  </w:style>
  <w:style w:type="paragraph" w:styleId="MessageHeader">
    <w:name w:val="Message Header"/>
    <w:basedOn w:val="Normal"/>
    <w:link w:val="MessageHeaderChar"/>
    <w:uiPriority w:val="99"/>
    <w:semiHidden/>
    <w:pPr>
      <w:pBdr>
        <w:top w:val="single" w:sz="6" w:space="0" w:color="auto"/>
        <w:left w:val="single" w:sz="6" w:space="0" w:color="auto"/>
        <w:bottom w:val="single" w:sz="6" w:space="0" w:color="auto"/>
        <w:right w:val="single" w:sz="6" w:space="0" w:color="auto"/>
      </w:pBdr>
      <w:shd w:val="pct20" w:color="auto" w:fill="auto"/>
      <w:spacing w:after="0"/>
      <w:ind w:left="1080" w:hanging="1080"/>
    </w:pPr>
  </w:style>
  <w:style w:type="character" w:customStyle="1" w:styleId="MessageHeaderChar">
    <w:name w:val="Message Header Char"/>
    <w:basedOn w:val="DefaultParagraphFont"/>
    <w:link w:val="MessageHeader"/>
    <w:uiPriority w:val="99"/>
    <w:semiHidden/>
  </w:style>
  <w:style w:type="paragraph" w:styleId="NormalWeb">
    <w:name w:val="Normal (Web)"/>
    <w:basedOn w:val="Normal"/>
    <w:uiPriority w:val="99"/>
    <w:semiHidden/>
  </w:style>
  <w:style w:type="paragraph" w:styleId="NormalIndent">
    <w:name w:val="Normal Indent"/>
    <w:basedOn w:val="Normal"/>
    <w:uiPriority w:val="99"/>
    <w:semiHidden/>
    <w:pPr>
      <w:ind w:left="720"/>
    </w:pPr>
  </w:style>
  <w:style w:type="paragraph" w:customStyle="1" w:styleId="NoteHeading1">
    <w:name w:val="Note Heading1"/>
    <w:basedOn w:val="Normal"/>
    <w:next w:val="Normal"/>
    <w:link w:val="NoteHeadingChar"/>
    <w:uiPriority w:val="99"/>
    <w:semiHidden/>
    <w:pPr>
      <w:spacing w:after="0"/>
    </w:pPr>
  </w:style>
  <w:style w:type="character" w:customStyle="1" w:styleId="NoteHeadingChar">
    <w:name w:val="Note Heading Char"/>
    <w:basedOn w:val="DefaultParagraphFont"/>
    <w:link w:val="NoteHeading1"/>
    <w:uiPriority w:val="99"/>
    <w:semiHidden/>
  </w:style>
  <w:style w:type="character" w:styleId="PageNumber">
    <w:name w:val="page number"/>
    <w:basedOn w:val="DefaultParagraphFont"/>
    <w:uiPriority w:val="99"/>
    <w:semiHidden/>
  </w:style>
  <w:style w:type="character" w:styleId="PlaceholderText">
    <w:name w:val="Placeholder Text"/>
    <w:basedOn w:val="DefaultParagraphFont"/>
    <w:uiPriority w:val="99"/>
    <w:semiHidden/>
    <w:rPr>
      <w:color w:val="808080"/>
    </w:rPr>
  </w:style>
  <w:style w:type="paragraph" w:styleId="PlainText">
    <w:name w:val="Plain Text"/>
    <w:basedOn w:val="Normal"/>
    <w:link w:val="PlainTextChar"/>
    <w:uiPriority w:val="99"/>
    <w:semiHidden/>
    <w:pPr>
      <w:spacing w:after="0"/>
    </w:pPr>
    <w:rPr>
      <w:rFonts w:ascii="Consolas" w:hAnsi="Consolas" w:cs="Consolas"/>
      <w:sz w:val="21"/>
      <w:szCs w:val="21"/>
    </w:rPr>
  </w:style>
  <w:style w:type="character" w:customStyle="1" w:styleId="PlainTextChar">
    <w:name w:val="Plain Text Char"/>
    <w:basedOn w:val="DefaultParagraphFont"/>
    <w:link w:val="PlainText"/>
    <w:uiPriority w:val="99"/>
    <w:semiHidden/>
    <w:rPr>
      <w:sz w:val="21"/>
      <w:szCs w:val="21"/>
    </w:rPr>
  </w:style>
  <w:style w:type="paragraph" w:styleId="Quote">
    <w:name w:val="Quote"/>
    <w:basedOn w:val="Normal"/>
    <w:next w:val="Normal"/>
    <w:link w:val="QuoteChar"/>
    <w:uiPriority w:val="29"/>
    <w:semiHidden/>
    <w:qFormat/>
    <w:rPr>
      <w:i/>
      <w:iCs/>
      <w:color w:val="000000"/>
    </w:rPr>
  </w:style>
  <w:style w:type="character" w:customStyle="1" w:styleId="QuoteChar">
    <w:name w:val="Quote Char"/>
    <w:basedOn w:val="DefaultParagraphFont"/>
    <w:link w:val="Quote"/>
    <w:uiPriority w:val="29"/>
    <w:semiHidden/>
    <w:rPr>
      <w:i/>
      <w:iCs/>
      <w:color w:val="000000"/>
    </w:rPr>
  </w:style>
  <w:style w:type="character" w:styleId="Strong">
    <w:name w:val="Strong"/>
    <w:basedOn w:val="DefaultParagraphFont"/>
    <w:uiPriority w:val="22"/>
    <w:semiHidden/>
    <w:qFormat/>
    <w:rPr>
      <w:b/>
      <w:bCs/>
    </w:rPr>
  </w:style>
  <w:style w:type="paragraph" w:styleId="Subtitle">
    <w:name w:val="Subtitle"/>
    <w:basedOn w:val="Normal"/>
    <w:next w:val="Normal"/>
    <w:link w:val="SubtitleChar"/>
    <w:uiPriority w:val="11"/>
    <w:semiHidden/>
    <w:qFormat/>
    <w:pPr>
      <w:numPr>
        <w:ilvl w:val="1"/>
      </w:numPr>
    </w:pPr>
    <w:rPr>
      <w:i/>
      <w:iCs/>
      <w:color w:val="4F81BD"/>
      <w:spacing w:val="15"/>
    </w:rPr>
  </w:style>
  <w:style w:type="character" w:customStyle="1" w:styleId="SubtitleChar">
    <w:name w:val="Subtitle Char"/>
    <w:basedOn w:val="DefaultParagraphFont"/>
    <w:link w:val="Subtitle"/>
    <w:uiPriority w:val="11"/>
    <w:semiHidden/>
    <w:rPr>
      <w:i/>
      <w:iCs/>
      <w:color w:val="4F81BD"/>
      <w:spacing w:val="15"/>
    </w:rPr>
  </w:style>
  <w:style w:type="character" w:styleId="SubtleEmphasis">
    <w:name w:val="Subtle Emphasis"/>
    <w:basedOn w:val="DefaultParagraphFont"/>
    <w:uiPriority w:val="19"/>
    <w:semiHidden/>
    <w:qFormat/>
    <w:rPr>
      <w:i/>
      <w:iCs/>
      <w:color w:val="808080"/>
    </w:rPr>
  </w:style>
  <w:style w:type="character" w:styleId="SubtleReference">
    <w:name w:val="Subtle Reference"/>
    <w:basedOn w:val="DefaultParagraphFont"/>
    <w:uiPriority w:val="31"/>
    <w:semiHidden/>
    <w:qFormat/>
    <w:rPr>
      <w:smallCaps/>
      <w:color w:val="C0504D"/>
      <w:u w:val="single"/>
    </w:rPr>
  </w:style>
  <w:style w:type="paragraph" w:customStyle="1" w:styleId="MemoHeading">
    <w:name w:val="MemoHeading"/>
    <w:basedOn w:val="Normal"/>
    <w:semiHidden/>
    <w:pPr>
      <w:spacing w:before="240" w:after="480"/>
      <w:jc w:val="center"/>
    </w:pPr>
    <w:rPr>
      <w:rFonts w:ascii="Times New Roman Bold" w:hAnsi="Times New Roman Bold" w:cs="Times New Roman Bold"/>
      <w:b/>
      <w:bCs/>
      <w:caps/>
      <w:u w:val="single"/>
    </w:rPr>
  </w:style>
  <w:style w:type="paragraph" w:customStyle="1" w:styleId="MemoTableData">
    <w:name w:val="MemoTableData"/>
    <w:basedOn w:val="Normal"/>
    <w:semiHidden/>
  </w:style>
  <w:style w:type="paragraph" w:customStyle="1" w:styleId="ReLine">
    <w:name w:val="Re Line"/>
    <w:basedOn w:val="MemoTableData"/>
  </w:style>
  <w:style w:type="paragraph" w:customStyle="1" w:styleId="MemoTableLabel">
    <w:name w:val="MemoTableLabel"/>
    <w:basedOn w:val="Normal"/>
    <w:semiHidden/>
    <w:rPr>
      <w:caps/>
    </w:rPr>
  </w:style>
  <w:style w:type="paragraph" w:customStyle="1" w:styleId="ListSubparagraph">
    <w:name w:val="List Subparagraph"/>
    <w:basedOn w:val="ListParagraph"/>
    <w:pPr>
      <w:ind w:left="1440" w:hanging="360"/>
    </w:pPr>
  </w:style>
  <w:style w:type="paragraph" w:customStyle="1" w:styleId="ListSubparagraph2">
    <w:name w:val="List Subparagraph 2"/>
    <w:basedOn w:val="ListSubparagraph"/>
    <w:pPr>
      <w:ind w:left="2160"/>
    </w:pPr>
  </w:style>
  <w:style w:type="paragraph" w:customStyle="1" w:styleId="ListSubparagraph3">
    <w:name w:val="List Subparagraph 3"/>
    <w:basedOn w:val="ListSubparagraph2"/>
    <w:pPr>
      <w:ind w:left="2880"/>
    </w:pPr>
  </w:style>
  <w:style w:type="paragraph" w:customStyle="1" w:styleId="ListSubparagraph4">
    <w:name w:val="List Subparagraph 4"/>
    <w:basedOn w:val="ListSubparagraph3"/>
    <w:pPr>
      <w:ind w:left="3600"/>
    </w:pPr>
  </w:style>
  <w:style w:type="paragraph" w:customStyle="1" w:styleId="NumberedParagraph">
    <w:name w:val="Numbered Paragraph"/>
    <w:basedOn w:val="BodyTextFirstIndent"/>
    <w:pPr>
      <w:numPr>
        <w:numId w:val="22"/>
      </w:numPr>
      <w:tabs>
        <w:tab w:val="left" w:pos="1080"/>
      </w:tabs>
      <w:ind w:left="0" w:firstLine="720"/>
    </w:pPr>
  </w:style>
  <w:style w:type="table" w:styleId="TableGrid">
    <w:name w:val="Table Grid"/>
    <w:basedOn w:val="TableNormal"/>
    <w:uiPriority w:val="99"/>
    <w:pPr>
      <w:adjustRightInd w:val="0"/>
      <w:spacing w:after="0"/>
    </w:pPr>
    <w:tblPr>
      <w:tblInd w:w="0" w:type="dxa"/>
      <w:tblBorders>
        <w:top w:val="single" w:sz="4" w:space="0" w:color="000000"/>
        <w:left w:val="single" w:sz="4" w:space="0" w:color="000000"/>
        <w:bottom w:val="single" w:sz="4" w:space="0" w:color="000000"/>
        <w:right w:val="single" w:sz="4" w:space="0" w:color="000000"/>
      </w:tblBorders>
      <w:tblCellMar>
        <w:top w:w="3" w:type="dxa"/>
        <w:left w:w="108" w:type="dxa"/>
        <w:bottom w:w="3" w:type="dxa"/>
        <w:right w:w="108" w:type="dxa"/>
      </w:tblCellMar>
    </w:tblPr>
  </w:style>
  <w:style w:type="paragraph" w:customStyle="1" w:styleId="p1">
    <w:name w:val="p1"/>
    <w:basedOn w:val="Normal"/>
    <w:pPr>
      <w:adjustRightInd/>
      <w:spacing w:after="0"/>
    </w:pPr>
    <w:rPr>
      <w:rFonts w:ascii="Helvetica" w:eastAsiaTheme="minorHAnsi" w:hAnsi="Helvetica" w:cs="Helvetica"/>
      <w:sz w:val="18"/>
      <w:szCs w:val="18"/>
    </w:rPr>
  </w:style>
  <w:style w:type="paragraph" w:customStyle="1" w:styleId="p2">
    <w:name w:val="p2"/>
    <w:basedOn w:val="Normal"/>
    <w:pPr>
      <w:adjustRightInd/>
      <w:spacing w:after="0"/>
    </w:pPr>
    <w:rPr>
      <w:rFonts w:ascii="Verdana" w:eastAsiaTheme="minorHAnsi" w:hAnsi="Verdana"/>
      <w:color w:val="9443FB"/>
      <w:sz w:val="20"/>
      <w:szCs w:val="20"/>
    </w:rPr>
  </w:style>
  <w:style w:type="paragraph" w:customStyle="1" w:styleId="p3">
    <w:name w:val="p3"/>
    <w:basedOn w:val="Normal"/>
    <w:pPr>
      <w:adjustRightInd/>
      <w:spacing w:after="0"/>
    </w:pPr>
    <w:rPr>
      <w:rFonts w:ascii="Verdana" w:eastAsiaTheme="minorHAnsi" w:hAnsi="Verdana"/>
      <w:color w:val="9443F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1934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3105</Words>
  <Characters>17114</Characters>
  <Application>Microsoft Office Word</Application>
  <DocSecurity>0</DocSecurity>
  <PresentationFormat/>
  <Lines>322</Lines>
  <Paragraphs>129</Paragraphs>
  <ScaleCrop>false</ScaleCrop>
  <HeadingPairs>
    <vt:vector size="2" baseType="variant">
      <vt:variant>
        <vt:lpstr>Title</vt:lpstr>
      </vt:variant>
      <vt:variant>
        <vt:i4>1</vt:i4>
      </vt:variant>
    </vt:vector>
  </HeadingPairs>
  <TitlesOfParts>
    <vt:vector size="1" baseType="lpstr">
      <vt:lpstr>REF revisions to Holly's revised UA memo (00673842-2).DOCX</vt:lpstr>
    </vt:vector>
  </TitlesOfParts>
  <Company/>
  <LinksUpToDate>false</LinksUpToDate>
  <CharactersWithSpaces>20090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 revisions to Holly's revised UA memo (00673842-2).DOCX</dc:title>
  <dc:subject>00673842.DOCX; 2</dc:subject>
  <dc:creator>Gregory, Holly</dc:creator>
  <cp:keywords/>
  <dc:description/>
  <cp:lastModifiedBy>Gregory, Holly</cp:lastModifiedBy>
  <cp:revision>2</cp:revision>
  <dcterms:created xsi:type="dcterms:W3CDTF">2015-05-03T12:09:00Z</dcterms:created>
  <dcterms:modified xsi:type="dcterms:W3CDTF">2015-05-03T12:09:00Z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ACTIVE 207411876v.4</vt:lpwstr>
  </property>
  <property fmtid="{D5CDD505-2E9C-101B-9397-08002B2CF9AE}" pid="3" name="DocumentType">
    <vt:lpwstr>pcgBlank</vt:lpwstr>
  </property>
  <property fmtid="{D5CDD505-2E9C-101B-9397-08002B2CF9AE}" pid="4" name="_NewReviewCycle">
    <vt:lpwstr/>
  </property>
  <property fmtid="{D5CDD505-2E9C-101B-9397-08002B2CF9AE}" pid="5" name="_AdHocReviewCycleID">
    <vt:i4>-1179700444</vt:i4>
  </property>
  <property fmtid="{D5CDD505-2E9C-101B-9397-08002B2CF9AE}" pid="6" name="_EmailSubject">
    <vt:lpwstr>Unincorporated Assoications</vt:lpwstr>
  </property>
  <property fmtid="{D5CDD505-2E9C-101B-9397-08002B2CF9AE}" pid="7" name="_AuthorEmail">
    <vt:lpwstr>holly.gregory@sidley.com</vt:lpwstr>
  </property>
  <property fmtid="{D5CDD505-2E9C-101B-9397-08002B2CF9AE}" pid="8" name="_AuthorEmailDisplayName">
    <vt:lpwstr>Gregory, Holly</vt:lpwstr>
  </property>
</Properties>
</file>