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61366" w:rsidRDefault="008941D5">
      <w:pPr>
        <w:pStyle w:val="normal0"/>
      </w:pPr>
      <w:bookmarkStart w:id="0" w:name="_GoBack"/>
      <w:bookmarkEnd w:id="0"/>
      <w:r>
        <w:rPr>
          <w:rFonts w:ascii="Cambria" w:eastAsia="Cambria" w:hAnsi="Cambria" w:cs="Cambria"/>
          <w:sz w:val="24"/>
        </w:rPr>
        <w:t xml:space="preserve"> </w:t>
      </w:r>
    </w:p>
    <w:tbl>
      <w:tblPr>
        <w:tblStyle w:val="a"/>
        <w:tblW w:w="9120" w:type="dxa"/>
        <w:tblLayout w:type="fixed"/>
        <w:tblLook w:val="0600" w:firstRow="0" w:lastRow="0" w:firstColumn="0" w:lastColumn="0" w:noHBand="1" w:noVBand="1"/>
      </w:tblPr>
      <w:tblGrid>
        <w:gridCol w:w="3165"/>
        <w:gridCol w:w="5955"/>
      </w:tblGrid>
      <w:tr w:rsidR="00761366"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1366" w:rsidRDefault="008941D5">
            <w:pPr>
              <w:pStyle w:val="normal0"/>
              <w:ind w:left="360"/>
            </w:pPr>
            <w:r>
              <w:rPr>
                <w:rFonts w:ascii="Calibri" w:eastAsia="Calibri" w:hAnsi="Calibri" w:cs="Calibri"/>
                <w:b/>
                <w:shd w:val="clear" w:color="auto" w:fill="B3B3B3"/>
              </w:rPr>
              <w:t>Design Team N.</w:t>
            </w:r>
            <w:r>
              <w:rPr>
                <w:shd w:val="clear" w:color="auto" w:fill="B3B3B3"/>
              </w:rPr>
              <w:t xml:space="preserve">           </w:t>
            </w:r>
            <w:r>
              <w:rPr>
                <w:shd w:val="clear" w:color="auto" w:fill="B3B3B3"/>
              </w:rPr>
              <w:tab/>
              <w:t xml:space="preserve"> </w:t>
            </w:r>
            <w:r>
              <w:rPr>
                <w:rFonts w:ascii="Calibri" w:eastAsia="Calibri" w:hAnsi="Calibri" w:cs="Calibri"/>
                <w:b/>
                <w:shd w:val="clear" w:color="auto" w:fill="B3B3B3"/>
              </w:rPr>
              <w:t xml:space="preserve"> </w:t>
            </w:r>
          </w:p>
        </w:tc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3B3B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1366" w:rsidRDefault="008941D5">
            <w:pPr>
              <w:pStyle w:val="normal0"/>
            </w:pPr>
            <w:commentRangeStart w:id="1"/>
            <w:commentRangeStart w:id="2"/>
            <w:commentRangeStart w:id="3"/>
            <w:commentRangeStart w:id="4"/>
            <w:commentRangeStart w:id="5"/>
            <w:commentRangeStart w:id="6"/>
            <w:commentRangeStart w:id="7"/>
            <w:r>
              <w:rPr>
                <w:rFonts w:ascii="Calibri" w:eastAsia="Calibri" w:hAnsi="Calibri" w:cs="Calibri"/>
                <w:b/>
                <w:shd w:val="clear" w:color="auto" w:fill="B3B3B3"/>
              </w:rPr>
              <w:t xml:space="preserve">Periodic Review of </w:t>
            </w:r>
            <w:commentRangeEnd w:id="1"/>
            <w:r>
              <w:commentReference w:id="1"/>
            </w:r>
            <w:commentRangeEnd w:id="2"/>
            <w:r>
              <w:commentReference w:id="2"/>
            </w:r>
            <w:commentRangeEnd w:id="3"/>
            <w:r>
              <w:commentReference w:id="3"/>
            </w:r>
            <w:commentRangeEnd w:id="4"/>
            <w:r>
              <w:commentReference w:id="4"/>
            </w:r>
            <w:commentRangeEnd w:id="5"/>
            <w:r>
              <w:commentReference w:id="5"/>
            </w:r>
            <w:commentRangeEnd w:id="6"/>
            <w:r>
              <w:commentReference w:id="6"/>
            </w:r>
            <w:commentRangeEnd w:id="7"/>
            <w:r>
              <w:commentReference w:id="7"/>
            </w:r>
            <w:r>
              <w:rPr>
                <w:rFonts w:ascii="Calibri" w:eastAsia="Calibri" w:hAnsi="Calibri" w:cs="Calibri"/>
                <w:b/>
                <w:shd w:val="clear" w:color="auto" w:fill="B3B3B3"/>
              </w:rPr>
              <w:t>IANA Functions</w:t>
            </w:r>
          </w:p>
        </w:tc>
      </w:tr>
      <w:tr w:rsidR="00761366"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1366" w:rsidRDefault="008941D5">
            <w:pPr>
              <w:pStyle w:val="normal0"/>
            </w:pPr>
            <w:r>
              <w:rPr>
                <w:rFonts w:ascii="Calibri" w:eastAsia="Calibri" w:hAnsi="Calibri" w:cs="Calibri"/>
                <w:b/>
              </w:rPr>
              <w:t>Draft Transition Proposal Reference</w:t>
            </w:r>
          </w:p>
        </w:tc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1366" w:rsidRDefault="008941D5">
            <w:pPr>
              <w:pStyle w:val="normal0"/>
            </w:pPr>
            <w:r>
              <w:rPr>
                <w:rFonts w:ascii="Calibri" w:eastAsia="Calibri" w:hAnsi="Calibri" w:cs="Calibri"/>
              </w:rPr>
              <w:t>III.A.1.4</w:t>
            </w:r>
          </w:p>
        </w:tc>
      </w:tr>
      <w:tr w:rsidR="00761366"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1366" w:rsidRDefault="008941D5">
            <w:pPr>
              <w:pStyle w:val="normal0"/>
            </w:pPr>
            <w:r>
              <w:rPr>
                <w:rFonts w:ascii="Calibri" w:eastAsia="Calibri" w:hAnsi="Calibri" w:cs="Calibri"/>
                <w:b/>
              </w:rPr>
              <w:t>Summary Description</w:t>
            </w:r>
          </w:p>
        </w:tc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1366" w:rsidRDefault="008941D5">
            <w:pPr>
              <w:pStyle w:val="normal0"/>
              <w:ind w:right="20"/>
              <w:rPr>
                <w:ins w:id="8" w:author="Avri Doria" w:date="2015-03-19T12:23:00Z"/>
              </w:rPr>
            </w:pPr>
            <w:r>
              <w:rPr>
                <w:rFonts w:ascii="Calibri" w:eastAsia="Calibri" w:hAnsi="Calibri" w:cs="Calibri"/>
              </w:rPr>
              <w:t xml:space="preserve">Regardless of the model selected to implement the transition </w:t>
            </w:r>
            <w:ins w:id="9" w:author="Avri Doria" w:date="2015-03-19T12:05:00Z">
              <w:r>
                <w:rPr>
                  <w:rFonts w:ascii="Calibri" w:eastAsia="Calibri" w:hAnsi="Calibri" w:cs="Calibri"/>
                </w:rPr>
                <w:t xml:space="preserve">the IANA Function, including </w:t>
              </w:r>
            </w:ins>
            <w:r>
              <w:rPr>
                <w:rFonts w:ascii="Calibri" w:eastAsia="Calibri" w:hAnsi="Calibri" w:cs="Calibri"/>
              </w:rPr>
              <w:t xml:space="preserve">the SOW, will have to be reviewed on a regular basis. </w:t>
            </w:r>
          </w:p>
          <w:p w:rsidR="00761366" w:rsidRDefault="008941D5">
            <w:pPr>
              <w:pStyle w:val="normal0"/>
              <w:ind w:right="20"/>
            </w:pPr>
            <w:r>
              <w:rPr>
                <w:rFonts w:ascii="Calibri" w:eastAsia="Calibri" w:hAnsi="Calibri" w:cs="Calibri"/>
              </w:rPr>
              <w:t>Th</w:t>
            </w:r>
            <w:ins w:id="10" w:author="Avri Doria" w:date="2015-03-19T12:23:00Z">
              <w:r>
                <w:rPr>
                  <w:rFonts w:ascii="Calibri" w:eastAsia="Calibri" w:hAnsi="Calibri" w:cs="Calibri"/>
                </w:rPr>
                <w:t xml:space="preserve">e SOW review </w:t>
              </w:r>
            </w:ins>
            <w:del w:id="11" w:author="Avri Doria" w:date="2015-03-19T12:23:00Z">
              <w:r>
                <w:rPr>
                  <w:rFonts w:ascii="Calibri" w:eastAsia="Calibri" w:hAnsi="Calibri" w:cs="Calibri"/>
                </w:rPr>
                <w:delText>is</w:delText>
              </w:r>
            </w:del>
            <w:r>
              <w:rPr>
                <w:rFonts w:ascii="Calibri" w:eastAsia="Calibri" w:hAnsi="Calibri" w:cs="Calibri"/>
              </w:rPr>
              <w:t xml:space="preserve"> requirement brings on several additional requirements:</w:t>
            </w:r>
          </w:p>
          <w:p w:rsidR="00761366" w:rsidRDefault="008941D5">
            <w:pPr>
              <w:pStyle w:val="normal0"/>
              <w:numPr>
                <w:ilvl w:val="0"/>
                <w:numId w:val="1"/>
              </w:numPr>
              <w:ind w:left="940" w:right="20"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What period (duration) should be covered by the first SOW post transition?</w:t>
            </w:r>
          </w:p>
          <w:p w:rsidR="00761366" w:rsidRDefault="008941D5">
            <w:pPr>
              <w:pStyle w:val="normal0"/>
              <w:numPr>
                <w:ilvl w:val="0"/>
                <w:numId w:val="1"/>
              </w:numPr>
              <w:ind w:left="940" w:right="20"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What should be the standard period for reviewing SOWs post transition?</w:t>
            </w:r>
          </w:p>
          <w:p w:rsidR="00761366" w:rsidRDefault="008941D5">
            <w:pPr>
              <w:pStyle w:val="normal0"/>
              <w:numPr>
                <w:ilvl w:val="0"/>
                <w:numId w:val="1"/>
              </w:numPr>
              <w:ind w:left="940" w:right="20" w:hanging="360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>What should be the process for reviewing or amending SOWS (including approval by the community and acceptance by ICANN)?</w:t>
            </w:r>
          </w:p>
          <w:p w:rsidR="00761366" w:rsidRDefault="008941D5">
            <w:pPr>
              <w:pStyle w:val="normal0"/>
              <w:ind w:right="20"/>
              <w:rPr>
                <w:ins w:id="12" w:author="Avri Doria" w:date="2015-03-19T12:21:00Z"/>
              </w:rPr>
            </w:pPr>
            <w:r>
              <w:rPr>
                <w:rFonts w:ascii="Calibri" w:eastAsia="Calibri" w:hAnsi="Calibri" w:cs="Calibri"/>
              </w:rPr>
              <w:t>The current definition and operational parameters (including the</w:t>
            </w:r>
            <w:r>
              <w:rPr>
                <w:rFonts w:ascii="Calibri" w:eastAsia="Calibri" w:hAnsi="Calibri" w:cs="Calibri"/>
              </w:rPr>
              <w:t xml:space="preserve"> format of request and reporting requirements) for these functions in the IANA Functions contract and IANA Response have to be reviewed to ensure they meet all the post transition requirements.</w:t>
            </w:r>
          </w:p>
          <w:p w:rsidR="00761366" w:rsidRDefault="00761366">
            <w:pPr>
              <w:pStyle w:val="normal0"/>
              <w:ind w:right="20"/>
              <w:rPr>
                <w:ins w:id="13" w:author="Avri Doria" w:date="2015-03-19T12:21:00Z"/>
              </w:rPr>
            </w:pPr>
          </w:p>
          <w:p w:rsidR="00761366" w:rsidRDefault="008941D5">
            <w:pPr>
              <w:pStyle w:val="normal0"/>
              <w:ind w:right="20"/>
            </w:pPr>
            <w:proofErr w:type="gramStart"/>
            <w:ins w:id="14" w:author="Avri Doria" w:date="2015-03-19T12:21:00Z">
              <w:r>
                <w:rPr>
                  <w:rFonts w:ascii="Calibri" w:eastAsia="Calibri" w:hAnsi="Calibri" w:cs="Calibri"/>
                </w:rPr>
                <w:t>Additional issues to be covered includes</w:t>
              </w:r>
              <w:proofErr w:type="gramEnd"/>
              <w:r>
                <w:rPr>
                  <w:rFonts w:ascii="Calibri" w:eastAsia="Calibri" w:hAnsi="Calibri" w:cs="Calibri"/>
                </w:rPr>
                <w:t xml:space="preserve"> defining the reviews</w:t>
              </w:r>
              <w:r>
                <w:rPr>
                  <w:rFonts w:ascii="Calibri" w:eastAsia="Calibri" w:hAnsi="Calibri" w:cs="Calibri"/>
                </w:rPr>
                <w:t xml:space="preserve"> that may be needed of IANA Function beyond what is defined in the SOW. The substance of other reviews would need to be defined in other DT efforts. </w:t>
              </w:r>
            </w:ins>
          </w:p>
        </w:tc>
      </w:tr>
      <w:tr w:rsidR="00761366"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1366" w:rsidRDefault="008941D5">
            <w:pPr>
              <w:pStyle w:val="normal0"/>
            </w:pPr>
            <w:r>
              <w:rPr>
                <w:rFonts w:ascii="Calibri" w:eastAsia="Calibri" w:hAnsi="Calibri" w:cs="Calibri"/>
                <w:b/>
              </w:rPr>
              <w:t>Detailed description</w:t>
            </w:r>
          </w:p>
        </w:tc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1366" w:rsidRDefault="008941D5">
            <w:pPr>
              <w:pStyle w:val="normal0"/>
              <w:rPr>
                <w:ins w:id="15" w:author="Avri Doria" w:date="2015-03-19T12:25:00Z"/>
              </w:rPr>
            </w:pPr>
            <w:ins w:id="16" w:author="Avri Doria" w:date="2015-03-19T12:25:00Z">
              <w:r>
                <w:t>Consideration of the various reviews and how these reviews and their schedules inter</w:t>
              </w:r>
              <w:r>
                <w:t>act with each other.</w:t>
              </w:r>
            </w:ins>
          </w:p>
          <w:p w:rsidR="00761366" w:rsidRDefault="00761366">
            <w:pPr>
              <w:pStyle w:val="normal0"/>
              <w:rPr>
                <w:ins w:id="17" w:author="Avri Doria" w:date="2015-03-19T12:25:00Z"/>
              </w:rPr>
            </w:pPr>
          </w:p>
          <w:p w:rsidR="00761366" w:rsidRDefault="008941D5">
            <w:pPr>
              <w:pStyle w:val="normal0"/>
            </w:pPr>
            <w:r>
              <w:rPr>
                <w:rFonts w:ascii="Calibri" w:eastAsia="Calibri" w:hAnsi="Calibri" w:cs="Calibri"/>
              </w:rPr>
              <w:t>Considerations that need to be included in the considerations of the SOW</w:t>
            </w:r>
            <w:ins w:id="18" w:author="Avri Doria" w:date="2015-03-19T12:24:00Z">
              <w:r>
                <w:rPr>
                  <w:rFonts w:ascii="Calibri" w:eastAsia="Calibri" w:hAnsi="Calibri" w:cs="Calibri"/>
                </w:rPr>
                <w:t xml:space="preserve"> </w:t>
              </w:r>
              <w:proofErr w:type="gramStart"/>
              <w:r>
                <w:rPr>
                  <w:rFonts w:ascii="Calibri" w:eastAsia="Calibri" w:hAnsi="Calibri" w:cs="Calibri"/>
                </w:rPr>
                <w:t xml:space="preserve">review </w:t>
              </w:r>
            </w:ins>
            <w:r>
              <w:rPr>
                <w:rFonts w:ascii="Calibri" w:eastAsia="Calibri" w:hAnsi="Calibri" w:cs="Calibri"/>
              </w:rPr>
              <w:t xml:space="preserve"> length</w:t>
            </w:r>
            <w:proofErr w:type="gramEnd"/>
            <w:r>
              <w:rPr>
                <w:rFonts w:ascii="Calibri" w:eastAsia="Calibri" w:hAnsi="Calibri" w:cs="Calibri"/>
              </w:rPr>
              <w:t xml:space="preserve"> include:</w:t>
            </w:r>
          </w:p>
          <w:p w:rsidR="00761366" w:rsidRDefault="008941D5">
            <w:pPr>
              <w:pStyle w:val="normal0"/>
              <w:numPr>
                <w:ilvl w:val="0"/>
                <w:numId w:val="3"/>
              </w:numPr>
              <w:ind w:hanging="360"/>
              <w:contextualSpacing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what</w:t>
            </w:r>
            <w:proofErr w:type="gramEnd"/>
            <w:r>
              <w:rPr>
                <w:rFonts w:ascii="Calibri" w:eastAsia="Calibri" w:hAnsi="Calibri" w:cs="Calibri"/>
              </w:rPr>
              <w:t xml:space="preserve"> is a sufficient length to avoid the thrash of constant SOW review?</w:t>
            </w:r>
          </w:p>
          <w:p w:rsidR="00761366" w:rsidRDefault="008941D5">
            <w:pPr>
              <w:pStyle w:val="normal0"/>
              <w:numPr>
                <w:ilvl w:val="0"/>
                <w:numId w:val="3"/>
              </w:numPr>
              <w:ind w:hanging="360"/>
              <w:contextualSpacing/>
              <w:rPr>
                <w:rFonts w:ascii="Calibri" w:eastAsia="Calibri" w:hAnsi="Calibri" w:cs="Calibri"/>
                <w:b/>
              </w:rPr>
            </w:pPr>
            <w:proofErr w:type="gramStart"/>
            <w:r>
              <w:rPr>
                <w:rFonts w:ascii="Calibri" w:eastAsia="Calibri" w:hAnsi="Calibri" w:cs="Calibri"/>
              </w:rPr>
              <w:t>what</w:t>
            </w:r>
            <w:proofErr w:type="gramEnd"/>
            <w:r>
              <w:rPr>
                <w:rFonts w:ascii="Calibri" w:eastAsia="Calibri" w:hAnsi="Calibri" w:cs="Calibri"/>
              </w:rPr>
              <w:t xml:space="preserve"> would be so long as to create too much of a status quo assumption?</w:t>
            </w:r>
          </w:p>
          <w:p w:rsidR="00761366" w:rsidRDefault="008941D5">
            <w:pPr>
              <w:pStyle w:val="normal0"/>
            </w:pPr>
            <w:r>
              <w:rPr>
                <w:rFonts w:ascii="Calibri" w:eastAsia="Calibri" w:hAnsi="Calibri" w:cs="Calibri"/>
              </w:rPr>
              <w:t>Considerations on the standard period for a SOW review include:</w:t>
            </w:r>
          </w:p>
          <w:p w:rsidR="00761366" w:rsidRDefault="008941D5">
            <w:pPr>
              <w:pStyle w:val="normal0"/>
              <w:numPr>
                <w:ilvl w:val="0"/>
                <w:numId w:val="2"/>
              </w:numPr>
              <w:ind w:hanging="360"/>
              <w:contextualSpacing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Is the SOW reviewed at intermediate stages or just on reconsideration of the SOW</w:t>
            </w:r>
          </w:p>
          <w:p w:rsidR="00761366" w:rsidRDefault="008941D5">
            <w:pPr>
              <w:pStyle w:val="normal0"/>
              <w:numPr>
                <w:ilvl w:val="0"/>
                <w:numId w:val="2"/>
              </w:numPr>
              <w:ind w:hanging="360"/>
              <w:contextualSpacing/>
              <w:rPr>
                <w:ins w:id="19" w:author="Avri Doria" w:date="2015-03-19T12:22:00Z"/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Is a regular period, like yearly, neces</w:t>
            </w:r>
            <w:r>
              <w:rPr>
                <w:rFonts w:ascii="Calibri" w:eastAsia="Calibri" w:hAnsi="Calibri" w:cs="Calibri"/>
              </w:rPr>
              <w:t>sary? If so, what is the periodicity?</w:t>
            </w:r>
          </w:p>
          <w:p w:rsidR="00761366" w:rsidRDefault="008941D5">
            <w:pPr>
              <w:pStyle w:val="normal0"/>
              <w:rPr>
                <w:ins w:id="20" w:author="Avri Doria" w:date="2015-03-19T12:22:00Z"/>
              </w:rPr>
            </w:pPr>
            <w:ins w:id="21" w:author="Avri Doria" w:date="2015-03-19T12:22:00Z">
              <w:r>
                <w:rPr>
                  <w:rFonts w:ascii="Calibri" w:eastAsia="Calibri" w:hAnsi="Calibri" w:cs="Calibri"/>
                </w:rPr>
                <w:t>What other reviews need to be carried out as the overall review of the IANA function?</w:t>
              </w:r>
            </w:ins>
          </w:p>
          <w:p w:rsidR="00761366" w:rsidRDefault="008941D5">
            <w:pPr>
              <w:pStyle w:val="normal0"/>
              <w:numPr>
                <w:ilvl w:val="0"/>
                <w:numId w:val="4"/>
              </w:numPr>
              <w:ind w:hanging="360"/>
              <w:contextualSpacing/>
              <w:rPr>
                <w:ins w:id="22" w:author="Avri Doria" w:date="2015-03-19T12:22:00Z"/>
                <w:rFonts w:ascii="Calibri" w:eastAsia="Calibri" w:hAnsi="Calibri" w:cs="Calibri"/>
              </w:rPr>
            </w:pPr>
            <w:ins w:id="23" w:author="Avri Doria" w:date="2015-03-19T12:22:00Z">
              <w:r>
                <w:rPr>
                  <w:rFonts w:ascii="Calibri" w:eastAsia="Calibri" w:hAnsi="Calibri" w:cs="Calibri"/>
                </w:rPr>
                <w:t>What is being reviewed</w:t>
              </w:r>
            </w:ins>
          </w:p>
          <w:p w:rsidR="00761366" w:rsidRDefault="008941D5">
            <w:pPr>
              <w:pStyle w:val="normal0"/>
              <w:numPr>
                <w:ilvl w:val="0"/>
                <w:numId w:val="4"/>
              </w:numPr>
              <w:ind w:hanging="360"/>
              <w:contextualSpacing/>
              <w:rPr>
                <w:ins w:id="24" w:author="Avri Doria" w:date="2015-03-19T12:22:00Z"/>
                <w:rFonts w:ascii="Calibri" w:eastAsia="Calibri" w:hAnsi="Calibri" w:cs="Calibri"/>
              </w:rPr>
            </w:pPr>
            <w:proofErr w:type="gramStart"/>
            <w:ins w:id="25" w:author="Avri Doria" w:date="2015-03-19T12:22:00Z">
              <w:r>
                <w:rPr>
                  <w:rFonts w:ascii="Calibri" w:eastAsia="Calibri" w:hAnsi="Calibri" w:cs="Calibri"/>
                </w:rPr>
                <w:t>where</w:t>
              </w:r>
              <w:proofErr w:type="gramEnd"/>
              <w:r>
                <w:rPr>
                  <w:rFonts w:ascii="Calibri" w:eastAsia="Calibri" w:hAnsi="Calibri" w:cs="Calibri"/>
                </w:rPr>
                <w:t xml:space="preserve"> is it defined?</w:t>
              </w:r>
            </w:ins>
          </w:p>
          <w:p w:rsidR="00761366" w:rsidRDefault="008941D5">
            <w:pPr>
              <w:pStyle w:val="normal0"/>
              <w:numPr>
                <w:ilvl w:val="0"/>
                <w:numId w:val="4"/>
              </w:numPr>
              <w:ind w:hanging="360"/>
              <w:contextualSpacing/>
              <w:rPr>
                <w:ins w:id="26" w:author="Avri Doria" w:date="2015-03-19T12:22:00Z"/>
                <w:rFonts w:ascii="Calibri" w:eastAsia="Calibri" w:hAnsi="Calibri" w:cs="Calibri"/>
              </w:rPr>
            </w:pPr>
            <w:ins w:id="27" w:author="Avri Doria" w:date="2015-03-19T12:22:00Z">
              <w:r>
                <w:rPr>
                  <w:rFonts w:ascii="Calibri" w:eastAsia="Calibri" w:hAnsi="Calibri" w:cs="Calibri"/>
                </w:rPr>
                <w:t>How often</w:t>
              </w:r>
            </w:ins>
          </w:p>
          <w:p w:rsidR="00761366" w:rsidRDefault="00761366">
            <w:pPr>
              <w:pStyle w:val="normal0"/>
              <w:numPr>
                <w:ilvl w:val="0"/>
                <w:numId w:val="4"/>
              </w:numPr>
              <w:ind w:hanging="360"/>
              <w:contextualSpacing/>
              <w:rPr>
                <w:ins w:id="28" w:author="Avri Doria" w:date="2015-03-19T12:22:00Z"/>
                <w:rFonts w:ascii="Calibri" w:eastAsia="Calibri" w:hAnsi="Calibri" w:cs="Calibri"/>
              </w:rPr>
            </w:pPr>
          </w:p>
          <w:p w:rsidR="00761366" w:rsidRDefault="00761366" w:rsidP="00761366">
            <w:pPr>
              <w:pStyle w:val="normal0"/>
              <w:contextualSpacing/>
              <w:rPr>
                <w:rFonts w:ascii="Calibri" w:eastAsia="Calibri" w:hAnsi="Calibri" w:cs="Calibri"/>
                <w:color w:val="666666"/>
                <w:u w:val="single"/>
              </w:rPr>
              <w:pPrChange w:id="29" w:author="Avri Doria" w:date="2015-03-19T12:22:00Z">
                <w:pPr>
                  <w:pStyle w:val="normal0"/>
                  <w:keepNext/>
                  <w:keepLines/>
                  <w:numPr>
                    <w:numId w:val="2"/>
                  </w:numPr>
                  <w:spacing w:before="160"/>
                  <w:ind w:left="720" w:hanging="360"/>
                  <w:contextualSpacing/>
                  <w:outlineLvl w:val="3"/>
                </w:pPr>
              </w:pPrChange>
            </w:pPr>
          </w:p>
          <w:p w:rsidR="00761366" w:rsidRDefault="008941D5">
            <w:pPr>
              <w:pStyle w:val="normal0"/>
            </w:pPr>
            <w:r>
              <w:rPr>
                <w:rFonts w:ascii="Calibri" w:eastAsia="Calibri" w:hAnsi="Calibri" w:cs="Calibri"/>
              </w:rPr>
              <w:t xml:space="preserve">Consideration on process for </w:t>
            </w:r>
            <w:ins w:id="30" w:author="Avri Doria" w:date="2015-03-19T12:07:00Z">
              <w:r>
                <w:rPr>
                  <w:rFonts w:ascii="Calibri" w:eastAsia="Calibri" w:hAnsi="Calibri" w:cs="Calibri"/>
                </w:rPr>
                <w:t xml:space="preserve">all </w:t>
              </w:r>
            </w:ins>
            <w:r>
              <w:rPr>
                <w:rFonts w:ascii="Calibri" w:eastAsia="Calibri" w:hAnsi="Calibri" w:cs="Calibri"/>
              </w:rPr>
              <w:t>review</w:t>
            </w:r>
            <w:ins w:id="31" w:author="Avri Doria" w:date="2015-03-19T12:07:00Z">
              <w:r>
                <w:rPr>
                  <w:rFonts w:ascii="Calibri" w:eastAsia="Calibri" w:hAnsi="Calibri" w:cs="Calibri"/>
                </w:rPr>
                <w:t>s</w:t>
              </w:r>
            </w:ins>
            <w:r>
              <w:rPr>
                <w:rFonts w:ascii="Calibri" w:eastAsia="Calibri" w:hAnsi="Calibri" w:cs="Calibri"/>
              </w:rPr>
              <w:t xml:space="preserve"> and renewal include:</w:t>
            </w:r>
          </w:p>
          <w:p w:rsidR="00761366" w:rsidRDefault="008941D5">
            <w:pPr>
              <w:pStyle w:val="normal0"/>
              <w:numPr>
                <w:ilvl w:val="0"/>
                <w:numId w:val="5"/>
              </w:numPr>
              <w:ind w:hanging="360"/>
              <w:contextualSpacing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who</w:t>
            </w:r>
            <w:proofErr w:type="gramEnd"/>
            <w:r>
              <w:rPr>
                <w:rFonts w:ascii="Calibri" w:eastAsia="Calibri" w:hAnsi="Calibri" w:cs="Calibri"/>
              </w:rPr>
              <w:t xml:space="preserve"> are the relevant stakeholders?</w:t>
            </w:r>
          </w:p>
          <w:p w:rsidR="00761366" w:rsidRDefault="008941D5">
            <w:pPr>
              <w:pStyle w:val="normal0"/>
              <w:numPr>
                <w:ilvl w:val="0"/>
                <w:numId w:val="5"/>
              </w:numPr>
              <w:ind w:hanging="360"/>
              <w:contextualSpacing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what</w:t>
            </w:r>
            <w:proofErr w:type="gramEnd"/>
            <w:r>
              <w:rPr>
                <w:rFonts w:ascii="Calibri" w:eastAsia="Calibri" w:hAnsi="Calibri" w:cs="Calibri"/>
              </w:rPr>
              <w:t xml:space="preserve"> sort of process structure is warranted?</w:t>
            </w:r>
          </w:p>
          <w:p w:rsidR="00761366" w:rsidRDefault="008941D5">
            <w:pPr>
              <w:pStyle w:val="normal0"/>
              <w:numPr>
                <w:ilvl w:val="0"/>
                <w:numId w:val="5"/>
              </w:numPr>
              <w:ind w:hanging="360"/>
              <w:contextualSpacing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do</w:t>
            </w:r>
            <w:proofErr w:type="gramEnd"/>
            <w:r>
              <w:rPr>
                <w:rFonts w:ascii="Calibri" w:eastAsia="Calibri" w:hAnsi="Calibri" w:cs="Calibri"/>
              </w:rPr>
              <w:t xml:space="preserve"> periodic reviews</w:t>
            </w:r>
            <w:ins w:id="32" w:author="Avri Doria" w:date="2015-03-19T12:22:00Z">
              <w:r>
                <w:rPr>
                  <w:rFonts w:ascii="Calibri" w:eastAsia="Calibri" w:hAnsi="Calibri" w:cs="Calibri"/>
                </w:rPr>
                <w:t xml:space="preserve"> of  the various definition of the IANA Function, including the SOW,</w:t>
              </w:r>
            </w:ins>
            <w:r>
              <w:rPr>
                <w:rFonts w:ascii="Calibri" w:eastAsia="Calibri" w:hAnsi="Calibri" w:cs="Calibri"/>
              </w:rPr>
              <w:t xml:space="preserve"> have a different structure </w:t>
            </w:r>
            <w:ins w:id="33" w:author="Avri Doria" w:date="2015-03-19T12:22:00Z">
              <w:r>
                <w:rPr>
                  <w:rFonts w:ascii="Calibri" w:eastAsia="Calibri" w:hAnsi="Calibri" w:cs="Calibri"/>
                </w:rPr>
                <w:t xml:space="preserve">from each other  and from a </w:t>
              </w:r>
            </w:ins>
            <w:del w:id="34" w:author="Avri Doria" w:date="2015-03-19T12:22:00Z">
              <w:r>
                <w:rPr>
                  <w:rFonts w:ascii="Calibri" w:eastAsia="Calibri" w:hAnsi="Calibri" w:cs="Calibri"/>
                </w:rPr>
                <w:delText>t</w:delText>
              </w:r>
            </w:del>
            <w:del w:id="35" w:author="Avri Doria" w:date="2015-03-19T12:09:00Z">
              <w:r>
                <w:rPr>
                  <w:rFonts w:ascii="Calibri" w:eastAsia="Calibri" w:hAnsi="Calibri" w:cs="Calibri"/>
                </w:rPr>
                <w:delText xml:space="preserve">han </w:delText>
              </w:r>
            </w:del>
            <w:r>
              <w:rPr>
                <w:rFonts w:ascii="Calibri" w:eastAsia="Calibri" w:hAnsi="Calibri" w:cs="Calibri"/>
              </w:rPr>
              <w:t>review for renewal?</w:t>
            </w:r>
          </w:p>
          <w:p w:rsidR="00761366" w:rsidRDefault="008941D5">
            <w:pPr>
              <w:pStyle w:val="normal0"/>
              <w:numPr>
                <w:ilvl w:val="0"/>
                <w:numId w:val="5"/>
              </w:numPr>
              <w:ind w:hanging="360"/>
              <w:contextualSpacing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what</w:t>
            </w:r>
            <w:proofErr w:type="gramEnd"/>
            <w:r>
              <w:rPr>
                <w:rFonts w:ascii="Calibri" w:eastAsia="Calibri" w:hAnsi="Calibri" w:cs="Calibri"/>
              </w:rPr>
              <w:t xml:space="preserve"> are</w:t>
            </w:r>
            <w:r>
              <w:rPr>
                <w:rFonts w:ascii="Calibri" w:eastAsia="Calibri" w:hAnsi="Calibri" w:cs="Calibri"/>
              </w:rPr>
              <w:t xml:space="preserve"> the objective issues any such review should take up?</w:t>
            </w:r>
          </w:p>
          <w:p w:rsidR="00761366" w:rsidRDefault="008941D5">
            <w:pPr>
              <w:pStyle w:val="normal0"/>
              <w:numPr>
                <w:ilvl w:val="0"/>
                <w:numId w:val="5"/>
              </w:numPr>
              <w:ind w:hanging="360"/>
              <w:contextualSpacing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How is the wider community involved in such a review?</w:t>
            </w:r>
          </w:p>
          <w:p w:rsidR="00761366" w:rsidRDefault="008941D5">
            <w:pPr>
              <w:pStyle w:val="normal0"/>
              <w:numPr>
                <w:ilvl w:val="0"/>
                <w:numId w:val="5"/>
              </w:numPr>
              <w:ind w:hanging="360"/>
              <w:contextualSpacing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Is it done by a standing committee of some sort (for example the MRT or any of its </w:t>
            </w:r>
            <w:proofErr w:type="gramStart"/>
            <w:r>
              <w:rPr>
                <w:rFonts w:ascii="Calibri" w:eastAsia="Calibri" w:hAnsi="Calibri" w:cs="Calibri"/>
              </w:rPr>
              <w:t>model  based</w:t>
            </w:r>
            <w:proofErr w:type="gramEnd"/>
            <w:r>
              <w:rPr>
                <w:rFonts w:ascii="Calibri" w:eastAsia="Calibri" w:hAnsi="Calibri" w:cs="Calibri"/>
              </w:rPr>
              <w:t xml:space="preserve"> analogues) or a team built for purpose like an ICG or CWG.</w:t>
            </w:r>
          </w:p>
        </w:tc>
      </w:tr>
      <w:tr w:rsidR="00761366"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1366" w:rsidRDefault="008941D5">
            <w:pPr>
              <w:pStyle w:val="normal0"/>
            </w:pPr>
            <w:r>
              <w:rPr>
                <w:rFonts w:ascii="Calibri" w:eastAsia="Calibri" w:hAnsi="Calibri" w:cs="Calibri"/>
                <w:b/>
              </w:rPr>
              <w:lastRenderedPageBreak/>
              <w:t>Proposed Membership</w:t>
            </w:r>
          </w:p>
        </w:tc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1366" w:rsidRDefault="008941D5">
            <w:pPr>
              <w:pStyle w:val="normal0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</w:tc>
      </w:tr>
      <w:tr w:rsidR="00761366"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1366" w:rsidRDefault="008941D5">
            <w:pPr>
              <w:pStyle w:val="normal0"/>
            </w:pPr>
            <w:r>
              <w:rPr>
                <w:rFonts w:ascii="Calibri" w:eastAsia="Calibri" w:hAnsi="Calibri" w:cs="Calibri"/>
                <w:b/>
              </w:rPr>
              <w:t>Proposed by / Lead</w:t>
            </w:r>
          </w:p>
        </w:tc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1366" w:rsidRDefault="008941D5">
            <w:pPr>
              <w:pStyle w:val="normal0"/>
            </w:pPr>
            <w:r>
              <w:rPr>
                <w:rFonts w:ascii="Calibri" w:eastAsia="Calibri" w:hAnsi="Calibri" w:cs="Calibri"/>
              </w:rPr>
              <w:t xml:space="preserve"> </w:t>
            </w:r>
            <w:proofErr w:type="gramStart"/>
            <w:ins w:id="36" w:author="Avri Doria" w:date="2015-03-19T12:10:00Z">
              <w:r>
                <w:rPr>
                  <w:rFonts w:ascii="Calibri" w:eastAsia="Calibri" w:hAnsi="Calibri" w:cs="Calibri"/>
                </w:rPr>
                <w:t>very</w:t>
              </w:r>
              <w:proofErr w:type="gramEnd"/>
              <w:r>
                <w:rPr>
                  <w:rFonts w:ascii="Calibri" w:eastAsia="Calibri" w:hAnsi="Calibri" w:cs="Calibri"/>
                </w:rPr>
                <w:t xml:space="preserve"> </w:t>
              </w:r>
            </w:ins>
            <w:r>
              <w:rPr>
                <w:rFonts w:ascii="Calibri" w:eastAsia="Calibri" w:hAnsi="Calibri" w:cs="Calibri"/>
              </w:rPr>
              <w:t xml:space="preserve">provisional volunteer - </w:t>
            </w:r>
            <w:proofErr w:type="spellStart"/>
            <w:r>
              <w:rPr>
                <w:rFonts w:ascii="Calibri" w:eastAsia="Calibri" w:hAnsi="Calibri" w:cs="Calibri"/>
              </w:rPr>
              <w:t>Avri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Doria</w:t>
            </w:r>
            <w:proofErr w:type="spellEnd"/>
          </w:p>
        </w:tc>
      </w:tr>
      <w:tr w:rsidR="00761366"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1366" w:rsidRDefault="008941D5">
            <w:pPr>
              <w:pStyle w:val="normal0"/>
            </w:pPr>
            <w:r>
              <w:rPr>
                <w:rFonts w:ascii="Calibri" w:eastAsia="Calibri" w:hAnsi="Calibri" w:cs="Calibri"/>
                <w:b/>
              </w:rPr>
              <w:t>Status</w:t>
            </w:r>
          </w:p>
        </w:tc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1366" w:rsidRDefault="008941D5">
            <w:pPr>
              <w:pStyle w:val="normal0"/>
            </w:pPr>
            <w:r>
              <w:rPr>
                <w:rFonts w:ascii="Calibri" w:eastAsia="Calibri" w:hAnsi="Calibri" w:cs="Calibri"/>
                <w:b/>
              </w:rPr>
              <w:t>Step 0</w:t>
            </w:r>
          </w:p>
        </w:tc>
      </w:tr>
      <w:tr w:rsidR="00761366"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1366" w:rsidRDefault="008941D5">
            <w:pPr>
              <w:pStyle w:val="normal0"/>
            </w:pPr>
            <w:r>
              <w:rPr>
                <w:rFonts w:ascii="Calibri" w:eastAsia="Calibri" w:hAnsi="Calibri" w:cs="Calibri"/>
                <w:b/>
              </w:rPr>
              <w:t>Determination by CWG Chairs</w:t>
            </w:r>
          </w:p>
        </w:tc>
        <w:tc>
          <w:tcPr>
            <w:tcW w:w="5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61366" w:rsidRDefault="008941D5">
            <w:pPr>
              <w:pStyle w:val="normal0"/>
            </w:pPr>
            <w:r>
              <w:rPr>
                <w:rFonts w:ascii="Calibri" w:eastAsia="Calibri" w:hAnsi="Calibri" w:cs="Calibri"/>
                <w:b/>
              </w:rPr>
              <w:t>Priority 1 (Provisional)</w:t>
            </w:r>
          </w:p>
        </w:tc>
      </w:tr>
    </w:tbl>
    <w:p w:rsidR="00761366" w:rsidRDefault="00761366">
      <w:pPr>
        <w:pStyle w:val="normal0"/>
      </w:pPr>
    </w:p>
    <w:p w:rsidR="00761366" w:rsidRDefault="00761366">
      <w:pPr>
        <w:pStyle w:val="normal0"/>
      </w:pPr>
    </w:p>
    <w:sectPr w:rsidR="0076136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Seun Ojedeji" w:date="2015-03-19T20:57:00Z" w:initials="">
    <w:p w:rsidR="00761366" w:rsidRDefault="008941D5">
      <w:pPr>
        <w:pStyle w:val="normal0"/>
        <w:widowControl w:val="0"/>
        <w:spacing w:line="240" w:lineRule="auto"/>
      </w:pPr>
      <w:r>
        <w:t xml:space="preserve">Hi </w:t>
      </w:r>
      <w:proofErr w:type="spellStart"/>
      <w:r>
        <w:t>Avri</w:t>
      </w:r>
      <w:proofErr w:type="spellEnd"/>
      <w:r>
        <w:t xml:space="preserve">, as </w:t>
      </w:r>
      <w:proofErr w:type="spellStart"/>
      <w:r>
        <w:t>i</w:t>
      </w:r>
      <w:proofErr w:type="spellEnd"/>
      <w:r>
        <w:t xml:space="preserve"> have asked on the </w:t>
      </w:r>
      <w:proofErr w:type="gramStart"/>
      <w:r>
        <w:t>list(</w:t>
      </w:r>
      <w:proofErr w:type="gramEnd"/>
      <w:r>
        <w:t>which is pending your response), isn't periodic review supposed to the Service Level Expectation (SLE)?</w:t>
      </w:r>
    </w:p>
  </w:comment>
  <w:comment w:id="2" w:author="Avri Doria" w:date="2015-03-15T16:25:00Z" w:initials="">
    <w:p w:rsidR="00761366" w:rsidRDefault="008941D5">
      <w:pPr>
        <w:pStyle w:val="normal0"/>
        <w:widowControl w:val="0"/>
        <w:spacing w:line="240" w:lineRule="auto"/>
      </w:pPr>
      <w:proofErr w:type="gramStart"/>
      <w:r>
        <w:t>hi</w:t>
      </w:r>
      <w:proofErr w:type="gramEnd"/>
      <w:r>
        <w:t xml:space="preserve">,  </w:t>
      </w:r>
    </w:p>
    <w:p w:rsidR="00761366" w:rsidRDefault="00761366">
      <w:pPr>
        <w:pStyle w:val="normal0"/>
        <w:widowControl w:val="0"/>
        <w:spacing w:line="240" w:lineRule="auto"/>
      </w:pPr>
    </w:p>
    <w:p w:rsidR="00761366" w:rsidRDefault="008941D5">
      <w:pPr>
        <w:pStyle w:val="normal0"/>
        <w:widowControl w:val="0"/>
        <w:spacing w:line="240" w:lineRule="auto"/>
      </w:pPr>
      <w:r>
        <w:t>Are you asking me if DT N is part of DT A?  I don't think so.</w:t>
      </w:r>
    </w:p>
    <w:p w:rsidR="00761366" w:rsidRDefault="00761366">
      <w:pPr>
        <w:pStyle w:val="normal0"/>
        <w:widowControl w:val="0"/>
        <w:spacing w:line="240" w:lineRule="auto"/>
      </w:pPr>
    </w:p>
    <w:p w:rsidR="00761366" w:rsidRDefault="008941D5">
      <w:pPr>
        <w:pStyle w:val="normal0"/>
        <w:widowControl w:val="0"/>
        <w:spacing w:line="240" w:lineRule="auto"/>
      </w:pPr>
      <w:proofErr w:type="gramStart"/>
      <w:r>
        <w:t>well</w:t>
      </w:r>
      <w:proofErr w:type="gramEnd"/>
      <w:r>
        <w:t xml:space="preserve"> the summary description is what was in here already and it is from the doc. so </w:t>
      </w:r>
      <w:proofErr w:type="spellStart"/>
      <w:r>
        <w:t>i</w:t>
      </w:r>
      <w:proofErr w:type="spellEnd"/>
      <w:r>
        <w:t xml:space="preserve"> do not think this is part of another DT.  </w:t>
      </w:r>
    </w:p>
    <w:p w:rsidR="00761366" w:rsidRDefault="00761366">
      <w:pPr>
        <w:pStyle w:val="normal0"/>
        <w:widowControl w:val="0"/>
        <w:spacing w:line="240" w:lineRule="auto"/>
      </w:pPr>
    </w:p>
    <w:p w:rsidR="00761366" w:rsidRDefault="008941D5">
      <w:pPr>
        <w:pStyle w:val="normal0"/>
        <w:widowControl w:val="0"/>
        <w:spacing w:line="240" w:lineRule="auto"/>
      </w:pPr>
      <w:r>
        <w:t xml:space="preserve">A asks about the content of the SLE. </w:t>
      </w:r>
    </w:p>
    <w:p w:rsidR="00761366" w:rsidRDefault="00761366">
      <w:pPr>
        <w:pStyle w:val="normal0"/>
        <w:widowControl w:val="0"/>
        <w:spacing w:line="240" w:lineRule="auto"/>
      </w:pPr>
    </w:p>
    <w:p w:rsidR="00761366" w:rsidRDefault="008941D5">
      <w:pPr>
        <w:pStyle w:val="normal0"/>
        <w:widowControl w:val="0"/>
        <w:spacing w:line="240" w:lineRule="auto"/>
      </w:pPr>
      <w:r>
        <w:t>N asks about the periodi</w:t>
      </w:r>
      <w:r>
        <w:t xml:space="preserve">city and process of reviews on the IANA function.  And while A is one of the main things reviewed, I think the difference is </w:t>
      </w:r>
      <w:proofErr w:type="spellStart"/>
      <w:r>
        <w:t>Timing+Process</w:t>
      </w:r>
      <w:proofErr w:type="spellEnd"/>
      <w:r>
        <w:t xml:space="preserve"> versus content.</w:t>
      </w:r>
    </w:p>
  </w:comment>
  <w:comment w:id="3" w:author="Matthew Shears" w:date="2015-03-16T11:04:00Z" w:initials="">
    <w:p w:rsidR="00761366" w:rsidRDefault="008941D5">
      <w:pPr>
        <w:pStyle w:val="normal0"/>
        <w:widowControl w:val="0"/>
        <w:spacing w:line="240" w:lineRule="auto"/>
      </w:pPr>
      <w:r>
        <w:t>I think this has merit as a stand alone DT - we can always see how it and other related DTs evolve</w:t>
      </w:r>
    </w:p>
  </w:comment>
  <w:comment w:id="4" w:author="Greg Shatan" w:date="2015-03-16T23:28:00Z" w:initials="">
    <w:p w:rsidR="00761366" w:rsidRDefault="008941D5">
      <w:pPr>
        <w:pStyle w:val="normal0"/>
        <w:widowControl w:val="0"/>
        <w:spacing w:line="240" w:lineRule="auto"/>
      </w:pPr>
      <w:r>
        <w:t>A</w:t>
      </w:r>
      <w:r>
        <w:t>s I understand it now, DT-N is about review of the SOW itself and not Periodic Review of the performance of the IANA Functions itself.  Therefore, I am suggesting a change to the DT-N title.</w:t>
      </w:r>
    </w:p>
  </w:comment>
  <w:comment w:id="5" w:author="Avri Doria" w:date="2015-03-19T13:22:00Z" w:initials="">
    <w:p w:rsidR="00761366" w:rsidRDefault="008941D5">
      <w:pPr>
        <w:pStyle w:val="normal0"/>
        <w:widowControl w:val="0"/>
        <w:spacing w:line="240" w:lineRule="auto"/>
      </w:pPr>
      <w:r>
        <w:t>I think you misunderstand.  But as was said in the meeting, if yo</w:t>
      </w:r>
      <w:r>
        <w:t>u want to design yet another DT, then you will do so.</w:t>
      </w:r>
    </w:p>
    <w:p w:rsidR="00761366" w:rsidRDefault="00761366">
      <w:pPr>
        <w:pStyle w:val="normal0"/>
        <w:widowControl w:val="0"/>
        <w:spacing w:line="240" w:lineRule="auto"/>
      </w:pPr>
    </w:p>
    <w:p w:rsidR="00761366" w:rsidRDefault="008941D5">
      <w:pPr>
        <w:pStyle w:val="normal0"/>
        <w:widowControl w:val="0"/>
        <w:spacing w:line="240" w:lineRule="auto"/>
      </w:pPr>
      <w:r>
        <w:t>In some ways though, I wish you would just take this over and make it into what ever you want it to be.</w:t>
      </w:r>
    </w:p>
  </w:comment>
  <w:comment w:id="6" w:author="Avri Doria" w:date="2015-03-19T13:24:00Z" w:initials="">
    <w:p w:rsidR="00761366" w:rsidRDefault="008941D5">
      <w:pPr>
        <w:pStyle w:val="normal0"/>
        <w:widowControl w:val="0"/>
        <w:spacing w:line="240" w:lineRule="auto"/>
      </w:pPr>
      <w:r>
        <w:t xml:space="preserve">And </w:t>
      </w:r>
      <w:proofErr w:type="spellStart"/>
      <w:r>
        <w:t>Seun</w:t>
      </w:r>
      <w:proofErr w:type="spellEnd"/>
      <w:r>
        <w:t xml:space="preserve"> may be right, the SOW review stuff may be part of another groups efforts.  So this is a </w:t>
      </w:r>
      <w:r>
        <w:t>probably just a gigantic waste of time.</w:t>
      </w:r>
    </w:p>
  </w:comment>
  <w:comment w:id="7" w:author="Jay Gannon" w:date="2015-03-19T20:57:00Z" w:initials="">
    <w:p w:rsidR="00761366" w:rsidRDefault="008941D5">
      <w:pPr>
        <w:pStyle w:val="normal0"/>
        <w:widowControl w:val="0"/>
        <w:spacing w:line="240" w:lineRule="auto"/>
      </w:pPr>
      <w:r>
        <w:t xml:space="preserve">I </w:t>
      </w:r>
      <w:proofErr w:type="spellStart"/>
      <w:r>
        <w:t>dont</w:t>
      </w:r>
      <w:proofErr w:type="spellEnd"/>
      <w:r>
        <w:t xml:space="preserve"> think its a waste of time at all, I think that fleshing out the differences is an important step. I think having 1 for the SOW and 1 for overall operational review works, Yes they will be interrelated but the </w:t>
      </w:r>
      <w:r>
        <w:t xml:space="preserve">2 DTs can work </w:t>
      </w:r>
      <w:proofErr w:type="spellStart"/>
      <w:r>
        <w:t>togeter</w:t>
      </w:r>
      <w:proofErr w:type="spellEnd"/>
      <w:r>
        <w:t xml:space="preserve"> to a common goal.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D6DF4"/>
    <w:multiLevelType w:val="multilevel"/>
    <w:tmpl w:val="F7BC8A8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2F1321B2"/>
    <w:multiLevelType w:val="multilevel"/>
    <w:tmpl w:val="B67C441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4FE54F8F"/>
    <w:multiLevelType w:val="multilevel"/>
    <w:tmpl w:val="AA228EF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526B178E"/>
    <w:multiLevelType w:val="multilevel"/>
    <w:tmpl w:val="C54A1A9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6A231876"/>
    <w:multiLevelType w:val="multilevel"/>
    <w:tmpl w:val="59EAFEC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61366"/>
    <w:rsid w:val="00761366"/>
    <w:rsid w:val="0089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1D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D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41D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D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omments" Target="comment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2183</Characters>
  <Application>Microsoft Macintosh Word</Application>
  <DocSecurity>4</DocSecurity>
  <Lines>18</Lines>
  <Paragraphs>5</Paragraphs>
  <ScaleCrop>false</ScaleCrop>
  <Company>ICANN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Grace Abuhamad</cp:lastModifiedBy>
  <cp:revision>2</cp:revision>
  <dcterms:created xsi:type="dcterms:W3CDTF">2015-03-23T23:39:00Z</dcterms:created>
  <dcterms:modified xsi:type="dcterms:W3CDTF">2015-03-23T23:39:00Z</dcterms:modified>
</cp:coreProperties>
</file>