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0B5" w:rsidRDefault="00215766">
      <w:pPr>
        <w:spacing w:line="360" w:lineRule="auto"/>
        <w:jc w:val="center"/>
        <w:rPr>
          <w:rFonts w:asciiTheme="majorHAnsi" w:hAnsiTheme="majorHAnsi"/>
          <w:b/>
          <w:sz w:val="28"/>
          <w:szCs w:val="28"/>
        </w:rPr>
      </w:pPr>
      <w:bookmarkStart w:id="0" w:name="_GoBack"/>
      <w:bookmarkEnd w:id="0"/>
      <w:r>
        <w:rPr>
          <w:rFonts w:asciiTheme="majorHAnsi" w:hAnsiTheme="majorHAnsi"/>
          <w:b/>
          <w:sz w:val="28"/>
          <w:szCs w:val="28"/>
        </w:rPr>
        <w:t>Escalation Mechanisms (DT M)</w:t>
      </w:r>
    </w:p>
    <w:p w:rsidR="004640B5" w:rsidRDefault="004640B5">
      <w:pPr>
        <w:spacing w:line="360" w:lineRule="auto"/>
        <w:rPr>
          <w:rFonts w:asciiTheme="majorHAnsi" w:hAnsiTheme="majorHAnsi"/>
          <w:sz w:val="22"/>
          <w:szCs w:val="22"/>
        </w:rPr>
      </w:pPr>
    </w:p>
    <w:p w:rsidR="004640B5" w:rsidRDefault="00215766">
      <w:pPr>
        <w:spacing w:line="360" w:lineRule="auto"/>
        <w:rPr>
          <w:rFonts w:asciiTheme="majorHAnsi" w:hAnsiTheme="majorHAnsi"/>
          <w:sz w:val="22"/>
          <w:szCs w:val="22"/>
        </w:rPr>
      </w:pPr>
      <w:r>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as well as Customer Service Complaints and a new Problem Management Process for Critical, Persistent or Systemic Failures, as applicable, for individual TLD registry operators, or others with relevant IANA functions operational issues</w:t>
      </w:r>
      <w:r>
        <w:rPr>
          <w:rFonts w:asciiTheme="majorHAnsi" w:hAnsiTheme="majorHAnsi"/>
          <w:sz w:val="22"/>
          <w:szCs w:val="22"/>
        </w:rPr>
        <w:t>. Three processes</w:t>
      </w:r>
      <w:r>
        <w:rPr>
          <w:rStyle w:val="FootnoteReference"/>
          <w:rFonts w:asciiTheme="majorHAnsi" w:hAnsiTheme="majorHAnsi"/>
          <w:sz w:val="22"/>
          <w:szCs w:val="22"/>
        </w:rPr>
        <w:footnoteReference w:id="1"/>
      </w:r>
      <w:r>
        <w:rPr>
          <w:rFonts w:asciiTheme="majorHAnsi" w:hAnsiTheme="majorHAnsi"/>
          <w:sz w:val="22"/>
          <w:szCs w:val="22"/>
        </w:rPr>
        <w:t xml:space="preserve"> are recommended:</w:t>
      </w:r>
    </w:p>
    <w:p w:rsidR="004640B5" w:rsidRDefault="00215766">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rsidR="004640B5" w:rsidRDefault="00215766">
      <w:pPr>
        <w:spacing w:line="360" w:lineRule="auto"/>
        <w:ind w:left="720"/>
        <w:rPr>
          <w:rFonts w:asciiTheme="majorHAnsi" w:hAnsiTheme="majorHAnsi"/>
          <w:sz w:val="22"/>
          <w:szCs w:val="22"/>
        </w:rPr>
      </w:pPr>
      <w:r>
        <w:rPr>
          <w:rFonts w:asciiTheme="majorHAnsi" w:hAnsiTheme="majorHAnsi"/>
          <w:sz w:val="22"/>
          <w:szCs w:val="22"/>
        </w:rPr>
        <w:t>This process is for TLD managers in cases where expedited handling is required and is essentially the same as the process currently used by ICANN.</w:t>
      </w:r>
    </w:p>
    <w:p w:rsidR="004640B5" w:rsidRDefault="00215766">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rsidR="004640B5" w:rsidRDefault="00215766">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services.  It is modified somewhat from the current process used by ICANN with some added steps at the end.</w:t>
      </w:r>
    </w:p>
    <w:p w:rsidR="004640B5" w:rsidRDefault="00215766">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rsidR="004640B5" w:rsidRDefault="00215766">
      <w:pPr>
        <w:spacing w:line="360" w:lineRule="auto"/>
        <w:ind w:left="720"/>
        <w:rPr>
          <w:rFonts w:asciiTheme="majorHAnsi" w:hAnsiTheme="majorHAnsi"/>
          <w:sz w:val="22"/>
          <w:szCs w:val="22"/>
        </w:rPr>
      </w:pPr>
      <w:r>
        <w:rPr>
          <w:rFonts w:asciiTheme="majorHAnsi" w:hAnsiTheme="majorHAnsi"/>
          <w:sz w:val="22"/>
          <w:szCs w:val="22"/>
        </w:rPr>
        <w:t>This is a new process for critical, persistent or s</w:t>
      </w:r>
      <w:r>
        <w:rPr>
          <w:rFonts w:asciiTheme="majorHAnsi" w:hAnsiTheme="majorHAnsi"/>
          <w:sz w:val="22"/>
          <w:szCs w:val="22"/>
        </w:rPr>
        <w:t>ystemic failures of IANA services.</w:t>
      </w:r>
    </w:p>
    <w:p w:rsidR="004640B5" w:rsidRDefault="004640B5">
      <w:pPr>
        <w:spacing w:line="360" w:lineRule="auto"/>
        <w:rPr>
          <w:rFonts w:asciiTheme="majorHAnsi" w:hAnsiTheme="majorHAnsi"/>
          <w:sz w:val="22"/>
          <w:szCs w:val="22"/>
        </w:rPr>
      </w:pPr>
    </w:p>
    <w:p w:rsidR="004640B5" w:rsidRDefault="00215766">
      <w:pPr>
        <w:spacing w:line="360" w:lineRule="auto"/>
        <w:rPr>
          <w:rFonts w:asciiTheme="majorHAnsi" w:hAnsiTheme="majorHAnsi"/>
          <w:b/>
          <w:sz w:val="22"/>
          <w:szCs w:val="22"/>
        </w:rPr>
      </w:pPr>
      <w:r>
        <w:rPr>
          <w:rFonts w:asciiTheme="majorHAnsi" w:hAnsiTheme="majorHAnsi"/>
          <w:sz w:val="22"/>
          <w:szCs w:val="22"/>
        </w:rPr>
        <w:t>The details of these processes, including proposed modifications to the existing processes to reflect the transition, can be found in Annexes X (Root Zone Emergency Process), Y (Customer Service Complaint Resolution Proc</w:t>
      </w:r>
      <w:r>
        <w:rPr>
          <w:rFonts w:asciiTheme="majorHAnsi" w:hAnsiTheme="majorHAnsi"/>
          <w:sz w:val="22"/>
          <w:szCs w:val="22"/>
        </w:rPr>
        <w:t xml:space="preserve">ess) and Z (Problem Management Escalation Process). </w:t>
      </w:r>
      <w:r>
        <w:rPr>
          <w:rFonts w:asciiTheme="majorHAnsi" w:hAnsiTheme="majorHAnsi"/>
          <w:b/>
          <w:sz w:val="22"/>
          <w:szCs w:val="22"/>
        </w:rPr>
        <w:br w:type="page"/>
      </w:r>
    </w:p>
    <w:p w:rsidR="004640B5" w:rsidRDefault="00215766">
      <w:pPr>
        <w:spacing w:line="360" w:lineRule="auto"/>
        <w:rPr>
          <w:rFonts w:asciiTheme="majorHAnsi" w:hAnsiTheme="majorHAnsi"/>
          <w:b/>
        </w:rPr>
      </w:pPr>
      <w:r>
        <w:rPr>
          <w:rFonts w:asciiTheme="majorHAnsi" w:hAnsiTheme="majorHAnsi"/>
          <w:b/>
        </w:rPr>
        <w:lastRenderedPageBreak/>
        <w:t>Annex X- Root Zone Emergency Process</w:t>
      </w:r>
    </w:p>
    <w:p w:rsidR="004640B5" w:rsidRDefault="004640B5">
      <w:pPr>
        <w:spacing w:line="360" w:lineRule="auto"/>
        <w:rPr>
          <w:rFonts w:asciiTheme="majorHAnsi" w:hAnsiTheme="majorHAnsi"/>
        </w:rPr>
      </w:pPr>
    </w:p>
    <w:p w:rsidR="004640B5" w:rsidRDefault="00215766">
      <w:pPr>
        <w:spacing w:line="360" w:lineRule="auto"/>
        <w:rPr>
          <w:rFonts w:asciiTheme="majorHAnsi" w:hAnsiTheme="majorHAnsi"/>
          <w:spacing w:val="-1"/>
          <w:sz w:val="22"/>
          <w:szCs w:val="22"/>
        </w:rPr>
      </w:pPr>
      <w:r>
        <w:rPr>
          <w:rFonts w:asciiTheme="majorHAnsi" w:hAnsiTheme="majorHAnsi"/>
          <w:sz w:val="22"/>
          <w:szCs w:val="22"/>
        </w:rPr>
        <w:t>As</w:t>
      </w:r>
      <w:r>
        <w:rPr>
          <w:rFonts w:asciiTheme="majorHAnsi" w:hAnsiTheme="majorHAnsi"/>
          <w:spacing w:val="1"/>
          <w:sz w:val="22"/>
          <w:szCs w:val="22"/>
        </w:rPr>
        <w:t xml:space="preserve"> </w:t>
      </w:r>
      <w:r>
        <w:rPr>
          <w:rFonts w:asciiTheme="majorHAnsi" w:hAnsiTheme="majorHAnsi"/>
          <w:spacing w:val="-1"/>
          <w:sz w:val="22"/>
          <w:szCs w:val="22"/>
        </w:rPr>
        <w:t>well</w:t>
      </w:r>
      <w:r>
        <w:rPr>
          <w:rFonts w:asciiTheme="majorHAnsi" w:hAnsiTheme="majorHAnsi"/>
          <w:spacing w:val="1"/>
          <w:sz w:val="22"/>
          <w:szCs w:val="22"/>
        </w:rPr>
        <w:t xml:space="preserve"> </w:t>
      </w:r>
      <w:r>
        <w:rPr>
          <w:rFonts w:asciiTheme="majorHAnsi" w:hAnsiTheme="majorHAnsi"/>
          <w:sz w:val="22"/>
          <w:szCs w:val="22"/>
        </w:rPr>
        <w:t>as</w:t>
      </w:r>
      <w:r>
        <w:rPr>
          <w:rFonts w:asciiTheme="majorHAnsi" w:hAnsiTheme="majorHAnsi"/>
          <w:spacing w:val="1"/>
          <w:sz w:val="22"/>
          <w:szCs w:val="22"/>
        </w:rPr>
        <w:t xml:space="preserve"> </w:t>
      </w:r>
      <w:r>
        <w:rPr>
          <w:rFonts w:asciiTheme="majorHAnsi" w:hAnsiTheme="majorHAnsi"/>
          <w:spacing w:val="-1"/>
          <w:sz w:val="22"/>
          <w:szCs w:val="22"/>
        </w:rPr>
        <w:t>general staff</w:t>
      </w:r>
      <w:r>
        <w:rPr>
          <w:rFonts w:asciiTheme="majorHAnsi" w:hAnsiTheme="majorHAnsi"/>
          <w:spacing w:val="1"/>
          <w:sz w:val="22"/>
          <w:szCs w:val="22"/>
        </w:rPr>
        <w:t xml:space="preserve"> </w:t>
      </w:r>
      <w:r>
        <w:rPr>
          <w:rFonts w:asciiTheme="majorHAnsi" w:hAnsiTheme="majorHAnsi"/>
          <w:spacing w:val="-1"/>
          <w:sz w:val="22"/>
          <w:szCs w:val="22"/>
        </w:rPr>
        <w:t>availability</w:t>
      </w:r>
      <w:r>
        <w:rPr>
          <w:rFonts w:asciiTheme="majorHAnsi" w:hAnsiTheme="majorHAnsi"/>
          <w:spacing w:val="-2"/>
          <w:sz w:val="22"/>
          <w:szCs w:val="22"/>
        </w:rPr>
        <w:t xml:space="preserve"> </w:t>
      </w:r>
      <w:r>
        <w:rPr>
          <w:rFonts w:asciiTheme="majorHAnsi" w:hAnsiTheme="majorHAnsi"/>
          <w:spacing w:val="-1"/>
          <w:sz w:val="22"/>
          <w:szCs w:val="22"/>
        </w:rPr>
        <w:t>during</w:t>
      </w:r>
      <w:r>
        <w:rPr>
          <w:rFonts w:asciiTheme="majorHAnsi" w:hAnsiTheme="majorHAnsi"/>
          <w:spacing w:val="1"/>
          <w:sz w:val="22"/>
          <w:szCs w:val="22"/>
        </w:rPr>
        <w:t xml:space="preserve"> </w:t>
      </w:r>
      <w:r>
        <w:rPr>
          <w:rFonts w:asciiTheme="majorHAnsi" w:hAnsiTheme="majorHAnsi"/>
          <w:spacing w:val="-1"/>
          <w:sz w:val="22"/>
          <w:szCs w:val="22"/>
        </w:rPr>
        <w:t>standard</w:t>
      </w:r>
      <w:r>
        <w:rPr>
          <w:rFonts w:asciiTheme="majorHAnsi" w:hAnsiTheme="majorHAnsi"/>
          <w:spacing w:val="1"/>
          <w:sz w:val="22"/>
          <w:szCs w:val="22"/>
        </w:rPr>
        <w:t xml:space="preserve"> </w:t>
      </w:r>
      <w:r>
        <w:rPr>
          <w:rFonts w:asciiTheme="majorHAnsi" w:hAnsiTheme="majorHAnsi"/>
          <w:spacing w:val="-1"/>
          <w:sz w:val="22"/>
          <w:szCs w:val="22"/>
        </w:rPr>
        <w:t>business</w:t>
      </w:r>
      <w:r>
        <w:rPr>
          <w:rFonts w:asciiTheme="majorHAnsi" w:hAnsiTheme="majorHAnsi"/>
          <w:spacing w:val="-2"/>
          <w:sz w:val="22"/>
          <w:szCs w:val="22"/>
        </w:rPr>
        <w:t xml:space="preserve"> </w:t>
      </w:r>
      <w:r>
        <w:rPr>
          <w:rFonts w:asciiTheme="majorHAnsi" w:hAnsiTheme="majorHAnsi"/>
          <w:spacing w:val="-1"/>
          <w:sz w:val="22"/>
          <w:szCs w:val="22"/>
        </w:rPr>
        <w:t>hours,</w:t>
      </w:r>
      <w:r>
        <w:rPr>
          <w:rFonts w:asciiTheme="majorHAnsi" w:hAnsiTheme="majorHAnsi"/>
          <w:spacing w:val="1"/>
          <w:sz w:val="22"/>
          <w:szCs w:val="22"/>
        </w:rPr>
        <w:t xml:space="preserve"> </w:t>
      </w:r>
      <w:r>
        <w:rPr>
          <w:rFonts w:asciiTheme="majorHAnsi" w:hAnsiTheme="majorHAnsi"/>
          <w:spacing w:val="-1"/>
          <w:sz w:val="22"/>
          <w:szCs w:val="22"/>
        </w:rPr>
        <w:t>the IANA Functions Operator will</w:t>
      </w:r>
      <w:r>
        <w:rPr>
          <w:rFonts w:asciiTheme="majorHAnsi" w:hAnsiTheme="majorHAnsi"/>
          <w:spacing w:val="1"/>
          <w:sz w:val="22"/>
          <w:szCs w:val="22"/>
        </w:rPr>
        <w:t xml:space="preserve"> </w:t>
      </w:r>
      <w:r>
        <w:rPr>
          <w:rFonts w:asciiTheme="majorHAnsi" w:hAnsiTheme="majorHAnsi"/>
          <w:spacing w:val="-1"/>
          <w:sz w:val="22"/>
          <w:szCs w:val="22"/>
        </w:rPr>
        <w:t xml:space="preserve">continue </w:t>
      </w:r>
      <w:r>
        <w:rPr>
          <w:rFonts w:asciiTheme="majorHAnsi" w:hAnsiTheme="majorHAnsi"/>
          <w:sz w:val="22"/>
          <w:szCs w:val="22"/>
        </w:rPr>
        <w:t>to</w:t>
      </w:r>
      <w:r>
        <w:rPr>
          <w:rFonts w:asciiTheme="majorHAnsi" w:hAnsiTheme="majorHAnsi"/>
          <w:spacing w:val="87"/>
          <w:sz w:val="22"/>
          <w:szCs w:val="22"/>
        </w:rPr>
        <w:t xml:space="preserve"> </w:t>
      </w:r>
      <w:r>
        <w:rPr>
          <w:rFonts w:asciiTheme="majorHAnsi" w:hAnsiTheme="majorHAnsi"/>
          <w:spacing w:val="-1"/>
          <w:sz w:val="22"/>
          <w:szCs w:val="22"/>
        </w:rPr>
        <w:t>provide</w:t>
      </w:r>
      <w:r>
        <w:rPr>
          <w:rFonts w:asciiTheme="majorHAnsi" w:hAnsiTheme="majorHAnsi"/>
          <w:spacing w:val="-2"/>
          <w:sz w:val="22"/>
          <w:szCs w:val="22"/>
        </w:rPr>
        <w:t xml:space="preserve"> </w:t>
      </w:r>
      <w:r>
        <w:rPr>
          <w:rFonts w:asciiTheme="majorHAnsi" w:hAnsiTheme="majorHAnsi"/>
          <w:spacing w:val="-1"/>
          <w:sz w:val="22"/>
          <w:szCs w:val="22"/>
        </w:rPr>
        <w:t>TLD</w:t>
      </w:r>
      <w:r>
        <w:rPr>
          <w:rFonts w:asciiTheme="majorHAnsi" w:hAnsiTheme="majorHAnsi"/>
          <w:spacing w:val="1"/>
          <w:sz w:val="22"/>
          <w:szCs w:val="22"/>
        </w:rPr>
        <w:t xml:space="preserve"> </w:t>
      </w:r>
      <w:r>
        <w:rPr>
          <w:rFonts w:asciiTheme="majorHAnsi" w:hAnsiTheme="majorHAnsi"/>
          <w:spacing w:val="-1"/>
          <w:sz w:val="22"/>
          <w:szCs w:val="22"/>
        </w:rPr>
        <w:t>managers</w:t>
      </w:r>
      <w:r>
        <w:rPr>
          <w:rFonts w:asciiTheme="majorHAnsi" w:hAnsiTheme="majorHAnsi"/>
          <w:sz w:val="22"/>
          <w:szCs w:val="22"/>
        </w:rPr>
        <w:t xml:space="preserve"> </w:t>
      </w:r>
      <w:r>
        <w:rPr>
          <w:rFonts w:asciiTheme="majorHAnsi" w:hAnsiTheme="majorHAnsi"/>
          <w:spacing w:val="-2"/>
          <w:sz w:val="22"/>
          <w:szCs w:val="22"/>
        </w:rPr>
        <w:t>with</w:t>
      </w:r>
      <w:r>
        <w:rPr>
          <w:rFonts w:asciiTheme="majorHAnsi" w:hAnsiTheme="majorHAnsi"/>
          <w:spacing w:val="1"/>
          <w:sz w:val="22"/>
          <w:szCs w:val="22"/>
        </w:rPr>
        <w:t xml:space="preserve"> </w:t>
      </w:r>
      <w:r>
        <w:rPr>
          <w:rFonts w:asciiTheme="majorHAnsi" w:hAnsiTheme="majorHAnsi"/>
          <w:sz w:val="22"/>
          <w:szCs w:val="22"/>
        </w:rPr>
        <w:t>a</w:t>
      </w:r>
      <w:r>
        <w:rPr>
          <w:rFonts w:asciiTheme="majorHAnsi" w:hAnsiTheme="majorHAnsi"/>
          <w:spacing w:val="-2"/>
          <w:sz w:val="22"/>
          <w:szCs w:val="22"/>
        </w:rPr>
        <w:t xml:space="preserve"> </w:t>
      </w:r>
      <w:r>
        <w:rPr>
          <w:rFonts w:asciiTheme="majorHAnsi" w:hAnsiTheme="majorHAnsi"/>
          <w:spacing w:val="-1"/>
          <w:sz w:val="22"/>
          <w:szCs w:val="22"/>
        </w:rPr>
        <w:t>24×7 emergency</w:t>
      </w:r>
      <w:r>
        <w:rPr>
          <w:rFonts w:asciiTheme="majorHAnsi" w:hAnsiTheme="majorHAnsi"/>
          <w:sz w:val="22"/>
          <w:szCs w:val="22"/>
        </w:rPr>
        <w:t xml:space="preserve"> </w:t>
      </w:r>
      <w:r>
        <w:rPr>
          <w:rFonts w:asciiTheme="majorHAnsi" w:hAnsiTheme="majorHAnsi"/>
          <w:spacing w:val="-1"/>
          <w:sz w:val="22"/>
          <w:szCs w:val="22"/>
        </w:rPr>
        <w:t>contact number</w:t>
      </w:r>
      <w:r>
        <w:rPr>
          <w:rFonts w:asciiTheme="majorHAnsi" w:hAnsiTheme="majorHAnsi"/>
          <w:spacing w:val="1"/>
          <w:sz w:val="22"/>
          <w:szCs w:val="22"/>
        </w:rPr>
        <w:t xml:space="preserve"> </w:t>
      </w:r>
      <w:r>
        <w:rPr>
          <w:rFonts w:asciiTheme="majorHAnsi" w:hAnsiTheme="majorHAnsi"/>
          <w:spacing w:val="-1"/>
          <w:sz w:val="22"/>
          <w:szCs w:val="22"/>
        </w:rPr>
        <w:t>that allows</w:t>
      </w:r>
      <w:r>
        <w:rPr>
          <w:rFonts w:asciiTheme="majorHAnsi" w:hAnsiTheme="majorHAnsi"/>
          <w:sz w:val="22"/>
          <w:szCs w:val="22"/>
        </w:rPr>
        <w:t xml:space="preserve"> TLD</w:t>
      </w:r>
      <w:r>
        <w:rPr>
          <w:rFonts w:asciiTheme="majorHAnsi" w:hAnsiTheme="majorHAnsi"/>
          <w:spacing w:val="1"/>
          <w:sz w:val="22"/>
          <w:szCs w:val="22"/>
        </w:rPr>
        <w:t xml:space="preserve"> </w:t>
      </w:r>
      <w:r>
        <w:rPr>
          <w:rFonts w:asciiTheme="majorHAnsi" w:hAnsiTheme="majorHAnsi"/>
          <w:spacing w:val="-1"/>
          <w:sz w:val="22"/>
          <w:szCs w:val="22"/>
        </w:rPr>
        <w:t>managers</w:t>
      </w:r>
      <w:r>
        <w:rPr>
          <w:rFonts w:asciiTheme="majorHAnsi" w:hAnsiTheme="majorHAnsi"/>
          <w:spacing w:val="-2"/>
          <w:sz w:val="22"/>
          <w:szCs w:val="22"/>
        </w:rPr>
        <w:t xml:space="preserve"> </w:t>
      </w:r>
      <w:r>
        <w:rPr>
          <w:rFonts w:asciiTheme="majorHAnsi" w:hAnsiTheme="majorHAnsi"/>
          <w:sz w:val="22"/>
          <w:szCs w:val="22"/>
        </w:rPr>
        <w:t>to</w:t>
      </w:r>
      <w:r>
        <w:rPr>
          <w:rFonts w:asciiTheme="majorHAnsi" w:hAnsiTheme="majorHAnsi"/>
          <w:spacing w:val="65"/>
          <w:sz w:val="22"/>
          <w:szCs w:val="22"/>
        </w:rPr>
        <w:t xml:space="preserve"> </w:t>
      </w:r>
      <w:r>
        <w:rPr>
          <w:rFonts w:asciiTheme="majorHAnsi" w:hAnsiTheme="majorHAnsi"/>
          <w:spacing w:val="-1"/>
          <w:sz w:val="22"/>
          <w:szCs w:val="22"/>
        </w:rPr>
        <w:t>quickly reach</w:t>
      </w:r>
      <w:r>
        <w:rPr>
          <w:rFonts w:asciiTheme="majorHAnsi" w:hAnsiTheme="majorHAnsi"/>
          <w:spacing w:val="1"/>
          <w:sz w:val="22"/>
          <w:szCs w:val="22"/>
        </w:rPr>
        <w:t xml:space="preserve"> </w:t>
      </w:r>
      <w:r>
        <w:rPr>
          <w:rFonts w:asciiTheme="majorHAnsi" w:hAnsiTheme="majorHAnsi"/>
          <w:spacing w:val="-1"/>
          <w:sz w:val="22"/>
          <w:szCs w:val="22"/>
        </w:rPr>
        <w:t>IANA Functions Operator</w:t>
      </w:r>
      <w:r>
        <w:rPr>
          <w:rFonts w:asciiTheme="majorHAnsi" w:hAnsiTheme="majorHAnsi"/>
          <w:b/>
          <w:spacing w:val="-1"/>
          <w:sz w:val="22"/>
          <w:szCs w:val="22"/>
        </w:rPr>
        <w:t xml:space="preserve"> </w:t>
      </w:r>
      <w:r>
        <w:rPr>
          <w:rFonts w:asciiTheme="majorHAnsi" w:hAnsiTheme="majorHAnsi"/>
          <w:sz w:val="22"/>
          <w:szCs w:val="22"/>
        </w:rPr>
        <w:t>to</w:t>
      </w:r>
      <w:r>
        <w:rPr>
          <w:rFonts w:asciiTheme="majorHAnsi" w:hAnsiTheme="majorHAnsi"/>
          <w:spacing w:val="-1"/>
          <w:sz w:val="22"/>
          <w:szCs w:val="22"/>
        </w:rPr>
        <w:t xml:space="preserve"> declare</w:t>
      </w:r>
      <w:r>
        <w:rPr>
          <w:rFonts w:asciiTheme="majorHAnsi" w:hAnsiTheme="majorHAnsi"/>
          <w:spacing w:val="1"/>
          <w:sz w:val="22"/>
          <w:szCs w:val="22"/>
        </w:rPr>
        <w:t xml:space="preserve"> </w:t>
      </w:r>
      <w:r>
        <w:rPr>
          <w:rFonts w:asciiTheme="majorHAnsi" w:hAnsiTheme="majorHAnsi"/>
          <w:sz w:val="22"/>
          <w:szCs w:val="22"/>
        </w:rPr>
        <w:t>an</w:t>
      </w:r>
      <w:r>
        <w:rPr>
          <w:rFonts w:asciiTheme="majorHAnsi" w:hAnsiTheme="majorHAnsi"/>
          <w:spacing w:val="-1"/>
          <w:sz w:val="22"/>
          <w:szCs w:val="22"/>
        </w:rPr>
        <w:t xml:space="preserve"> emergency</w:t>
      </w:r>
      <w:r>
        <w:rPr>
          <w:rFonts w:asciiTheme="majorHAnsi" w:hAnsiTheme="majorHAnsi"/>
          <w:sz w:val="22"/>
          <w:szCs w:val="22"/>
        </w:rPr>
        <w:t xml:space="preserve"> </w:t>
      </w:r>
      <w:r>
        <w:rPr>
          <w:rFonts w:asciiTheme="majorHAnsi" w:hAnsiTheme="majorHAnsi"/>
          <w:spacing w:val="-1"/>
          <w:sz w:val="22"/>
          <w:szCs w:val="22"/>
        </w:rPr>
        <w:t xml:space="preserve">and seek </w:t>
      </w:r>
      <w:r>
        <w:rPr>
          <w:rFonts w:asciiTheme="majorHAnsi" w:hAnsiTheme="majorHAnsi"/>
          <w:sz w:val="22"/>
          <w:szCs w:val="22"/>
        </w:rPr>
        <w:t>to</w:t>
      </w:r>
      <w:r>
        <w:rPr>
          <w:rFonts w:asciiTheme="majorHAnsi" w:hAnsiTheme="majorHAnsi"/>
          <w:spacing w:val="-1"/>
          <w:sz w:val="22"/>
          <w:szCs w:val="22"/>
        </w:rPr>
        <w:t xml:space="preserve"> expedite</w:t>
      </w:r>
      <w:r>
        <w:rPr>
          <w:rFonts w:asciiTheme="majorHAnsi" w:hAnsiTheme="majorHAnsi"/>
          <w:spacing w:val="1"/>
          <w:sz w:val="22"/>
          <w:szCs w:val="22"/>
        </w:rPr>
        <w:t xml:space="preserve"> </w:t>
      </w:r>
      <w:r>
        <w:rPr>
          <w:rFonts w:asciiTheme="majorHAnsi" w:hAnsiTheme="majorHAnsi"/>
          <w:sz w:val="22"/>
          <w:szCs w:val="22"/>
        </w:rPr>
        <w:t>a</w:t>
      </w:r>
      <w:r>
        <w:rPr>
          <w:rFonts w:asciiTheme="majorHAnsi" w:hAnsiTheme="majorHAnsi"/>
          <w:spacing w:val="-2"/>
          <w:sz w:val="22"/>
          <w:szCs w:val="22"/>
        </w:rPr>
        <w:t xml:space="preserve"> </w:t>
      </w:r>
      <w:r>
        <w:rPr>
          <w:rFonts w:asciiTheme="majorHAnsi" w:hAnsiTheme="majorHAnsi"/>
          <w:spacing w:val="-1"/>
          <w:sz w:val="22"/>
          <w:szCs w:val="22"/>
        </w:rPr>
        <w:t>Root</w:t>
      </w:r>
      <w:r>
        <w:rPr>
          <w:rFonts w:asciiTheme="majorHAnsi" w:hAnsiTheme="majorHAnsi"/>
          <w:spacing w:val="-3"/>
          <w:sz w:val="22"/>
          <w:szCs w:val="22"/>
        </w:rPr>
        <w:t xml:space="preserve"> </w:t>
      </w:r>
      <w:r>
        <w:rPr>
          <w:rFonts w:asciiTheme="majorHAnsi" w:hAnsiTheme="majorHAnsi"/>
          <w:sz w:val="22"/>
          <w:szCs w:val="22"/>
        </w:rPr>
        <w:t>Zone</w:t>
      </w:r>
      <w:r>
        <w:rPr>
          <w:rFonts w:asciiTheme="majorHAnsi" w:hAnsiTheme="majorHAnsi"/>
          <w:spacing w:val="-2"/>
          <w:sz w:val="22"/>
          <w:szCs w:val="22"/>
        </w:rPr>
        <w:t xml:space="preserve"> </w:t>
      </w:r>
      <w:r>
        <w:rPr>
          <w:rFonts w:asciiTheme="majorHAnsi" w:hAnsiTheme="majorHAnsi"/>
          <w:spacing w:val="-1"/>
          <w:sz w:val="22"/>
          <w:szCs w:val="22"/>
        </w:rPr>
        <w:t>change</w:t>
      </w:r>
      <w:r>
        <w:rPr>
          <w:rFonts w:asciiTheme="majorHAnsi" w:hAnsiTheme="majorHAnsi"/>
          <w:spacing w:val="59"/>
          <w:sz w:val="22"/>
          <w:szCs w:val="22"/>
        </w:rPr>
        <w:t xml:space="preserve"> </w:t>
      </w:r>
      <w:r>
        <w:rPr>
          <w:rFonts w:asciiTheme="majorHAnsi" w:hAnsiTheme="majorHAnsi"/>
          <w:spacing w:val="-1"/>
          <w:sz w:val="22"/>
          <w:szCs w:val="22"/>
        </w:rPr>
        <w:t>request.</w:t>
      </w:r>
      <w:r>
        <w:rPr>
          <w:rFonts w:asciiTheme="majorHAnsi" w:hAnsiTheme="majorHAnsi"/>
          <w:sz w:val="22"/>
          <w:szCs w:val="22"/>
        </w:rPr>
        <w:t xml:space="preserve"> </w:t>
      </w:r>
      <w:r>
        <w:rPr>
          <w:rFonts w:asciiTheme="majorHAnsi" w:hAnsiTheme="majorHAnsi"/>
          <w:spacing w:val="1"/>
          <w:sz w:val="22"/>
          <w:szCs w:val="22"/>
        </w:rPr>
        <w:t>IANA Functions Operator</w:t>
      </w:r>
      <w:r>
        <w:rPr>
          <w:rFonts w:asciiTheme="majorHAnsi" w:hAnsiTheme="majorHAnsi"/>
          <w:b/>
          <w:spacing w:val="1"/>
          <w:sz w:val="22"/>
          <w:szCs w:val="22"/>
        </w:rPr>
        <w:t xml:space="preserve"> </w:t>
      </w:r>
      <w:r>
        <w:rPr>
          <w:rFonts w:asciiTheme="majorHAnsi" w:hAnsiTheme="majorHAnsi"/>
          <w:spacing w:val="-1"/>
          <w:sz w:val="22"/>
          <w:szCs w:val="22"/>
        </w:rPr>
        <w:t>will</w:t>
      </w:r>
      <w:r>
        <w:rPr>
          <w:rFonts w:asciiTheme="majorHAnsi" w:hAnsiTheme="majorHAnsi"/>
          <w:spacing w:val="1"/>
          <w:sz w:val="22"/>
          <w:szCs w:val="22"/>
        </w:rPr>
        <w:t xml:space="preserve"> </w:t>
      </w:r>
      <w:r>
        <w:rPr>
          <w:rFonts w:asciiTheme="majorHAnsi" w:hAnsiTheme="majorHAnsi"/>
          <w:spacing w:val="-1"/>
          <w:sz w:val="22"/>
          <w:szCs w:val="22"/>
        </w:rPr>
        <w:t xml:space="preserve">execute </w:t>
      </w:r>
      <w:r>
        <w:rPr>
          <w:rFonts w:asciiTheme="majorHAnsi" w:hAnsiTheme="majorHAnsi"/>
          <w:sz w:val="22"/>
          <w:szCs w:val="22"/>
        </w:rPr>
        <w:t>such</w:t>
      </w:r>
      <w:r>
        <w:rPr>
          <w:rFonts w:asciiTheme="majorHAnsi" w:hAnsiTheme="majorHAnsi"/>
          <w:spacing w:val="1"/>
          <w:sz w:val="22"/>
          <w:szCs w:val="22"/>
        </w:rPr>
        <w:t xml:space="preserve"> </w:t>
      </w:r>
      <w:r>
        <w:rPr>
          <w:rFonts w:asciiTheme="majorHAnsi" w:hAnsiTheme="majorHAnsi"/>
          <w:spacing w:val="-1"/>
          <w:sz w:val="22"/>
          <w:szCs w:val="22"/>
        </w:rPr>
        <w:t>changes</w:t>
      </w:r>
      <w:r>
        <w:rPr>
          <w:rFonts w:asciiTheme="majorHAnsi" w:hAnsiTheme="majorHAnsi"/>
          <w:spacing w:val="-2"/>
          <w:sz w:val="22"/>
          <w:szCs w:val="22"/>
        </w:rPr>
        <w:t xml:space="preserve"> </w:t>
      </w:r>
      <w:r>
        <w:rPr>
          <w:rFonts w:asciiTheme="majorHAnsi" w:hAnsiTheme="majorHAnsi"/>
          <w:sz w:val="22"/>
          <w:szCs w:val="22"/>
        </w:rPr>
        <w:t>in</w:t>
      </w:r>
      <w:r>
        <w:rPr>
          <w:rFonts w:asciiTheme="majorHAnsi" w:hAnsiTheme="majorHAnsi"/>
          <w:spacing w:val="-1"/>
          <w:sz w:val="22"/>
          <w:szCs w:val="22"/>
        </w:rPr>
        <w:t xml:space="preserve"> accordance</w:t>
      </w:r>
      <w:r>
        <w:rPr>
          <w:rFonts w:asciiTheme="majorHAnsi" w:hAnsiTheme="majorHAnsi"/>
          <w:sz w:val="22"/>
          <w:szCs w:val="22"/>
        </w:rPr>
        <w:t xml:space="preserve"> </w:t>
      </w:r>
      <w:r>
        <w:rPr>
          <w:rFonts w:asciiTheme="majorHAnsi" w:hAnsiTheme="majorHAnsi"/>
          <w:spacing w:val="-2"/>
          <w:sz w:val="22"/>
          <w:szCs w:val="22"/>
        </w:rPr>
        <w:t xml:space="preserve">with </w:t>
      </w:r>
      <w:r>
        <w:rPr>
          <w:rFonts w:asciiTheme="majorHAnsi" w:hAnsiTheme="majorHAnsi"/>
          <w:spacing w:val="-1"/>
          <w:sz w:val="22"/>
          <w:szCs w:val="22"/>
        </w:rPr>
        <w:t>the</w:t>
      </w:r>
      <w:r>
        <w:rPr>
          <w:rFonts w:asciiTheme="majorHAnsi" w:hAnsiTheme="majorHAnsi"/>
          <w:spacing w:val="1"/>
          <w:sz w:val="22"/>
          <w:szCs w:val="22"/>
        </w:rPr>
        <w:t xml:space="preserve"> </w:t>
      </w:r>
      <w:r>
        <w:rPr>
          <w:rFonts w:asciiTheme="majorHAnsi" w:hAnsiTheme="majorHAnsi"/>
          <w:spacing w:val="-1"/>
          <w:sz w:val="22"/>
          <w:szCs w:val="22"/>
        </w:rPr>
        <w:t>obligations</w:t>
      </w:r>
      <w:r>
        <w:rPr>
          <w:rFonts w:asciiTheme="majorHAnsi" w:hAnsiTheme="majorHAnsi"/>
          <w:spacing w:val="1"/>
          <w:sz w:val="22"/>
          <w:szCs w:val="22"/>
        </w:rPr>
        <w:t xml:space="preserve"> </w:t>
      </w:r>
      <w:r>
        <w:rPr>
          <w:rFonts w:asciiTheme="majorHAnsi" w:hAnsiTheme="majorHAnsi"/>
          <w:sz w:val="22"/>
          <w:szCs w:val="22"/>
        </w:rPr>
        <w:t>of</w:t>
      </w:r>
      <w:r>
        <w:rPr>
          <w:rFonts w:asciiTheme="majorHAnsi" w:hAnsiTheme="majorHAnsi"/>
          <w:spacing w:val="-1"/>
          <w:sz w:val="22"/>
          <w:szCs w:val="22"/>
        </w:rPr>
        <w:t xml:space="preserve"> the</w:t>
      </w:r>
      <w:r>
        <w:rPr>
          <w:rFonts w:asciiTheme="majorHAnsi" w:hAnsiTheme="majorHAnsi"/>
          <w:spacing w:val="1"/>
          <w:sz w:val="22"/>
          <w:szCs w:val="22"/>
        </w:rPr>
        <w:t xml:space="preserve"> </w:t>
      </w:r>
      <w:r>
        <w:rPr>
          <w:rFonts w:asciiTheme="majorHAnsi" w:hAnsiTheme="majorHAnsi"/>
          <w:spacing w:val="-1"/>
          <w:sz w:val="22"/>
          <w:szCs w:val="22"/>
        </w:rPr>
        <w:t>standard</w:t>
      </w:r>
      <w:r>
        <w:rPr>
          <w:rFonts w:asciiTheme="majorHAnsi" w:hAnsiTheme="majorHAnsi"/>
          <w:spacing w:val="73"/>
          <w:sz w:val="22"/>
          <w:szCs w:val="22"/>
        </w:rPr>
        <w:t xml:space="preserve"> </w:t>
      </w:r>
      <w:r>
        <w:rPr>
          <w:rFonts w:asciiTheme="majorHAnsi" w:hAnsiTheme="majorHAnsi"/>
          <w:sz w:val="22"/>
          <w:szCs w:val="22"/>
        </w:rPr>
        <w:t>root</w:t>
      </w:r>
      <w:r>
        <w:rPr>
          <w:rFonts w:asciiTheme="majorHAnsi" w:hAnsiTheme="majorHAnsi"/>
          <w:spacing w:val="-1"/>
          <w:sz w:val="22"/>
          <w:szCs w:val="22"/>
        </w:rPr>
        <w:t xml:space="preserve"> zone management workflow </w:t>
      </w:r>
      <w:r>
        <w:rPr>
          <w:rFonts w:asciiTheme="majorHAnsi" w:hAnsiTheme="majorHAnsi"/>
          <w:sz w:val="22"/>
          <w:szCs w:val="22"/>
        </w:rPr>
        <w:t>as</w:t>
      </w:r>
      <w:r>
        <w:rPr>
          <w:rFonts w:asciiTheme="majorHAnsi" w:hAnsiTheme="majorHAnsi"/>
          <w:spacing w:val="1"/>
          <w:sz w:val="22"/>
          <w:szCs w:val="22"/>
        </w:rPr>
        <w:t xml:space="preserve"> </w:t>
      </w:r>
      <w:r>
        <w:rPr>
          <w:rFonts w:asciiTheme="majorHAnsi" w:hAnsiTheme="majorHAnsi"/>
          <w:spacing w:val="-1"/>
          <w:sz w:val="22"/>
          <w:szCs w:val="22"/>
        </w:rPr>
        <w:t>expeditiously</w:t>
      </w:r>
      <w:r>
        <w:rPr>
          <w:rFonts w:asciiTheme="majorHAnsi" w:hAnsiTheme="majorHAnsi"/>
          <w:spacing w:val="1"/>
          <w:sz w:val="22"/>
          <w:szCs w:val="22"/>
        </w:rPr>
        <w:t xml:space="preserve"> </w:t>
      </w:r>
      <w:r>
        <w:rPr>
          <w:rFonts w:asciiTheme="majorHAnsi" w:hAnsiTheme="majorHAnsi"/>
          <w:sz w:val="22"/>
          <w:szCs w:val="22"/>
        </w:rPr>
        <w:t>as</w:t>
      </w:r>
      <w:r>
        <w:rPr>
          <w:rFonts w:asciiTheme="majorHAnsi" w:hAnsiTheme="majorHAnsi"/>
          <w:spacing w:val="1"/>
          <w:sz w:val="22"/>
          <w:szCs w:val="22"/>
        </w:rPr>
        <w:t xml:space="preserve"> </w:t>
      </w:r>
      <w:r>
        <w:rPr>
          <w:rFonts w:asciiTheme="majorHAnsi" w:hAnsiTheme="majorHAnsi"/>
          <w:spacing w:val="-1"/>
          <w:sz w:val="22"/>
          <w:szCs w:val="22"/>
        </w:rPr>
        <w:t>possible.</w:t>
      </w:r>
      <w:r>
        <w:rPr>
          <w:rFonts w:asciiTheme="majorHAnsi" w:hAnsiTheme="majorHAnsi"/>
          <w:spacing w:val="1"/>
          <w:sz w:val="22"/>
          <w:szCs w:val="22"/>
        </w:rPr>
        <w:t xml:space="preserve"> </w:t>
      </w:r>
      <w:r>
        <w:rPr>
          <w:rFonts w:asciiTheme="majorHAnsi" w:hAnsiTheme="majorHAnsi"/>
          <w:spacing w:val="-1"/>
          <w:sz w:val="22"/>
          <w:szCs w:val="22"/>
        </w:rPr>
        <w:t>This</w:t>
      </w:r>
      <w:r>
        <w:rPr>
          <w:rFonts w:asciiTheme="majorHAnsi" w:hAnsiTheme="majorHAnsi"/>
          <w:spacing w:val="1"/>
          <w:sz w:val="22"/>
          <w:szCs w:val="22"/>
        </w:rPr>
        <w:t xml:space="preserve"> </w:t>
      </w:r>
      <w:r>
        <w:rPr>
          <w:rFonts w:asciiTheme="majorHAnsi" w:hAnsiTheme="majorHAnsi"/>
          <w:spacing w:val="-1"/>
          <w:sz w:val="22"/>
          <w:szCs w:val="22"/>
        </w:rPr>
        <w:t>prioritization</w:t>
      </w:r>
      <w:r>
        <w:rPr>
          <w:rFonts w:asciiTheme="majorHAnsi" w:hAnsiTheme="majorHAnsi"/>
          <w:spacing w:val="1"/>
          <w:sz w:val="22"/>
          <w:szCs w:val="22"/>
        </w:rPr>
        <w:t xml:space="preserve"> </w:t>
      </w:r>
      <w:r>
        <w:rPr>
          <w:rFonts w:asciiTheme="majorHAnsi" w:hAnsiTheme="majorHAnsi"/>
          <w:spacing w:val="-1"/>
          <w:sz w:val="22"/>
          <w:szCs w:val="22"/>
        </w:rPr>
        <w:t>will</w:t>
      </w:r>
      <w:r>
        <w:rPr>
          <w:rFonts w:asciiTheme="majorHAnsi" w:hAnsiTheme="majorHAnsi"/>
          <w:spacing w:val="1"/>
          <w:sz w:val="22"/>
          <w:szCs w:val="22"/>
        </w:rPr>
        <w:t xml:space="preserve"> </w:t>
      </w:r>
      <w:r>
        <w:rPr>
          <w:rFonts w:asciiTheme="majorHAnsi" w:hAnsiTheme="majorHAnsi"/>
          <w:spacing w:val="-1"/>
          <w:sz w:val="22"/>
          <w:szCs w:val="22"/>
        </w:rPr>
        <w:t>include</w:t>
      </w:r>
      <w:r>
        <w:rPr>
          <w:rFonts w:asciiTheme="majorHAnsi" w:hAnsiTheme="majorHAnsi"/>
          <w:spacing w:val="61"/>
          <w:sz w:val="22"/>
          <w:szCs w:val="22"/>
        </w:rPr>
        <w:t xml:space="preserve"> </w:t>
      </w:r>
      <w:r>
        <w:rPr>
          <w:rFonts w:asciiTheme="majorHAnsi" w:hAnsiTheme="majorHAnsi"/>
          <w:spacing w:val="-1"/>
          <w:sz w:val="22"/>
          <w:szCs w:val="22"/>
        </w:rPr>
        <w:t>performing</w:t>
      </w:r>
      <w:r>
        <w:rPr>
          <w:rFonts w:asciiTheme="majorHAnsi" w:hAnsiTheme="majorHAnsi"/>
          <w:spacing w:val="-3"/>
          <w:sz w:val="22"/>
          <w:szCs w:val="22"/>
        </w:rPr>
        <w:t xml:space="preserve"> </w:t>
      </w:r>
      <w:r>
        <w:rPr>
          <w:rFonts w:asciiTheme="majorHAnsi" w:hAnsiTheme="majorHAnsi"/>
          <w:spacing w:val="-1"/>
          <w:sz w:val="22"/>
          <w:szCs w:val="22"/>
        </w:rPr>
        <w:t>emergency</w:t>
      </w:r>
      <w:r>
        <w:rPr>
          <w:rFonts w:asciiTheme="majorHAnsi" w:hAnsiTheme="majorHAnsi"/>
          <w:sz w:val="22"/>
          <w:szCs w:val="22"/>
        </w:rPr>
        <w:t xml:space="preserve"> </w:t>
      </w:r>
      <w:r>
        <w:rPr>
          <w:rFonts w:asciiTheme="majorHAnsi" w:hAnsiTheme="majorHAnsi"/>
          <w:spacing w:val="-1"/>
          <w:sz w:val="22"/>
          <w:szCs w:val="22"/>
        </w:rPr>
        <w:t xml:space="preserve">reviews </w:t>
      </w:r>
      <w:r>
        <w:rPr>
          <w:rFonts w:asciiTheme="majorHAnsi" w:hAnsiTheme="majorHAnsi"/>
          <w:sz w:val="22"/>
          <w:szCs w:val="22"/>
        </w:rPr>
        <w:t>of</w:t>
      </w:r>
      <w:r>
        <w:rPr>
          <w:rFonts w:asciiTheme="majorHAnsi" w:hAnsiTheme="majorHAnsi"/>
          <w:spacing w:val="-1"/>
          <w:sz w:val="22"/>
          <w:szCs w:val="22"/>
        </w:rPr>
        <w:t xml:space="preserve"> </w:t>
      </w:r>
      <w:r>
        <w:rPr>
          <w:rFonts w:asciiTheme="majorHAnsi" w:hAnsiTheme="majorHAnsi"/>
          <w:sz w:val="22"/>
          <w:szCs w:val="22"/>
        </w:rPr>
        <w:t>the</w:t>
      </w:r>
      <w:r>
        <w:rPr>
          <w:rFonts w:asciiTheme="majorHAnsi" w:hAnsiTheme="majorHAnsi"/>
          <w:spacing w:val="-2"/>
          <w:sz w:val="22"/>
          <w:szCs w:val="22"/>
        </w:rPr>
        <w:t xml:space="preserve"> </w:t>
      </w:r>
      <w:r>
        <w:rPr>
          <w:rFonts w:asciiTheme="majorHAnsi" w:hAnsiTheme="majorHAnsi"/>
          <w:spacing w:val="-1"/>
          <w:sz w:val="22"/>
          <w:szCs w:val="22"/>
        </w:rPr>
        <w:t>request</w:t>
      </w:r>
      <w:r>
        <w:rPr>
          <w:rFonts w:asciiTheme="majorHAnsi" w:hAnsiTheme="majorHAnsi"/>
          <w:spacing w:val="1"/>
          <w:sz w:val="22"/>
          <w:szCs w:val="22"/>
        </w:rPr>
        <w:t xml:space="preserve"> </w:t>
      </w:r>
      <w:r>
        <w:rPr>
          <w:rFonts w:asciiTheme="majorHAnsi" w:hAnsiTheme="majorHAnsi"/>
          <w:sz w:val="22"/>
          <w:szCs w:val="22"/>
        </w:rPr>
        <w:t>as</w:t>
      </w:r>
      <w:r>
        <w:rPr>
          <w:rFonts w:asciiTheme="majorHAnsi" w:hAnsiTheme="majorHAnsi"/>
          <w:spacing w:val="-5"/>
          <w:sz w:val="22"/>
          <w:szCs w:val="22"/>
        </w:rPr>
        <w:t xml:space="preserve"> </w:t>
      </w:r>
      <w:r>
        <w:rPr>
          <w:rFonts w:asciiTheme="majorHAnsi" w:hAnsiTheme="majorHAnsi"/>
          <w:sz w:val="22"/>
          <w:szCs w:val="22"/>
        </w:rPr>
        <w:t>the</w:t>
      </w:r>
      <w:r>
        <w:rPr>
          <w:rFonts w:asciiTheme="majorHAnsi" w:hAnsiTheme="majorHAnsi"/>
          <w:spacing w:val="-3"/>
          <w:sz w:val="22"/>
          <w:szCs w:val="22"/>
        </w:rPr>
        <w:t xml:space="preserve"> </w:t>
      </w:r>
      <w:r>
        <w:rPr>
          <w:rFonts w:asciiTheme="majorHAnsi" w:hAnsiTheme="majorHAnsi"/>
          <w:spacing w:val="-1"/>
          <w:sz w:val="22"/>
          <w:szCs w:val="22"/>
        </w:rPr>
        <w:t>first</w:t>
      </w:r>
      <w:r>
        <w:rPr>
          <w:rFonts w:asciiTheme="majorHAnsi" w:hAnsiTheme="majorHAnsi"/>
          <w:spacing w:val="1"/>
          <w:sz w:val="22"/>
          <w:szCs w:val="22"/>
        </w:rPr>
        <w:t xml:space="preserve"> </w:t>
      </w:r>
      <w:r>
        <w:rPr>
          <w:rFonts w:asciiTheme="majorHAnsi" w:hAnsiTheme="majorHAnsi"/>
          <w:spacing w:val="-1"/>
          <w:sz w:val="22"/>
          <w:szCs w:val="22"/>
        </w:rPr>
        <w:t>priority,</w:t>
      </w:r>
      <w:r>
        <w:rPr>
          <w:rFonts w:asciiTheme="majorHAnsi" w:hAnsiTheme="majorHAnsi"/>
          <w:spacing w:val="1"/>
          <w:sz w:val="22"/>
          <w:szCs w:val="22"/>
        </w:rPr>
        <w:t xml:space="preserve"> </w:t>
      </w:r>
      <w:r>
        <w:rPr>
          <w:rFonts w:asciiTheme="majorHAnsi" w:hAnsiTheme="majorHAnsi"/>
          <w:spacing w:val="-1"/>
          <w:sz w:val="22"/>
          <w:szCs w:val="22"/>
        </w:rPr>
        <w:t>out</w:t>
      </w:r>
      <w:r>
        <w:rPr>
          <w:rFonts w:asciiTheme="majorHAnsi" w:hAnsiTheme="majorHAnsi"/>
          <w:spacing w:val="-2"/>
          <w:sz w:val="22"/>
          <w:szCs w:val="22"/>
        </w:rPr>
        <w:t xml:space="preserve"> </w:t>
      </w:r>
      <w:r>
        <w:rPr>
          <w:rFonts w:asciiTheme="majorHAnsi" w:hAnsiTheme="majorHAnsi"/>
          <w:sz w:val="22"/>
          <w:szCs w:val="22"/>
        </w:rPr>
        <w:t>of</w:t>
      </w:r>
      <w:r>
        <w:rPr>
          <w:rFonts w:asciiTheme="majorHAnsi" w:hAnsiTheme="majorHAnsi"/>
          <w:spacing w:val="-1"/>
          <w:sz w:val="22"/>
          <w:szCs w:val="22"/>
        </w:rPr>
        <w:t xml:space="preserve"> ordinary</w:t>
      </w:r>
      <w:r>
        <w:rPr>
          <w:rFonts w:asciiTheme="majorHAnsi" w:hAnsiTheme="majorHAnsi"/>
          <w:spacing w:val="-3"/>
          <w:sz w:val="22"/>
          <w:szCs w:val="22"/>
        </w:rPr>
        <w:t xml:space="preserve"> </w:t>
      </w:r>
      <w:r>
        <w:rPr>
          <w:rFonts w:asciiTheme="majorHAnsi" w:hAnsiTheme="majorHAnsi"/>
          <w:spacing w:val="-1"/>
          <w:sz w:val="22"/>
          <w:szCs w:val="22"/>
        </w:rPr>
        <w:t>business</w:t>
      </w:r>
      <w:r>
        <w:rPr>
          <w:rFonts w:asciiTheme="majorHAnsi" w:hAnsiTheme="majorHAnsi"/>
          <w:spacing w:val="69"/>
          <w:sz w:val="22"/>
          <w:szCs w:val="22"/>
        </w:rPr>
        <w:t xml:space="preserve"> </w:t>
      </w:r>
      <w:r>
        <w:rPr>
          <w:rFonts w:asciiTheme="majorHAnsi" w:hAnsiTheme="majorHAnsi"/>
          <w:sz w:val="22"/>
          <w:szCs w:val="22"/>
        </w:rPr>
        <w:t>hours</w:t>
      </w:r>
      <w:r>
        <w:rPr>
          <w:rFonts w:asciiTheme="majorHAnsi" w:hAnsiTheme="majorHAnsi"/>
          <w:spacing w:val="-3"/>
          <w:sz w:val="22"/>
          <w:szCs w:val="22"/>
        </w:rPr>
        <w:t xml:space="preserve"> </w:t>
      </w:r>
      <w:r>
        <w:rPr>
          <w:rFonts w:asciiTheme="majorHAnsi" w:hAnsiTheme="majorHAnsi"/>
          <w:sz w:val="22"/>
          <w:szCs w:val="22"/>
        </w:rPr>
        <w:t>if</w:t>
      </w:r>
      <w:r>
        <w:rPr>
          <w:rFonts w:asciiTheme="majorHAnsi" w:hAnsiTheme="majorHAnsi"/>
          <w:spacing w:val="-1"/>
          <w:sz w:val="22"/>
          <w:szCs w:val="22"/>
        </w:rPr>
        <w:t xml:space="preserve"> necessary,</w:t>
      </w:r>
      <w:r>
        <w:rPr>
          <w:rFonts w:asciiTheme="majorHAnsi" w:hAnsiTheme="majorHAnsi"/>
          <w:spacing w:val="1"/>
          <w:sz w:val="22"/>
          <w:szCs w:val="22"/>
        </w:rPr>
        <w:t xml:space="preserve"> </w:t>
      </w:r>
      <w:r>
        <w:rPr>
          <w:rFonts w:asciiTheme="majorHAnsi" w:hAnsiTheme="majorHAnsi"/>
          <w:spacing w:val="-1"/>
          <w:sz w:val="22"/>
          <w:szCs w:val="22"/>
        </w:rPr>
        <w:t>and informing</w:t>
      </w:r>
      <w:r>
        <w:rPr>
          <w:rFonts w:asciiTheme="majorHAnsi" w:hAnsiTheme="majorHAnsi"/>
          <w:sz w:val="22"/>
          <w:szCs w:val="22"/>
        </w:rPr>
        <w:t xml:space="preserve"> </w:t>
      </w:r>
      <w:r>
        <w:rPr>
          <w:rFonts w:asciiTheme="majorHAnsi" w:hAnsiTheme="majorHAnsi"/>
          <w:spacing w:val="-1"/>
          <w:sz w:val="22"/>
          <w:szCs w:val="22"/>
        </w:rPr>
        <w:t>its</w:t>
      </w:r>
      <w:r>
        <w:rPr>
          <w:rFonts w:asciiTheme="majorHAnsi" w:hAnsiTheme="majorHAnsi"/>
          <w:sz w:val="22"/>
          <w:szCs w:val="22"/>
        </w:rPr>
        <w:t xml:space="preserve"> </w:t>
      </w:r>
      <w:r>
        <w:rPr>
          <w:rFonts w:asciiTheme="majorHAnsi" w:hAnsiTheme="majorHAnsi"/>
          <w:spacing w:val="-1"/>
          <w:sz w:val="22"/>
          <w:szCs w:val="22"/>
        </w:rPr>
        <w:t>contacts</w:t>
      </w:r>
      <w:r>
        <w:rPr>
          <w:rFonts w:asciiTheme="majorHAnsi" w:hAnsiTheme="majorHAnsi"/>
          <w:spacing w:val="-3"/>
          <w:sz w:val="22"/>
          <w:szCs w:val="22"/>
        </w:rPr>
        <w:t xml:space="preserve"> </w:t>
      </w:r>
      <w:r>
        <w:rPr>
          <w:rFonts w:asciiTheme="majorHAnsi" w:hAnsiTheme="majorHAnsi"/>
          <w:sz w:val="22"/>
          <w:szCs w:val="22"/>
        </w:rPr>
        <w:t>at</w:t>
      </w:r>
      <w:r>
        <w:rPr>
          <w:rFonts w:asciiTheme="majorHAnsi" w:hAnsiTheme="majorHAnsi"/>
          <w:spacing w:val="-3"/>
          <w:sz w:val="22"/>
          <w:szCs w:val="22"/>
        </w:rPr>
        <w:t xml:space="preserve"> </w:t>
      </w:r>
      <w:r>
        <w:rPr>
          <w:rFonts w:asciiTheme="majorHAnsi" w:hAnsiTheme="majorHAnsi"/>
          <w:spacing w:val="-1"/>
          <w:sz w:val="22"/>
          <w:szCs w:val="22"/>
        </w:rPr>
        <w:t xml:space="preserve">the Root Zone </w:t>
      </w:r>
      <w:r>
        <w:rPr>
          <w:rFonts w:asciiTheme="majorHAnsi" w:hAnsiTheme="majorHAnsi"/>
          <w:spacing w:val="-1"/>
          <w:sz w:val="22"/>
          <w:szCs w:val="22"/>
        </w:rPr>
        <w:t>Maintainer</w:t>
      </w:r>
      <w:r>
        <w:rPr>
          <w:rStyle w:val="FootnoteReference"/>
          <w:rFonts w:asciiTheme="majorHAnsi" w:hAnsiTheme="majorHAnsi"/>
          <w:spacing w:val="-1"/>
          <w:sz w:val="22"/>
          <w:szCs w:val="22"/>
        </w:rPr>
        <w:footnoteReference w:id="2"/>
      </w:r>
      <w:r>
        <w:rPr>
          <w:rFonts w:asciiTheme="majorHAnsi" w:hAnsiTheme="majorHAnsi"/>
          <w:spacing w:val="-2"/>
          <w:sz w:val="22"/>
          <w:szCs w:val="22"/>
        </w:rPr>
        <w:t xml:space="preserve"> </w:t>
      </w:r>
      <w:r>
        <w:rPr>
          <w:rFonts w:asciiTheme="majorHAnsi" w:hAnsiTheme="majorHAnsi"/>
          <w:sz w:val="22"/>
          <w:szCs w:val="22"/>
        </w:rPr>
        <w:t>of</w:t>
      </w:r>
      <w:r>
        <w:rPr>
          <w:rFonts w:asciiTheme="majorHAnsi" w:hAnsiTheme="majorHAnsi"/>
          <w:spacing w:val="-1"/>
          <w:sz w:val="22"/>
          <w:szCs w:val="22"/>
        </w:rPr>
        <w:t xml:space="preserve"> </w:t>
      </w:r>
      <w:r>
        <w:rPr>
          <w:rFonts w:asciiTheme="majorHAnsi" w:hAnsiTheme="majorHAnsi"/>
          <w:sz w:val="22"/>
          <w:szCs w:val="22"/>
        </w:rPr>
        <w:t>any</w:t>
      </w:r>
      <w:r>
        <w:rPr>
          <w:rFonts w:asciiTheme="majorHAnsi" w:hAnsiTheme="majorHAnsi"/>
          <w:spacing w:val="-2"/>
          <w:sz w:val="22"/>
          <w:szCs w:val="22"/>
        </w:rPr>
        <w:t xml:space="preserve"> </w:t>
      </w:r>
      <w:r>
        <w:rPr>
          <w:rFonts w:asciiTheme="majorHAnsi" w:hAnsiTheme="majorHAnsi"/>
          <w:spacing w:val="-1"/>
          <w:sz w:val="22"/>
          <w:szCs w:val="22"/>
        </w:rPr>
        <w:t>pending</w:t>
      </w:r>
      <w:r>
        <w:rPr>
          <w:rFonts w:asciiTheme="majorHAnsi" w:hAnsiTheme="majorHAnsi"/>
          <w:sz w:val="22"/>
          <w:szCs w:val="22"/>
        </w:rPr>
        <w:t xml:space="preserve"> </w:t>
      </w:r>
      <w:r>
        <w:rPr>
          <w:rFonts w:asciiTheme="majorHAnsi" w:hAnsiTheme="majorHAnsi"/>
          <w:spacing w:val="-1"/>
          <w:sz w:val="22"/>
          <w:szCs w:val="22"/>
        </w:rPr>
        <w:t>changes</w:t>
      </w:r>
      <w:r>
        <w:rPr>
          <w:rFonts w:asciiTheme="majorHAnsi" w:hAnsiTheme="majorHAnsi"/>
          <w:spacing w:val="-2"/>
          <w:sz w:val="22"/>
          <w:szCs w:val="22"/>
        </w:rPr>
        <w:t xml:space="preserve"> </w:t>
      </w:r>
      <w:r>
        <w:rPr>
          <w:rFonts w:asciiTheme="majorHAnsi" w:hAnsiTheme="majorHAnsi"/>
          <w:spacing w:val="-1"/>
          <w:sz w:val="22"/>
          <w:szCs w:val="22"/>
        </w:rPr>
        <w:t>that will</w:t>
      </w:r>
      <w:r>
        <w:rPr>
          <w:rFonts w:asciiTheme="majorHAnsi" w:hAnsiTheme="majorHAnsi"/>
          <w:sz w:val="22"/>
          <w:szCs w:val="22"/>
        </w:rPr>
        <w:t xml:space="preserve"> </w:t>
      </w:r>
      <w:r>
        <w:rPr>
          <w:rFonts w:asciiTheme="majorHAnsi" w:hAnsiTheme="majorHAnsi"/>
          <w:spacing w:val="-1"/>
          <w:sz w:val="22"/>
          <w:szCs w:val="22"/>
        </w:rPr>
        <w:t>require priority authorization</w:t>
      </w:r>
      <w:r>
        <w:rPr>
          <w:rFonts w:asciiTheme="majorHAnsi" w:hAnsiTheme="majorHAnsi"/>
          <w:spacing w:val="1"/>
          <w:sz w:val="22"/>
          <w:szCs w:val="22"/>
        </w:rPr>
        <w:t xml:space="preserve"> </w:t>
      </w:r>
      <w:r>
        <w:rPr>
          <w:rFonts w:asciiTheme="majorHAnsi" w:hAnsiTheme="majorHAnsi"/>
          <w:spacing w:val="-1"/>
          <w:sz w:val="22"/>
          <w:szCs w:val="22"/>
        </w:rPr>
        <w:t>and implementation.</w:t>
      </w:r>
    </w:p>
    <w:p w:rsidR="004640B5" w:rsidRDefault="004640B5">
      <w:pPr>
        <w:spacing w:line="360" w:lineRule="auto"/>
        <w:rPr>
          <w:rFonts w:asciiTheme="majorHAnsi" w:hAnsiTheme="majorHAnsi"/>
          <w:spacing w:val="-1"/>
          <w:sz w:val="22"/>
          <w:szCs w:val="22"/>
        </w:rPr>
      </w:pPr>
    </w:p>
    <w:p w:rsidR="004640B5" w:rsidRDefault="00215766">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rsidR="004640B5" w:rsidRDefault="00215766">
      <w:pPr>
        <w:pStyle w:val="Heading3"/>
        <w:spacing w:line="360" w:lineRule="auto"/>
        <w:ind w:left="892" w:right="851"/>
        <w:jc w:val="center"/>
        <w:rPr>
          <w:spacing w:val="-1"/>
          <w:sz w:val="22"/>
          <w:szCs w:val="22"/>
        </w:rPr>
      </w:pPr>
      <w:bookmarkStart w:id="1" w:name="_TOC_250001"/>
      <w:r>
        <w:rPr>
          <w:spacing w:val="-1"/>
          <w:sz w:val="22"/>
          <w:szCs w:val="22"/>
        </w:rPr>
        <w:t>Figure 1.2-41. 24x7</w:t>
      </w:r>
      <w:r>
        <w:rPr>
          <w:spacing w:val="1"/>
          <w:sz w:val="22"/>
          <w:szCs w:val="22"/>
        </w:rPr>
        <w:t xml:space="preserve"> </w:t>
      </w:r>
      <w:r>
        <w:rPr>
          <w:spacing w:val="-1"/>
          <w:sz w:val="22"/>
          <w:szCs w:val="22"/>
        </w:rPr>
        <w:t>Emergency Process</w:t>
      </w:r>
      <w:bookmarkEnd w:id="1"/>
      <w:r>
        <w:rPr>
          <w:rStyle w:val="FootnoteReference"/>
          <w:spacing w:val="-1"/>
          <w:sz w:val="22"/>
          <w:szCs w:val="22"/>
        </w:rPr>
        <w:footnoteReference w:id="3"/>
      </w:r>
      <w:r>
        <w:rPr>
          <w:spacing w:val="-1"/>
          <w:sz w:val="22"/>
          <w:szCs w:val="22"/>
        </w:rPr>
        <w:t xml:space="preserve"> </w:t>
      </w:r>
    </w:p>
    <w:p w:rsidR="004640B5" w:rsidRDefault="00215766">
      <w:pPr>
        <w:spacing w:line="360" w:lineRule="auto"/>
        <w:jc w:val="center"/>
      </w:pPr>
      <w:r>
        <w:object w:dxaOrig="10325" w:dyaOrig="9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6791" r:id="rId10"/>
        </w:object>
      </w:r>
      <w:bookmarkStart w:id="2" w:name="_TOC_250000"/>
    </w:p>
    <w:p w:rsidR="004640B5" w:rsidRDefault="00215766">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4640B5">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4640B5" w:rsidRDefault="00215766">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4640B5">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4640B5" w:rsidRDefault="00215766">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4640B5" w:rsidRDefault="00215766">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4640B5">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4640B5">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4640B5">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4640B5">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4640B5">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4640B5">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4640B5">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4640B5" w:rsidRDefault="00215766">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Pr>
                <w:rFonts w:ascii="Calibri"/>
                <w:b/>
                <w:color w:val="FFFFFF"/>
                <w:sz w:val="18"/>
              </w:rPr>
              <w:tab/>
            </w:r>
            <w:r>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4640B5">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4640B5">
            <w:pPr>
              <w:pStyle w:val="TableParagraph"/>
              <w:spacing w:line="360" w:lineRule="auto"/>
              <w:rPr>
                <w:rFonts w:ascii="Calibri" w:eastAsia="Calibri" w:hAnsi="Calibri" w:cs="Calibri"/>
                <w:b/>
                <w:bCs/>
                <w:sz w:val="20"/>
                <w:szCs w:val="20"/>
              </w:rPr>
            </w:pPr>
          </w:p>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Pr>
                <w:rFonts w:ascii="Calibri" w:eastAsia="Calibri" w:hAnsi="Calibri" w:cs="Calibri"/>
                <w:spacing w:val="-4"/>
                <w:sz w:val="20"/>
                <w:szCs w:val="20"/>
              </w:rPr>
              <w:t>IANA Functions Operator</w:t>
            </w:r>
            <w:r>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pacing w:val="-4"/>
                <w:sz w:val="20"/>
                <w:szCs w:val="20"/>
              </w:rPr>
              <w:t>IANA Function</w:t>
            </w:r>
            <w:r>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4640B5">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4640B5">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4640B5">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4640B5">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4640B5">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4640B5">
            <w:pPr>
              <w:pStyle w:val="TableParagraph"/>
              <w:spacing w:line="360" w:lineRule="auto"/>
              <w:rPr>
                <w:rFonts w:ascii="Calibri" w:eastAsia="Calibri" w:hAnsi="Calibri" w:cs="Calibri"/>
                <w:b/>
                <w:bCs/>
                <w:sz w:val="20"/>
                <w:szCs w:val="20"/>
              </w:rPr>
            </w:pPr>
          </w:p>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4640B5">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 xml:space="preserve">ABOUT </w:t>
            </w:r>
            <w:r>
              <w:rPr>
                <w:rFonts w:ascii="Calibri"/>
                <w:b/>
                <w:color w:val="FFFFFF"/>
                <w:spacing w:val="-1"/>
                <w:sz w:val="18"/>
              </w:rPr>
              <w:t>APPROPRIATE</w:t>
            </w:r>
            <w:r>
              <w:rPr>
                <w:rFonts w:ascii="Calibri"/>
                <w:b/>
                <w:color w:val="FFFFFF"/>
                <w:sz w:val="18"/>
              </w:rPr>
              <w:t xml:space="preserve"> </w:t>
            </w:r>
            <w:r>
              <w:rPr>
                <w:rFonts w:ascii="Calibri"/>
                <w:b/>
                <w:color w:val="FFFFFF"/>
                <w:spacing w:val="-1"/>
                <w:sz w:val="18"/>
              </w:rPr>
              <w:t>OPTIONS</w:t>
            </w:r>
          </w:p>
        </w:tc>
      </w:tr>
      <w:tr w:rsidR="004640B5">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4640B5">
            <w:pPr>
              <w:pStyle w:val="TableParagraph"/>
              <w:spacing w:line="360" w:lineRule="auto"/>
              <w:rPr>
                <w:rFonts w:ascii="Calibri" w:eastAsia="Calibri" w:hAnsi="Calibri" w:cs="Calibri"/>
                <w:b/>
                <w:bCs/>
                <w:sz w:val="20"/>
                <w:szCs w:val="20"/>
              </w:rPr>
            </w:pPr>
          </w:p>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r>
              <w:rPr>
                <w:rFonts w:ascii="Calibri"/>
                <w:spacing w:val="-1"/>
                <w:sz w:val="20"/>
              </w:rPr>
              <w:t>can</w:t>
            </w:r>
            <w:r>
              <w:rPr>
                <w:rFonts w:ascii="Calibri"/>
                <w:spacing w:val="-4"/>
                <w:sz w:val="20"/>
              </w:rPr>
              <w:t xml:space="preserve"> </w:t>
            </w:r>
            <w:r>
              <w:rPr>
                <w:rFonts w:ascii="Calibri"/>
                <w:sz w:val="20"/>
              </w:rPr>
              <w:t>not</w:t>
            </w:r>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Pr>
                <w:rFonts w:ascii="Calibri"/>
                <w:spacing w:val="-5"/>
                <w:sz w:val="20"/>
              </w:rPr>
              <w:t>IANA Functions Operator</w:t>
            </w:r>
            <w:r>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4640B5">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4640B5">
            <w:pPr>
              <w:pStyle w:val="TableParagraph"/>
              <w:spacing w:line="360" w:lineRule="auto"/>
              <w:rPr>
                <w:rFonts w:ascii="Calibri" w:eastAsia="Calibri" w:hAnsi="Calibri" w:cs="Calibri"/>
                <w:b/>
                <w:bCs/>
                <w:sz w:val="20"/>
                <w:szCs w:val="20"/>
              </w:rPr>
            </w:pPr>
          </w:p>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277"/>
              <w:rPr>
                <w:rFonts w:ascii="Calibri" w:eastAsia="Calibri" w:hAnsi="Calibri" w:cs="Calibri"/>
                <w:sz w:val="20"/>
                <w:szCs w:val="20"/>
              </w:rPr>
            </w:pPr>
            <w:r>
              <w:rPr>
                <w:rFonts w:ascii="Calibri"/>
                <w:spacing w:val="-5"/>
                <w:sz w:val="20"/>
              </w:rPr>
              <w:t>IANA Functions Operator</w:t>
            </w:r>
            <w:r>
              <w:rPr>
                <w:rFonts w:ascii="Calibri"/>
                <w:b/>
                <w:spacing w:val="-5"/>
                <w:sz w:val="20"/>
              </w:rPr>
              <w:t xml:space="preserve"> </w:t>
            </w:r>
            <w:r>
              <w:rPr>
                <w:rFonts w:ascii="Calibri"/>
                <w:spacing w:val="-1"/>
                <w:sz w:val="20"/>
              </w:rPr>
              <w:t>validates</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request</w:t>
            </w:r>
            <w:r>
              <w:rPr>
                <w:rFonts w:ascii="Calibri"/>
                <w:spacing w:val="-6"/>
                <w:sz w:val="20"/>
              </w:rPr>
              <w:t xml:space="preserve"> </w:t>
            </w:r>
            <w:r>
              <w:rPr>
                <w:rFonts w:ascii="Calibri"/>
                <w:sz w:val="20"/>
              </w:rPr>
              <w:t>in</w:t>
            </w:r>
            <w:r>
              <w:rPr>
                <w:rFonts w:ascii="Calibri"/>
                <w:spacing w:val="-5"/>
                <w:sz w:val="20"/>
              </w:rPr>
              <w:t xml:space="preserve"> </w:t>
            </w:r>
            <w:r>
              <w:rPr>
                <w:rFonts w:ascii="Calibri"/>
                <w:spacing w:val="-1"/>
                <w:sz w:val="20"/>
              </w:rPr>
              <w:t>accordance</w:t>
            </w:r>
            <w:r>
              <w:rPr>
                <w:rFonts w:ascii="Calibri"/>
                <w:spacing w:val="-6"/>
                <w:sz w:val="20"/>
              </w:rPr>
              <w:t xml:space="preserve"> </w:t>
            </w:r>
            <w:r>
              <w:rPr>
                <w:rFonts w:ascii="Calibri"/>
                <w:spacing w:val="-1"/>
                <w:sz w:val="20"/>
              </w:rPr>
              <w:t>with</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standard</w:t>
            </w:r>
            <w:r>
              <w:rPr>
                <w:rFonts w:ascii="Calibri"/>
                <w:spacing w:val="-6"/>
                <w:sz w:val="20"/>
              </w:rPr>
              <w:t xml:space="preserve"> </w:t>
            </w:r>
            <w:r>
              <w:rPr>
                <w:rFonts w:ascii="Calibri"/>
                <w:spacing w:val="-1"/>
                <w:sz w:val="20"/>
              </w:rPr>
              <w:t>procedures</w:t>
            </w:r>
            <w:r>
              <w:rPr>
                <w:rFonts w:ascii="Calibri"/>
                <w:spacing w:val="-6"/>
                <w:sz w:val="20"/>
              </w:rPr>
              <w:t xml:space="preserve"> </w:t>
            </w:r>
            <w:r>
              <w:rPr>
                <w:rFonts w:ascii="Calibri"/>
                <w:spacing w:val="-1"/>
                <w:sz w:val="20"/>
              </w:rPr>
              <w:t>described</w:t>
            </w:r>
            <w:r>
              <w:rPr>
                <w:rFonts w:ascii="Calibri"/>
                <w:spacing w:val="-6"/>
                <w:sz w:val="20"/>
              </w:rPr>
              <w:t xml:space="preserve"> </w:t>
            </w:r>
            <w:r>
              <w:rPr>
                <w:rFonts w:ascii="Calibri"/>
                <w:sz w:val="20"/>
              </w:rPr>
              <w:t>in</w:t>
            </w:r>
            <w:r>
              <w:rPr>
                <w:rFonts w:ascii="Calibri"/>
                <w:spacing w:val="-5"/>
                <w:sz w:val="20"/>
              </w:rPr>
              <w:t xml:space="preserve"> </w:t>
            </w:r>
            <w:r>
              <w:rPr>
                <w:rFonts w:ascii="Calibri"/>
                <w:sz w:val="20"/>
              </w:rPr>
              <w:t>the</w:t>
            </w:r>
            <w:r>
              <w:rPr>
                <w:rFonts w:ascii="Calibri"/>
                <w:spacing w:val="-7"/>
                <w:sz w:val="20"/>
              </w:rPr>
              <w:t xml:space="preserve"> </w:t>
            </w:r>
            <w:r>
              <w:rPr>
                <w:rFonts w:ascii="Calibri"/>
                <w:spacing w:val="-1"/>
                <w:sz w:val="20"/>
              </w:rPr>
              <w:t>Root</w:t>
            </w:r>
            <w:r>
              <w:rPr>
                <w:rFonts w:ascii="Calibri"/>
                <w:spacing w:val="85"/>
                <w:w w:val="99"/>
                <w:sz w:val="20"/>
              </w:rPr>
              <w:t xml:space="preserve"> </w:t>
            </w:r>
            <w:r>
              <w:rPr>
                <w:rFonts w:ascii="Calibri"/>
                <w:sz w:val="20"/>
              </w:rPr>
              <w:t>Zone</w:t>
            </w:r>
            <w:r>
              <w:rPr>
                <w:rFonts w:ascii="Calibri"/>
                <w:spacing w:val="-9"/>
                <w:sz w:val="20"/>
              </w:rPr>
              <w:t xml:space="preserve"> </w:t>
            </w:r>
            <w:r>
              <w:rPr>
                <w:rFonts w:ascii="Calibri"/>
                <w:spacing w:val="-1"/>
                <w:sz w:val="20"/>
              </w:rPr>
              <w:t>Change</w:t>
            </w:r>
            <w:r>
              <w:rPr>
                <w:rFonts w:ascii="Calibri"/>
                <w:spacing w:val="-8"/>
                <w:sz w:val="20"/>
              </w:rPr>
              <w:t xml:space="preserve"> </w:t>
            </w:r>
            <w:r>
              <w:rPr>
                <w:rFonts w:ascii="Calibri"/>
                <w:spacing w:val="-1"/>
                <w:sz w:val="20"/>
              </w:rPr>
              <w:t>process,</w:t>
            </w:r>
            <w:r>
              <w:rPr>
                <w:rFonts w:ascii="Calibri"/>
                <w:spacing w:val="-6"/>
                <w:sz w:val="20"/>
              </w:rPr>
              <w:t xml:space="preserve"> </w:t>
            </w:r>
            <w:r>
              <w:rPr>
                <w:rFonts w:ascii="Calibri"/>
                <w:sz w:val="20"/>
              </w:rPr>
              <w:t>including</w:t>
            </w:r>
            <w:r>
              <w:rPr>
                <w:rFonts w:ascii="Calibri"/>
                <w:spacing w:val="-7"/>
                <w:sz w:val="20"/>
              </w:rPr>
              <w:t xml:space="preserve"> </w:t>
            </w:r>
            <w:r>
              <w:rPr>
                <w:rFonts w:ascii="Calibri"/>
                <w:spacing w:val="-1"/>
                <w:sz w:val="20"/>
              </w:rPr>
              <w:t>performing</w:t>
            </w:r>
            <w:r>
              <w:rPr>
                <w:rFonts w:ascii="Calibri"/>
                <w:spacing w:val="-7"/>
                <w:sz w:val="20"/>
              </w:rPr>
              <w:t xml:space="preserve"> </w:t>
            </w:r>
            <w:r>
              <w:rPr>
                <w:rFonts w:ascii="Calibri"/>
                <w:spacing w:val="-1"/>
                <w:sz w:val="20"/>
              </w:rPr>
              <w:t>technical</w:t>
            </w:r>
            <w:r>
              <w:rPr>
                <w:rFonts w:ascii="Calibri"/>
                <w:spacing w:val="-7"/>
                <w:sz w:val="20"/>
              </w:rPr>
              <w:t xml:space="preserve"> </w:t>
            </w:r>
            <w:r>
              <w:rPr>
                <w:rFonts w:ascii="Calibri"/>
                <w:sz w:val="20"/>
              </w:rPr>
              <w:t>checks</w:t>
            </w:r>
            <w:r>
              <w:rPr>
                <w:rFonts w:ascii="Calibri"/>
                <w:spacing w:val="-8"/>
                <w:sz w:val="20"/>
              </w:rPr>
              <w:t xml:space="preserve"> </w:t>
            </w:r>
            <w:r>
              <w:rPr>
                <w:rFonts w:ascii="Calibri"/>
                <w:sz w:val="20"/>
              </w:rPr>
              <w:t>and</w:t>
            </w:r>
            <w:r>
              <w:rPr>
                <w:rFonts w:ascii="Calibri"/>
                <w:spacing w:val="-8"/>
                <w:sz w:val="20"/>
              </w:rPr>
              <w:t xml:space="preserve"> </w:t>
            </w:r>
            <w:r>
              <w:rPr>
                <w:rFonts w:ascii="Calibri"/>
                <w:spacing w:val="-1"/>
                <w:sz w:val="20"/>
              </w:rPr>
              <w:t>performing</w:t>
            </w:r>
            <w:r>
              <w:rPr>
                <w:rFonts w:ascii="Calibri"/>
                <w:spacing w:val="-7"/>
                <w:sz w:val="20"/>
              </w:rPr>
              <w:t xml:space="preserve"> </w:t>
            </w:r>
            <w:r>
              <w:rPr>
                <w:rFonts w:ascii="Calibri"/>
                <w:spacing w:val="-1"/>
                <w:sz w:val="20"/>
              </w:rPr>
              <w:t>contact</w:t>
            </w:r>
            <w:r>
              <w:rPr>
                <w:rFonts w:ascii="Calibri"/>
                <w:spacing w:val="65"/>
                <w:w w:val="99"/>
                <w:sz w:val="20"/>
              </w:rPr>
              <w:t xml:space="preserve"> </w:t>
            </w:r>
            <w:r>
              <w:rPr>
                <w:rFonts w:ascii="Calibri"/>
                <w:spacing w:val="-1"/>
                <w:sz w:val="20"/>
              </w:rPr>
              <w:t>confirmations.</w:t>
            </w:r>
            <w:r>
              <w:rPr>
                <w:rFonts w:ascii="Calibri"/>
                <w:spacing w:val="-6"/>
                <w:sz w:val="20"/>
              </w:rPr>
              <w:t xml:space="preserve"> </w:t>
            </w:r>
            <w:r>
              <w:rPr>
                <w:rFonts w:ascii="Calibri"/>
                <w:spacing w:val="-5"/>
                <w:sz w:val="20"/>
              </w:rPr>
              <w:t xml:space="preserve">IANA </w:t>
            </w:r>
            <w:r>
              <w:rPr>
                <w:rFonts w:ascii="Calibri"/>
                <w:spacing w:val="-5"/>
                <w:sz w:val="20"/>
              </w:rPr>
              <w:t>Functions Operator</w:t>
            </w:r>
            <w:r>
              <w:rPr>
                <w:rFonts w:ascii="Calibri"/>
                <w:b/>
                <w:spacing w:val="-5"/>
                <w:sz w:val="20"/>
              </w:rPr>
              <w:t xml:space="preserve"> </w:t>
            </w:r>
            <w:r>
              <w:rPr>
                <w:rFonts w:ascii="Calibri"/>
                <w:spacing w:val="-1"/>
                <w:sz w:val="20"/>
              </w:rPr>
              <w:t>takes</w:t>
            </w:r>
            <w:r>
              <w:rPr>
                <w:rFonts w:ascii="Calibri"/>
                <w:spacing w:val="-4"/>
                <w:sz w:val="20"/>
              </w:rPr>
              <w:t xml:space="preserve"> </w:t>
            </w:r>
            <w:r>
              <w:rPr>
                <w:rFonts w:ascii="Calibri"/>
                <w:spacing w:val="-1"/>
                <w:sz w:val="20"/>
              </w:rPr>
              <w:t>steps</w:t>
            </w:r>
            <w:r>
              <w:rPr>
                <w:rFonts w:ascii="Calibri"/>
                <w:spacing w:val="-7"/>
                <w:sz w:val="20"/>
              </w:rPr>
              <w:t xml:space="preserve"> </w:t>
            </w:r>
            <w:r>
              <w:rPr>
                <w:rFonts w:ascii="Calibri"/>
                <w:sz w:val="20"/>
              </w:rPr>
              <w:t>to</w:t>
            </w:r>
            <w:r>
              <w:rPr>
                <w:rFonts w:ascii="Calibri"/>
                <w:spacing w:val="-5"/>
                <w:sz w:val="20"/>
              </w:rPr>
              <w:t xml:space="preserve"> </w:t>
            </w:r>
            <w:r>
              <w:rPr>
                <w:rFonts w:ascii="Calibri"/>
                <w:spacing w:val="-1"/>
                <w:sz w:val="20"/>
              </w:rPr>
              <w:t>conduct</w:t>
            </w:r>
            <w:r>
              <w:rPr>
                <w:rFonts w:ascii="Calibri"/>
                <w:spacing w:val="-6"/>
                <w:sz w:val="20"/>
              </w:rPr>
              <w:t xml:space="preserve"> </w:t>
            </w:r>
            <w:r>
              <w:rPr>
                <w:rFonts w:ascii="Calibri"/>
                <w:spacing w:val="-1"/>
                <w:sz w:val="20"/>
              </w:rPr>
              <w:t>these</w:t>
            </w:r>
            <w:r>
              <w:rPr>
                <w:rFonts w:ascii="Calibri"/>
                <w:spacing w:val="-6"/>
                <w:sz w:val="20"/>
              </w:rPr>
              <w:t xml:space="preserve"> </w:t>
            </w:r>
            <w:r>
              <w:rPr>
                <w:rFonts w:ascii="Calibri"/>
                <w:spacing w:val="1"/>
                <w:sz w:val="20"/>
              </w:rPr>
              <w:t>as</w:t>
            </w:r>
            <w:r>
              <w:rPr>
                <w:rFonts w:ascii="Calibri"/>
                <w:spacing w:val="-6"/>
                <w:sz w:val="20"/>
              </w:rPr>
              <w:t xml:space="preserve"> </w:t>
            </w:r>
            <w:r>
              <w:rPr>
                <w:rFonts w:ascii="Calibri"/>
                <w:spacing w:val="-1"/>
                <w:sz w:val="20"/>
              </w:rPr>
              <w:t>quickly</w:t>
            </w:r>
            <w:r>
              <w:rPr>
                <w:rFonts w:ascii="Calibri"/>
                <w:spacing w:val="-6"/>
                <w:sz w:val="20"/>
              </w:rPr>
              <w:t xml:space="preserve"> </w:t>
            </w:r>
            <w:r>
              <w:rPr>
                <w:rFonts w:ascii="Calibri"/>
                <w:sz w:val="20"/>
              </w:rPr>
              <w:t>as</w:t>
            </w:r>
            <w:r>
              <w:rPr>
                <w:rFonts w:ascii="Calibri"/>
                <w:spacing w:val="-6"/>
                <w:sz w:val="20"/>
              </w:rPr>
              <w:t xml:space="preserve"> </w:t>
            </w:r>
            <w:r>
              <w:rPr>
                <w:rFonts w:ascii="Calibri"/>
                <w:spacing w:val="-1"/>
                <w:sz w:val="20"/>
              </w:rPr>
              <w:t>possible.</w:t>
            </w:r>
          </w:p>
        </w:tc>
      </w:tr>
      <w:tr w:rsidR="004640B5">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 Root Zone Maintainer</w:t>
            </w:r>
          </w:p>
        </w:tc>
      </w:tr>
      <w:tr w:rsidR="004640B5">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4640B5">
            <w:pPr>
              <w:pStyle w:val="TableParagraph"/>
              <w:spacing w:line="360" w:lineRule="auto"/>
              <w:rPr>
                <w:rFonts w:ascii="Calibri" w:eastAsia="Calibri" w:hAnsi="Calibri" w:cs="Calibri"/>
                <w:b/>
                <w:bCs/>
                <w:sz w:val="20"/>
                <w:szCs w:val="20"/>
              </w:rPr>
            </w:pPr>
          </w:p>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4640B5" w:rsidRDefault="00215766">
            <w:pPr>
              <w:pStyle w:val="TableParagraph"/>
              <w:spacing w:line="360" w:lineRule="auto"/>
              <w:ind w:left="102" w:right="301"/>
              <w:jc w:val="both"/>
              <w:rPr>
                <w:rFonts w:ascii="Calibri" w:eastAsia="Calibri" w:hAnsi="Calibri" w:cs="Calibri"/>
                <w:sz w:val="20"/>
                <w:szCs w:val="20"/>
              </w:rPr>
            </w:pPr>
            <w:r>
              <w:rPr>
                <w:rFonts w:ascii="Calibri"/>
                <w:spacing w:val="-5"/>
                <w:sz w:val="20"/>
              </w:rPr>
              <w:t>IANA Functions Operator</w:t>
            </w:r>
            <w:r>
              <w:rPr>
                <w:rFonts w:ascii="Calibri"/>
                <w:b/>
                <w:spacing w:val="-5"/>
                <w:sz w:val="20"/>
              </w:rPr>
              <w:t xml:space="preserve"> </w:t>
            </w:r>
            <w:r>
              <w:rPr>
                <w:rFonts w:ascii="Calibri"/>
                <w:sz w:val="20"/>
              </w:rPr>
              <w:t>takes</w:t>
            </w:r>
            <w:r>
              <w:rPr>
                <w:rFonts w:ascii="Calibri"/>
                <w:spacing w:val="-5"/>
                <w:sz w:val="20"/>
              </w:rPr>
              <w:t xml:space="preserve"> </w:t>
            </w:r>
            <w:r>
              <w:rPr>
                <w:rFonts w:ascii="Calibri"/>
                <w:sz w:val="20"/>
              </w:rPr>
              <w:t>all</w:t>
            </w:r>
            <w:r>
              <w:rPr>
                <w:rFonts w:ascii="Calibri"/>
                <w:spacing w:val="-3"/>
                <w:sz w:val="20"/>
              </w:rPr>
              <w:t xml:space="preserve"> </w:t>
            </w:r>
            <w:r>
              <w:rPr>
                <w:rFonts w:ascii="Calibri"/>
                <w:spacing w:val="-1"/>
                <w:sz w:val="20"/>
              </w:rPr>
              <w:t>available</w:t>
            </w:r>
            <w:r>
              <w:rPr>
                <w:rFonts w:ascii="Calibri"/>
                <w:spacing w:val="-4"/>
                <w:sz w:val="20"/>
              </w:rPr>
              <w:t xml:space="preserve"> </w:t>
            </w:r>
            <w:r>
              <w:rPr>
                <w:rFonts w:ascii="Calibri"/>
                <w:sz w:val="20"/>
              </w:rPr>
              <w:t>steps</w:t>
            </w:r>
            <w:r>
              <w:rPr>
                <w:rFonts w:ascii="Calibri"/>
                <w:spacing w:val="-6"/>
                <w:sz w:val="20"/>
              </w:rPr>
              <w:t xml:space="preserve"> </w:t>
            </w:r>
            <w:r>
              <w:rPr>
                <w:rFonts w:ascii="Calibri"/>
                <w:sz w:val="20"/>
              </w:rPr>
              <w:t>to</w:t>
            </w:r>
            <w:r>
              <w:rPr>
                <w:rFonts w:ascii="Calibri"/>
                <w:spacing w:val="-3"/>
                <w:sz w:val="20"/>
              </w:rPr>
              <w:t xml:space="preserve"> </w:t>
            </w:r>
            <w:r>
              <w:rPr>
                <w:rFonts w:ascii="Calibri"/>
                <w:spacing w:val="-1"/>
                <w:sz w:val="20"/>
              </w:rPr>
              <w:t>inform</w:t>
            </w:r>
            <w:r>
              <w:rPr>
                <w:rFonts w:ascii="Calibri"/>
                <w:spacing w:val="-5"/>
                <w:sz w:val="20"/>
              </w:rPr>
              <w:t xml:space="preserve"> </w:t>
            </w:r>
            <w:r>
              <w:rPr>
                <w:rFonts w:ascii="Calibri"/>
                <w:spacing w:val="-1"/>
                <w:sz w:val="20"/>
              </w:rPr>
              <w:t>personnel</w:t>
            </w:r>
            <w:r>
              <w:rPr>
                <w:rFonts w:ascii="Calibri"/>
                <w:spacing w:val="-3"/>
                <w:sz w:val="20"/>
              </w:rPr>
              <w:t xml:space="preserve"> </w:t>
            </w:r>
            <w:r>
              <w:rPr>
                <w:rFonts w:ascii="Calibri"/>
                <w:sz w:val="20"/>
              </w:rPr>
              <w:t>at</w:t>
            </w:r>
            <w:r>
              <w:rPr>
                <w:rFonts w:ascii="Calibri"/>
                <w:spacing w:val="-4"/>
                <w:sz w:val="20"/>
              </w:rPr>
              <w:t xml:space="preserve"> </w:t>
            </w:r>
            <w:r>
              <w:rPr>
                <w:rFonts w:ascii="Calibri"/>
                <w:spacing w:val="-2"/>
                <w:sz w:val="20"/>
              </w:rPr>
              <w:t xml:space="preserve">the Root Zone Maintainer </w:t>
            </w:r>
            <w:r>
              <w:rPr>
                <w:rFonts w:ascii="Calibri"/>
                <w:sz w:val="20"/>
              </w:rPr>
              <w:t>that</w:t>
            </w:r>
            <w:r>
              <w:rPr>
                <w:rFonts w:ascii="Calibri"/>
                <w:spacing w:val="-4"/>
                <w:sz w:val="20"/>
              </w:rPr>
              <w:t xml:space="preserve"> </w:t>
            </w:r>
            <w:r>
              <w:rPr>
                <w:rFonts w:ascii="Calibri"/>
                <w:spacing w:val="-1"/>
                <w:sz w:val="20"/>
              </w:rPr>
              <w:t>there</w:t>
            </w:r>
            <w:r>
              <w:rPr>
                <w:rFonts w:ascii="Calibri"/>
                <w:spacing w:val="-5"/>
                <w:sz w:val="20"/>
              </w:rPr>
              <w:t xml:space="preserve"> </w:t>
            </w:r>
            <w:r>
              <w:rPr>
                <w:rFonts w:ascii="Calibri"/>
                <w:sz w:val="20"/>
              </w:rPr>
              <w:t>is</w:t>
            </w:r>
            <w:r>
              <w:rPr>
                <w:rFonts w:ascii="Calibri"/>
                <w:spacing w:val="-4"/>
                <w:sz w:val="20"/>
              </w:rPr>
              <w:t xml:space="preserve"> </w:t>
            </w:r>
            <w:r>
              <w:rPr>
                <w:rFonts w:ascii="Calibri"/>
                <w:sz w:val="20"/>
              </w:rPr>
              <w:t>an</w:t>
            </w:r>
            <w:r>
              <w:rPr>
                <w:rFonts w:ascii="Calibri"/>
                <w:spacing w:val="-4"/>
                <w:sz w:val="20"/>
              </w:rPr>
              <w:t xml:space="preserve"> </w:t>
            </w:r>
            <w:r>
              <w:rPr>
                <w:rFonts w:ascii="Calibri"/>
                <w:spacing w:val="-1"/>
                <w:sz w:val="20"/>
              </w:rPr>
              <w:t>active</w:t>
            </w:r>
            <w:r>
              <w:rPr>
                <w:rFonts w:ascii="Calibri"/>
                <w:spacing w:val="69"/>
                <w:w w:val="99"/>
                <w:sz w:val="20"/>
              </w:rPr>
              <w:t xml:space="preserve"> </w:t>
            </w:r>
            <w:r>
              <w:rPr>
                <w:rFonts w:ascii="Calibri"/>
                <w:spacing w:val="-1"/>
                <w:sz w:val="20"/>
              </w:rPr>
              <w:t>emergency</w:t>
            </w:r>
            <w:r>
              <w:rPr>
                <w:rFonts w:ascii="Calibri"/>
                <w:spacing w:val="-4"/>
                <w:sz w:val="20"/>
              </w:rPr>
              <w:t xml:space="preserve"> </w:t>
            </w:r>
            <w:r>
              <w:rPr>
                <w:rFonts w:ascii="Calibri"/>
                <w:spacing w:val="-1"/>
                <w:sz w:val="20"/>
              </w:rPr>
              <w:t>change</w:t>
            </w:r>
            <w:r>
              <w:rPr>
                <w:rFonts w:ascii="Calibri"/>
                <w:spacing w:val="-6"/>
                <w:sz w:val="20"/>
              </w:rPr>
              <w:t xml:space="preserve"> </w:t>
            </w:r>
            <w:r>
              <w:rPr>
                <w:rFonts w:ascii="Calibri"/>
                <w:spacing w:val="-1"/>
                <w:sz w:val="20"/>
              </w:rPr>
              <w:t>request</w:t>
            </w:r>
            <w:r>
              <w:rPr>
                <w:rFonts w:ascii="Calibri"/>
                <w:spacing w:val="-5"/>
                <w:sz w:val="20"/>
              </w:rPr>
              <w:t xml:space="preserve"> </w:t>
            </w:r>
            <w:r>
              <w:rPr>
                <w:rFonts w:ascii="Calibri"/>
                <w:sz w:val="20"/>
              </w:rPr>
              <w:t>being</w:t>
            </w:r>
            <w:r>
              <w:rPr>
                <w:rFonts w:ascii="Calibri"/>
                <w:spacing w:val="-5"/>
                <w:sz w:val="20"/>
              </w:rPr>
              <w:t xml:space="preserve"> </w:t>
            </w:r>
            <w:r>
              <w:rPr>
                <w:rFonts w:ascii="Calibri"/>
                <w:spacing w:val="-1"/>
                <w:sz w:val="20"/>
              </w:rPr>
              <w:t>conducted,</w:t>
            </w:r>
            <w:r>
              <w:rPr>
                <w:rFonts w:ascii="Calibri"/>
                <w:spacing w:val="-4"/>
                <w:sz w:val="20"/>
              </w:rPr>
              <w:t xml:space="preserve"> </w:t>
            </w:r>
            <w:r>
              <w:rPr>
                <w:rFonts w:ascii="Calibri"/>
                <w:sz w:val="20"/>
              </w:rPr>
              <w:t>and</w:t>
            </w:r>
            <w:r>
              <w:rPr>
                <w:rFonts w:ascii="Calibri"/>
                <w:spacing w:val="-5"/>
                <w:sz w:val="20"/>
              </w:rPr>
              <w:t xml:space="preserve"> </w:t>
            </w:r>
            <w:r>
              <w:rPr>
                <w:rFonts w:ascii="Calibri"/>
                <w:spacing w:val="-1"/>
                <w:sz w:val="20"/>
              </w:rPr>
              <w:t>encourages</w:t>
            </w:r>
            <w:r>
              <w:rPr>
                <w:rFonts w:ascii="Calibri"/>
                <w:spacing w:val="-5"/>
                <w:sz w:val="20"/>
              </w:rPr>
              <w:t xml:space="preserve"> </w:t>
            </w:r>
            <w:r>
              <w:rPr>
                <w:rFonts w:ascii="Calibri"/>
                <w:spacing w:val="-4"/>
                <w:sz w:val="20"/>
              </w:rPr>
              <w:t>the Root Zone Maintainer</w:t>
            </w:r>
            <w:r>
              <w:rPr>
                <w:rFonts w:ascii="Calibri"/>
                <w:b/>
                <w:spacing w:val="-4"/>
                <w:sz w:val="20"/>
              </w:rPr>
              <w:t xml:space="preserve"> </w:t>
            </w:r>
            <w:r>
              <w:rPr>
                <w:rFonts w:ascii="Calibri"/>
                <w:sz w:val="20"/>
              </w:rPr>
              <w:t>to</w:t>
            </w:r>
            <w:r>
              <w:rPr>
                <w:rFonts w:ascii="Calibri"/>
                <w:spacing w:val="-5"/>
                <w:sz w:val="20"/>
              </w:rPr>
              <w:t xml:space="preserve"> </w:t>
            </w:r>
            <w:r>
              <w:rPr>
                <w:rFonts w:ascii="Calibri"/>
                <w:spacing w:val="-1"/>
                <w:sz w:val="20"/>
              </w:rPr>
              <w:t>process</w:t>
            </w:r>
            <w:r>
              <w:rPr>
                <w:rFonts w:ascii="Calibri"/>
                <w:spacing w:val="-5"/>
                <w:sz w:val="20"/>
              </w:rPr>
              <w:t xml:space="preserve"> </w:t>
            </w:r>
            <w:r>
              <w:rPr>
                <w:rFonts w:ascii="Calibri"/>
                <w:sz w:val="20"/>
              </w:rPr>
              <w:t>the</w:t>
            </w:r>
            <w:r>
              <w:rPr>
                <w:rFonts w:ascii="Calibri"/>
                <w:spacing w:val="67"/>
                <w:w w:val="99"/>
                <w:sz w:val="20"/>
              </w:rPr>
              <w:t xml:space="preserve"> </w:t>
            </w:r>
            <w:r>
              <w:rPr>
                <w:rFonts w:ascii="Calibri"/>
                <w:spacing w:val="-1"/>
                <w:sz w:val="20"/>
              </w:rPr>
              <w:t>request</w:t>
            </w:r>
            <w:r>
              <w:rPr>
                <w:rFonts w:ascii="Calibri"/>
                <w:spacing w:val="-6"/>
                <w:sz w:val="20"/>
              </w:rPr>
              <w:t xml:space="preserve"> </w:t>
            </w:r>
            <w:r>
              <w:rPr>
                <w:rFonts w:ascii="Calibri"/>
                <w:sz w:val="20"/>
              </w:rPr>
              <w:t>as</w:t>
            </w:r>
            <w:r>
              <w:rPr>
                <w:rFonts w:ascii="Calibri"/>
                <w:spacing w:val="-7"/>
                <w:sz w:val="20"/>
              </w:rPr>
              <w:t xml:space="preserve"> </w:t>
            </w:r>
            <w:r>
              <w:rPr>
                <w:rFonts w:ascii="Calibri"/>
                <w:spacing w:val="-1"/>
                <w:sz w:val="20"/>
              </w:rPr>
              <w:t>quickly</w:t>
            </w:r>
            <w:r>
              <w:rPr>
                <w:rFonts w:ascii="Calibri"/>
                <w:spacing w:val="-5"/>
                <w:sz w:val="20"/>
              </w:rPr>
              <w:t xml:space="preserve"> </w:t>
            </w:r>
            <w:r>
              <w:rPr>
                <w:rFonts w:ascii="Calibri"/>
                <w:sz w:val="20"/>
              </w:rPr>
              <w:t>as</w:t>
            </w:r>
            <w:r>
              <w:rPr>
                <w:rFonts w:ascii="Calibri"/>
                <w:spacing w:val="-7"/>
                <w:sz w:val="20"/>
              </w:rPr>
              <w:t xml:space="preserve"> </w:t>
            </w:r>
            <w:r>
              <w:rPr>
                <w:rFonts w:ascii="Calibri"/>
                <w:spacing w:val="-1"/>
                <w:sz w:val="20"/>
              </w:rPr>
              <w:t>possible.</w:t>
            </w:r>
          </w:p>
        </w:tc>
      </w:tr>
      <w:tr w:rsidR="004640B5">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4640B5" w:rsidRDefault="00215766">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4640B5" w:rsidRDefault="00215766">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4640B5">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4640B5" w:rsidRDefault="004640B5">
            <w:pPr>
              <w:pStyle w:val="TableParagraph"/>
              <w:spacing w:line="360" w:lineRule="auto"/>
              <w:rPr>
                <w:rFonts w:ascii="Calibri" w:eastAsia="Calibri" w:hAnsi="Calibri" w:cs="Calibri"/>
                <w:b/>
                <w:bCs/>
                <w:sz w:val="20"/>
                <w:szCs w:val="20"/>
              </w:rPr>
            </w:pPr>
          </w:p>
          <w:p w:rsidR="004640B5" w:rsidRDefault="00215766">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4640B5" w:rsidRDefault="00215766">
            <w:pPr>
              <w:pStyle w:val="TableParagraph"/>
              <w:spacing w:line="360" w:lineRule="auto"/>
              <w:ind w:left="102" w:right="190"/>
              <w:rPr>
                <w:rFonts w:ascii="Calibri" w:eastAsia="Calibri" w:hAnsi="Calibri" w:cs="Calibri"/>
                <w:sz w:val="20"/>
                <w:szCs w:val="20"/>
              </w:rPr>
            </w:pPr>
            <w:r>
              <w:rPr>
                <w:rFonts w:ascii="Calibri"/>
                <w:spacing w:val="-5"/>
                <w:sz w:val="20"/>
              </w:rPr>
              <w:t>IANA Functions Operator</w:t>
            </w:r>
            <w:r>
              <w:rPr>
                <w:rFonts w:ascii="Calibri"/>
                <w:b/>
                <w:spacing w:val="-5"/>
                <w:sz w:val="20"/>
              </w:rPr>
              <w:t xml:space="preserve"> </w:t>
            </w:r>
            <w:r>
              <w:rPr>
                <w:rFonts w:ascii="Calibri"/>
                <w:spacing w:val="-1"/>
                <w:sz w:val="20"/>
              </w:rPr>
              <w:t>executes</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pacing w:val="-1"/>
                <w:sz w:val="20"/>
              </w:rPr>
              <w:t>request</w:t>
            </w:r>
            <w:r>
              <w:rPr>
                <w:rFonts w:ascii="Calibri"/>
                <w:spacing w:val="-5"/>
                <w:sz w:val="20"/>
              </w:rPr>
              <w:t xml:space="preserve"> </w:t>
            </w:r>
            <w:r>
              <w:rPr>
                <w:rFonts w:ascii="Calibri"/>
                <w:spacing w:val="1"/>
                <w:sz w:val="20"/>
              </w:rPr>
              <w:t>as</w:t>
            </w:r>
            <w:r>
              <w:rPr>
                <w:rFonts w:ascii="Calibri"/>
                <w:spacing w:val="-6"/>
                <w:sz w:val="20"/>
              </w:rPr>
              <w:t xml:space="preserve"> </w:t>
            </w:r>
            <w:r>
              <w:rPr>
                <w:rFonts w:ascii="Calibri"/>
                <w:spacing w:val="-1"/>
                <w:sz w:val="20"/>
              </w:rPr>
              <w:t>quickly</w:t>
            </w:r>
            <w:r>
              <w:rPr>
                <w:rFonts w:ascii="Calibri"/>
                <w:spacing w:val="-5"/>
                <w:sz w:val="20"/>
              </w:rPr>
              <w:t xml:space="preserve"> </w:t>
            </w:r>
            <w:r>
              <w:rPr>
                <w:rFonts w:ascii="Calibri"/>
                <w:sz w:val="20"/>
              </w:rPr>
              <w:t>as</w:t>
            </w:r>
            <w:r>
              <w:rPr>
                <w:rFonts w:ascii="Calibri"/>
                <w:spacing w:val="-6"/>
                <w:sz w:val="20"/>
              </w:rPr>
              <w:t xml:space="preserve"> </w:t>
            </w:r>
            <w:r>
              <w:rPr>
                <w:rFonts w:ascii="Calibri"/>
                <w:spacing w:val="-1"/>
                <w:sz w:val="20"/>
              </w:rPr>
              <w:t>possible</w:t>
            </w:r>
            <w:r>
              <w:rPr>
                <w:rFonts w:ascii="Calibri"/>
                <w:spacing w:val="-6"/>
                <w:sz w:val="20"/>
              </w:rPr>
              <w:t xml:space="preserve"> </w:t>
            </w:r>
            <w:r>
              <w:rPr>
                <w:rFonts w:ascii="Calibri"/>
                <w:sz w:val="20"/>
              </w:rPr>
              <w:t>according</w:t>
            </w:r>
            <w:r>
              <w:rPr>
                <w:rFonts w:ascii="Calibri"/>
                <w:spacing w:val="-5"/>
                <w:sz w:val="20"/>
              </w:rPr>
              <w:t xml:space="preserve"> </w:t>
            </w:r>
            <w:r>
              <w:rPr>
                <w:rFonts w:ascii="Calibri"/>
                <w:sz w:val="20"/>
              </w:rPr>
              <w:t>to</w:t>
            </w:r>
            <w:r>
              <w:rPr>
                <w:rFonts w:ascii="Calibri"/>
                <w:spacing w:val="-5"/>
                <w:sz w:val="20"/>
              </w:rPr>
              <w:t xml:space="preserve"> </w:t>
            </w:r>
            <w:r>
              <w:rPr>
                <w:rFonts w:ascii="Calibri"/>
                <w:sz w:val="20"/>
              </w:rPr>
              <w:t>all</w:t>
            </w:r>
            <w:r>
              <w:rPr>
                <w:rFonts w:ascii="Calibri"/>
                <w:spacing w:val="-5"/>
                <w:sz w:val="20"/>
              </w:rPr>
              <w:t xml:space="preserve"> </w:t>
            </w:r>
            <w:r>
              <w:rPr>
                <w:rFonts w:ascii="Calibri"/>
                <w:spacing w:val="-1"/>
                <w:sz w:val="20"/>
              </w:rPr>
              <w:t>standard</w:t>
            </w:r>
            <w:r>
              <w:rPr>
                <w:rFonts w:ascii="Calibri"/>
                <w:spacing w:val="67"/>
                <w:w w:val="99"/>
                <w:sz w:val="20"/>
              </w:rPr>
              <w:t xml:space="preserve"> </w:t>
            </w:r>
            <w:r>
              <w:rPr>
                <w:rFonts w:ascii="Calibri"/>
                <w:spacing w:val="-1"/>
                <w:sz w:val="20"/>
              </w:rPr>
              <w:t>policies</w:t>
            </w:r>
            <w:r>
              <w:rPr>
                <w:rFonts w:ascii="Calibri"/>
                <w:spacing w:val="-7"/>
                <w:sz w:val="20"/>
              </w:rPr>
              <w:t xml:space="preserve"> </w:t>
            </w:r>
            <w:r>
              <w:rPr>
                <w:rFonts w:ascii="Calibri"/>
                <w:sz w:val="20"/>
              </w:rPr>
              <w:t>and</w:t>
            </w:r>
            <w:r>
              <w:rPr>
                <w:rFonts w:ascii="Calibri"/>
                <w:spacing w:val="-6"/>
                <w:sz w:val="20"/>
              </w:rPr>
              <w:t xml:space="preserve"> </w:t>
            </w:r>
            <w:r>
              <w:rPr>
                <w:rFonts w:ascii="Calibri"/>
                <w:spacing w:val="-1"/>
                <w:sz w:val="20"/>
              </w:rPr>
              <w:t>procedures.</w:t>
            </w:r>
            <w:r>
              <w:rPr>
                <w:rFonts w:ascii="Calibri"/>
                <w:spacing w:val="-7"/>
                <w:sz w:val="20"/>
              </w:rPr>
              <w:t xml:space="preserve"> </w:t>
            </w:r>
            <w:r>
              <w:rPr>
                <w:rFonts w:ascii="Calibri"/>
                <w:spacing w:val="-5"/>
                <w:sz w:val="20"/>
              </w:rPr>
              <w:t>IANA Functions Operator</w:t>
            </w:r>
            <w:r>
              <w:rPr>
                <w:rFonts w:ascii="Calibri"/>
                <w:b/>
                <w:spacing w:val="-5"/>
                <w:sz w:val="20"/>
              </w:rPr>
              <w:t xml:space="preserve"> </w:t>
            </w:r>
            <w:r>
              <w:rPr>
                <w:rFonts w:ascii="Calibri"/>
                <w:spacing w:val="-1"/>
                <w:sz w:val="20"/>
              </w:rPr>
              <w:t>prioritizes</w:t>
            </w:r>
            <w:r>
              <w:rPr>
                <w:rFonts w:ascii="Calibri"/>
                <w:spacing w:val="-7"/>
                <w:sz w:val="20"/>
              </w:rPr>
              <w:t xml:space="preserve"> </w:t>
            </w:r>
            <w:r>
              <w:rPr>
                <w:rFonts w:ascii="Calibri"/>
                <w:sz w:val="20"/>
              </w:rPr>
              <w:t>the</w:t>
            </w:r>
            <w:r>
              <w:rPr>
                <w:rFonts w:ascii="Calibri"/>
                <w:spacing w:val="-6"/>
                <w:sz w:val="20"/>
              </w:rPr>
              <w:t xml:space="preserve"> </w:t>
            </w:r>
            <w:r>
              <w:rPr>
                <w:rFonts w:ascii="Calibri"/>
                <w:sz w:val="20"/>
              </w:rPr>
              <w:t>rapid</w:t>
            </w:r>
            <w:r>
              <w:rPr>
                <w:rFonts w:ascii="Calibri"/>
                <w:spacing w:val="-6"/>
                <w:sz w:val="20"/>
              </w:rPr>
              <w:t xml:space="preserve"> </w:t>
            </w:r>
            <w:r>
              <w:rPr>
                <w:rFonts w:ascii="Calibri"/>
                <w:spacing w:val="-1"/>
                <w:sz w:val="20"/>
              </w:rPr>
              <w:t>implementation</w:t>
            </w:r>
            <w:r>
              <w:rPr>
                <w:rFonts w:ascii="Calibri"/>
                <w:spacing w:val="-6"/>
                <w:sz w:val="20"/>
              </w:rPr>
              <w:t xml:space="preserve"> </w:t>
            </w:r>
            <w:r>
              <w:rPr>
                <w:rFonts w:ascii="Calibri"/>
                <w:sz w:val="20"/>
              </w:rPr>
              <w:t>of</w:t>
            </w:r>
            <w:r>
              <w:rPr>
                <w:rFonts w:ascii="Calibri"/>
                <w:spacing w:val="-7"/>
                <w:sz w:val="20"/>
              </w:rPr>
              <w:t xml:space="preserve"> </w:t>
            </w:r>
            <w:r>
              <w:rPr>
                <w:rFonts w:ascii="Calibri"/>
                <w:sz w:val="20"/>
              </w:rPr>
              <w:t>the</w:t>
            </w:r>
            <w:r>
              <w:rPr>
                <w:rFonts w:ascii="Calibri"/>
                <w:spacing w:val="-7"/>
                <w:sz w:val="20"/>
              </w:rPr>
              <w:t xml:space="preserve"> </w:t>
            </w:r>
            <w:r>
              <w:rPr>
                <w:rFonts w:ascii="Calibri"/>
                <w:spacing w:val="-1"/>
                <w:sz w:val="20"/>
              </w:rPr>
              <w:t>request</w:t>
            </w:r>
            <w:r>
              <w:rPr>
                <w:rFonts w:ascii="Calibri"/>
                <w:spacing w:val="-6"/>
                <w:sz w:val="20"/>
              </w:rPr>
              <w:t xml:space="preserve"> </w:t>
            </w:r>
            <w:r>
              <w:rPr>
                <w:rFonts w:ascii="Calibri"/>
                <w:sz w:val="20"/>
              </w:rPr>
              <w:t>above</w:t>
            </w:r>
            <w:r>
              <w:rPr>
                <w:rFonts w:ascii="Calibri"/>
                <w:spacing w:val="-5"/>
                <w:sz w:val="20"/>
              </w:rPr>
              <w:t xml:space="preserve"> </w:t>
            </w:r>
            <w:r>
              <w:rPr>
                <w:rFonts w:ascii="Calibri"/>
                <w:spacing w:val="-1"/>
                <w:sz w:val="20"/>
              </w:rPr>
              <w:t>other</w:t>
            </w:r>
            <w:r>
              <w:rPr>
                <w:rFonts w:ascii="Calibri"/>
                <w:spacing w:val="93"/>
                <w:w w:val="99"/>
                <w:sz w:val="20"/>
              </w:rPr>
              <w:t xml:space="preserve"> </w:t>
            </w:r>
            <w:r>
              <w:rPr>
                <w:rFonts w:ascii="Calibri"/>
                <w:spacing w:val="-1"/>
                <w:sz w:val="20"/>
              </w:rPr>
              <w:t>requests</w:t>
            </w:r>
            <w:r>
              <w:rPr>
                <w:rFonts w:ascii="Calibri"/>
                <w:spacing w:val="-8"/>
                <w:sz w:val="20"/>
              </w:rPr>
              <w:t xml:space="preserve"> </w:t>
            </w:r>
            <w:r>
              <w:rPr>
                <w:rFonts w:ascii="Calibri"/>
                <w:sz w:val="20"/>
              </w:rPr>
              <w:t>at</w:t>
            </w:r>
            <w:r>
              <w:rPr>
                <w:rFonts w:ascii="Calibri"/>
                <w:spacing w:val="-7"/>
                <w:sz w:val="20"/>
              </w:rPr>
              <w:t xml:space="preserve"> </w:t>
            </w:r>
            <w:r>
              <w:rPr>
                <w:rFonts w:ascii="Calibri"/>
                <w:spacing w:val="-1"/>
                <w:sz w:val="20"/>
              </w:rPr>
              <w:t>normal</w:t>
            </w:r>
            <w:r>
              <w:rPr>
                <w:rFonts w:ascii="Calibri"/>
                <w:spacing w:val="-7"/>
                <w:sz w:val="20"/>
              </w:rPr>
              <w:t xml:space="preserve"> </w:t>
            </w:r>
            <w:r>
              <w:rPr>
                <w:rFonts w:ascii="Calibri"/>
                <w:sz w:val="20"/>
              </w:rPr>
              <w:t>priority.</w:t>
            </w:r>
          </w:p>
        </w:tc>
      </w:tr>
    </w:tbl>
    <w:p w:rsidR="004640B5" w:rsidRDefault="004640B5">
      <w:pPr>
        <w:spacing w:line="360" w:lineRule="auto"/>
      </w:pPr>
    </w:p>
    <w:p w:rsidR="004640B5" w:rsidRDefault="00215766">
      <w:pPr>
        <w:spacing w:line="360" w:lineRule="auto"/>
        <w:rPr>
          <w:rFonts w:asciiTheme="majorHAnsi" w:hAnsiTheme="majorHAnsi"/>
          <w:b/>
        </w:rPr>
      </w:pPr>
      <w:r>
        <w:br w:type="page"/>
      </w:r>
      <w:r>
        <w:rPr>
          <w:rFonts w:asciiTheme="majorHAnsi" w:hAnsiTheme="majorHAnsi"/>
          <w:b/>
        </w:rPr>
        <w:t>Annex Y</w:t>
      </w:r>
      <w:r>
        <w:rPr>
          <w:rFonts w:asciiTheme="majorHAnsi" w:hAnsiTheme="majorHAnsi"/>
          <w:b/>
        </w:rPr>
        <w:t xml:space="preserve"> – IANA Customer Service Complaint Resolution Process</w:t>
      </w:r>
    </w:p>
    <w:p w:rsidR="004640B5" w:rsidRDefault="004640B5">
      <w:pPr>
        <w:spacing w:line="360" w:lineRule="auto"/>
        <w:rPr>
          <w:rFonts w:asciiTheme="majorHAnsi" w:hAnsiTheme="majorHAnsi"/>
          <w:b/>
        </w:rPr>
      </w:pPr>
    </w:p>
    <w:p w:rsidR="004640B5" w:rsidRDefault="00215766">
      <w:pPr>
        <w:spacing w:line="360" w:lineRule="auto"/>
        <w:rPr>
          <w:rFonts w:asciiTheme="majorHAnsi" w:hAnsiTheme="majorHAnsi"/>
          <w:sz w:val="22"/>
          <w:szCs w:val="22"/>
        </w:rPr>
      </w:pPr>
      <w:r>
        <w:rPr>
          <w:rFonts w:asciiTheme="majorHAnsi" w:hAnsiTheme="majorHAnsi"/>
          <w:sz w:val="22"/>
          <w:szCs w:val="22"/>
        </w:rPr>
        <w:t>(Modified Procedure)</w:t>
      </w:r>
      <w:ins w:id="3" w:author="Marika Konings" w:date="2015-04-15T17:24:00Z">
        <w:r>
          <w:rPr>
            <w:rStyle w:val="FootnoteReference"/>
            <w:rFonts w:asciiTheme="majorHAnsi" w:hAnsiTheme="majorHAnsi"/>
            <w:sz w:val="22"/>
            <w:szCs w:val="22"/>
          </w:rPr>
          <w:footnoteReference w:id="4"/>
        </w:r>
      </w:ins>
    </w:p>
    <w:p w:rsidR="004640B5" w:rsidRDefault="004640B5">
      <w:pPr>
        <w:spacing w:line="360" w:lineRule="auto"/>
        <w:rPr>
          <w:rFonts w:asciiTheme="majorHAnsi" w:hAnsiTheme="majorHAnsi"/>
        </w:rPr>
      </w:pPr>
    </w:p>
    <w:p w:rsidR="004640B5" w:rsidRDefault="00215766">
      <w:pPr>
        <w:spacing w:line="360" w:lineRule="auto"/>
        <w:rPr>
          <w:rFonts w:asciiTheme="majorHAnsi" w:hAnsiTheme="majorHAnsi"/>
          <w:sz w:val="22"/>
          <w:szCs w:val="22"/>
        </w:rPr>
      </w:pPr>
      <w:r>
        <w:rPr>
          <w:rFonts w:asciiTheme="majorHAnsi" w:hAnsiTheme="majorHAnsi"/>
          <w:sz w:val="22"/>
          <w:szCs w:val="22"/>
        </w:rPr>
        <w:t xml:space="preserve">Refer to the existing ICANN IANA process at </w:t>
      </w:r>
      <w:hyperlink r:id="rId12" w:history="1">
        <w:r>
          <w:rPr>
            <w:rStyle w:val="Hyperlink"/>
            <w:rFonts w:asciiTheme="majorHAnsi" w:hAnsiTheme="majorHAnsi"/>
            <w:sz w:val="22"/>
            <w:szCs w:val="22"/>
          </w:rPr>
          <w:t>http://www.iana.org/help/escalation-procedure</w:t>
        </w:r>
      </w:hyperlink>
      <w:r>
        <w:rPr>
          <w:rFonts w:asciiTheme="majorHAnsi" w:hAnsiTheme="majorHAnsi"/>
          <w:sz w:val="22"/>
          <w:szCs w:val="22"/>
        </w:rPr>
        <w:t>.</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If anyone experiences</w:t>
      </w:r>
      <w:r>
        <w:rPr>
          <w:rFonts w:asciiTheme="majorHAnsi" w:hAnsiTheme="majorHAnsi"/>
          <w:sz w:val="22"/>
          <w:szCs w:val="22"/>
        </w:rPr>
        <w:t xml:space="preserve"> an issue with the IANA Function Operator’s delivery of the IANA services, then it should be reported to the IANA Functions Operator as follows. This process should be used in cases where response has been too slow, where a possible mistake has been made o</w:t>
      </w:r>
      <w:r>
        <w:rPr>
          <w:rFonts w:asciiTheme="majorHAnsi" w:hAnsiTheme="majorHAnsi"/>
          <w:sz w:val="22"/>
          <w:szCs w:val="22"/>
        </w:rPr>
        <w:t>r when there appears to have been inequitable service delivery.</w:t>
      </w:r>
    </w:p>
    <w:p w:rsidR="004640B5" w:rsidRDefault="004640B5">
      <w:pPr>
        <w:pStyle w:val="NormalWeb"/>
        <w:spacing w:before="0" w:beforeAutospacing="0" w:after="0" w:afterAutospacing="0" w:line="360" w:lineRule="auto"/>
        <w:rPr>
          <w:rFonts w:asciiTheme="majorHAnsi" w:hAnsiTheme="majorHAnsi"/>
          <w:b/>
          <w:sz w:val="22"/>
          <w:szCs w:val="22"/>
        </w:rPr>
      </w:pP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 1</w:t>
      </w:r>
      <w:r>
        <w:rPr>
          <w:rFonts w:asciiTheme="majorHAnsi" w:hAnsiTheme="majorHAnsi"/>
          <w:sz w:val="22"/>
          <w:szCs w:val="22"/>
        </w:rPr>
        <w:t xml:space="preserve"> – Initial remedial Process for IANA Naming Functions</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Send an e-mail to </w:t>
      </w:r>
      <w:hyperlink r:id="rId13" w:history="1">
        <w:r>
          <w:rPr>
            <w:rStyle w:val="Hyperlink"/>
            <w:rFonts w:asciiTheme="majorHAnsi" w:hAnsiTheme="majorHAnsi"/>
            <w:sz w:val="22"/>
            <w:szCs w:val="22"/>
          </w:rPr>
          <w:t>escalation@iana.org</w:t>
        </w:r>
      </w:hyperlink>
      <w:r>
        <w:rPr>
          <w:rFonts w:asciiTheme="majorHAnsi" w:hAnsiTheme="majorHAnsi"/>
          <w:sz w:val="22"/>
          <w:szCs w:val="22"/>
        </w:rPr>
        <w:t xml:space="preserve"> and provide the ticket numbers of the requests wh</w:t>
      </w:r>
      <w:r>
        <w:rPr>
          <w:rFonts w:asciiTheme="majorHAnsi" w:hAnsiTheme="majorHAnsi"/>
          <w:sz w:val="22"/>
          <w:szCs w:val="22"/>
        </w:rPr>
        <w:t>ere the problem arose.  If the problem is not resolved, IANA staff will escalate the problem to the following team members in this order as applicable:</w:t>
      </w:r>
    </w:p>
    <w:p w:rsidR="004640B5" w:rsidRDefault="00215766">
      <w:pPr>
        <w:pStyle w:val="NormalWeb"/>
        <w:numPr>
          <w:ilvl w:val="0"/>
          <w:numId w:val="8"/>
        </w:numPr>
        <w:spacing w:before="0" w:beforeAutospacing="0" w:after="0" w:afterAutospacing="0" w:line="360" w:lineRule="auto"/>
        <w:rPr>
          <w:rFonts w:asciiTheme="majorHAnsi" w:hAnsiTheme="majorHAnsi"/>
          <w:sz w:val="22"/>
          <w:szCs w:val="22"/>
        </w:rPr>
      </w:pPr>
      <w:r>
        <w:rPr>
          <w:rFonts w:asciiTheme="majorHAnsi" w:eastAsia="Times New Roman" w:hAnsiTheme="majorHAnsi"/>
          <w:sz w:val="22"/>
          <w:szCs w:val="22"/>
        </w:rPr>
        <w:t>IANA Function Liaison for Root Zone Management</w:t>
      </w:r>
    </w:p>
    <w:p w:rsidR="004640B5" w:rsidRDefault="00215766">
      <w:pPr>
        <w:pStyle w:val="NormalWeb"/>
        <w:numPr>
          <w:ilvl w:val="0"/>
          <w:numId w:val="8"/>
        </w:numPr>
        <w:spacing w:before="0" w:beforeAutospacing="0" w:after="0" w:afterAutospacing="0" w:line="360" w:lineRule="auto"/>
        <w:rPr>
          <w:rFonts w:asciiTheme="majorHAnsi" w:hAnsiTheme="majorHAnsi"/>
          <w:sz w:val="22"/>
          <w:szCs w:val="22"/>
        </w:rPr>
      </w:pPr>
      <w:r>
        <w:rPr>
          <w:rFonts w:asciiTheme="majorHAnsi" w:eastAsia="Times New Roman" w:hAnsiTheme="majorHAnsi"/>
          <w:sz w:val="22"/>
          <w:szCs w:val="22"/>
        </w:rPr>
        <w:t>IANA Functions Program Manager</w:t>
      </w:r>
    </w:p>
    <w:p w:rsidR="004640B5" w:rsidRDefault="00215766">
      <w:pPr>
        <w:pStyle w:val="NormalWeb"/>
        <w:numPr>
          <w:ilvl w:val="0"/>
          <w:numId w:val="8"/>
        </w:numPr>
        <w:spacing w:before="0" w:beforeAutospacing="0" w:after="0" w:afterAutospacing="0" w:line="360" w:lineRule="auto"/>
        <w:rPr>
          <w:rFonts w:asciiTheme="majorHAnsi" w:hAnsiTheme="majorHAnsi"/>
          <w:sz w:val="22"/>
          <w:szCs w:val="22"/>
        </w:rPr>
      </w:pPr>
      <w:r>
        <w:rPr>
          <w:rFonts w:asciiTheme="majorHAnsi" w:eastAsia="Times New Roman" w:hAnsiTheme="majorHAnsi"/>
          <w:sz w:val="22"/>
          <w:szCs w:val="22"/>
        </w:rPr>
        <w:t>Ombudsman (voluntary step)</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 to resolve complaints as soon as possible but the structured process above allows escalation of complaints to the IANA management team. If, at any point, you are not satisfied with the resolution process you can use the Ombudsman or simil</w:t>
      </w:r>
      <w:r>
        <w:rPr>
          <w:rFonts w:asciiTheme="majorHAnsi" w:hAnsiTheme="majorHAnsi"/>
          <w:sz w:val="22"/>
          <w:szCs w:val="22"/>
        </w:rPr>
        <w:t>ar process instead.</w:t>
      </w:r>
    </w:p>
    <w:p w:rsidR="004640B5" w:rsidRDefault="004640B5">
      <w:pPr>
        <w:pStyle w:val="Heading2"/>
        <w:spacing w:before="0" w:line="360" w:lineRule="auto"/>
        <w:rPr>
          <w:rFonts w:eastAsia="Times New Roman" w:cs="Times New Roman"/>
          <w:sz w:val="22"/>
          <w:szCs w:val="22"/>
        </w:rPr>
      </w:pPr>
    </w:p>
    <w:p w:rsidR="004640B5" w:rsidRDefault="00215766">
      <w:pPr>
        <w:pStyle w:val="Heading2"/>
        <w:spacing w:before="0" w:line="360" w:lineRule="auto"/>
        <w:rPr>
          <w:rFonts w:eastAsia="Times New Roman" w:cs="Times New Roman"/>
          <w:sz w:val="22"/>
          <w:szCs w:val="22"/>
        </w:rPr>
      </w:pPr>
      <w:r>
        <w:rPr>
          <w:rFonts w:eastAsia="Times New Roman" w:cs="Times New Roman"/>
          <w:sz w:val="22"/>
          <w:szCs w:val="22"/>
        </w:rPr>
        <w:t>Who can use the process?</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This process is open to anyone</w:t>
      </w:r>
      <w:r>
        <w:rPr>
          <w:rStyle w:val="FootnoteReference"/>
          <w:rFonts w:asciiTheme="majorHAnsi" w:hAnsiTheme="majorHAnsi"/>
          <w:sz w:val="22"/>
          <w:szCs w:val="22"/>
        </w:rPr>
        <w:footnoteReference w:id="5"/>
      </w:r>
      <w:r>
        <w:rPr>
          <w:rFonts w:asciiTheme="majorHAnsi" w:hAnsiTheme="majorHAnsi"/>
          <w:sz w:val="22"/>
          <w:szCs w:val="22"/>
        </w:rPr>
        <w:t>. The functions include:</w:t>
      </w:r>
    </w:p>
    <w:p w:rsidR="004640B5" w:rsidRDefault="00215766">
      <w:pPr>
        <w:numPr>
          <w:ilvl w:val="0"/>
          <w:numId w:val="1"/>
        </w:num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Protocol Parameters management, including the management of the .ARPA TLD</w:t>
      </w:r>
    </w:p>
    <w:p w:rsidR="004640B5" w:rsidRDefault="00215766">
      <w:pPr>
        <w:numPr>
          <w:ilvl w:val="0"/>
          <w:numId w:val="1"/>
        </w:num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Root Zone Management</w:t>
      </w:r>
    </w:p>
    <w:p w:rsidR="004640B5" w:rsidRDefault="00215766">
      <w:pPr>
        <w:numPr>
          <w:ilvl w:val="0"/>
          <w:numId w:val="1"/>
        </w:num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Root DNS Key Signing Key Management</w:t>
      </w:r>
    </w:p>
    <w:p w:rsidR="004640B5" w:rsidRDefault="00215766">
      <w:pPr>
        <w:numPr>
          <w:ilvl w:val="0"/>
          <w:numId w:val="1"/>
        </w:num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Internet Number </w:t>
      </w:r>
      <w:r>
        <w:rPr>
          <w:rFonts w:asciiTheme="majorHAnsi" w:eastAsia="Times New Roman" w:hAnsiTheme="majorHAnsi" w:cs="Times New Roman"/>
          <w:sz w:val="22"/>
          <w:szCs w:val="22"/>
        </w:rPr>
        <w:t>Resources Allocation</w:t>
      </w:r>
    </w:p>
    <w:p w:rsidR="004640B5" w:rsidRDefault="00215766">
      <w:pPr>
        <w:numPr>
          <w:ilvl w:val="0"/>
          <w:numId w:val="1"/>
        </w:num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Management of the .INT TLD</w:t>
      </w:r>
    </w:p>
    <w:p w:rsidR="004640B5" w:rsidRDefault="004640B5">
      <w:pPr>
        <w:pStyle w:val="Heading2"/>
        <w:spacing w:before="0" w:line="360" w:lineRule="auto"/>
        <w:rPr>
          <w:rFonts w:eastAsia="Times New Roman" w:cs="Times New Roman"/>
          <w:sz w:val="22"/>
          <w:szCs w:val="22"/>
        </w:rPr>
      </w:pPr>
    </w:p>
    <w:p w:rsidR="004640B5" w:rsidRDefault="00215766">
      <w:pPr>
        <w:pStyle w:val="Heading2"/>
        <w:spacing w:before="0" w:line="360" w:lineRule="auto"/>
        <w:rPr>
          <w:rFonts w:eastAsia="Times New Roman" w:cs="Times New Roman"/>
          <w:sz w:val="22"/>
          <w:szCs w:val="22"/>
        </w:rPr>
      </w:pPr>
      <w:r>
        <w:rPr>
          <w:rFonts w:eastAsia="Times New Roman" w:cs="Times New Roman"/>
          <w:sz w:val="22"/>
          <w:szCs w:val="22"/>
        </w:rPr>
        <w:t>What information must be provided?</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In addition to providing the ticket numbers for the requests where the problem arose, any other information that may be needed to understand and resolve the complaint shoul</w:t>
      </w:r>
      <w:r>
        <w:rPr>
          <w:rFonts w:asciiTheme="majorHAnsi" w:hAnsiTheme="majorHAnsi"/>
          <w:sz w:val="22"/>
          <w:szCs w:val="22"/>
        </w:rPr>
        <w:t>d be provided.</w:t>
      </w:r>
    </w:p>
    <w:p w:rsidR="004640B5" w:rsidRDefault="00215766">
      <w:pPr>
        <w:pStyle w:val="Heading2"/>
        <w:spacing w:before="0" w:line="360" w:lineRule="auto"/>
        <w:rPr>
          <w:rFonts w:eastAsia="Times New Roman" w:cs="Times New Roman"/>
          <w:sz w:val="22"/>
          <w:szCs w:val="22"/>
        </w:rPr>
      </w:pPr>
      <w:r>
        <w:rPr>
          <w:rFonts w:eastAsia="Times New Roman" w:cs="Times New Roman"/>
          <w:sz w:val="22"/>
          <w:szCs w:val="22"/>
        </w:rPr>
        <w:t>What is the expected time line?</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Receipt of the complaint will be acknowledged within one business day and a substantive response will be sent within two business days. Efforts will be made to resolve complaints as soon as possible.</w:t>
      </w:r>
    </w:p>
    <w:p w:rsidR="004640B5" w:rsidRDefault="00215766">
      <w:pPr>
        <w:pStyle w:val="Heading2"/>
        <w:spacing w:before="0" w:line="360" w:lineRule="auto"/>
        <w:rPr>
          <w:rFonts w:eastAsia="Times New Roman" w:cs="Times New Roman"/>
          <w:sz w:val="22"/>
          <w:szCs w:val="22"/>
        </w:rPr>
      </w:pPr>
      <w:r>
        <w:rPr>
          <w:rFonts w:eastAsia="Times New Roman" w:cs="Times New Roman"/>
          <w:sz w:val="22"/>
          <w:szCs w:val="22"/>
        </w:rPr>
        <w:t xml:space="preserve">Is there </w:t>
      </w:r>
      <w:r>
        <w:rPr>
          <w:rFonts w:eastAsia="Times New Roman" w:cs="Times New Roman"/>
          <w:sz w:val="22"/>
          <w:szCs w:val="22"/>
        </w:rPr>
        <w:t>another resolution process?</w:t>
      </w:r>
    </w:p>
    <w:p w:rsidR="004640B5" w:rsidRDefault="00215766">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Ombudsman or similar service can help resolve problems using Alternative Dispute Resolution techniques. (In the case of the current IANA Functions Operator, the </w:t>
      </w:r>
      <w:r>
        <w:fldChar w:fldCharType="begin"/>
      </w:r>
      <w:r>
        <w:instrText xml:space="preserve"> HYPERLINK "http://www.icann.org/en/help/ombudsman" \t "_blan</w:instrText>
      </w:r>
      <w:r>
        <w:instrText xml:space="preserve">k" </w:instrText>
      </w:r>
      <w:r>
        <w:fldChar w:fldCharType="separate"/>
      </w:r>
      <w:r>
        <w:rPr>
          <w:rStyle w:val="Hyperlink"/>
          <w:rFonts w:asciiTheme="majorHAnsi" w:hAnsiTheme="majorHAnsi"/>
          <w:sz w:val="22"/>
          <w:szCs w:val="22"/>
        </w:rPr>
        <w:t>Ombudsman web pages</w:t>
      </w:r>
      <w:r>
        <w:rPr>
          <w:rStyle w:val="Hyperlink"/>
          <w:rFonts w:asciiTheme="majorHAnsi" w:hAnsiTheme="majorHAnsi"/>
          <w:sz w:val="22"/>
          <w:szCs w:val="22"/>
        </w:rPr>
        <w:fldChar w:fldCharType="end"/>
      </w:r>
      <w:r>
        <w:rPr>
          <w:rFonts w:asciiTheme="majorHAnsi" w:hAnsiTheme="majorHAnsi"/>
          <w:sz w:val="22"/>
          <w:szCs w:val="22"/>
        </w:rPr>
        <w:t xml:space="preserve"> have more details.) </w:t>
      </w:r>
    </w:p>
    <w:p w:rsidR="004640B5" w:rsidRDefault="004640B5">
      <w:pPr>
        <w:pStyle w:val="Heading2"/>
        <w:spacing w:before="0" w:line="360" w:lineRule="auto"/>
        <w:rPr>
          <w:rFonts w:eastAsia="Times New Roman" w:cs="Times New Roman"/>
          <w:sz w:val="22"/>
          <w:szCs w:val="22"/>
        </w:rPr>
      </w:pPr>
    </w:p>
    <w:p w:rsidR="004640B5" w:rsidRDefault="00215766">
      <w:pPr>
        <w:pStyle w:val="Heading2"/>
        <w:spacing w:before="0" w:line="360" w:lineRule="auto"/>
        <w:rPr>
          <w:rFonts w:eastAsia="Times New Roman" w:cs="Times New Roman"/>
          <w:sz w:val="22"/>
          <w:szCs w:val="22"/>
        </w:rPr>
      </w:pPr>
      <w:r>
        <w:rPr>
          <w:rFonts w:eastAsia="Times New Roman" w:cs="Times New Roman"/>
          <w:sz w:val="22"/>
          <w:szCs w:val="22"/>
        </w:rPr>
        <w:t>Escalation Contact Information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4640B5">
        <w:trPr>
          <w:tblCellSpacing w:w="15" w:type="dxa"/>
        </w:trPr>
        <w:tc>
          <w:tcPr>
            <w:tcW w:w="0" w:type="auto"/>
            <w:vAlign w:val="center"/>
            <w:hideMark/>
          </w:tcPr>
          <w:p w:rsidR="004640B5" w:rsidRDefault="00215766">
            <w:pPr>
              <w:spacing w:line="360" w:lineRule="auto"/>
              <w:jc w:val="center"/>
              <w:rPr>
                <w:rFonts w:asciiTheme="majorHAnsi" w:eastAsia="Times New Roman" w:hAnsiTheme="majorHAnsi" w:cs="Times New Roman"/>
                <w:b/>
                <w:bCs/>
                <w:sz w:val="22"/>
                <w:szCs w:val="22"/>
              </w:rPr>
            </w:pPr>
            <w:r>
              <w:rPr>
                <w:rFonts w:asciiTheme="majorHAnsi" w:eastAsia="Times New Roman" w:hAnsiTheme="majorHAnsi" w:cs="Times New Roman"/>
                <w:b/>
                <w:bCs/>
                <w:sz w:val="22"/>
                <w:szCs w:val="22"/>
              </w:rPr>
              <w:t>Role</w:t>
            </w:r>
          </w:p>
        </w:tc>
        <w:tc>
          <w:tcPr>
            <w:tcW w:w="0" w:type="auto"/>
            <w:vAlign w:val="center"/>
            <w:hideMark/>
          </w:tcPr>
          <w:p w:rsidR="004640B5" w:rsidRDefault="00215766">
            <w:pPr>
              <w:spacing w:line="360" w:lineRule="auto"/>
              <w:jc w:val="center"/>
              <w:rPr>
                <w:rFonts w:asciiTheme="majorHAnsi" w:eastAsia="Times New Roman" w:hAnsiTheme="majorHAnsi" w:cs="Times New Roman"/>
                <w:b/>
                <w:bCs/>
                <w:sz w:val="22"/>
                <w:szCs w:val="22"/>
              </w:rPr>
            </w:pPr>
            <w:r>
              <w:rPr>
                <w:rFonts w:asciiTheme="majorHAnsi" w:eastAsia="Times New Roman" w:hAnsiTheme="majorHAnsi" w:cs="Times New Roman"/>
                <w:b/>
                <w:bCs/>
                <w:sz w:val="22"/>
                <w:szCs w:val="22"/>
              </w:rPr>
              <w:t>Name</w:t>
            </w:r>
          </w:p>
        </w:tc>
        <w:tc>
          <w:tcPr>
            <w:tcW w:w="0" w:type="auto"/>
            <w:vAlign w:val="center"/>
            <w:hideMark/>
          </w:tcPr>
          <w:p w:rsidR="004640B5" w:rsidRDefault="00215766">
            <w:pPr>
              <w:spacing w:line="360" w:lineRule="auto"/>
              <w:jc w:val="center"/>
              <w:rPr>
                <w:rFonts w:asciiTheme="majorHAnsi" w:eastAsia="Times New Roman" w:hAnsiTheme="majorHAnsi" w:cs="Times New Roman"/>
                <w:b/>
                <w:bCs/>
                <w:sz w:val="22"/>
                <w:szCs w:val="22"/>
              </w:rPr>
            </w:pPr>
            <w:r>
              <w:rPr>
                <w:rFonts w:asciiTheme="majorHAnsi" w:eastAsia="Times New Roman" w:hAnsiTheme="majorHAnsi" w:cs="Times New Roman"/>
                <w:b/>
                <w:bCs/>
                <w:sz w:val="22"/>
                <w:szCs w:val="22"/>
              </w:rPr>
              <w:t>Email Address</w:t>
            </w:r>
          </w:p>
        </w:tc>
      </w:tr>
      <w:tr w:rsidR="004640B5">
        <w:trPr>
          <w:tblCellSpacing w:w="15" w:type="dxa"/>
        </w:trPr>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 Staff</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iana@iana.org</w:t>
            </w:r>
          </w:p>
        </w:tc>
      </w:tr>
      <w:tr w:rsidR="004640B5">
        <w:trPr>
          <w:tblCellSpacing w:w="15" w:type="dxa"/>
        </w:trPr>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Michelle Cotton </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michelle.cotton@icann.org</w:t>
            </w:r>
          </w:p>
        </w:tc>
      </w:tr>
      <w:tr w:rsidR="004640B5">
        <w:trPr>
          <w:tblCellSpacing w:w="15" w:type="dxa"/>
        </w:trPr>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 Function Liaison for Root Zone Management</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Kim Davies</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kim.davies@icann.org</w:t>
            </w:r>
          </w:p>
        </w:tc>
      </w:tr>
      <w:tr w:rsidR="004640B5">
        <w:trPr>
          <w:tblCellSpacing w:w="15" w:type="dxa"/>
        </w:trPr>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 Function Liaison for Internet Number Resource Allocation</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Naela.sarras@icann.org</w:t>
            </w:r>
          </w:p>
        </w:tc>
      </w:tr>
      <w:tr w:rsidR="004640B5">
        <w:trPr>
          <w:tblCellSpacing w:w="15" w:type="dxa"/>
        </w:trPr>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IANA Functions Program Manager</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Elise Gerich</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elise.gerich@icann.org</w:t>
            </w:r>
          </w:p>
        </w:tc>
      </w:tr>
      <w:tr w:rsidR="004640B5">
        <w:trPr>
          <w:tblCellSpacing w:w="15" w:type="dxa"/>
        </w:trPr>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Ombudsman</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Chris LaHatte</w:t>
            </w:r>
          </w:p>
        </w:tc>
        <w:tc>
          <w:tcPr>
            <w:tcW w:w="0" w:type="auto"/>
            <w:vAlign w:val="center"/>
            <w:hideMark/>
          </w:tcPr>
          <w:p w:rsidR="004640B5" w:rsidRDefault="00215766">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ombudsman@icann.org</w:t>
            </w:r>
          </w:p>
        </w:tc>
      </w:tr>
    </w:tbl>
    <w:p w:rsidR="004640B5" w:rsidRDefault="004640B5">
      <w:pPr>
        <w:spacing w:line="360" w:lineRule="auto"/>
      </w:pPr>
    </w:p>
    <w:p w:rsidR="004640B5" w:rsidRDefault="00215766">
      <w:pPr>
        <w:spacing w:line="360" w:lineRule="auto"/>
        <w:rPr>
          <w:rFonts w:asciiTheme="majorHAnsi" w:hAnsiTheme="majorHAnsi"/>
          <w:sz w:val="22"/>
          <w:szCs w:val="22"/>
        </w:rPr>
      </w:pPr>
      <w:r>
        <w:rPr>
          <w:rFonts w:asciiTheme="majorHAnsi" w:hAnsiTheme="majorHAnsi"/>
          <w:sz w:val="22"/>
          <w:szCs w:val="22"/>
        </w:rPr>
        <w:t xml:space="preserve">In case the issue is escalated to members of the IANA team and/or to the Ombudsman or equivalent, the Customer Standing Committee (CSC) is notified for information purposes </w:t>
      </w:r>
      <w:r>
        <w:rPr>
          <w:rFonts w:asciiTheme="majorHAnsi" w:hAnsiTheme="majorHAnsi"/>
          <w:sz w:val="22"/>
          <w:szCs w:val="22"/>
        </w:rPr>
        <w:t xml:space="preserve">only. </w:t>
      </w:r>
    </w:p>
    <w:p w:rsidR="004640B5" w:rsidRDefault="004640B5">
      <w:pPr>
        <w:spacing w:line="360" w:lineRule="auto"/>
        <w:rPr>
          <w:rFonts w:asciiTheme="majorHAnsi" w:hAnsiTheme="majorHAnsi"/>
          <w:sz w:val="22"/>
          <w:szCs w:val="22"/>
        </w:rPr>
      </w:pPr>
    </w:p>
    <w:p w:rsidR="004640B5" w:rsidRDefault="00215766">
      <w:pPr>
        <w:keepNext/>
        <w:spacing w:line="360" w:lineRule="auto"/>
        <w:rPr>
          <w:rFonts w:asciiTheme="majorHAnsi" w:hAnsiTheme="majorHAnsi"/>
          <w:sz w:val="22"/>
          <w:szCs w:val="22"/>
          <w:u w:val="single"/>
        </w:rPr>
      </w:pPr>
      <w:r>
        <w:rPr>
          <w:rFonts w:asciiTheme="majorHAnsi" w:hAnsiTheme="majorHAnsi"/>
          <w:sz w:val="22"/>
          <w:szCs w:val="22"/>
          <w:u w:val="single"/>
        </w:rPr>
        <w:t>Phase 2</w:t>
      </w:r>
    </w:p>
    <w:p w:rsidR="004640B5" w:rsidRDefault="004640B5">
      <w:pPr>
        <w:keepNext/>
        <w:spacing w:line="360" w:lineRule="auto"/>
        <w:rPr>
          <w:rFonts w:asciiTheme="majorHAnsi" w:hAnsiTheme="majorHAnsi"/>
          <w:sz w:val="22"/>
          <w:szCs w:val="22"/>
        </w:rPr>
      </w:pPr>
    </w:p>
    <w:p w:rsidR="004640B5" w:rsidRDefault="00215766">
      <w:pPr>
        <w:keepNext/>
        <w:spacing w:line="360" w:lineRule="auto"/>
        <w:rPr>
          <w:rFonts w:asciiTheme="majorHAnsi" w:hAnsiTheme="majorHAnsi"/>
          <w:sz w:val="22"/>
          <w:szCs w:val="22"/>
        </w:rPr>
      </w:pPr>
      <w:r>
        <w:rPr>
          <w:rFonts w:asciiTheme="majorHAnsi" w:hAnsiTheme="majorHAnsi"/>
          <w:sz w:val="22"/>
          <w:szCs w:val="22"/>
        </w:rPr>
        <w:t>Should the issue not be resolved</w:t>
      </w:r>
      <w:ins w:id="7" w:author="Marika Konings" w:date="2015-04-15T19:09:00Z">
        <w:r>
          <w:rPr>
            <w:rFonts w:asciiTheme="majorHAnsi" w:hAnsiTheme="majorHAnsi"/>
            <w:sz w:val="22"/>
            <w:szCs w:val="22"/>
          </w:rPr>
          <w:t xml:space="preserve"> after phase 1</w:t>
        </w:r>
      </w:ins>
      <w:del w:id="8" w:author="Marika Konings" w:date="2015-04-15T17:06:00Z">
        <w:r>
          <w:rPr>
            <w:rFonts w:asciiTheme="majorHAnsi" w:hAnsiTheme="majorHAnsi"/>
            <w:sz w:val="22"/>
            <w:szCs w:val="22"/>
          </w:rPr>
          <w:delText xml:space="preserve"> through the involvement of the IANA Functions Team and/or the Ombudsman</w:delText>
        </w:r>
      </w:del>
      <w:r>
        <w:rPr>
          <w:rFonts w:asciiTheme="majorHAnsi" w:hAnsiTheme="majorHAnsi"/>
          <w:sz w:val="22"/>
          <w:szCs w:val="22"/>
        </w:rPr>
        <w:t>, the following escalation mechanisms will be made available to direct customers</w:t>
      </w:r>
      <w:r>
        <w:rPr>
          <w:rStyle w:val="FootnoteReference"/>
          <w:rFonts w:asciiTheme="majorHAnsi" w:hAnsiTheme="majorHAnsi"/>
          <w:sz w:val="22"/>
          <w:szCs w:val="22"/>
        </w:rPr>
        <w:footnoteReference w:id="6"/>
      </w:r>
      <w:r>
        <w:rPr>
          <w:rFonts w:asciiTheme="majorHAnsi" w:hAnsiTheme="majorHAnsi"/>
          <w:sz w:val="22"/>
          <w:szCs w:val="22"/>
        </w:rPr>
        <w:t>:</w:t>
      </w:r>
    </w:p>
    <w:p w:rsidR="004640B5" w:rsidRDefault="00215766" w:rsidP="004640B5">
      <w:pPr>
        <w:spacing w:line="360" w:lineRule="auto"/>
        <w:rPr>
          <w:del w:id="13" w:author="Marika Konings" w:date="2015-04-15T17:06:00Z"/>
          <w:rFonts w:asciiTheme="majorHAnsi" w:hAnsiTheme="majorHAnsi"/>
          <w:sz w:val="22"/>
          <w:szCs w:val="22"/>
        </w:rPr>
        <w:pPrChange w:id="14" w:author="Marika Konings" w:date="2015-04-15T19:06:00Z">
          <w:pPr>
            <w:pStyle w:val="ListParagraph"/>
            <w:numPr>
              <w:numId w:val="9"/>
            </w:numPr>
            <w:spacing w:line="360" w:lineRule="auto"/>
            <w:ind w:hanging="360"/>
          </w:pPr>
        </w:pPrChange>
      </w:pPr>
      <w:del w:id="15" w:author="Marika Konings" w:date="2015-04-15T19:06:00Z">
        <w:r>
          <w:rPr>
            <w:rFonts w:asciiTheme="majorHAnsi" w:hAnsiTheme="majorHAnsi"/>
            <w:sz w:val="22"/>
            <w:szCs w:val="22"/>
          </w:rPr>
          <w:delText>CSC is notified</w:delText>
        </w:r>
      </w:del>
      <w:ins w:id="16" w:author="Grace Abuhamad" w:date="2015-04-15T17:29:00Z">
        <w:del w:id="17" w:author="Marika Konings" w:date="2015-04-15T19:06:00Z">
          <w:r>
            <w:rPr>
              <w:rFonts w:asciiTheme="majorHAnsi" w:hAnsiTheme="majorHAnsi"/>
              <w:sz w:val="22"/>
              <w:szCs w:val="22"/>
            </w:rPr>
            <w:delText xml:space="preserve"> of the issue</w:delText>
          </w:r>
        </w:del>
      </w:ins>
      <w:del w:id="18" w:author="Marika Konings" w:date="2015-04-15T19:06:00Z">
        <w:r>
          <w:rPr>
            <w:rFonts w:asciiTheme="majorHAnsi" w:hAnsiTheme="majorHAnsi"/>
            <w:sz w:val="22"/>
            <w:szCs w:val="22"/>
          </w:rPr>
          <w:delText xml:space="preserve"> by complainant </w:delText>
        </w:r>
      </w:del>
      <w:del w:id="19" w:author="Marika Konings" w:date="2015-04-15T17:06:00Z">
        <w:r>
          <w:rPr>
            <w:rFonts w:asciiTheme="majorHAnsi" w:hAnsiTheme="majorHAnsi"/>
            <w:sz w:val="22"/>
            <w:szCs w:val="22"/>
          </w:rPr>
          <w:delText>to take action</w:delText>
        </w:r>
      </w:del>
      <w:ins w:id="20" w:author="Marika Konings" w:date="2015-04-15T17:06:00Z">
        <w:del w:id="21" w:author="Grace Abuhamad" w:date="2015-04-15T17:29:00Z">
          <w:r>
            <w:rPr>
              <w:rFonts w:asciiTheme="majorHAnsi" w:hAnsiTheme="majorHAnsi"/>
              <w:sz w:val="22"/>
              <w:szCs w:val="22"/>
            </w:rPr>
            <w:delText>of the issue</w:delText>
          </w:r>
        </w:del>
      </w:ins>
      <w:r>
        <w:rPr>
          <w:rFonts w:asciiTheme="majorHAnsi" w:hAnsiTheme="majorHAnsi"/>
          <w:sz w:val="22"/>
          <w:szCs w:val="22"/>
        </w:rPr>
        <w:t xml:space="preserve">. </w:t>
      </w:r>
      <w:del w:id="22" w:author="Marika Konings" w:date="2015-04-15T17:06:00Z">
        <w:r>
          <w:rPr>
            <w:rFonts w:asciiTheme="majorHAnsi" w:hAnsiTheme="majorHAnsi"/>
            <w:sz w:val="22"/>
            <w:szCs w:val="22"/>
          </w:rPr>
          <w:delText xml:space="preserve">CSC decides to take action or not. </w:delText>
        </w:r>
      </w:del>
    </w:p>
    <w:p w:rsidR="004640B5" w:rsidRDefault="00215766">
      <w:del w:id="23" w:author="Marika Konings" w:date="2015-04-15T17:06:00Z">
        <w:r>
          <w:delText>If deemed appropriate and feasible by the CSC, CSC to mediate directly with IFO</w:delText>
        </w:r>
      </w:del>
    </w:p>
    <w:p w:rsidR="004640B5" w:rsidRDefault="00215766">
      <w:pPr>
        <w:pStyle w:val="ListParagraph"/>
        <w:numPr>
          <w:ilvl w:val="0"/>
          <w:numId w:val="9"/>
        </w:numPr>
        <w:spacing w:line="360" w:lineRule="auto"/>
        <w:rPr>
          <w:ins w:id="24" w:author="Marika Konings" w:date="2015-04-15T19:06:00Z"/>
          <w:rFonts w:asciiTheme="majorHAnsi" w:hAnsiTheme="majorHAnsi"/>
          <w:sz w:val="22"/>
          <w:szCs w:val="22"/>
        </w:rPr>
      </w:pPr>
      <w:r>
        <w:rPr>
          <w:rFonts w:asciiTheme="majorHAnsi" w:hAnsiTheme="majorHAnsi"/>
          <w:sz w:val="22"/>
          <w:szCs w:val="22"/>
        </w:rPr>
        <w:t xml:space="preserve">If issue is not addressed, </w:t>
      </w:r>
      <w:del w:id="25" w:author="Marika Konings" w:date="2015-04-15T17:07:00Z">
        <w:r>
          <w:rPr>
            <w:rFonts w:asciiTheme="majorHAnsi" w:hAnsiTheme="majorHAnsi"/>
            <w:sz w:val="22"/>
            <w:szCs w:val="22"/>
          </w:rPr>
          <w:delText xml:space="preserve">CSC </w:delText>
        </w:r>
      </w:del>
      <w:ins w:id="26" w:author="Marika Konings" w:date="2015-04-15T17:07:00Z">
        <w:r>
          <w:rPr>
            <w:rFonts w:asciiTheme="majorHAnsi" w:hAnsiTheme="majorHAnsi"/>
            <w:sz w:val="22"/>
            <w:szCs w:val="22"/>
          </w:rPr>
          <w:t xml:space="preserve">the complainant (direct customer) can request a </w:t>
        </w:r>
        <w:commentRangeStart w:id="27"/>
        <w:r>
          <w:rPr>
            <w:rFonts w:asciiTheme="majorHAnsi" w:hAnsiTheme="majorHAnsi"/>
            <w:sz w:val="22"/>
            <w:szCs w:val="22"/>
          </w:rPr>
          <w:t>mediation</w:t>
        </w:r>
      </w:ins>
      <w:commentRangeEnd w:id="27"/>
      <w:r>
        <w:rPr>
          <w:rStyle w:val="CommentReference"/>
        </w:rPr>
        <w:commentReference w:id="27"/>
      </w:r>
      <w:ins w:id="28" w:author="Marika Konings" w:date="2015-04-15T17:09:00Z">
        <w:r>
          <w:rPr>
            <w:rFonts w:asciiTheme="majorHAnsi" w:hAnsiTheme="majorHAnsi"/>
            <w:sz w:val="22"/>
            <w:szCs w:val="22"/>
          </w:rPr>
          <w:t>.</w:t>
        </w:r>
      </w:ins>
    </w:p>
    <w:p w:rsidR="004640B5" w:rsidRDefault="00215766">
      <w:pPr>
        <w:pStyle w:val="ListParagraph"/>
        <w:numPr>
          <w:ilvl w:val="0"/>
          <w:numId w:val="9"/>
        </w:numPr>
        <w:spacing w:line="360" w:lineRule="auto"/>
        <w:rPr>
          <w:ins w:id="29" w:author="Marika Konings" w:date="2015-04-15T19:07:00Z"/>
          <w:rFonts w:asciiTheme="majorHAnsi" w:hAnsiTheme="majorHAnsi"/>
          <w:sz w:val="22"/>
          <w:szCs w:val="22"/>
        </w:rPr>
      </w:pPr>
      <w:ins w:id="30" w:author="Marika Konings" w:date="2015-04-15T19:06:00Z">
        <w:r>
          <w:rPr>
            <w:rFonts w:asciiTheme="majorHAnsi" w:hAnsiTheme="majorHAnsi"/>
            <w:sz w:val="22"/>
            <w:szCs w:val="22"/>
          </w:rPr>
          <w:t>CSC</w:t>
        </w:r>
        <w:r>
          <w:rPr>
            <w:rFonts w:asciiTheme="majorHAnsi" w:hAnsiTheme="majorHAnsi"/>
            <w:sz w:val="22"/>
            <w:szCs w:val="22"/>
          </w:rPr>
          <w:t xml:space="preserve"> is notified of the issue by complainant and/or IFO</w:t>
        </w:r>
      </w:ins>
      <w:ins w:id="31" w:author="donna austin" w:date="2015-04-15T12:31:00Z">
        <w:r>
          <w:rPr>
            <w:rFonts w:asciiTheme="majorHAnsi" w:hAnsiTheme="majorHAnsi"/>
            <w:sz w:val="22"/>
            <w:szCs w:val="22"/>
          </w:rPr>
          <w:t>.</w:t>
        </w:r>
      </w:ins>
      <w:ins w:id="32" w:author="Marika Konings" w:date="2015-04-15T19:06:00Z">
        <w:r>
          <w:rPr>
            <w:rFonts w:asciiTheme="majorHAnsi" w:hAnsiTheme="majorHAnsi"/>
            <w:sz w:val="22"/>
            <w:szCs w:val="22"/>
          </w:rPr>
          <w:t xml:space="preserve"> </w:t>
        </w:r>
      </w:ins>
      <w:ins w:id="33" w:author="Marika Konings" w:date="2015-04-15T19:07:00Z">
        <w:r>
          <w:rPr>
            <w:rFonts w:asciiTheme="majorHAnsi" w:hAnsiTheme="majorHAnsi"/>
            <w:sz w:val="22"/>
            <w:szCs w:val="22"/>
          </w:rPr>
          <w:t xml:space="preserve">The CSC may review to determine whether </w:t>
        </w:r>
      </w:ins>
      <w:ins w:id="34" w:author="donna austin" w:date="2015-04-15T12:52:00Z">
        <w:r>
          <w:rPr>
            <w:rFonts w:asciiTheme="majorHAnsi" w:hAnsiTheme="majorHAnsi"/>
            <w:sz w:val="22"/>
            <w:szCs w:val="22"/>
          </w:rPr>
          <w:t xml:space="preserve">the </w:t>
        </w:r>
      </w:ins>
      <w:ins w:id="35" w:author="Marika Konings" w:date="2015-04-15T19:07:00Z">
        <w:r>
          <w:rPr>
            <w:rFonts w:asciiTheme="majorHAnsi" w:hAnsiTheme="majorHAnsi"/>
            <w:sz w:val="22"/>
            <w:szCs w:val="22"/>
          </w:rPr>
          <w:t>issue is</w:t>
        </w:r>
      </w:ins>
      <w:ins w:id="36" w:author="donna austin" w:date="2015-04-15T12:58:00Z">
        <w:r>
          <w:rPr>
            <w:rFonts w:asciiTheme="majorHAnsi" w:hAnsiTheme="majorHAnsi"/>
            <w:sz w:val="22"/>
            <w:szCs w:val="22"/>
          </w:rPr>
          <w:t xml:space="preserve"> related to IANA not meeting service level targets, and if so, may </w:t>
        </w:r>
      </w:ins>
      <w:ins w:id="37" w:author="Marika Konings" w:date="2015-04-15T19:07:00Z">
        <w:del w:id="38" w:author="donna austin" w:date="2015-04-15T12:52:00Z">
          <w:r>
            <w:rPr>
              <w:rFonts w:asciiTheme="majorHAnsi" w:hAnsiTheme="majorHAnsi"/>
              <w:sz w:val="22"/>
              <w:szCs w:val="22"/>
            </w:rPr>
            <w:delText xml:space="preserve"> </w:delText>
          </w:r>
        </w:del>
        <w:del w:id="39" w:author="donna austin" w:date="2015-04-15T13:00:00Z">
          <w:r>
            <w:rPr>
              <w:rFonts w:asciiTheme="majorHAnsi" w:hAnsiTheme="majorHAnsi"/>
              <w:sz w:val="22"/>
              <w:szCs w:val="22"/>
            </w:rPr>
            <w:delText>problem (</w:delText>
          </w:r>
          <w:commentRangeStart w:id="40"/>
          <w:r>
            <w:rPr>
              <w:rFonts w:asciiTheme="majorHAnsi" w:hAnsiTheme="majorHAnsi"/>
              <w:sz w:val="22"/>
              <w:szCs w:val="22"/>
            </w:rPr>
            <w:delText>critical, persistent or systematic failure</w:delText>
          </w:r>
        </w:del>
      </w:ins>
      <w:commentRangeEnd w:id="40"/>
      <w:r>
        <w:rPr>
          <w:rStyle w:val="CommentReference"/>
        </w:rPr>
        <w:commentReference w:id="40"/>
      </w:r>
      <w:ins w:id="41" w:author="Marika Konings" w:date="2015-04-15T19:07:00Z">
        <w:del w:id="42" w:author="donna austin" w:date="2015-04-15T13:00:00Z">
          <w:r>
            <w:rPr>
              <w:rFonts w:asciiTheme="majorHAnsi" w:hAnsiTheme="majorHAnsi"/>
              <w:sz w:val="22"/>
              <w:szCs w:val="22"/>
            </w:rPr>
            <w:delText xml:space="preserve">) and/or </w:delText>
          </w:r>
        </w:del>
        <w:r>
          <w:rPr>
            <w:rFonts w:asciiTheme="majorHAnsi" w:hAnsiTheme="majorHAnsi"/>
            <w:sz w:val="22"/>
            <w:szCs w:val="22"/>
          </w:rPr>
          <w:t>escalates to problem</w:t>
        </w:r>
        <w:r>
          <w:rPr>
            <w:rFonts w:asciiTheme="majorHAnsi" w:hAnsiTheme="majorHAnsi"/>
            <w:sz w:val="22"/>
            <w:szCs w:val="22"/>
          </w:rPr>
          <w:t xml:space="preserve"> management procedure.</w:t>
        </w:r>
      </w:ins>
    </w:p>
    <w:p w:rsidR="004640B5" w:rsidRDefault="00215766">
      <w:pPr>
        <w:pStyle w:val="ListParagraph"/>
        <w:numPr>
          <w:ilvl w:val="0"/>
          <w:numId w:val="9"/>
        </w:numPr>
        <w:spacing w:line="360" w:lineRule="auto"/>
        <w:rPr>
          <w:rFonts w:asciiTheme="majorHAnsi" w:hAnsiTheme="majorHAnsi"/>
          <w:sz w:val="22"/>
          <w:szCs w:val="22"/>
        </w:rPr>
      </w:pPr>
      <w:ins w:id="43" w:author="Marika Konings" w:date="2015-04-15T19:08:00Z">
        <w:r>
          <w:rPr>
            <w:rFonts w:asciiTheme="majorHAnsi" w:hAnsiTheme="majorHAnsi"/>
            <w:sz w:val="22"/>
            <w:szCs w:val="22"/>
          </w:rPr>
          <w:t xml:space="preserve">The complainant (direct customer) </w:t>
        </w:r>
      </w:ins>
      <w:ins w:id="44" w:author="Marika Konings" w:date="2015-04-15T19:07:00Z">
        <w:r>
          <w:rPr>
            <w:rFonts w:asciiTheme="majorHAnsi" w:hAnsiTheme="majorHAnsi"/>
            <w:sz w:val="22"/>
            <w:szCs w:val="22"/>
          </w:rPr>
          <w:t xml:space="preserve">could decide to initiate an Independent Review Process, if the issue is not addressed. </w:t>
        </w:r>
      </w:ins>
      <w:del w:id="45" w:author="Marika Konings" w:date="2015-04-15T17:07:00Z">
        <w:r>
          <w:rPr>
            <w:rFonts w:asciiTheme="majorHAnsi" w:hAnsiTheme="majorHAnsi"/>
            <w:sz w:val="22"/>
            <w:szCs w:val="22"/>
          </w:rPr>
          <w:delText>assigns a mediator</w:delText>
        </w:r>
        <w:commentRangeStart w:id="46"/>
        <w:r>
          <w:rPr>
            <w:rStyle w:val="FootnoteReference"/>
            <w:rFonts w:asciiTheme="majorHAnsi" w:hAnsiTheme="majorHAnsi"/>
            <w:sz w:val="22"/>
            <w:szCs w:val="22"/>
          </w:rPr>
          <w:footnoteReference w:id="7"/>
        </w:r>
      </w:del>
      <w:commentRangeEnd w:id="46"/>
      <w:r>
        <w:rPr>
          <w:rStyle w:val="CommentReference"/>
        </w:rPr>
        <w:commentReference w:id="46"/>
      </w:r>
    </w:p>
    <w:p w:rsidR="004640B5" w:rsidRDefault="00215766">
      <w:pPr>
        <w:pStyle w:val="ListParagraph"/>
        <w:numPr>
          <w:ilvl w:val="0"/>
          <w:numId w:val="9"/>
        </w:numPr>
        <w:spacing w:line="360" w:lineRule="auto"/>
        <w:rPr>
          <w:del w:id="49" w:author="Marika Konings" w:date="2015-04-15T19:08:00Z"/>
          <w:rFonts w:asciiTheme="majorHAnsi" w:hAnsiTheme="majorHAnsi"/>
          <w:sz w:val="22"/>
          <w:szCs w:val="22"/>
        </w:rPr>
      </w:pPr>
      <w:del w:id="50" w:author="Marika Konings" w:date="2015-04-15T19:08:00Z">
        <w:r>
          <w:rPr>
            <w:rFonts w:asciiTheme="majorHAnsi" w:hAnsiTheme="majorHAnsi"/>
            <w:sz w:val="22"/>
            <w:szCs w:val="22"/>
          </w:rPr>
          <w:delText xml:space="preserve">If issue is not addressed, CSC to decide whether issue is problem (critical, persistent </w:delText>
        </w:r>
        <w:r>
          <w:rPr>
            <w:rFonts w:asciiTheme="majorHAnsi" w:hAnsiTheme="majorHAnsi"/>
            <w:sz w:val="22"/>
            <w:szCs w:val="22"/>
          </w:rPr>
          <w:delText>or systematic failure) and escalates to problem management procedure</w:delText>
        </w:r>
      </w:del>
    </w:p>
    <w:p w:rsidR="004640B5" w:rsidRDefault="00215766">
      <w:pPr>
        <w:pStyle w:val="ListParagraph"/>
        <w:numPr>
          <w:ilvl w:val="0"/>
          <w:numId w:val="9"/>
        </w:numPr>
        <w:spacing w:line="360" w:lineRule="auto"/>
        <w:rPr>
          <w:del w:id="51" w:author="Marika Konings" w:date="2015-04-15T19:08:00Z"/>
          <w:rFonts w:asciiTheme="majorHAnsi" w:hAnsiTheme="majorHAnsi"/>
          <w:sz w:val="22"/>
          <w:szCs w:val="22"/>
        </w:rPr>
      </w:pPr>
      <w:del w:id="52" w:author="Marika Konings" w:date="2015-04-15T19:08:00Z">
        <w:r>
          <w:rPr>
            <w:rFonts w:asciiTheme="majorHAnsi" w:hAnsiTheme="majorHAnsi"/>
            <w:sz w:val="22"/>
            <w:szCs w:val="22"/>
          </w:rPr>
          <w:delText>If issue is not addressed and not considered to be a problem (critical, persistent or systematic failure), registry operator could decide to initiate an Independent Review Process</w:delText>
        </w:r>
      </w:del>
    </w:p>
    <w:p w:rsidR="004640B5" w:rsidRDefault="004640B5">
      <w:pPr>
        <w:spacing w:line="360" w:lineRule="auto"/>
        <w:rPr>
          <w:rFonts w:asciiTheme="majorHAnsi" w:hAnsiTheme="majorHAnsi"/>
          <w:b/>
        </w:rPr>
      </w:pPr>
    </w:p>
    <w:p w:rsidR="004640B5" w:rsidRDefault="004640B5">
      <w:pPr>
        <w:spacing w:line="360" w:lineRule="auto"/>
        <w:rPr>
          <w:rFonts w:asciiTheme="majorHAnsi" w:hAnsiTheme="majorHAnsi"/>
          <w:b/>
        </w:rPr>
        <w:sectPr w:rsidR="004640B5">
          <w:pgSz w:w="12240" w:h="15840"/>
          <w:pgMar w:top="1440" w:right="1800" w:bottom="1530" w:left="1800" w:header="720" w:footer="720" w:gutter="0"/>
          <w:cols w:space="720"/>
          <w:docGrid w:linePitch="360"/>
        </w:sectPr>
      </w:pPr>
    </w:p>
    <w:p w:rsidR="004640B5" w:rsidRDefault="00215766">
      <w:pPr>
        <w:spacing w:line="360" w:lineRule="auto"/>
        <w:rPr>
          <w:rFonts w:asciiTheme="majorHAnsi" w:hAnsiTheme="majorHAnsi"/>
          <w:b/>
        </w:rPr>
      </w:pPr>
      <w:r>
        <w:rPr>
          <w:rFonts w:asciiTheme="majorHAnsi" w:hAnsiTheme="majorHAnsi"/>
          <w:b/>
        </w:rPr>
        <w:t>Annex Z – IANA Problem Management Escalation Process</w:t>
      </w:r>
    </w:p>
    <w:p w:rsidR="004640B5" w:rsidRDefault="004640B5">
      <w:pPr>
        <w:spacing w:line="360" w:lineRule="auto"/>
        <w:rPr>
          <w:rFonts w:asciiTheme="majorHAnsi" w:hAnsiTheme="majorHAnsi"/>
          <w:b/>
        </w:rPr>
      </w:pPr>
    </w:p>
    <w:p w:rsidR="004640B5" w:rsidRDefault="00215766">
      <w:pPr>
        <w:spacing w:line="360" w:lineRule="auto"/>
        <w:rPr>
          <w:rFonts w:asciiTheme="majorHAnsi" w:hAnsiTheme="majorHAnsi"/>
          <w:sz w:val="22"/>
          <w:szCs w:val="22"/>
        </w:rPr>
      </w:pPr>
      <w:r>
        <w:rPr>
          <w:rFonts w:asciiTheme="majorHAnsi" w:hAnsiTheme="majorHAnsi"/>
          <w:sz w:val="22"/>
          <w:szCs w:val="22"/>
        </w:rPr>
        <w:t>(New procedure)</w:t>
      </w:r>
    </w:p>
    <w:p w:rsidR="004640B5" w:rsidRDefault="004640B5">
      <w:pPr>
        <w:spacing w:line="360" w:lineRule="auto"/>
        <w:rPr>
          <w:rFonts w:asciiTheme="majorHAnsi" w:hAnsiTheme="majorHAnsi"/>
        </w:rPr>
      </w:pPr>
    </w:p>
    <w:p w:rsidR="004640B5" w:rsidRDefault="00215766">
      <w:pPr>
        <w:spacing w:line="360" w:lineRule="auto"/>
        <w:rPr>
          <w:rFonts w:asciiTheme="majorHAnsi" w:hAnsiTheme="majorHAnsi"/>
          <w:sz w:val="22"/>
          <w:szCs w:val="22"/>
        </w:rPr>
      </w:pPr>
      <w:r>
        <w:rPr>
          <w:rFonts w:asciiTheme="majorHAnsi" w:hAnsiTheme="majorHAnsi"/>
          <w:b/>
          <w:sz w:val="22"/>
          <w:szCs w:val="22"/>
        </w:rPr>
        <w:t>Problem Management</w:t>
      </w:r>
      <w:r>
        <w:rPr>
          <w:rFonts w:asciiTheme="majorHAnsi" w:hAnsiTheme="majorHAnsi"/>
          <w:sz w:val="22"/>
          <w:szCs w:val="22"/>
        </w:rPr>
        <w:t xml:space="preserve"> (</w:t>
      </w:r>
      <w:commentRangeStart w:id="53"/>
      <w:r>
        <w:rPr>
          <w:rFonts w:asciiTheme="majorHAnsi" w:hAnsiTheme="majorHAnsi"/>
          <w:sz w:val="22"/>
          <w:szCs w:val="22"/>
        </w:rPr>
        <w:t>Critical, Persistent or Systemic Failures</w:t>
      </w:r>
      <w:commentRangeEnd w:id="53"/>
      <w:r>
        <w:rPr>
          <w:rStyle w:val="CommentReference"/>
        </w:rPr>
        <w:commentReference w:id="53"/>
      </w:r>
      <w:r>
        <w:rPr>
          <w:rFonts w:asciiTheme="majorHAnsi" w:hAnsiTheme="majorHAnsi"/>
          <w:sz w:val="22"/>
          <w:szCs w:val="22"/>
        </w:rPr>
        <w:t>)</w:t>
      </w:r>
    </w:p>
    <w:p w:rsidR="004640B5" w:rsidRDefault="004640B5">
      <w:pPr>
        <w:spacing w:line="360" w:lineRule="auto"/>
        <w:rPr>
          <w:rFonts w:asciiTheme="majorHAnsi" w:hAnsiTheme="majorHAnsi"/>
          <w:sz w:val="22"/>
          <w:szCs w:val="22"/>
        </w:rPr>
      </w:pPr>
    </w:p>
    <w:p w:rsidR="004640B5" w:rsidRDefault="00215766">
      <w:pPr>
        <w:spacing w:line="360" w:lineRule="auto"/>
        <w:rPr>
          <w:rFonts w:asciiTheme="majorHAnsi" w:hAnsiTheme="majorHAnsi"/>
          <w:sz w:val="22"/>
          <w:szCs w:val="22"/>
        </w:rPr>
      </w:pPr>
      <w:r>
        <w:rPr>
          <w:rFonts w:asciiTheme="majorHAnsi" w:hAnsiTheme="majorHAnsi"/>
          <w:sz w:val="22"/>
          <w:szCs w:val="22"/>
        </w:rPr>
        <w:t xml:space="preserve">The Customer Standing Committee is </w:t>
      </w:r>
      <w:ins w:id="54" w:author="donna austin" w:date="2015-04-15T12:42:00Z">
        <w:r>
          <w:rPr>
            <w:rFonts w:asciiTheme="majorHAnsi" w:hAnsiTheme="majorHAnsi"/>
            <w:sz w:val="22"/>
            <w:szCs w:val="22"/>
          </w:rPr>
          <w:t>authorized to monitor the performance of the IANA function against agreed service l</w:t>
        </w:r>
        <w:r>
          <w:rPr>
            <w:rFonts w:asciiTheme="majorHAnsi" w:hAnsiTheme="majorHAnsi"/>
            <w:sz w:val="22"/>
            <w:szCs w:val="22"/>
          </w:rPr>
          <w:t>evel targets on a regular basis. In the event that the performance of the IANA function is determined unsatisfactory by the CSC, the CSC will seek resolution in accordance with a Remedial Action Plan which includes:</w:t>
        </w:r>
      </w:ins>
      <w:ins w:id="55" w:author="donna austin" w:date="2015-04-15T12:43:00Z">
        <w:r>
          <w:rPr>
            <w:rFonts w:asciiTheme="majorHAnsi" w:hAnsiTheme="majorHAnsi"/>
            <w:sz w:val="22"/>
            <w:szCs w:val="22"/>
          </w:rPr>
          <w:t xml:space="preserve"> </w:t>
        </w:r>
      </w:ins>
      <w:del w:id="56" w:author="donna austin" w:date="2015-04-15T12:40:00Z">
        <w:r>
          <w:rPr>
            <w:rFonts w:asciiTheme="majorHAnsi" w:hAnsiTheme="majorHAnsi"/>
            <w:sz w:val="22"/>
            <w:szCs w:val="22"/>
          </w:rPr>
          <w:delText>empowered to determine a significant fai</w:delText>
        </w:r>
        <w:r>
          <w:rPr>
            <w:rFonts w:asciiTheme="majorHAnsi" w:hAnsiTheme="majorHAnsi"/>
            <w:sz w:val="22"/>
            <w:szCs w:val="22"/>
          </w:rPr>
          <w:delText>lure of</w:delText>
        </w:r>
      </w:del>
      <w:del w:id="57" w:author="donna austin" w:date="2015-04-15T12:45:00Z">
        <w:r>
          <w:rPr>
            <w:rFonts w:asciiTheme="majorHAnsi" w:hAnsiTheme="majorHAnsi"/>
            <w:sz w:val="22"/>
            <w:szCs w:val="22"/>
          </w:rPr>
          <w:delText xml:space="preserve"> the IANA Functions Operator either due to the outcome of periodic audits or the CSC’s evaluation of a rising number of TLD registry operator complaints.</w:delText>
        </w:r>
      </w:del>
    </w:p>
    <w:p w:rsidR="004640B5" w:rsidRDefault="004640B5">
      <w:pPr>
        <w:spacing w:line="360" w:lineRule="auto"/>
        <w:rPr>
          <w:rFonts w:asciiTheme="majorHAnsi" w:hAnsiTheme="majorHAnsi"/>
          <w:sz w:val="22"/>
          <w:szCs w:val="22"/>
        </w:rPr>
      </w:pPr>
    </w:p>
    <w:p w:rsidR="004640B5" w:rsidRDefault="00215766">
      <w:pPr>
        <w:pStyle w:val="ListParagraph"/>
        <w:numPr>
          <w:ilvl w:val="0"/>
          <w:numId w:val="3"/>
        </w:numPr>
        <w:spacing w:line="360" w:lineRule="auto"/>
        <w:rPr>
          <w:ins w:id="58" w:author="Marika Konings" w:date="2015-04-15T17:13:00Z"/>
          <w:rFonts w:asciiTheme="majorHAnsi" w:hAnsiTheme="majorHAnsi"/>
          <w:sz w:val="22"/>
          <w:szCs w:val="22"/>
        </w:rPr>
      </w:pPr>
      <w:r>
        <w:rPr>
          <w:rFonts w:asciiTheme="majorHAnsi" w:hAnsiTheme="majorHAnsi"/>
          <w:sz w:val="22"/>
          <w:szCs w:val="22"/>
        </w:rPr>
        <w:t xml:space="preserve">CSC reports </w:t>
      </w:r>
      <w:del w:id="59" w:author="donna austin" w:date="2015-04-15T12:46:00Z">
        <w:r>
          <w:rPr>
            <w:rFonts w:asciiTheme="majorHAnsi" w:hAnsiTheme="majorHAnsi"/>
            <w:sz w:val="22"/>
            <w:szCs w:val="22"/>
          </w:rPr>
          <w:delText>significant failure</w:delText>
        </w:r>
      </w:del>
      <w:ins w:id="60" w:author="donna austin" w:date="2015-04-15T12:46:00Z">
        <w:r>
          <w:rPr>
            <w:rFonts w:asciiTheme="majorHAnsi" w:hAnsiTheme="majorHAnsi"/>
            <w:sz w:val="22"/>
            <w:szCs w:val="22"/>
          </w:rPr>
          <w:t>unsatisfactory performance</w:t>
        </w:r>
      </w:ins>
      <w:r>
        <w:rPr>
          <w:rFonts w:asciiTheme="majorHAnsi" w:hAnsiTheme="majorHAnsi"/>
          <w:sz w:val="22"/>
          <w:szCs w:val="22"/>
        </w:rPr>
        <w:t xml:space="preserve"> to the IANA Functions Operator and requests </w:t>
      </w:r>
      <w:del w:id="61" w:author="Marika Konings" w:date="2015-04-15T17:12:00Z">
        <w:r>
          <w:rPr>
            <w:rFonts w:asciiTheme="majorHAnsi" w:hAnsiTheme="majorHAnsi"/>
            <w:sz w:val="22"/>
            <w:szCs w:val="22"/>
          </w:rPr>
          <w:delText xml:space="preserve">response </w:delText>
        </w:r>
      </w:del>
      <w:ins w:id="62" w:author="Marika Konings" w:date="2015-04-15T17:12:00Z">
        <w:r>
          <w:rPr>
            <w:rFonts w:asciiTheme="majorHAnsi" w:hAnsiTheme="majorHAnsi"/>
            <w:sz w:val="22"/>
            <w:szCs w:val="22"/>
          </w:rPr>
          <w:t xml:space="preserve">remedial action </w:t>
        </w:r>
      </w:ins>
      <w:r>
        <w:rPr>
          <w:rFonts w:asciiTheme="majorHAnsi" w:hAnsiTheme="majorHAnsi"/>
          <w:sz w:val="22"/>
          <w:szCs w:val="22"/>
        </w:rPr>
        <w:t>in a predetermined number of days.</w:t>
      </w:r>
    </w:p>
    <w:p w:rsidR="004640B5" w:rsidRDefault="00215766">
      <w:pPr>
        <w:pStyle w:val="ListParagraph"/>
        <w:numPr>
          <w:ilvl w:val="0"/>
          <w:numId w:val="3"/>
        </w:numPr>
        <w:spacing w:line="360" w:lineRule="auto"/>
        <w:rPr>
          <w:rFonts w:asciiTheme="majorHAnsi" w:hAnsiTheme="majorHAnsi"/>
          <w:sz w:val="22"/>
          <w:szCs w:val="22"/>
        </w:rPr>
      </w:pPr>
      <w:moveToRangeStart w:id="63" w:author="Marika Konings" w:date="2015-04-15T17:13:00Z" w:name="move290737355"/>
      <w:moveTo w:id="64" w:author="Marika Konings" w:date="2015-04-15T17:13:00Z">
        <w:r>
          <w:rPr>
            <w:rFonts w:asciiTheme="majorHAnsi" w:hAnsiTheme="majorHAnsi"/>
            <w:sz w:val="22"/>
            <w:szCs w:val="22"/>
          </w:rPr>
          <w:t>CSC confirms completion of remedial action.</w:t>
        </w:r>
      </w:moveTo>
      <w:moveToRangeEnd w:id="63"/>
    </w:p>
    <w:p w:rsidR="004640B5" w:rsidRDefault="00215766">
      <w:pPr>
        <w:pStyle w:val="ListParagraph"/>
        <w:numPr>
          <w:ilvl w:val="0"/>
          <w:numId w:val="3"/>
        </w:numPr>
        <w:spacing w:line="360" w:lineRule="auto"/>
        <w:rPr>
          <w:rFonts w:asciiTheme="majorHAnsi" w:hAnsiTheme="majorHAnsi"/>
          <w:sz w:val="22"/>
          <w:szCs w:val="22"/>
        </w:rPr>
      </w:pPr>
      <w:r>
        <w:rPr>
          <w:rFonts w:asciiTheme="majorHAnsi" w:hAnsiTheme="majorHAnsi"/>
          <w:sz w:val="22"/>
          <w:szCs w:val="22"/>
        </w:rPr>
        <w:t xml:space="preserve">If CSC determines </w:t>
      </w:r>
      <w:del w:id="65" w:author="Marika Konings" w:date="2015-04-15T17:13:00Z">
        <w:r>
          <w:rPr>
            <w:rFonts w:asciiTheme="majorHAnsi" w:hAnsiTheme="majorHAnsi"/>
            <w:sz w:val="22"/>
            <w:szCs w:val="22"/>
          </w:rPr>
          <w:delText xml:space="preserve">the </w:delText>
        </w:r>
      </w:del>
      <w:ins w:id="66" w:author="Marika Konings" w:date="2015-04-15T17:13:00Z">
        <w:r>
          <w:rPr>
            <w:rFonts w:asciiTheme="majorHAnsi" w:hAnsiTheme="majorHAnsi"/>
            <w:sz w:val="22"/>
            <w:szCs w:val="22"/>
          </w:rPr>
          <w:t xml:space="preserve">that the remedial action has not been </w:t>
        </w:r>
        <w:commentRangeStart w:id="67"/>
        <w:r>
          <w:rPr>
            <w:rFonts w:asciiTheme="majorHAnsi" w:hAnsiTheme="majorHAnsi"/>
            <w:sz w:val="22"/>
            <w:szCs w:val="22"/>
          </w:rPr>
          <w:t>completed</w:t>
        </w:r>
      </w:ins>
      <w:commentRangeEnd w:id="67"/>
      <w:r>
        <w:rPr>
          <w:rStyle w:val="CommentReference"/>
        </w:rPr>
        <w:commentReference w:id="67"/>
      </w:r>
      <w:ins w:id="68" w:author="Marika Konings" w:date="2015-04-15T17:13:00Z">
        <w:r>
          <w:rPr>
            <w:rFonts w:asciiTheme="majorHAnsi" w:hAnsiTheme="majorHAnsi"/>
            <w:sz w:val="22"/>
            <w:szCs w:val="22"/>
          </w:rPr>
          <w:t xml:space="preserve">, </w:t>
        </w:r>
      </w:ins>
      <w:del w:id="69" w:author="Marika Konings" w:date="2015-04-15T17:14:00Z">
        <w:r>
          <w:rPr>
            <w:rFonts w:asciiTheme="majorHAnsi" w:hAnsiTheme="majorHAnsi"/>
            <w:sz w:val="22"/>
            <w:szCs w:val="22"/>
          </w:rPr>
          <w:delText xml:space="preserve">IANA Functions Operator response </w:delText>
        </w:r>
        <w:r>
          <w:rPr>
            <w:rFonts w:asciiTheme="majorHAnsi" w:hAnsiTheme="majorHAnsi"/>
            <w:sz w:val="22"/>
            <w:szCs w:val="22"/>
          </w:rPr>
          <w:delText xml:space="preserve">to be inadequate, </w:delText>
        </w:r>
      </w:del>
      <w:r>
        <w:rPr>
          <w:rFonts w:asciiTheme="majorHAnsi" w:hAnsiTheme="majorHAnsi"/>
          <w:sz w:val="22"/>
          <w:szCs w:val="22"/>
        </w:rPr>
        <w:t xml:space="preserve">the CSC </w:t>
      </w:r>
      <w:ins w:id="70" w:author="Marika Konings" w:date="2015-04-15T17:14:00Z">
        <w:r>
          <w:rPr>
            <w:rFonts w:asciiTheme="majorHAnsi" w:hAnsiTheme="majorHAnsi"/>
            <w:sz w:val="22"/>
            <w:szCs w:val="22"/>
          </w:rPr>
          <w:t xml:space="preserve">is </w:t>
        </w:r>
        <w:del w:id="71" w:author="Grace Abuhamad" w:date="2015-04-15T17:30:00Z">
          <w:r>
            <w:rPr>
              <w:rFonts w:asciiTheme="majorHAnsi" w:hAnsiTheme="majorHAnsi"/>
              <w:sz w:val="22"/>
              <w:szCs w:val="22"/>
            </w:rPr>
            <w:delText>authorised</w:delText>
          </w:r>
        </w:del>
      </w:ins>
      <w:ins w:id="72" w:author="Grace Abuhamad" w:date="2015-04-15T17:30:00Z">
        <w:r>
          <w:rPr>
            <w:rFonts w:asciiTheme="majorHAnsi" w:hAnsiTheme="majorHAnsi"/>
            <w:sz w:val="22"/>
            <w:szCs w:val="22"/>
          </w:rPr>
          <w:t>authorized</w:t>
        </w:r>
      </w:ins>
      <w:ins w:id="73" w:author="Marika Konings" w:date="2015-04-15T17:14:00Z">
        <w:r>
          <w:rPr>
            <w:rFonts w:asciiTheme="majorHAnsi" w:hAnsiTheme="majorHAnsi"/>
            <w:sz w:val="22"/>
            <w:szCs w:val="22"/>
          </w:rPr>
          <w:t xml:space="preserve"> to escalate through the ccNSO and GNSO using agreed </w:t>
        </w:r>
        <w:commentRangeStart w:id="74"/>
        <w:r>
          <w:rPr>
            <w:rFonts w:asciiTheme="majorHAnsi" w:hAnsiTheme="majorHAnsi"/>
            <w:sz w:val="22"/>
            <w:szCs w:val="22"/>
          </w:rPr>
          <w:t xml:space="preserve">consultation and escalation </w:t>
        </w:r>
        <w:commentRangeStart w:id="75"/>
        <w:r>
          <w:rPr>
            <w:rFonts w:asciiTheme="majorHAnsi" w:hAnsiTheme="majorHAnsi"/>
            <w:sz w:val="22"/>
            <w:szCs w:val="22"/>
          </w:rPr>
          <w:t>processes</w:t>
        </w:r>
      </w:ins>
      <w:commentRangeEnd w:id="75"/>
      <w:commentRangeEnd w:id="74"/>
      <w:r>
        <w:rPr>
          <w:rStyle w:val="CommentReference"/>
        </w:rPr>
        <w:commentReference w:id="75"/>
      </w:r>
      <w:ins w:id="76" w:author="Marika Konings" w:date="2015-04-15T17:16:00Z">
        <w:r>
          <w:rPr>
            <w:rStyle w:val="CommentReference"/>
          </w:rPr>
          <w:commentReference w:id="74"/>
        </w:r>
      </w:ins>
      <w:ins w:id="77" w:author="Marika Konings" w:date="2015-04-15T17:19:00Z">
        <w:r>
          <w:rPr>
            <w:rStyle w:val="FootnoteReference"/>
            <w:rFonts w:asciiTheme="majorHAnsi" w:hAnsiTheme="majorHAnsi"/>
            <w:sz w:val="22"/>
            <w:szCs w:val="22"/>
          </w:rPr>
          <w:footnoteReference w:id="8"/>
        </w:r>
      </w:ins>
      <w:ins w:id="79" w:author="Marika Konings" w:date="2015-04-15T17:16:00Z">
        <w:r>
          <w:rPr>
            <w:rFonts w:asciiTheme="majorHAnsi" w:hAnsiTheme="majorHAnsi"/>
            <w:sz w:val="22"/>
            <w:szCs w:val="22"/>
          </w:rPr>
          <w:t>.</w:t>
        </w:r>
      </w:ins>
      <w:del w:id="80" w:author="Marika Konings" w:date="2015-04-15T17:14:00Z">
        <w:r>
          <w:rPr>
            <w:rFonts w:asciiTheme="majorHAnsi" w:hAnsiTheme="majorHAnsi"/>
            <w:sz w:val="22"/>
            <w:szCs w:val="22"/>
          </w:rPr>
          <w:delText>directs remedial action in a specified period of time.</w:delText>
        </w:r>
      </w:del>
      <w:r>
        <w:rPr>
          <w:rStyle w:val="CommentReference"/>
        </w:rPr>
        <w:commentReference w:id="81"/>
      </w:r>
    </w:p>
    <w:p w:rsidR="004640B5" w:rsidRDefault="00215766">
      <w:pPr>
        <w:pStyle w:val="ListParagraph"/>
        <w:numPr>
          <w:ilvl w:val="0"/>
          <w:numId w:val="3"/>
        </w:numPr>
        <w:spacing w:line="360" w:lineRule="auto"/>
        <w:rPr>
          <w:del w:id="82" w:author="Marika Konings" w:date="2015-04-15T17:18:00Z"/>
          <w:rFonts w:asciiTheme="majorHAnsi" w:hAnsiTheme="majorHAnsi"/>
          <w:sz w:val="22"/>
          <w:szCs w:val="22"/>
        </w:rPr>
      </w:pPr>
      <w:moveFromRangeStart w:id="83" w:author="Marika Konings" w:date="2015-04-15T17:13:00Z" w:name="move290737355"/>
      <w:moveFrom w:id="84" w:author="Marika Konings" w:date="2015-04-15T17:13:00Z">
        <w:r>
          <w:rPr>
            <w:rFonts w:asciiTheme="majorHAnsi" w:hAnsiTheme="majorHAnsi"/>
            <w:sz w:val="22"/>
            <w:szCs w:val="22"/>
          </w:rPr>
          <w:t>CSC confirms completion of remedial action.</w:t>
        </w:r>
      </w:moveFrom>
    </w:p>
    <w:moveFromRangeEnd w:id="83"/>
    <w:p w:rsidR="004640B5" w:rsidRDefault="00215766" w:rsidP="004640B5">
      <w:pPr>
        <w:spacing w:line="360" w:lineRule="auto"/>
        <w:rPr>
          <w:del w:id="85" w:author="Marika Konings" w:date="2015-04-15T17:18:00Z"/>
          <w:rFonts w:asciiTheme="majorHAnsi" w:hAnsiTheme="majorHAnsi"/>
          <w:sz w:val="22"/>
          <w:szCs w:val="22"/>
        </w:rPr>
        <w:pPrChange w:id="86" w:author="Marika Konings" w:date="2015-04-15T17:18:00Z">
          <w:pPr>
            <w:pStyle w:val="ListParagraph"/>
            <w:numPr>
              <w:numId w:val="3"/>
            </w:numPr>
            <w:spacing w:line="360" w:lineRule="auto"/>
            <w:ind w:hanging="360"/>
          </w:pPr>
        </w:pPrChange>
      </w:pPr>
      <w:del w:id="87" w:author="Marika Konings" w:date="2015-04-15T17:18:00Z">
        <w:r>
          <w:rPr>
            <w:rFonts w:asciiTheme="majorHAnsi" w:hAnsiTheme="majorHAnsi"/>
            <w:sz w:val="22"/>
            <w:szCs w:val="22"/>
          </w:rPr>
          <w:delText xml:space="preserve">If </w:delText>
        </w:r>
        <w:r>
          <w:rPr>
            <w:rFonts w:asciiTheme="majorHAnsi" w:hAnsiTheme="majorHAnsi"/>
            <w:sz w:val="22"/>
            <w:szCs w:val="22"/>
          </w:rPr>
          <w:delText>remediation is unsatisfactory, CSC involves a mediator.</w:delText>
        </w:r>
      </w:del>
    </w:p>
    <w:p w:rsidR="004640B5" w:rsidRDefault="00215766">
      <w:pPr>
        <w:rPr>
          <w:del w:id="88" w:author="Marika Konings" w:date="2015-04-15T17:18:00Z"/>
        </w:rPr>
      </w:pPr>
      <w:del w:id="89" w:author="Marika Konings" w:date="2015-04-15T17:18:00Z">
        <w:r>
          <w:delText>If mediation fails, a binding Independent Appeals Panel is initiated.</w:delText>
        </w:r>
      </w:del>
    </w:p>
    <w:p w:rsidR="004640B5" w:rsidRDefault="00215766">
      <w:del w:id="90" w:author="Marika Konings" w:date="2015-04-15T17:18:00Z">
        <w:r>
          <w:delText>[After CCWG work stream 1 accountability mechanisms are approved, the applicable steps for the IANA processes should be added to t</w:delText>
        </w:r>
        <w:r>
          <w:delText>his process]</w:delText>
        </w:r>
      </w:del>
    </w:p>
    <w:p w:rsidR="004640B5" w:rsidRDefault="004640B5">
      <w:pPr>
        <w:spacing w:line="360" w:lineRule="auto"/>
        <w:rPr>
          <w:rFonts w:asciiTheme="majorHAnsi" w:hAnsiTheme="majorHAnsi"/>
          <w:sz w:val="22"/>
          <w:szCs w:val="22"/>
        </w:rPr>
      </w:pPr>
    </w:p>
    <w:sectPr w:rsidR="004640B5">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7" w:author="Flanagan, Sharon" w:date="2015-04-15T16:28:00Z" w:initials="SF">
    <w:p w:rsidR="004640B5" w:rsidRDefault="00215766">
      <w:pPr>
        <w:pStyle w:val="CommentText"/>
      </w:pPr>
      <w:r>
        <w:rPr>
          <w:rStyle w:val="CommentReference"/>
        </w:rPr>
        <w:annotationRef/>
      </w:r>
      <w:r>
        <w:t>Is customer requesting this from CSC (meaning CSC can reject) or is it requesting directly with IANA?</w:t>
      </w:r>
    </w:p>
  </w:comment>
  <w:comment w:id="40" w:author="donna austin" w:date="2015-04-15T13:01:00Z" w:initials="da">
    <w:p w:rsidR="004640B5" w:rsidRDefault="00215766">
      <w:pPr>
        <w:pStyle w:val="CommentText"/>
      </w:pPr>
      <w:r>
        <w:rPr>
          <w:rStyle w:val="CommentReference"/>
        </w:rPr>
        <w:annotationRef/>
      </w:r>
      <w:r>
        <w:rPr>
          <w:noProof/>
        </w:rPr>
        <w:t>The CSC tried to stay away from using descriptive terms such as these. While I appreciate why they are being used, the base line for the C</w:t>
      </w:r>
      <w:r>
        <w:rPr>
          <w:noProof/>
        </w:rPr>
        <w:t>SC is that the IANA performance is satisfactory. I would prefer that we remain consistent on this.</w:t>
      </w:r>
    </w:p>
    <w:p w:rsidR="004640B5" w:rsidRDefault="004640B5">
      <w:pPr>
        <w:pStyle w:val="CommentText"/>
      </w:pPr>
    </w:p>
  </w:comment>
  <w:comment w:id="46" w:author="Flanagan, Sharon" w:date="2015-04-15T16:33:00Z" w:initials="SF">
    <w:p w:rsidR="004640B5" w:rsidRDefault="00215766">
      <w:pPr>
        <w:pStyle w:val="CommentText"/>
      </w:pPr>
      <w:r>
        <w:rPr>
          <w:rStyle w:val="CommentReference"/>
        </w:rPr>
        <w:annotationRef/>
      </w:r>
      <w:r>
        <w:t>Will customer have to wait for (b) to proceed with (c) or can customer go to IRP instead?</w:t>
      </w:r>
    </w:p>
  </w:comment>
  <w:comment w:id="53" w:author="donna austin" w:date="2015-04-15T12:38:00Z" w:initials="da">
    <w:p w:rsidR="004640B5" w:rsidRDefault="00215766">
      <w:pPr>
        <w:pStyle w:val="CommentText"/>
      </w:pPr>
      <w:r>
        <w:rPr>
          <w:rStyle w:val="CommentReference"/>
        </w:rPr>
        <w:annotationRef/>
      </w:r>
      <w:r>
        <w:rPr>
          <w:noProof/>
        </w:rPr>
        <w:t xml:space="preserve">The CSC tried to stay away from using descriptive terms such as </w:t>
      </w:r>
      <w:r>
        <w:rPr>
          <w:noProof/>
        </w:rPr>
        <w:t>these. While I appreciate why they are being used, the base line for the CSC is that the IANA performance is satisfactory. I would prefer that we remain consistent on this.</w:t>
      </w:r>
    </w:p>
  </w:comment>
  <w:comment w:id="67" w:author="donna austin" w:date="2015-04-15T12:48:00Z" w:initials="da">
    <w:p w:rsidR="004640B5" w:rsidRDefault="00215766">
      <w:pPr>
        <w:pStyle w:val="CommentText"/>
      </w:pPr>
      <w:r>
        <w:rPr>
          <w:rStyle w:val="CommentReference"/>
        </w:rPr>
        <w:annotationRef/>
      </w:r>
      <w:r>
        <w:rPr>
          <w:noProof/>
        </w:rPr>
        <w:t xml:space="preserve">The CSC Remedial Action Plan contains a number of escalation steps before the CSC </w:t>
      </w:r>
      <w:r>
        <w:rPr>
          <w:noProof/>
        </w:rPr>
        <w:t xml:space="preserve">would consider bringing an issue to the attention of the ccNSO and GNSO. Those steps include: try to resolve the issue with the VP of IANA (currently Elise Gerich), if not resolved escalate to the President of the GDD (currently Akram Atallah) and if that </w:t>
      </w:r>
      <w:r>
        <w:rPr>
          <w:noProof/>
        </w:rPr>
        <w:t>doesn't work escalate to the CEO/Board level. If the issue is not resolved to the satisfaction of the CSC then they would be authorised to escalata through the ccNSO and GNSO and this could ultimately result in an ad hoc Periodic Review.</w:t>
      </w:r>
    </w:p>
  </w:comment>
  <w:comment w:id="75" w:author="donna austin" w:date="2015-04-15T12:35:00Z" w:initials="da">
    <w:p w:rsidR="004640B5" w:rsidRDefault="00215766">
      <w:pPr>
        <w:pStyle w:val="CommentText"/>
      </w:pPr>
      <w:r>
        <w:rPr>
          <w:rStyle w:val="CommentReference"/>
        </w:rPr>
        <w:annotationRef/>
      </w:r>
      <w:r>
        <w:rPr>
          <w:noProof/>
        </w:rPr>
        <w:t>Marika, in my min</w:t>
      </w:r>
      <w:r>
        <w:rPr>
          <w:noProof/>
        </w:rPr>
        <w:t>d there would be no circumstance where the CSC would start IRP proceedings.</w:t>
      </w:r>
    </w:p>
  </w:comment>
  <w:comment w:id="74" w:author="Marika Konings" w:date="2015-04-15T17:17:00Z" w:initials="MK">
    <w:p w:rsidR="004640B5" w:rsidRDefault="00215766">
      <w:pPr>
        <w:pStyle w:val="CommentText"/>
      </w:pPr>
      <w:r>
        <w:rPr>
          <w:rStyle w:val="CommentReference"/>
        </w:rPr>
        <w:annotationRef/>
      </w:r>
      <w:r>
        <w:t>This presumably already includes IRP and mediation so step 4 and 5 may not be needed</w:t>
      </w:r>
    </w:p>
  </w:comment>
  <w:comment w:id="81" w:author="Flanagan, Sharon" w:date="2015-04-15T16:35:00Z" w:initials="SF">
    <w:p w:rsidR="004640B5" w:rsidRDefault="00215766">
      <w:pPr>
        <w:pStyle w:val="CommentText"/>
      </w:pPr>
      <w:r>
        <w:rPr>
          <w:rStyle w:val="CommentReference"/>
        </w:rPr>
        <w:annotationRef/>
      </w:r>
      <w:r>
        <w:t xml:space="preserve">So does </w:t>
      </w:r>
      <w:proofErr w:type="spellStart"/>
      <w:r>
        <w:t>ccNSO</w:t>
      </w:r>
      <w:proofErr w:type="spellEnd"/>
      <w:r>
        <w:t xml:space="preserve"> and GNSO have the power to determine whether a special (off cycle) review by PR</w:t>
      </w:r>
      <w:r>
        <w:t>F is warranted?  It’s still not clear on who has power to trigger the special review.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EE203" w15:done="0"/>
  <w15:commentEx w15:paraId="670E1AAF" w15:done="0"/>
  <w15:commentEx w15:paraId="7D82BBE1" w15:done="0"/>
  <w15:commentEx w15:paraId="7FA59B75" w15:done="0"/>
  <w15:commentEx w15:paraId="266076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0B5" w:rsidRDefault="00215766">
      <w:r>
        <w:separator/>
      </w:r>
    </w:p>
  </w:endnote>
  <w:endnote w:type="continuationSeparator" w:id="0">
    <w:p w:rsidR="004640B5" w:rsidRDefault="00215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0B5" w:rsidRDefault="00215766">
      <w:r>
        <w:separator/>
      </w:r>
    </w:p>
  </w:footnote>
  <w:footnote w:type="continuationSeparator" w:id="0">
    <w:p w:rsidR="004640B5" w:rsidRDefault="00215766">
      <w:r>
        <w:continuationSeparator/>
      </w:r>
    </w:p>
  </w:footnote>
  <w:footnote w:id="1">
    <w:p w:rsidR="004640B5" w:rsidRDefault="00215766">
      <w:pPr>
        <w:pStyle w:val="FootnoteText"/>
        <w:rPr>
          <w:rFonts w:asciiTheme="majorHAnsi" w:hAnsiTheme="majorHAnsi"/>
          <w:sz w:val="18"/>
          <w:szCs w:val="18"/>
        </w:rPr>
      </w:pPr>
      <w:r>
        <w:rPr>
          <w:rStyle w:val="FootnoteReference"/>
          <w:rFonts w:asciiTheme="majorHAnsi" w:hAnsiTheme="majorHAnsi"/>
          <w:sz w:val="18"/>
          <w:szCs w:val="18"/>
        </w:rPr>
        <w:footnoteRef/>
      </w:r>
      <w:r>
        <w:rPr>
          <w:rFonts w:asciiTheme="majorHAnsi" w:hAnsiTheme="majorHAnsi"/>
          <w:sz w:val="18"/>
          <w:szCs w:val="18"/>
        </w:rPr>
        <w:t xml:space="preserve"> Note, nothing in these processes prevents a TLD </w:t>
      </w:r>
      <w:r>
        <w:rPr>
          <w:rFonts w:asciiTheme="majorHAnsi" w:hAnsiTheme="majorHAnsi" w:cs="Calibri"/>
          <w:sz w:val="18"/>
          <w:szCs w:val="18"/>
        </w:rPr>
        <w:t>an operator to pursue other applicable legal recourses that may be  available.</w:t>
      </w:r>
    </w:p>
  </w:footnote>
  <w:footnote w:id="2">
    <w:p w:rsidR="004640B5" w:rsidRDefault="00215766">
      <w:pPr>
        <w:pStyle w:val="FootnoteText"/>
        <w:rPr>
          <w:rFonts w:asciiTheme="majorHAnsi" w:hAnsiTheme="majorHAnsi"/>
          <w:sz w:val="18"/>
          <w:szCs w:val="18"/>
        </w:rPr>
      </w:pPr>
      <w:r>
        <w:rPr>
          <w:rStyle w:val="FootnoteReference"/>
          <w:rFonts w:asciiTheme="majorHAnsi" w:hAnsiTheme="majorHAnsi"/>
          <w:sz w:val="18"/>
          <w:szCs w:val="18"/>
        </w:rPr>
        <w:footnoteRef/>
      </w:r>
      <w:r>
        <w:rPr>
          <w:rFonts w:asciiTheme="majorHAnsi" w:hAnsiTheme="majorHAnsi"/>
          <w:sz w:val="18"/>
          <w:szCs w:val="18"/>
        </w:rPr>
        <w:t xml:space="preserve"> To avoid confusion this term could </w:t>
      </w:r>
      <w:r>
        <w:rPr>
          <w:rFonts w:asciiTheme="majorHAnsi" w:hAnsiTheme="majorHAnsi"/>
          <w:sz w:val="18"/>
          <w:szCs w:val="18"/>
        </w:rPr>
        <w:t>be changed to Root Zone Publisher (RZP)? To be decided by CWG.</w:t>
      </w:r>
    </w:p>
  </w:footnote>
  <w:footnote w:id="3">
    <w:p w:rsidR="004640B5" w:rsidRDefault="00215766">
      <w:pPr>
        <w:pStyle w:val="FootnoteText"/>
      </w:pPr>
      <w:r>
        <w:rPr>
          <w:rStyle w:val="FootnoteReference"/>
          <w:rFonts w:asciiTheme="majorHAnsi" w:hAnsiTheme="majorHAnsi"/>
          <w:sz w:val="18"/>
          <w:szCs w:val="18"/>
        </w:rPr>
        <w:footnoteRef/>
      </w:r>
      <w:r>
        <w:rPr>
          <w:rFonts w:asciiTheme="majorHAnsi" w:hAnsiTheme="majorHAnsi"/>
          <w:sz w:val="18"/>
          <w:szCs w:val="18"/>
        </w:rPr>
        <w:t xml:space="preserve"> Note, in this flow chart RZM refers to Root Zone Management</w:t>
      </w:r>
    </w:p>
  </w:footnote>
  <w:footnote w:id="4">
    <w:p w:rsidR="004640B5" w:rsidRDefault="00215766">
      <w:pPr>
        <w:pStyle w:val="FootnoteText"/>
        <w:rPr>
          <w:rFonts w:asciiTheme="majorHAnsi" w:hAnsiTheme="majorHAnsi"/>
          <w:sz w:val="18"/>
          <w:szCs w:val="18"/>
        </w:rPr>
      </w:pPr>
      <w:ins w:id="4" w:author="Marika Konings" w:date="2015-04-15T17:24:00Z">
        <w:r>
          <w:rPr>
            <w:rStyle w:val="FootnoteReference"/>
            <w:rFonts w:asciiTheme="majorHAnsi" w:hAnsiTheme="majorHAnsi"/>
            <w:sz w:val="18"/>
            <w:szCs w:val="18"/>
          </w:rPr>
          <w:footnoteRef/>
        </w:r>
        <w:r>
          <w:rPr>
            <w:rFonts w:asciiTheme="majorHAnsi" w:hAnsiTheme="majorHAnsi"/>
            <w:sz w:val="18"/>
            <w:szCs w:val="18"/>
          </w:rPr>
          <w:t xml:space="preserve"> Note, in phase 1 the main change was to take the ICANN CEO out of the escalation path, while phase 2 has been added as a new part</w:t>
        </w:r>
        <w:r>
          <w:rPr>
            <w:rFonts w:asciiTheme="majorHAnsi" w:hAnsiTheme="majorHAnsi"/>
            <w:sz w:val="18"/>
            <w:szCs w:val="18"/>
          </w:rPr>
          <w:t xml:space="preserve"> of the </w:t>
        </w:r>
      </w:ins>
      <w:ins w:id="5" w:author="Marika Konings" w:date="2015-04-15T17:25:00Z">
        <w:r>
          <w:rPr>
            <w:rFonts w:asciiTheme="majorHAnsi" w:hAnsiTheme="majorHAnsi"/>
            <w:sz w:val="18"/>
            <w:szCs w:val="18"/>
          </w:rPr>
          <w:t xml:space="preserve">customer service complaint resolution </w:t>
        </w:r>
      </w:ins>
      <w:ins w:id="6" w:author="Marika Konings" w:date="2015-04-15T17:24:00Z">
        <w:r>
          <w:rPr>
            <w:rFonts w:asciiTheme="majorHAnsi" w:hAnsiTheme="majorHAnsi"/>
            <w:sz w:val="18"/>
            <w:szCs w:val="18"/>
          </w:rPr>
          <w:t xml:space="preserve">process. </w:t>
        </w:r>
      </w:ins>
    </w:p>
  </w:footnote>
  <w:footnote w:id="5">
    <w:p w:rsidR="004640B5" w:rsidRDefault="00215766">
      <w:pPr>
        <w:pStyle w:val="FootnoteText"/>
        <w:rPr>
          <w:rFonts w:asciiTheme="majorHAnsi" w:hAnsiTheme="majorHAnsi"/>
          <w:sz w:val="18"/>
          <w:szCs w:val="18"/>
        </w:rPr>
      </w:pPr>
      <w:r>
        <w:rPr>
          <w:rStyle w:val="FootnoteReference"/>
          <w:rFonts w:asciiTheme="majorHAnsi" w:hAnsiTheme="majorHAnsi"/>
          <w:sz w:val="18"/>
          <w:szCs w:val="18"/>
        </w:rPr>
        <w:footnoteRef/>
      </w:r>
      <w:r>
        <w:rPr>
          <w:rFonts w:asciiTheme="majorHAnsi" w:hAnsiTheme="majorHAnsi"/>
          <w:sz w:val="18"/>
          <w:szCs w:val="18"/>
        </w:rPr>
        <w:t xml:space="preserve"> Including individuals, ccTLD regional organizations, ICANN SO/ACs, etc.</w:t>
      </w:r>
    </w:p>
  </w:footnote>
  <w:footnote w:id="6">
    <w:p w:rsidR="004640B5" w:rsidRDefault="00215766">
      <w:pPr>
        <w:pStyle w:val="FootnoteText"/>
        <w:rPr>
          <w:rFonts w:asciiTheme="majorHAnsi" w:hAnsiTheme="majorHAnsi"/>
          <w:sz w:val="18"/>
          <w:szCs w:val="18"/>
        </w:rPr>
      </w:pPr>
      <w:r>
        <w:rPr>
          <w:rStyle w:val="FootnoteReference"/>
          <w:rFonts w:asciiTheme="majorHAnsi" w:hAnsiTheme="majorHAnsi"/>
          <w:sz w:val="18"/>
          <w:szCs w:val="18"/>
        </w:rPr>
        <w:footnoteRef/>
      </w:r>
      <w:r>
        <w:rPr>
          <w:rFonts w:asciiTheme="majorHAnsi" w:hAnsiTheme="majorHAnsi"/>
          <w:sz w:val="18"/>
          <w:szCs w:val="18"/>
        </w:rPr>
        <w:t xml:space="preserve"> Non-direct customers, including TLD organizations, that are of the view that an issue has not been addressed through </w:t>
      </w:r>
      <w:del w:id="9" w:author="Marika Konings" w:date="2015-04-15T17:09:00Z">
        <w:r>
          <w:rPr>
            <w:rFonts w:asciiTheme="majorHAnsi" w:hAnsiTheme="majorHAnsi"/>
            <w:sz w:val="18"/>
            <w:szCs w:val="18"/>
          </w:rPr>
          <w:delText xml:space="preserve">step </w:delText>
        </w:r>
      </w:del>
      <w:ins w:id="10" w:author="Marika Konings" w:date="2015-04-15T17:09:00Z">
        <w:r>
          <w:rPr>
            <w:rFonts w:asciiTheme="majorHAnsi" w:hAnsiTheme="majorHAnsi"/>
            <w:sz w:val="18"/>
            <w:szCs w:val="18"/>
          </w:rPr>
          <w:t>ph</w:t>
        </w:r>
        <w:r>
          <w:rPr>
            <w:rFonts w:asciiTheme="majorHAnsi" w:hAnsiTheme="majorHAnsi"/>
            <w:sz w:val="18"/>
            <w:szCs w:val="18"/>
          </w:rPr>
          <w:t xml:space="preserve">ase </w:t>
        </w:r>
      </w:ins>
      <w:r>
        <w:rPr>
          <w:rFonts w:asciiTheme="majorHAnsi" w:hAnsiTheme="majorHAnsi"/>
          <w:sz w:val="18"/>
          <w:szCs w:val="18"/>
        </w:rPr>
        <w:t xml:space="preserve">1 may escalate the issue to the ombudsman or via the applicable liaisons to the Customer Standing Committee to </w:t>
      </w:r>
      <w:del w:id="11" w:author="Marika Konings" w:date="2015-04-15T17:09:00Z">
        <w:r>
          <w:rPr>
            <w:rFonts w:asciiTheme="majorHAnsi" w:hAnsiTheme="majorHAnsi"/>
            <w:sz w:val="18"/>
            <w:szCs w:val="18"/>
          </w:rPr>
          <w:delText xml:space="preserve">step </w:delText>
        </w:r>
      </w:del>
      <w:ins w:id="12" w:author="Marika Konings" w:date="2015-04-15T17:09:00Z">
        <w:r>
          <w:rPr>
            <w:rFonts w:asciiTheme="majorHAnsi" w:hAnsiTheme="majorHAnsi"/>
            <w:sz w:val="18"/>
            <w:szCs w:val="18"/>
          </w:rPr>
          <w:t xml:space="preserve">phase </w:t>
        </w:r>
      </w:ins>
      <w:r>
        <w:rPr>
          <w:rFonts w:asciiTheme="majorHAnsi" w:hAnsiTheme="majorHAnsi"/>
          <w:sz w:val="18"/>
          <w:szCs w:val="18"/>
        </w:rPr>
        <w:t>2.</w:t>
      </w:r>
    </w:p>
  </w:footnote>
  <w:footnote w:id="7">
    <w:p w:rsidR="004640B5" w:rsidRDefault="00215766">
      <w:pPr>
        <w:pStyle w:val="FootnoteText"/>
        <w:rPr>
          <w:del w:id="47" w:author="Marika Konings" w:date="2015-04-15T17:07:00Z"/>
          <w:rFonts w:asciiTheme="majorHAnsi" w:hAnsiTheme="majorHAnsi"/>
          <w:sz w:val="18"/>
          <w:szCs w:val="18"/>
        </w:rPr>
      </w:pPr>
      <w:del w:id="48" w:author="Marika Konings" w:date="2015-04-15T17:07:00Z">
        <w:r>
          <w:rPr>
            <w:rStyle w:val="FootnoteReference"/>
            <w:rFonts w:asciiTheme="majorHAnsi" w:hAnsiTheme="majorHAnsi"/>
            <w:sz w:val="18"/>
            <w:szCs w:val="18"/>
          </w:rPr>
          <w:footnoteRef/>
        </w:r>
        <w:r>
          <w:rPr>
            <w:rFonts w:asciiTheme="majorHAnsi" w:hAnsiTheme="majorHAnsi"/>
            <w:sz w:val="18"/>
            <w:szCs w:val="18"/>
          </w:rPr>
          <w:delText xml:space="preserve"> If this is approved by the CWG, it would require further implementation work that would need to be done after approval of this step in the process and before the transition occurs</w:delText>
        </w:r>
      </w:del>
    </w:p>
  </w:footnote>
  <w:footnote w:id="8">
    <w:p w:rsidR="004640B5" w:rsidRDefault="00215766">
      <w:pPr>
        <w:pStyle w:val="FootnoteText"/>
      </w:pPr>
      <w:ins w:id="78" w:author="Marika Konings" w:date="2015-04-15T17:19:00Z">
        <w:r>
          <w:rPr>
            <w:rStyle w:val="FootnoteReference"/>
            <w:rFonts w:asciiTheme="majorHAnsi" w:hAnsiTheme="majorHAnsi"/>
            <w:sz w:val="18"/>
            <w:szCs w:val="18"/>
          </w:rPr>
          <w:footnoteRef/>
        </w:r>
        <w:r>
          <w:rPr>
            <w:rFonts w:asciiTheme="majorHAnsi" w:hAnsiTheme="majorHAnsi"/>
            <w:sz w:val="18"/>
            <w:szCs w:val="18"/>
          </w:rPr>
          <w:t xml:space="preserve"> Which would include CCWG work stream 1 accountability mechanisms once the</w:t>
        </w:r>
        <w:r>
          <w:rPr>
            <w:rFonts w:asciiTheme="majorHAnsi" w:hAnsiTheme="majorHAnsi"/>
            <w:sz w:val="18"/>
            <w:szCs w:val="18"/>
          </w:rPr>
          <w:t>se are completed.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a austin">
    <w15:presenceInfo w15:providerId="None" w15:userId="donna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0B5"/>
    <w:rsid w:val="00215766"/>
    <w:rsid w:val="00464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12AB7-A036-3E45-BDCD-56FDC23D7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1756</Words>
  <Characters>10013</Characters>
  <Application>Microsoft Macintosh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2015-04-10T11:02:00Z</cp:lastPrinted>
  <dcterms:created xsi:type="dcterms:W3CDTF">2015-05-01T19:53:00Z</dcterms:created>
  <dcterms:modified xsi:type="dcterms:W3CDTF">2015-05-01T19:53:00Z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107728549</vt:i4>
  </property>
  <property fmtid="{D5CDD505-2E9C-101B-9397-08002B2CF9AE}" pid="4" name="_EmailSubject">
    <vt:lpwstr>For your review - revised DT M recommendations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