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48732" w14:textId="09637058" w:rsidR="00720644" w:rsidRPr="00FD1682" w:rsidRDefault="00720644" w:rsidP="00311C78">
      <w:pPr>
        <w:spacing w:line="360" w:lineRule="auto"/>
        <w:jc w:val="center"/>
        <w:rPr>
          <w:rFonts w:asciiTheme="majorHAnsi" w:hAnsiTheme="majorHAnsi"/>
          <w:b/>
          <w:sz w:val="28"/>
          <w:szCs w:val="28"/>
        </w:rPr>
      </w:pPr>
      <w:bookmarkStart w:id="0" w:name="_GoBack"/>
      <w:bookmarkEnd w:id="0"/>
      <w:r w:rsidRPr="00FD1682">
        <w:rPr>
          <w:rFonts w:asciiTheme="majorHAnsi" w:hAnsiTheme="majorHAnsi"/>
          <w:b/>
          <w:sz w:val="28"/>
          <w:szCs w:val="28"/>
        </w:rPr>
        <w:t>Escalation Mechanisms (DT M)</w:t>
      </w:r>
    </w:p>
    <w:p w14:paraId="6C0639F3" w14:textId="77777777" w:rsidR="00FD1682" w:rsidRDefault="00FD1682" w:rsidP="00311C78">
      <w:pPr>
        <w:spacing w:line="360" w:lineRule="auto"/>
        <w:rPr>
          <w:rFonts w:asciiTheme="majorHAnsi" w:hAnsiTheme="majorHAnsi"/>
          <w:sz w:val="22"/>
          <w:szCs w:val="22"/>
        </w:rPr>
      </w:pPr>
    </w:p>
    <w:p w14:paraId="195077D6" w14:textId="16B61857" w:rsidR="008C5E0E" w:rsidRDefault="00720644" w:rsidP="00311C78">
      <w:pPr>
        <w:spacing w:line="360" w:lineRule="auto"/>
        <w:rPr>
          <w:rFonts w:asciiTheme="majorHAnsi" w:hAnsiTheme="majorHAnsi"/>
          <w:sz w:val="22"/>
          <w:szCs w:val="22"/>
        </w:rPr>
      </w:pPr>
      <w:r w:rsidRPr="00720644">
        <w:rPr>
          <w:rFonts w:asciiTheme="majorHAnsi" w:hAnsiTheme="majorHAnsi"/>
          <w:sz w:val="22"/>
          <w:szCs w:val="22"/>
        </w:rPr>
        <w:t>The CWG recommends requiring the continuation, with minor modifications, of a progressive set of escalation steps that can be performed for</w:t>
      </w:r>
      <w:r>
        <w:rPr>
          <w:rFonts w:asciiTheme="majorHAnsi" w:hAnsiTheme="majorHAnsi"/>
          <w:sz w:val="22"/>
          <w:szCs w:val="22"/>
        </w:rPr>
        <w:t xml:space="preserve"> Emergency situations </w:t>
      </w:r>
      <w:r w:rsidRPr="00720644">
        <w:rPr>
          <w:rFonts w:asciiTheme="majorHAnsi" w:hAnsiTheme="majorHAnsi"/>
          <w:sz w:val="22"/>
          <w:szCs w:val="22"/>
        </w:rPr>
        <w:t xml:space="preserve">as well as </w:t>
      </w:r>
      <w:r>
        <w:rPr>
          <w:rFonts w:asciiTheme="majorHAnsi" w:hAnsiTheme="majorHAnsi"/>
          <w:sz w:val="22"/>
          <w:szCs w:val="22"/>
        </w:rPr>
        <w:t xml:space="preserve">Customer Service Complaints </w:t>
      </w:r>
      <w:r w:rsidRPr="00720644">
        <w:rPr>
          <w:rFonts w:asciiTheme="majorHAnsi" w:hAnsiTheme="majorHAnsi"/>
          <w:sz w:val="22"/>
          <w:szCs w:val="22"/>
        </w:rPr>
        <w:t>and a new Problem Management Process for Critical, Persistent or Systemic Failures</w:t>
      </w:r>
      <w:r>
        <w:rPr>
          <w:rFonts w:asciiTheme="majorHAnsi" w:hAnsiTheme="majorHAnsi"/>
          <w:sz w:val="22"/>
          <w:szCs w:val="22"/>
        </w:rPr>
        <w:t xml:space="preserve">, </w:t>
      </w:r>
      <w:r w:rsidRPr="00720644">
        <w:rPr>
          <w:rFonts w:asciiTheme="majorHAnsi" w:hAnsiTheme="majorHAnsi"/>
          <w:sz w:val="22"/>
          <w:szCs w:val="22"/>
        </w:rPr>
        <w:t xml:space="preserve">as applicable, for individual TLD registry operators, or others with relevant IANA </w:t>
      </w:r>
      <w:r w:rsidR="00F85FAD">
        <w:rPr>
          <w:rFonts w:asciiTheme="majorHAnsi" w:hAnsiTheme="majorHAnsi"/>
          <w:sz w:val="22"/>
          <w:szCs w:val="22"/>
        </w:rPr>
        <w:t xml:space="preserve">functions </w:t>
      </w:r>
      <w:r w:rsidRPr="00720644">
        <w:rPr>
          <w:rFonts w:asciiTheme="majorHAnsi" w:hAnsiTheme="majorHAnsi"/>
          <w:sz w:val="22"/>
          <w:szCs w:val="22"/>
        </w:rPr>
        <w:t xml:space="preserve">operational issues. </w:t>
      </w:r>
      <w:r w:rsidR="008C5E0E">
        <w:rPr>
          <w:rFonts w:asciiTheme="majorHAnsi" w:hAnsiTheme="majorHAnsi"/>
          <w:sz w:val="22"/>
          <w:szCs w:val="22"/>
        </w:rPr>
        <w:t>Three processes</w:t>
      </w:r>
      <w:r w:rsidR="0022327F">
        <w:rPr>
          <w:rStyle w:val="FootnoteReference"/>
          <w:rFonts w:asciiTheme="majorHAnsi" w:hAnsiTheme="majorHAnsi"/>
          <w:sz w:val="22"/>
          <w:szCs w:val="22"/>
        </w:rPr>
        <w:footnoteReference w:id="1"/>
      </w:r>
      <w:r w:rsidR="008C5E0E">
        <w:rPr>
          <w:rFonts w:asciiTheme="majorHAnsi" w:hAnsiTheme="majorHAnsi"/>
          <w:sz w:val="22"/>
          <w:szCs w:val="22"/>
        </w:rPr>
        <w:t xml:space="preserve"> are recommended:</w:t>
      </w:r>
    </w:p>
    <w:p w14:paraId="5AE326EC" w14:textId="4AB9A012"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Root Zone Emergency Process</w:t>
      </w:r>
    </w:p>
    <w:p w14:paraId="0FB61F0F" w14:textId="435FB5DF"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 xml:space="preserve">This process is for TLD managers in cases where expedited handling is required and </w:t>
      </w:r>
      <w:r w:rsidR="00034153">
        <w:rPr>
          <w:rFonts w:asciiTheme="majorHAnsi" w:hAnsiTheme="majorHAnsi"/>
          <w:sz w:val="22"/>
          <w:szCs w:val="22"/>
        </w:rPr>
        <w:t>is essentially the same as the process currently used by ICANN</w:t>
      </w:r>
      <w:r>
        <w:rPr>
          <w:rFonts w:asciiTheme="majorHAnsi" w:hAnsiTheme="majorHAnsi"/>
          <w:sz w:val="22"/>
          <w:szCs w:val="22"/>
        </w:rPr>
        <w:t>.</w:t>
      </w:r>
    </w:p>
    <w:p w14:paraId="7398DF40" w14:textId="016F5F14"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Customer Service Complaint Resolution Process</w:t>
      </w:r>
    </w:p>
    <w:p w14:paraId="4693AE4A" w14:textId="24901E1D"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 process is for anyone who has a complaint about IANA service</w:t>
      </w:r>
      <w:r w:rsidR="00034153">
        <w:rPr>
          <w:rFonts w:asciiTheme="majorHAnsi" w:hAnsiTheme="majorHAnsi"/>
          <w:sz w:val="22"/>
          <w:szCs w:val="22"/>
        </w:rPr>
        <w:t>s.  It is modified somewhat from the current process used by ICANN with some added steps at the end.</w:t>
      </w:r>
    </w:p>
    <w:p w14:paraId="289F2C14" w14:textId="73E412E7"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Problem Management Escalation Process</w:t>
      </w:r>
    </w:p>
    <w:p w14:paraId="403F7CEB" w14:textId="7F8B4073"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w:t>
      </w:r>
      <w:r w:rsidR="006D5F98">
        <w:rPr>
          <w:rFonts w:asciiTheme="majorHAnsi" w:hAnsiTheme="majorHAnsi"/>
          <w:sz w:val="22"/>
          <w:szCs w:val="22"/>
        </w:rPr>
        <w:t xml:space="preserve"> is a new process for critical, persistent or systemic f</w:t>
      </w:r>
      <w:r w:rsidR="006D5F98" w:rsidRPr="00781085">
        <w:rPr>
          <w:rFonts w:asciiTheme="majorHAnsi" w:hAnsiTheme="majorHAnsi"/>
          <w:sz w:val="22"/>
          <w:szCs w:val="22"/>
        </w:rPr>
        <w:t>ailures</w:t>
      </w:r>
      <w:r w:rsidR="006D5F98">
        <w:rPr>
          <w:rFonts w:asciiTheme="majorHAnsi" w:hAnsiTheme="majorHAnsi"/>
          <w:sz w:val="22"/>
          <w:szCs w:val="22"/>
        </w:rPr>
        <w:t xml:space="preserve"> of IANA services.</w:t>
      </w:r>
    </w:p>
    <w:p w14:paraId="31D887EC" w14:textId="77777777" w:rsidR="008C5E0E" w:rsidRDefault="008C5E0E" w:rsidP="00311C78">
      <w:pPr>
        <w:spacing w:line="360" w:lineRule="auto"/>
        <w:rPr>
          <w:rFonts w:asciiTheme="majorHAnsi" w:hAnsiTheme="majorHAnsi"/>
          <w:sz w:val="22"/>
          <w:szCs w:val="22"/>
        </w:rPr>
      </w:pPr>
    </w:p>
    <w:p w14:paraId="21D192DC" w14:textId="2C26BAD1" w:rsidR="00720644" w:rsidRPr="00720644" w:rsidRDefault="00720644" w:rsidP="00311C78">
      <w:pPr>
        <w:spacing w:line="360" w:lineRule="auto"/>
        <w:rPr>
          <w:rFonts w:asciiTheme="majorHAnsi" w:hAnsiTheme="majorHAnsi"/>
          <w:b/>
          <w:sz w:val="22"/>
          <w:szCs w:val="22"/>
        </w:rPr>
      </w:pPr>
      <w:r w:rsidRPr="00720644">
        <w:rPr>
          <w:rFonts w:asciiTheme="majorHAnsi" w:hAnsiTheme="majorHAnsi"/>
          <w:sz w:val="22"/>
          <w:szCs w:val="22"/>
        </w:rPr>
        <w:t>The details of these processes, including proposed modifications to the existing processes to reflect the transition, can be found in Annex</w:t>
      </w:r>
      <w:r w:rsidR="0088230D">
        <w:rPr>
          <w:rFonts w:asciiTheme="majorHAnsi" w:hAnsiTheme="majorHAnsi"/>
          <w:sz w:val="22"/>
          <w:szCs w:val="22"/>
        </w:rPr>
        <w:t>es</w:t>
      </w:r>
      <w:r w:rsidRPr="00720644">
        <w:rPr>
          <w:rFonts w:asciiTheme="majorHAnsi" w:hAnsiTheme="majorHAnsi"/>
          <w:sz w:val="22"/>
          <w:szCs w:val="22"/>
        </w:rPr>
        <w:t xml:space="preserve"> X</w:t>
      </w:r>
      <w:r>
        <w:rPr>
          <w:rFonts w:asciiTheme="majorHAnsi" w:hAnsiTheme="majorHAnsi"/>
          <w:sz w:val="22"/>
          <w:szCs w:val="22"/>
        </w:rPr>
        <w:t xml:space="preserve"> (</w:t>
      </w:r>
      <w:r w:rsidR="00F85FAD">
        <w:rPr>
          <w:rFonts w:asciiTheme="majorHAnsi" w:hAnsiTheme="majorHAnsi"/>
          <w:sz w:val="22"/>
          <w:szCs w:val="22"/>
        </w:rPr>
        <w:t xml:space="preserve">Root Zone </w:t>
      </w:r>
      <w:r>
        <w:rPr>
          <w:rFonts w:asciiTheme="majorHAnsi" w:hAnsiTheme="majorHAnsi"/>
          <w:sz w:val="22"/>
          <w:szCs w:val="22"/>
        </w:rPr>
        <w:t>Emergency Process)</w:t>
      </w:r>
      <w:r w:rsidRPr="00720644">
        <w:rPr>
          <w:rFonts w:asciiTheme="majorHAnsi" w:hAnsiTheme="majorHAnsi"/>
          <w:sz w:val="22"/>
          <w:szCs w:val="22"/>
        </w:rPr>
        <w:t>, Y</w:t>
      </w:r>
      <w:r>
        <w:rPr>
          <w:rFonts w:asciiTheme="majorHAnsi" w:hAnsiTheme="majorHAnsi"/>
          <w:sz w:val="22"/>
          <w:szCs w:val="22"/>
        </w:rPr>
        <w:t xml:space="preserve"> (Customer Service Complaint Resolution Process)</w:t>
      </w:r>
      <w:r w:rsidRPr="00720644">
        <w:rPr>
          <w:rFonts w:asciiTheme="majorHAnsi" w:hAnsiTheme="majorHAnsi"/>
          <w:sz w:val="22"/>
          <w:szCs w:val="22"/>
        </w:rPr>
        <w:t xml:space="preserve"> and Z</w:t>
      </w:r>
      <w:r>
        <w:rPr>
          <w:rFonts w:asciiTheme="majorHAnsi" w:hAnsiTheme="majorHAnsi"/>
          <w:sz w:val="22"/>
          <w:szCs w:val="22"/>
        </w:rPr>
        <w:t xml:space="preserve"> (Problem Management Escalation Process)</w:t>
      </w:r>
      <w:r w:rsidRPr="00720644">
        <w:rPr>
          <w:rFonts w:asciiTheme="majorHAnsi" w:hAnsiTheme="majorHAnsi"/>
          <w:sz w:val="22"/>
          <w:szCs w:val="22"/>
        </w:rPr>
        <w:t xml:space="preserve">. </w:t>
      </w:r>
      <w:r w:rsidRPr="00720644">
        <w:rPr>
          <w:rFonts w:asciiTheme="majorHAnsi" w:hAnsiTheme="majorHAnsi"/>
          <w:b/>
          <w:sz w:val="22"/>
          <w:szCs w:val="22"/>
        </w:rPr>
        <w:br w:type="page"/>
      </w:r>
    </w:p>
    <w:p w14:paraId="7C85537F" w14:textId="0A6E645C" w:rsidR="001511E3" w:rsidRPr="001511E3" w:rsidRDefault="00720644" w:rsidP="00311C78">
      <w:pPr>
        <w:spacing w:line="360" w:lineRule="auto"/>
        <w:rPr>
          <w:rFonts w:asciiTheme="majorHAnsi" w:hAnsiTheme="majorHAnsi"/>
          <w:b/>
        </w:rPr>
      </w:pPr>
      <w:r>
        <w:rPr>
          <w:rFonts w:asciiTheme="majorHAnsi" w:hAnsiTheme="majorHAnsi"/>
          <w:b/>
        </w:rPr>
        <w:lastRenderedPageBreak/>
        <w:t>Annex X</w:t>
      </w:r>
      <w:r w:rsidR="001511E3" w:rsidRPr="001511E3">
        <w:rPr>
          <w:rFonts w:asciiTheme="majorHAnsi" w:hAnsiTheme="majorHAnsi"/>
          <w:b/>
        </w:rPr>
        <w:t xml:space="preserve">- </w:t>
      </w:r>
      <w:r w:rsidR="00F85FAD">
        <w:rPr>
          <w:rFonts w:asciiTheme="majorHAnsi" w:hAnsiTheme="majorHAnsi"/>
          <w:b/>
        </w:rPr>
        <w:t>Root Zone</w:t>
      </w:r>
      <w:r w:rsidR="00F85FAD" w:rsidRPr="001511E3">
        <w:rPr>
          <w:rFonts w:asciiTheme="majorHAnsi" w:hAnsiTheme="majorHAnsi"/>
          <w:b/>
        </w:rPr>
        <w:t xml:space="preserve"> </w:t>
      </w:r>
      <w:r w:rsidR="001511E3" w:rsidRPr="001511E3">
        <w:rPr>
          <w:rFonts w:asciiTheme="majorHAnsi" w:hAnsiTheme="majorHAnsi"/>
          <w:b/>
        </w:rPr>
        <w:t>Emergency Process</w:t>
      </w:r>
    </w:p>
    <w:p w14:paraId="21E139D5" w14:textId="77777777" w:rsidR="001511E3" w:rsidRDefault="001511E3" w:rsidP="00311C78">
      <w:pPr>
        <w:spacing w:line="360" w:lineRule="auto"/>
        <w:rPr>
          <w:rFonts w:asciiTheme="majorHAnsi" w:hAnsiTheme="majorHAnsi"/>
        </w:rPr>
      </w:pPr>
    </w:p>
    <w:p w14:paraId="58745C3F" w14:textId="502D1C81" w:rsidR="00C029D1" w:rsidRDefault="008F5834" w:rsidP="00311C78">
      <w:pPr>
        <w:spacing w:line="360" w:lineRule="auto"/>
        <w:rPr>
          <w:rFonts w:asciiTheme="majorHAnsi" w:hAnsiTheme="majorHAnsi"/>
          <w:spacing w:val="-1"/>
          <w:sz w:val="22"/>
          <w:szCs w:val="22"/>
        </w:rPr>
      </w:pP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well</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general staff</w:t>
      </w:r>
      <w:r w:rsidRPr="001511E3">
        <w:rPr>
          <w:rFonts w:asciiTheme="majorHAnsi" w:hAnsiTheme="majorHAnsi"/>
          <w:spacing w:val="1"/>
          <w:sz w:val="22"/>
          <w:szCs w:val="22"/>
        </w:rPr>
        <w:t xml:space="preserve"> </w:t>
      </w:r>
      <w:r w:rsidRPr="001511E3">
        <w:rPr>
          <w:rFonts w:asciiTheme="majorHAnsi" w:hAnsiTheme="majorHAnsi"/>
          <w:spacing w:val="-1"/>
          <w:sz w:val="22"/>
          <w:szCs w:val="22"/>
        </w:rPr>
        <w:t>availability</w:t>
      </w:r>
      <w:r w:rsidRPr="001511E3">
        <w:rPr>
          <w:rFonts w:asciiTheme="majorHAnsi" w:hAnsiTheme="majorHAnsi"/>
          <w:spacing w:val="-2"/>
          <w:sz w:val="22"/>
          <w:szCs w:val="22"/>
        </w:rPr>
        <w:t xml:space="preserve"> </w:t>
      </w:r>
      <w:r w:rsidRPr="001511E3">
        <w:rPr>
          <w:rFonts w:asciiTheme="majorHAnsi" w:hAnsiTheme="majorHAnsi"/>
          <w:spacing w:val="-1"/>
          <w:sz w:val="22"/>
          <w:szCs w:val="22"/>
        </w:rPr>
        <w:t>during</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1"/>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2"/>
          <w:sz w:val="22"/>
          <w:szCs w:val="22"/>
        </w:rPr>
        <w:t xml:space="preserve"> </w:t>
      </w:r>
      <w:r w:rsidRPr="001511E3">
        <w:rPr>
          <w:rFonts w:asciiTheme="majorHAnsi" w:hAnsiTheme="majorHAnsi"/>
          <w:spacing w:val="-1"/>
          <w:sz w:val="22"/>
          <w:szCs w:val="22"/>
        </w:rPr>
        <w:t>hours,</w:t>
      </w:r>
      <w:r w:rsidRPr="001511E3">
        <w:rPr>
          <w:rFonts w:asciiTheme="majorHAnsi" w:hAnsiTheme="majorHAnsi"/>
          <w:spacing w:val="1"/>
          <w:sz w:val="22"/>
          <w:szCs w:val="22"/>
        </w:rPr>
        <w:t xml:space="preserve"> </w:t>
      </w:r>
      <w:r w:rsidR="008E0EDC" w:rsidRPr="004C60CB">
        <w:rPr>
          <w:rFonts w:asciiTheme="majorHAnsi" w:hAnsiTheme="majorHAnsi"/>
          <w:spacing w:val="-1"/>
          <w:sz w:val="22"/>
          <w:szCs w:val="22"/>
        </w:rPr>
        <w:t xml:space="preserve">the </w:t>
      </w:r>
      <w:r w:rsidRPr="004C60CB">
        <w:rPr>
          <w:rFonts w:asciiTheme="majorHAnsi" w:hAnsiTheme="majorHAnsi"/>
          <w:spacing w:val="-1"/>
          <w:sz w:val="22"/>
          <w:szCs w:val="22"/>
        </w:rPr>
        <w:t>IANA</w:t>
      </w:r>
      <w:r w:rsidR="008E0EDC" w:rsidRPr="004C60CB">
        <w:rPr>
          <w:rFonts w:asciiTheme="majorHAnsi" w:hAnsiTheme="majorHAnsi"/>
          <w:spacing w:val="-1"/>
          <w:sz w:val="22"/>
          <w:szCs w:val="22"/>
        </w:rPr>
        <w:t xml:space="preserve"> Functions Operator</w:t>
      </w:r>
      <w:r w:rsidRPr="001511E3">
        <w:rPr>
          <w:rFonts w:asciiTheme="majorHAnsi" w:hAnsiTheme="majorHAnsi"/>
          <w:spacing w:val="-1"/>
          <w:sz w:val="22"/>
          <w:szCs w:val="22"/>
        </w:rPr>
        <w:t xml:space="preserve"> 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continue </w:t>
      </w:r>
      <w:r w:rsidRPr="001511E3">
        <w:rPr>
          <w:rFonts w:asciiTheme="majorHAnsi" w:hAnsiTheme="majorHAnsi"/>
          <w:sz w:val="22"/>
          <w:szCs w:val="22"/>
        </w:rPr>
        <w:t>to</w:t>
      </w:r>
      <w:r w:rsidR="008E0EDC">
        <w:rPr>
          <w:rFonts w:asciiTheme="majorHAnsi" w:hAnsiTheme="majorHAnsi"/>
          <w:spacing w:val="87"/>
          <w:sz w:val="22"/>
          <w:szCs w:val="22"/>
        </w:rPr>
        <w:t xml:space="preserve"> </w:t>
      </w:r>
      <w:r w:rsidRPr="001511E3">
        <w:rPr>
          <w:rFonts w:asciiTheme="majorHAnsi" w:hAnsiTheme="majorHAnsi"/>
          <w:spacing w:val="-1"/>
          <w:sz w:val="22"/>
          <w:szCs w:val="22"/>
        </w:rPr>
        <w:t>provide</w:t>
      </w:r>
      <w:r w:rsidRPr="001511E3">
        <w:rPr>
          <w:rFonts w:asciiTheme="majorHAnsi" w:hAnsiTheme="majorHAnsi"/>
          <w:spacing w:val="-2"/>
          <w:sz w:val="22"/>
          <w:szCs w:val="22"/>
        </w:rPr>
        <w:t xml:space="preserve"> </w:t>
      </w:r>
      <w:r w:rsidRPr="001511E3">
        <w:rPr>
          <w:rFonts w:asciiTheme="majorHAnsi" w:hAnsiTheme="majorHAnsi"/>
          <w:spacing w:val="-1"/>
          <w:sz w:val="22"/>
          <w:szCs w:val="22"/>
        </w:rPr>
        <w:t>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z w:val="22"/>
          <w:szCs w:val="22"/>
        </w:rPr>
        <w:t xml:space="preserve"> </w:t>
      </w:r>
      <w:r w:rsidRPr="001511E3">
        <w:rPr>
          <w:rFonts w:asciiTheme="majorHAnsi" w:hAnsiTheme="majorHAnsi"/>
          <w:spacing w:val="-2"/>
          <w:sz w:val="22"/>
          <w:szCs w:val="22"/>
        </w:rPr>
        <w:t>with</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24×7 emergency</w:t>
      </w:r>
      <w:r w:rsidRPr="001511E3">
        <w:rPr>
          <w:rFonts w:asciiTheme="majorHAnsi" w:hAnsiTheme="majorHAnsi"/>
          <w:sz w:val="22"/>
          <w:szCs w:val="22"/>
        </w:rPr>
        <w:t xml:space="preserve"> </w:t>
      </w:r>
      <w:r w:rsidRPr="001511E3">
        <w:rPr>
          <w:rFonts w:asciiTheme="majorHAnsi" w:hAnsiTheme="majorHAnsi"/>
          <w:spacing w:val="-1"/>
          <w:sz w:val="22"/>
          <w:szCs w:val="22"/>
        </w:rPr>
        <w:t>contact number</w:t>
      </w:r>
      <w:r w:rsidRPr="001511E3">
        <w:rPr>
          <w:rFonts w:asciiTheme="majorHAnsi" w:hAnsiTheme="majorHAnsi"/>
          <w:spacing w:val="1"/>
          <w:sz w:val="22"/>
          <w:szCs w:val="22"/>
        </w:rPr>
        <w:t xml:space="preserve"> </w:t>
      </w:r>
      <w:r w:rsidRPr="001511E3">
        <w:rPr>
          <w:rFonts w:asciiTheme="majorHAnsi" w:hAnsiTheme="majorHAnsi"/>
          <w:spacing w:val="-1"/>
          <w:sz w:val="22"/>
          <w:szCs w:val="22"/>
        </w:rPr>
        <w:t>that allows</w:t>
      </w:r>
      <w:r w:rsidRPr="001511E3">
        <w:rPr>
          <w:rFonts w:asciiTheme="majorHAnsi" w:hAnsiTheme="majorHAnsi"/>
          <w:sz w:val="22"/>
          <w:szCs w:val="22"/>
        </w:rPr>
        <w:t xml:space="preserve"> 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pacing w:val="-2"/>
          <w:sz w:val="22"/>
          <w:szCs w:val="22"/>
        </w:rPr>
        <w:t xml:space="preserve"> </w:t>
      </w:r>
      <w:r w:rsidRPr="001511E3">
        <w:rPr>
          <w:rFonts w:asciiTheme="majorHAnsi" w:hAnsiTheme="majorHAnsi"/>
          <w:sz w:val="22"/>
          <w:szCs w:val="22"/>
        </w:rPr>
        <w:t>to</w:t>
      </w:r>
      <w:r w:rsidRPr="001511E3">
        <w:rPr>
          <w:rFonts w:asciiTheme="majorHAnsi" w:hAnsiTheme="majorHAnsi"/>
          <w:spacing w:val="65"/>
          <w:sz w:val="22"/>
          <w:szCs w:val="22"/>
        </w:rPr>
        <w:t xml:space="preserve"> </w:t>
      </w:r>
      <w:r w:rsidRPr="001511E3">
        <w:rPr>
          <w:rFonts w:asciiTheme="majorHAnsi" w:hAnsiTheme="majorHAnsi"/>
          <w:spacing w:val="-1"/>
          <w:sz w:val="22"/>
          <w:szCs w:val="22"/>
        </w:rPr>
        <w:t>quickly reach</w:t>
      </w:r>
      <w:r w:rsidRPr="001511E3">
        <w:rPr>
          <w:rFonts w:asciiTheme="majorHAnsi" w:hAnsiTheme="majorHAnsi"/>
          <w:spacing w:val="1"/>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z w:val="22"/>
          <w:szCs w:val="22"/>
        </w:rPr>
        <w:t>to</w:t>
      </w:r>
      <w:r w:rsidRPr="001511E3">
        <w:rPr>
          <w:rFonts w:asciiTheme="majorHAnsi" w:hAnsiTheme="majorHAnsi"/>
          <w:spacing w:val="-1"/>
          <w:sz w:val="22"/>
          <w:szCs w:val="22"/>
        </w:rPr>
        <w:t xml:space="preserve"> declare</w:t>
      </w:r>
      <w:r w:rsidRPr="001511E3">
        <w:rPr>
          <w:rFonts w:asciiTheme="majorHAnsi" w:hAnsiTheme="majorHAnsi"/>
          <w:spacing w:val="1"/>
          <w:sz w:val="22"/>
          <w:szCs w:val="22"/>
        </w:rPr>
        <w:t xml:space="preserve"> </w:t>
      </w:r>
      <w:r w:rsidRPr="001511E3">
        <w:rPr>
          <w:rFonts w:asciiTheme="majorHAnsi" w:hAnsiTheme="majorHAnsi"/>
          <w:sz w:val="22"/>
          <w:szCs w:val="22"/>
        </w:rPr>
        <w:t>an</w:t>
      </w:r>
      <w:r w:rsidRPr="001511E3">
        <w:rPr>
          <w:rFonts w:asciiTheme="majorHAnsi" w:hAnsiTheme="majorHAnsi"/>
          <w:spacing w:val="-1"/>
          <w:sz w:val="22"/>
          <w:szCs w:val="22"/>
        </w:rPr>
        <w:t xml:space="preserve"> 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and seek </w:t>
      </w:r>
      <w:r w:rsidRPr="001511E3">
        <w:rPr>
          <w:rFonts w:asciiTheme="majorHAnsi" w:hAnsiTheme="majorHAnsi"/>
          <w:sz w:val="22"/>
          <w:szCs w:val="22"/>
        </w:rPr>
        <w:t>to</w:t>
      </w:r>
      <w:r w:rsidRPr="001511E3">
        <w:rPr>
          <w:rFonts w:asciiTheme="majorHAnsi" w:hAnsiTheme="majorHAnsi"/>
          <w:spacing w:val="-1"/>
          <w:sz w:val="22"/>
          <w:szCs w:val="22"/>
        </w:rPr>
        <w:t xml:space="preserve"> expedite</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Root</w:t>
      </w:r>
      <w:r w:rsidRPr="001511E3">
        <w:rPr>
          <w:rFonts w:asciiTheme="majorHAnsi" w:hAnsiTheme="majorHAnsi"/>
          <w:spacing w:val="-3"/>
          <w:sz w:val="22"/>
          <w:szCs w:val="22"/>
        </w:rPr>
        <w:t xml:space="preserve"> </w:t>
      </w:r>
      <w:r w:rsidRPr="001511E3">
        <w:rPr>
          <w:rFonts w:asciiTheme="majorHAnsi" w:hAnsiTheme="majorHAnsi"/>
          <w:sz w:val="22"/>
          <w:szCs w:val="22"/>
        </w:rPr>
        <w:t>Zone</w:t>
      </w:r>
      <w:r w:rsidRPr="001511E3">
        <w:rPr>
          <w:rFonts w:asciiTheme="majorHAnsi" w:hAnsiTheme="majorHAnsi"/>
          <w:spacing w:val="-2"/>
          <w:sz w:val="22"/>
          <w:szCs w:val="22"/>
        </w:rPr>
        <w:t xml:space="preserve"> </w:t>
      </w:r>
      <w:r w:rsidRPr="001511E3">
        <w:rPr>
          <w:rFonts w:asciiTheme="majorHAnsi" w:hAnsiTheme="majorHAnsi"/>
          <w:spacing w:val="-1"/>
          <w:sz w:val="22"/>
          <w:szCs w:val="22"/>
        </w:rPr>
        <w:t>change</w:t>
      </w:r>
      <w:r w:rsidRPr="001511E3">
        <w:rPr>
          <w:rFonts w:asciiTheme="majorHAnsi" w:hAnsiTheme="majorHAnsi"/>
          <w:spacing w:val="59"/>
          <w:sz w:val="22"/>
          <w:szCs w:val="22"/>
        </w:rPr>
        <w:t xml:space="preserve"> </w:t>
      </w:r>
      <w:r w:rsidRPr="001511E3">
        <w:rPr>
          <w:rFonts w:asciiTheme="majorHAnsi" w:hAnsiTheme="majorHAnsi"/>
          <w:spacing w:val="-1"/>
          <w:sz w:val="22"/>
          <w:szCs w:val="22"/>
        </w:rPr>
        <w:t>request.</w:t>
      </w:r>
      <w:r w:rsidRPr="001511E3">
        <w:rPr>
          <w:rFonts w:asciiTheme="majorHAnsi" w:hAnsiTheme="majorHAnsi"/>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execute </w:t>
      </w:r>
      <w:r w:rsidRPr="001511E3">
        <w:rPr>
          <w:rFonts w:asciiTheme="majorHAnsi" w:hAnsiTheme="majorHAnsi"/>
          <w:sz w:val="22"/>
          <w:szCs w:val="22"/>
        </w:rPr>
        <w:t>such</w:t>
      </w:r>
      <w:r w:rsidRPr="001511E3">
        <w:rPr>
          <w:rFonts w:asciiTheme="majorHAnsi" w:hAnsiTheme="majorHAnsi"/>
          <w:spacing w:val="1"/>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z w:val="22"/>
          <w:szCs w:val="22"/>
        </w:rPr>
        <w:t>in</w:t>
      </w:r>
      <w:r w:rsidRPr="001511E3">
        <w:rPr>
          <w:rFonts w:asciiTheme="majorHAnsi" w:hAnsiTheme="majorHAnsi"/>
          <w:spacing w:val="-1"/>
          <w:sz w:val="22"/>
          <w:szCs w:val="22"/>
        </w:rPr>
        <w:t xml:space="preserve"> accordance</w:t>
      </w:r>
      <w:r w:rsidRPr="001511E3">
        <w:rPr>
          <w:rFonts w:asciiTheme="majorHAnsi" w:hAnsiTheme="majorHAnsi"/>
          <w:sz w:val="22"/>
          <w:szCs w:val="22"/>
        </w:rPr>
        <w:t xml:space="preserve"> </w:t>
      </w:r>
      <w:r w:rsidRPr="001511E3">
        <w:rPr>
          <w:rFonts w:asciiTheme="majorHAnsi" w:hAnsiTheme="majorHAnsi"/>
          <w:spacing w:val="-2"/>
          <w:sz w:val="22"/>
          <w:szCs w:val="22"/>
        </w:rPr>
        <w:t xml:space="preserve">with </w:t>
      </w:r>
      <w:r w:rsidRPr="001511E3">
        <w:rPr>
          <w:rFonts w:asciiTheme="majorHAnsi" w:hAnsiTheme="majorHAnsi"/>
          <w:spacing w:val="-1"/>
          <w:sz w:val="22"/>
          <w:szCs w:val="22"/>
        </w:rPr>
        <w:t>the</w:t>
      </w:r>
      <w:r w:rsidRPr="001511E3">
        <w:rPr>
          <w:rFonts w:asciiTheme="majorHAnsi" w:hAnsiTheme="majorHAnsi"/>
          <w:spacing w:val="1"/>
          <w:sz w:val="22"/>
          <w:szCs w:val="22"/>
        </w:rPr>
        <w:t xml:space="preserve"> </w:t>
      </w:r>
      <w:r w:rsidRPr="001511E3">
        <w:rPr>
          <w:rFonts w:asciiTheme="majorHAnsi" w:hAnsiTheme="majorHAnsi"/>
          <w:spacing w:val="-1"/>
          <w:sz w:val="22"/>
          <w:szCs w:val="22"/>
        </w:rPr>
        <w:t>obligations</w:t>
      </w:r>
      <w:r w:rsidRPr="001511E3">
        <w:rPr>
          <w:rFonts w:asciiTheme="majorHAnsi" w:hAnsiTheme="majorHAnsi"/>
          <w:spacing w:val="1"/>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the</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73"/>
          <w:sz w:val="22"/>
          <w:szCs w:val="22"/>
        </w:rPr>
        <w:t xml:space="preserve"> </w:t>
      </w:r>
      <w:r w:rsidRPr="001511E3">
        <w:rPr>
          <w:rFonts w:asciiTheme="majorHAnsi" w:hAnsiTheme="majorHAnsi"/>
          <w:sz w:val="22"/>
          <w:szCs w:val="22"/>
        </w:rPr>
        <w:t>root</w:t>
      </w:r>
      <w:r w:rsidRPr="001511E3">
        <w:rPr>
          <w:rFonts w:asciiTheme="majorHAnsi" w:hAnsiTheme="majorHAnsi"/>
          <w:spacing w:val="-1"/>
          <w:sz w:val="22"/>
          <w:szCs w:val="22"/>
        </w:rPr>
        <w:t xml:space="preserve"> zone management workflow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expeditiously</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possible.</w:t>
      </w:r>
      <w:r w:rsidRPr="001511E3">
        <w:rPr>
          <w:rFonts w:asciiTheme="majorHAnsi" w:hAnsiTheme="majorHAnsi"/>
          <w:spacing w:val="1"/>
          <w:sz w:val="22"/>
          <w:szCs w:val="22"/>
        </w:rPr>
        <w:t xml:space="preserve"> </w:t>
      </w:r>
      <w:r w:rsidRPr="001511E3">
        <w:rPr>
          <w:rFonts w:asciiTheme="majorHAnsi" w:hAnsiTheme="majorHAnsi"/>
          <w:spacing w:val="-1"/>
          <w:sz w:val="22"/>
          <w:szCs w:val="22"/>
        </w:rPr>
        <w:t>This</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include</w:t>
      </w:r>
      <w:r w:rsidRPr="001511E3">
        <w:rPr>
          <w:rFonts w:asciiTheme="majorHAnsi" w:hAnsiTheme="majorHAnsi"/>
          <w:spacing w:val="61"/>
          <w:sz w:val="22"/>
          <w:szCs w:val="22"/>
        </w:rPr>
        <w:t xml:space="preserve"> </w:t>
      </w:r>
      <w:r w:rsidRPr="001511E3">
        <w:rPr>
          <w:rFonts w:asciiTheme="majorHAnsi" w:hAnsiTheme="majorHAnsi"/>
          <w:spacing w:val="-1"/>
          <w:sz w:val="22"/>
          <w:szCs w:val="22"/>
        </w:rPr>
        <w:t>performing</w:t>
      </w:r>
      <w:r w:rsidRPr="001511E3">
        <w:rPr>
          <w:rFonts w:asciiTheme="majorHAnsi" w:hAnsiTheme="majorHAnsi"/>
          <w:spacing w:val="-3"/>
          <w:sz w:val="22"/>
          <w:szCs w:val="22"/>
        </w:rPr>
        <w:t xml:space="preserve"> </w:t>
      </w:r>
      <w:r w:rsidRPr="001511E3">
        <w:rPr>
          <w:rFonts w:asciiTheme="majorHAnsi" w:hAnsiTheme="majorHAnsi"/>
          <w:spacing w:val="-1"/>
          <w:sz w:val="22"/>
          <w:szCs w:val="22"/>
        </w:rPr>
        <w:t>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reviews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the</w:t>
      </w:r>
      <w:r w:rsidRPr="001511E3">
        <w:rPr>
          <w:rFonts w:asciiTheme="majorHAnsi" w:hAnsiTheme="majorHAnsi"/>
          <w:spacing w:val="-2"/>
          <w:sz w:val="22"/>
          <w:szCs w:val="22"/>
        </w:rPr>
        <w:t xml:space="preserve"> </w:t>
      </w:r>
      <w:r w:rsidRPr="001511E3">
        <w:rPr>
          <w:rFonts w:asciiTheme="majorHAnsi" w:hAnsiTheme="majorHAnsi"/>
          <w:spacing w:val="-1"/>
          <w:sz w:val="22"/>
          <w:szCs w:val="22"/>
        </w:rPr>
        <w:t>request</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5"/>
          <w:sz w:val="22"/>
          <w:szCs w:val="22"/>
        </w:rPr>
        <w:t xml:space="preserve"> </w:t>
      </w:r>
      <w:r w:rsidRPr="001511E3">
        <w:rPr>
          <w:rFonts w:asciiTheme="majorHAnsi" w:hAnsiTheme="majorHAnsi"/>
          <w:sz w:val="22"/>
          <w:szCs w:val="22"/>
        </w:rPr>
        <w:t>the</w:t>
      </w:r>
      <w:r w:rsidRPr="001511E3">
        <w:rPr>
          <w:rFonts w:asciiTheme="majorHAnsi" w:hAnsiTheme="majorHAnsi"/>
          <w:spacing w:val="-3"/>
          <w:sz w:val="22"/>
          <w:szCs w:val="22"/>
        </w:rPr>
        <w:t xml:space="preserve"> </w:t>
      </w:r>
      <w:r w:rsidRPr="001511E3">
        <w:rPr>
          <w:rFonts w:asciiTheme="majorHAnsi" w:hAnsiTheme="majorHAnsi"/>
          <w:spacing w:val="-1"/>
          <w:sz w:val="22"/>
          <w:szCs w:val="22"/>
        </w:rPr>
        <w:t>first</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priority,</w:t>
      </w:r>
      <w:r w:rsidRPr="001511E3">
        <w:rPr>
          <w:rFonts w:asciiTheme="majorHAnsi" w:hAnsiTheme="majorHAnsi"/>
          <w:spacing w:val="1"/>
          <w:sz w:val="22"/>
          <w:szCs w:val="22"/>
        </w:rPr>
        <w:t xml:space="preserve"> </w:t>
      </w:r>
      <w:r w:rsidRPr="001511E3">
        <w:rPr>
          <w:rFonts w:asciiTheme="majorHAnsi" w:hAnsiTheme="majorHAnsi"/>
          <w:spacing w:val="-1"/>
          <w:sz w:val="22"/>
          <w:szCs w:val="22"/>
        </w:rPr>
        <w:t>out</w:t>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ordinary</w:t>
      </w:r>
      <w:r w:rsidRPr="001511E3">
        <w:rPr>
          <w:rFonts w:asciiTheme="majorHAnsi" w:hAnsiTheme="majorHAnsi"/>
          <w:spacing w:val="-3"/>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69"/>
          <w:sz w:val="22"/>
          <w:szCs w:val="22"/>
        </w:rPr>
        <w:t xml:space="preserve"> </w:t>
      </w:r>
      <w:r w:rsidRPr="001511E3">
        <w:rPr>
          <w:rFonts w:asciiTheme="majorHAnsi" w:hAnsiTheme="majorHAnsi"/>
          <w:sz w:val="22"/>
          <w:szCs w:val="22"/>
        </w:rPr>
        <w:t>hours</w:t>
      </w:r>
      <w:r w:rsidRPr="001511E3">
        <w:rPr>
          <w:rFonts w:asciiTheme="majorHAnsi" w:hAnsiTheme="majorHAnsi"/>
          <w:spacing w:val="-3"/>
          <w:sz w:val="22"/>
          <w:szCs w:val="22"/>
        </w:rPr>
        <w:t xml:space="preserve"> </w:t>
      </w:r>
      <w:r w:rsidRPr="001511E3">
        <w:rPr>
          <w:rFonts w:asciiTheme="majorHAnsi" w:hAnsiTheme="majorHAnsi"/>
          <w:sz w:val="22"/>
          <w:szCs w:val="22"/>
        </w:rPr>
        <w:t>if</w:t>
      </w:r>
      <w:r w:rsidRPr="001511E3">
        <w:rPr>
          <w:rFonts w:asciiTheme="majorHAnsi" w:hAnsiTheme="majorHAnsi"/>
          <w:spacing w:val="-1"/>
          <w:sz w:val="22"/>
          <w:szCs w:val="22"/>
        </w:rPr>
        <w:t xml:space="preserve"> necessary,</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informing</w:t>
      </w:r>
      <w:r w:rsidRPr="001511E3">
        <w:rPr>
          <w:rFonts w:asciiTheme="majorHAnsi" w:hAnsiTheme="majorHAnsi"/>
          <w:sz w:val="22"/>
          <w:szCs w:val="22"/>
        </w:rPr>
        <w:t xml:space="preserve"> </w:t>
      </w:r>
      <w:r w:rsidRPr="001511E3">
        <w:rPr>
          <w:rFonts w:asciiTheme="majorHAnsi" w:hAnsiTheme="majorHAnsi"/>
          <w:spacing w:val="-1"/>
          <w:sz w:val="22"/>
          <w:szCs w:val="22"/>
        </w:rPr>
        <w:t>its</w:t>
      </w:r>
      <w:r w:rsidRPr="001511E3">
        <w:rPr>
          <w:rFonts w:asciiTheme="majorHAnsi" w:hAnsiTheme="majorHAnsi"/>
          <w:sz w:val="22"/>
          <w:szCs w:val="22"/>
        </w:rPr>
        <w:t xml:space="preserve"> </w:t>
      </w:r>
      <w:r w:rsidRPr="001511E3">
        <w:rPr>
          <w:rFonts w:asciiTheme="majorHAnsi" w:hAnsiTheme="majorHAnsi"/>
          <w:spacing w:val="-1"/>
          <w:sz w:val="22"/>
          <w:szCs w:val="22"/>
        </w:rPr>
        <w:t>contacts</w:t>
      </w:r>
      <w:r w:rsidRPr="001511E3">
        <w:rPr>
          <w:rFonts w:asciiTheme="majorHAnsi" w:hAnsiTheme="majorHAnsi"/>
          <w:spacing w:val="-3"/>
          <w:sz w:val="22"/>
          <w:szCs w:val="22"/>
        </w:rPr>
        <w:t xml:space="preserve"> </w:t>
      </w:r>
      <w:r w:rsidRPr="001511E3">
        <w:rPr>
          <w:rFonts w:asciiTheme="majorHAnsi" w:hAnsiTheme="majorHAnsi"/>
          <w:sz w:val="22"/>
          <w:szCs w:val="22"/>
        </w:rPr>
        <w:t>at</w:t>
      </w:r>
      <w:r w:rsidRPr="001511E3">
        <w:rPr>
          <w:rFonts w:asciiTheme="majorHAnsi" w:hAnsiTheme="majorHAnsi"/>
          <w:spacing w:val="-3"/>
          <w:sz w:val="22"/>
          <w:szCs w:val="22"/>
        </w:rPr>
        <w:t xml:space="preserve"> </w:t>
      </w:r>
      <w:r w:rsidR="0088230D" w:rsidRPr="004C60CB">
        <w:rPr>
          <w:rFonts w:asciiTheme="majorHAnsi" w:hAnsiTheme="majorHAnsi"/>
          <w:spacing w:val="-1"/>
          <w:sz w:val="22"/>
          <w:szCs w:val="22"/>
        </w:rPr>
        <w:t>the Root Zone Maintainer</w:t>
      </w:r>
      <w:r w:rsidR="004C60CB">
        <w:rPr>
          <w:rStyle w:val="FootnoteReference"/>
          <w:rFonts w:asciiTheme="majorHAnsi" w:hAnsiTheme="majorHAnsi"/>
          <w:spacing w:val="-1"/>
          <w:sz w:val="22"/>
          <w:szCs w:val="22"/>
        </w:rPr>
        <w:footnoteReference w:id="2"/>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any</w:t>
      </w:r>
      <w:r w:rsidRPr="001511E3">
        <w:rPr>
          <w:rFonts w:asciiTheme="majorHAnsi" w:hAnsiTheme="majorHAnsi"/>
          <w:spacing w:val="-2"/>
          <w:sz w:val="22"/>
          <w:szCs w:val="22"/>
        </w:rPr>
        <w:t xml:space="preserve"> </w:t>
      </w:r>
      <w:r w:rsidRPr="001511E3">
        <w:rPr>
          <w:rFonts w:asciiTheme="majorHAnsi" w:hAnsiTheme="majorHAnsi"/>
          <w:spacing w:val="-1"/>
          <w:sz w:val="22"/>
          <w:szCs w:val="22"/>
        </w:rPr>
        <w:t>pending</w:t>
      </w:r>
      <w:r w:rsidRPr="001511E3">
        <w:rPr>
          <w:rFonts w:asciiTheme="majorHAnsi" w:hAnsiTheme="majorHAnsi"/>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pacing w:val="-1"/>
          <w:sz w:val="22"/>
          <w:szCs w:val="22"/>
        </w:rPr>
        <w:t>that will</w:t>
      </w:r>
      <w:r w:rsidRPr="001511E3">
        <w:rPr>
          <w:rFonts w:asciiTheme="majorHAnsi" w:hAnsiTheme="majorHAnsi"/>
          <w:sz w:val="22"/>
          <w:szCs w:val="22"/>
        </w:rPr>
        <w:t xml:space="preserve"> </w:t>
      </w:r>
      <w:r w:rsidRPr="001511E3">
        <w:rPr>
          <w:rFonts w:asciiTheme="majorHAnsi" w:hAnsiTheme="majorHAnsi"/>
          <w:spacing w:val="-1"/>
          <w:sz w:val="22"/>
          <w:szCs w:val="22"/>
        </w:rPr>
        <w:t>require priority authorization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implementation.</w:t>
      </w:r>
    </w:p>
    <w:p w14:paraId="3032ABD8" w14:textId="77777777" w:rsidR="004A5AF1" w:rsidRDefault="004A5AF1" w:rsidP="00311C78">
      <w:pPr>
        <w:spacing w:line="360" w:lineRule="auto"/>
        <w:rPr>
          <w:rFonts w:asciiTheme="majorHAnsi" w:hAnsiTheme="majorHAnsi"/>
          <w:spacing w:val="-1"/>
          <w:sz w:val="22"/>
          <w:szCs w:val="22"/>
        </w:rPr>
      </w:pPr>
    </w:p>
    <w:p w14:paraId="22F7416E" w14:textId="4C1DA4D4" w:rsidR="004A5AF1" w:rsidRPr="001511E3" w:rsidRDefault="004A5AF1" w:rsidP="00311C78">
      <w:pPr>
        <w:spacing w:line="360" w:lineRule="auto"/>
        <w:rPr>
          <w:rFonts w:asciiTheme="majorHAnsi" w:hAnsiTheme="majorHAnsi"/>
          <w:spacing w:val="-1"/>
          <w:sz w:val="22"/>
          <w:szCs w:val="22"/>
        </w:rPr>
      </w:pPr>
      <w:r>
        <w:rPr>
          <w:rFonts w:asciiTheme="majorHAnsi" w:hAnsiTheme="majorHAnsi"/>
          <w:spacing w:val="-1"/>
          <w:sz w:val="22"/>
          <w:szCs w:val="22"/>
        </w:rPr>
        <w:t xml:space="preserve">Please note that both figures below are consistent with existing processes but terminology has been updated to ensure consistency and general applicability. </w:t>
      </w:r>
    </w:p>
    <w:p w14:paraId="6405B35F" w14:textId="4D676F5F" w:rsidR="00104A92" w:rsidRDefault="001511E3" w:rsidP="00311C78">
      <w:pPr>
        <w:pStyle w:val="Heading3"/>
        <w:spacing w:line="360" w:lineRule="auto"/>
        <w:ind w:left="892" w:right="851"/>
        <w:jc w:val="center"/>
        <w:rPr>
          <w:spacing w:val="-1"/>
          <w:sz w:val="22"/>
          <w:szCs w:val="22"/>
        </w:rPr>
      </w:pPr>
      <w:bookmarkStart w:id="1" w:name="_TOC_250001"/>
      <w:r w:rsidRPr="001511E3">
        <w:rPr>
          <w:spacing w:val="-1"/>
          <w:sz w:val="22"/>
          <w:szCs w:val="22"/>
        </w:rPr>
        <w:t>Figure 1.2-41. 24x7</w:t>
      </w:r>
      <w:r w:rsidRPr="001511E3">
        <w:rPr>
          <w:spacing w:val="1"/>
          <w:sz w:val="22"/>
          <w:szCs w:val="22"/>
        </w:rPr>
        <w:t xml:space="preserve"> </w:t>
      </w:r>
      <w:r w:rsidRPr="001511E3">
        <w:rPr>
          <w:spacing w:val="-1"/>
          <w:sz w:val="22"/>
          <w:szCs w:val="22"/>
        </w:rPr>
        <w:t>Emergency Process</w:t>
      </w:r>
      <w:bookmarkEnd w:id="1"/>
      <w:r w:rsidR="00184DA1">
        <w:rPr>
          <w:rStyle w:val="FootnoteReference"/>
          <w:spacing w:val="-1"/>
          <w:sz w:val="22"/>
          <w:szCs w:val="22"/>
        </w:rPr>
        <w:footnoteReference w:id="3"/>
      </w:r>
      <w:r w:rsidR="00104A92">
        <w:rPr>
          <w:spacing w:val="-1"/>
          <w:sz w:val="22"/>
          <w:szCs w:val="22"/>
        </w:rPr>
        <w:t xml:space="preserve"> </w:t>
      </w:r>
    </w:p>
    <w:p w14:paraId="506BDDCB" w14:textId="180B59C8" w:rsidR="00104A92" w:rsidRPr="00F93C91" w:rsidRDefault="00184DA1" w:rsidP="004A5AF1">
      <w:pPr>
        <w:spacing w:line="360" w:lineRule="auto"/>
        <w:jc w:val="center"/>
      </w:pPr>
      <w:r>
        <w:object w:dxaOrig="10325" w:dyaOrig="9235" w14:anchorId="562459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90pt" o:ole="">
            <v:imagedata r:id="rId9" o:title=""/>
          </v:shape>
          <o:OLEObject Type="Embed" ProgID="Visio.Drawing.11" ShapeID="_x0000_i1025" DrawAspect="Content" ObjectID="_1365856724" r:id="rId10"/>
        </w:object>
      </w:r>
      <w:bookmarkStart w:id="2" w:name="_TOC_250000"/>
    </w:p>
    <w:p w14:paraId="4BD614C4" w14:textId="77777777" w:rsidR="001511E3" w:rsidRDefault="001511E3" w:rsidP="00311C78">
      <w:pPr>
        <w:pStyle w:val="Heading3"/>
        <w:spacing w:line="360" w:lineRule="auto"/>
        <w:ind w:left="892" w:right="851"/>
        <w:jc w:val="center"/>
        <w:rPr>
          <w:spacing w:val="-1"/>
        </w:rPr>
      </w:pPr>
      <w:r>
        <w:rPr>
          <w:spacing w:val="-1"/>
        </w:rPr>
        <w:lastRenderedPageBreak/>
        <w:t>Figure</w:t>
      </w:r>
      <w:r>
        <w:rPr>
          <w:spacing w:val="-2"/>
        </w:rPr>
        <w:t xml:space="preserve"> </w:t>
      </w:r>
      <w:r>
        <w:rPr>
          <w:spacing w:val="-1"/>
        </w:rPr>
        <w:t>1.2-42. 24x7</w:t>
      </w:r>
      <w:r>
        <w:t xml:space="preserve"> </w:t>
      </w:r>
      <w:r>
        <w:rPr>
          <w:spacing w:val="-1"/>
        </w:rPr>
        <w:t>Emergency Process</w:t>
      </w:r>
      <w:r>
        <w:t xml:space="preserve"> </w:t>
      </w:r>
      <w:r>
        <w:rPr>
          <w:spacing w:val="-1"/>
        </w:rPr>
        <w:t>Step-by-Step</w:t>
      </w:r>
      <w:r>
        <w:rPr>
          <w:spacing w:val="1"/>
        </w:rPr>
        <w:t xml:space="preserve"> </w:t>
      </w:r>
      <w:r>
        <w:rPr>
          <w:spacing w:val="-1"/>
        </w:rPr>
        <w:t>Description</w:t>
      </w:r>
      <w:bookmarkEnd w:id="2"/>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1511E3" w14:paraId="405070B4" w14:textId="77777777" w:rsidTr="00720644">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14:paraId="6EE773C0" w14:textId="77777777" w:rsidR="001511E3" w:rsidRDefault="001511E3" w:rsidP="00311C78">
            <w:pPr>
              <w:pStyle w:val="TableParagraph"/>
              <w:tabs>
                <w:tab w:val="left" w:pos="4208"/>
              </w:tabs>
              <w:spacing w:line="360" w:lineRule="auto"/>
              <w:ind w:left="574"/>
              <w:rPr>
                <w:rFonts w:ascii="Calibri" w:eastAsia="Calibri" w:hAnsi="Calibri" w:cs="Calibri"/>
                <w:sz w:val="18"/>
                <w:szCs w:val="18"/>
              </w:rPr>
            </w:pPr>
            <w:r>
              <w:rPr>
                <w:rFonts w:ascii="Calibri"/>
                <w:b/>
                <w:color w:val="FFFFFF"/>
              </w:rPr>
              <w:t>1</w:t>
            </w:r>
            <w:r>
              <w:rPr>
                <w:rFonts w:ascii="Calibri"/>
                <w:b/>
                <w:color w:val="FFFFFF"/>
              </w:rPr>
              <w:tab/>
              <w:t>TLD</w:t>
            </w:r>
            <w:r>
              <w:rPr>
                <w:rFonts w:ascii="Calibri"/>
                <w:b/>
                <w:color w:val="FFFFFF"/>
                <w:spacing w:val="-9"/>
              </w:rPr>
              <w:t xml:space="preserve"> </w:t>
            </w:r>
            <w:r>
              <w:rPr>
                <w:rFonts w:ascii="Calibri"/>
                <w:b/>
                <w:color w:val="FFFFFF"/>
                <w:spacing w:val="-1"/>
                <w:sz w:val="18"/>
              </w:rPr>
              <w:t>CONTACTS</w:t>
            </w:r>
            <w:r>
              <w:rPr>
                <w:rFonts w:ascii="Calibri"/>
                <w:b/>
                <w:color w:val="FFFFFF"/>
                <w:spacing w:val="-2"/>
                <w:sz w:val="18"/>
              </w:rPr>
              <w:t xml:space="preserve"> </w:t>
            </w:r>
            <w:r>
              <w:rPr>
                <w:rFonts w:ascii="Calibri"/>
                <w:b/>
                <w:color w:val="FFFFFF"/>
                <w:spacing w:val="-1"/>
                <w:sz w:val="18"/>
              </w:rPr>
              <w:t>CALL</w:t>
            </w:r>
            <w:r>
              <w:rPr>
                <w:rFonts w:ascii="Calibri"/>
                <w:b/>
                <w:color w:val="FFFFFF"/>
                <w:sz w:val="18"/>
              </w:rPr>
              <w:t xml:space="preserve"> </w:t>
            </w:r>
            <w:r>
              <w:rPr>
                <w:rFonts w:ascii="Calibri"/>
                <w:b/>
                <w:color w:val="FFFFFF"/>
                <w:spacing w:val="-1"/>
                <w:sz w:val="18"/>
              </w:rPr>
              <w:t>CENTER</w:t>
            </w:r>
          </w:p>
        </w:tc>
      </w:tr>
      <w:tr w:rsidR="001511E3" w14:paraId="242553B5" w14:textId="77777777" w:rsidTr="00F43C27">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9008F3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55832B6A" w14:textId="77777777" w:rsidR="001511E3" w:rsidRDefault="001511E3" w:rsidP="00311C78">
            <w:pPr>
              <w:pStyle w:val="TableParagraph"/>
              <w:spacing w:line="360" w:lineRule="auto"/>
              <w:ind w:left="102" w:right="315"/>
              <w:rPr>
                <w:rFonts w:ascii="Calibri" w:eastAsia="Calibri" w:hAnsi="Calibri" w:cs="Calibri"/>
                <w:sz w:val="20"/>
                <w:szCs w:val="20"/>
              </w:rPr>
            </w:pPr>
            <w:r>
              <w:rPr>
                <w:rFonts w:ascii="Calibri"/>
                <w:sz w:val="20"/>
              </w:rPr>
              <w:t>All</w:t>
            </w:r>
            <w:r>
              <w:rPr>
                <w:rFonts w:ascii="Calibri"/>
                <w:spacing w:val="-6"/>
                <w:sz w:val="20"/>
              </w:rPr>
              <w:t xml:space="preserve"> </w:t>
            </w:r>
            <w:r>
              <w:rPr>
                <w:rFonts w:ascii="Calibri"/>
                <w:spacing w:val="-1"/>
                <w:sz w:val="20"/>
              </w:rPr>
              <w:t>TLD</w:t>
            </w:r>
            <w:r>
              <w:rPr>
                <w:rFonts w:ascii="Calibri"/>
                <w:spacing w:val="-4"/>
                <w:sz w:val="20"/>
              </w:rPr>
              <w:t xml:space="preserve"> </w:t>
            </w:r>
            <w:r>
              <w:rPr>
                <w:rFonts w:ascii="Calibri"/>
                <w:sz w:val="20"/>
              </w:rPr>
              <w:t>managers</w:t>
            </w:r>
            <w:r>
              <w:rPr>
                <w:rFonts w:ascii="Calibri"/>
                <w:spacing w:val="-5"/>
                <w:sz w:val="20"/>
              </w:rPr>
              <w:t xml:space="preserve"> </w:t>
            </w:r>
            <w:r>
              <w:rPr>
                <w:rFonts w:ascii="Calibri"/>
                <w:spacing w:val="-1"/>
                <w:sz w:val="20"/>
              </w:rPr>
              <w:t>are</w:t>
            </w:r>
            <w:r>
              <w:rPr>
                <w:rFonts w:ascii="Calibri"/>
                <w:spacing w:val="-5"/>
                <w:sz w:val="20"/>
              </w:rPr>
              <w:t xml:space="preserve"> </w:t>
            </w:r>
            <w:r>
              <w:rPr>
                <w:rFonts w:ascii="Calibri"/>
                <w:spacing w:val="-1"/>
                <w:sz w:val="20"/>
              </w:rPr>
              <w:t>provided</w:t>
            </w:r>
            <w:r>
              <w:rPr>
                <w:rFonts w:ascii="Calibri"/>
                <w:spacing w:val="-4"/>
                <w:sz w:val="20"/>
              </w:rPr>
              <w:t xml:space="preserve"> </w:t>
            </w:r>
            <w:r>
              <w:rPr>
                <w:rFonts w:ascii="Calibri"/>
                <w:sz w:val="20"/>
              </w:rPr>
              <w:t>with</w:t>
            </w:r>
            <w:r>
              <w:rPr>
                <w:rFonts w:ascii="Calibri"/>
                <w:spacing w:val="-5"/>
                <w:sz w:val="20"/>
              </w:rPr>
              <w:t xml:space="preserve"> </w:t>
            </w:r>
            <w:r>
              <w:rPr>
                <w:rFonts w:ascii="Calibri"/>
                <w:spacing w:val="-1"/>
                <w:sz w:val="20"/>
              </w:rPr>
              <w:t>an</w:t>
            </w:r>
            <w:r>
              <w:rPr>
                <w:rFonts w:ascii="Calibri"/>
                <w:spacing w:val="-5"/>
                <w:sz w:val="20"/>
              </w:rPr>
              <w:t xml:space="preserve"> </w:t>
            </w:r>
            <w:r>
              <w:rPr>
                <w:rFonts w:ascii="Calibri"/>
                <w:sz w:val="20"/>
              </w:rPr>
              <w:t>emergency</w:t>
            </w:r>
            <w:r>
              <w:rPr>
                <w:rFonts w:ascii="Calibri"/>
                <w:spacing w:val="-4"/>
                <w:sz w:val="20"/>
              </w:rPr>
              <w:t xml:space="preserve"> </w:t>
            </w:r>
            <w:r>
              <w:rPr>
                <w:rFonts w:ascii="Calibri"/>
                <w:sz w:val="20"/>
              </w:rPr>
              <w:t>contact</w:t>
            </w:r>
            <w:r>
              <w:rPr>
                <w:rFonts w:ascii="Calibri"/>
                <w:spacing w:val="-5"/>
                <w:sz w:val="20"/>
              </w:rPr>
              <w:t xml:space="preserve"> </w:t>
            </w:r>
            <w:r>
              <w:rPr>
                <w:rFonts w:ascii="Calibri"/>
                <w:spacing w:val="-1"/>
                <w:sz w:val="20"/>
              </w:rPr>
              <w:t>telephone</w:t>
            </w:r>
            <w:r>
              <w:rPr>
                <w:rFonts w:ascii="Calibri"/>
                <w:spacing w:val="-5"/>
                <w:sz w:val="20"/>
              </w:rPr>
              <w:t xml:space="preserve"> </w:t>
            </w:r>
            <w:r>
              <w:rPr>
                <w:rFonts w:ascii="Calibri"/>
                <w:sz w:val="20"/>
              </w:rPr>
              <w:t>number</w:t>
            </w:r>
            <w:r>
              <w:rPr>
                <w:rFonts w:ascii="Calibri"/>
                <w:spacing w:val="-4"/>
                <w:sz w:val="20"/>
              </w:rPr>
              <w:t xml:space="preserve"> </w:t>
            </w:r>
            <w:r>
              <w:rPr>
                <w:rFonts w:ascii="Calibri"/>
                <w:sz w:val="20"/>
              </w:rPr>
              <w:t>that</w:t>
            </w:r>
            <w:r>
              <w:rPr>
                <w:rFonts w:ascii="Calibri"/>
                <w:spacing w:val="-4"/>
                <w:sz w:val="20"/>
              </w:rPr>
              <w:t xml:space="preserve"> </w:t>
            </w:r>
            <w:r>
              <w:rPr>
                <w:rFonts w:ascii="Calibri"/>
                <w:sz w:val="20"/>
              </w:rPr>
              <w:t>will</w:t>
            </w:r>
            <w:r>
              <w:rPr>
                <w:rFonts w:ascii="Calibri"/>
                <w:spacing w:val="-5"/>
                <w:sz w:val="20"/>
              </w:rPr>
              <w:t xml:space="preserve"> </w:t>
            </w:r>
            <w:r>
              <w:rPr>
                <w:rFonts w:ascii="Calibri"/>
                <w:sz w:val="20"/>
              </w:rPr>
              <w:t>reach</w:t>
            </w:r>
            <w:r>
              <w:rPr>
                <w:rFonts w:ascii="Calibri"/>
                <w:spacing w:val="-5"/>
                <w:sz w:val="20"/>
              </w:rPr>
              <w:t xml:space="preserve"> </w:t>
            </w:r>
            <w:r>
              <w:rPr>
                <w:rFonts w:ascii="Calibri"/>
                <w:sz w:val="20"/>
              </w:rPr>
              <w:t>a</w:t>
            </w:r>
            <w:r>
              <w:rPr>
                <w:rFonts w:ascii="Calibri"/>
                <w:spacing w:val="46"/>
                <w:w w:val="99"/>
                <w:sz w:val="20"/>
              </w:rPr>
              <w:t xml:space="preserve"> </w:t>
            </w:r>
            <w:r>
              <w:rPr>
                <w:rFonts w:ascii="Calibri"/>
                <w:spacing w:val="-1"/>
                <w:sz w:val="20"/>
              </w:rPr>
              <w:t>24x7</w:t>
            </w:r>
            <w:r>
              <w:rPr>
                <w:rFonts w:ascii="Calibri"/>
                <w:spacing w:val="-7"/>
                <w:sz w:val="20"/>
              </w:rPr>
              <w:t xml:space="preserve"> </w:t>
            </w:r>
            <w:r>
              <w:rPr>
                <w:rFonts w:ascii="Calibri"/>
                <w:spacing w:val="-1"/>
                <w:sz w:val="20"/>
              </w:rPr>
              <w:t>call</w:t>
            </w:r>
            <w:r>
              <w:rPr>
                <w:rFonts w:ascii="Calibri"/>
                <w:spacing w:val="-7"/>
                <w:sz w:val="20"/>
              </w:rPr>
              <w:t xml:space="preserve"> </w:t>
            </w:r>
            <w:r>
              <w:rPr>
                <w:rFonts w:ascii="Calibri"/>
                <w:spacing w:val="-1"/>
                <w:sz w:val="20"/>
              </w:rPr>
              <w:t>center.</w:t>
            </w:r>
          </w:p>
        </w:tc>
      </w:tr>
      <w:tr w:rsidR="001511E3" w14:paraId="603897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14:paraId="4709043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14:paraId="3FF2C9E8" w14:textId="77777777" w:rsidR="001511E3" w:rsidRDefault="001511E3" w:rsidP="00311C78">
            <w:pPr>
              <w:pStyle w:val="TableParagraph"/>
              <w:spacing w:line="360" w:lineRule="auto"/>
              <w:ind w:left="2498"/>
              <w:rPr>
                <w:rFonts w:ascii="Calibri" w:eastAsia="Calibri" w:hAnsi="Calibri" w:cs="Calibri"/>
              </w:rPr>
            </w:pPr>
            <w:r>
              <w:rPr>
                <w:rFonts w:ascii="Calibri"/>
                <w:b/>
                <w:color w:val="FFFFFF"/>
                <w:spacing w:val="-1"/>
              </w:rPr>
              <w:t>D</w:t>
            </w:r>
            <w:r>
              <w:rPr>
                <w:rFonts w:ascii="Calibri"/>
                <w:b/>
                <w:color w:val="FFFFFF"/>
                <w:spacing w:val="-1"/>
                <w:sz w:val="18"/>
              </w:rPr>
              <w:t>OES CALLER DECLARE</w:t>
            </w:r>
            <w:r>
              <w:rPr>
                <w:rFonts w:ascii="Calibri"/>
                <w:b/>
                <w:color w:val="FFFFFF"/>
                <w:sz w:val="18"/>
              </w:rPr>
              <w:t xml:space="preserve"> </w:t>
            </w:r>
            <w:r>
              <w:rPr>
                <w:rFonts w:ascii="Calibri"/>
                <w:b/>
                <w:color w:val="FFFFFF"/>
                <w:spacing w:val="-1"/>
                <w:sz w:val="18"/>
              </w:rPr>
              <w:t>AN EMERGENCY</w:t>
            </w:r>
            <w:r>
              <w:rPr>
                <w:rFonts w:ascii="Calibri"/>
                <w:b/>
                <w:color w:val="FFFFFF"/>
                <w:spacing w:val="-1"/>
              </w:rPr>
              <w:t>?</w:t>
            </w:r>
          </w:p>
        </w:tc>
      </w:tr>
      <w:tr w:rsidR="001511E3" w14:paraId="64A9B42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761EE1B8"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9C639F2" w14:textId="77777777" w:rsidR="001511E3" w:rsidRDefault="001511E3" w:rsidP="00311C78">
            <w:pPr>
              <w:pStyle w:val="TableParagraph"/>
              <w:spacing w:line="360" w:lineRule="auto"/>
              <w:ind w:left="102" w:right="426"/>
              <w:rPr>
                <w:rFonts w:ascii="Calibri" w:eastAsia="Calibri" w:hAnsi="Calibri" w:cs="Calibri"/>
                <w:sz w:val="20"/>
                <w:szCs w:val="20"/>
              </w:rPr>
            </w:pPr>
            <w:r>
              <w:rPr>
                <w:rFonts w:ascii="Calibri"/>
                <w:spacing w:val="-1"/>
                <w:sz w:val="20"/>
              </w:rPr>
              <w:t>The</w:t>
            </w:r>
            <w:r>
              <w:rPr>
                <w:rFonts w:ascii="Calibri"/>
                <w:spacing w:val="-5"/>
                <w:sz w:val="20"/>
              </w:rPr>
              <w:t xml:space="preserve"> </w:t>
            </w:r>
            <w:r>
              <w:rPr>
                <w:rFonts w:ascii="Calibri"/>
                <w:sz w:val="20"/>
              </w:rPr>
              <w:t>caller</w:t>
            </w:r>
            <w:r>
              <w:rPr>
                <w:rFonts w:ascii="Calibri"/>
                <w:spacing w:val="-4"/>
                <w:sz w:val="20"/>
              </w:rPr>
              <w:t xml:space="preserve"> </w:t>
            </w:r>
            <w:r>
              <w:rPr>
                <w:rFonts w:ascii="Calibri"/>
                <w:sz w:val="20"/>
              </w:rPr>
              <w:t>is</w:t>
            </w:r>
            <w:r>
              <w:rPr>
                <w:rFonts w:ascii="Calibri"/>
                <w:spacing w:val="-5"/>
                <w:sz w:val="20"/>
              </w:rPr>
              <w:t xml:space="preserve"> </w:t>
            </w:r>
            <w:r>
              <w:rPr>
                <w:rFonts w:ascii="Calibri"/>
                <w:spacing w:val="-1"/>
                <w:sz w:val="20"/>
              </w:rPr>
              <w:t>asked</w:t>
            </w:r>
            <w:r>
              <w:rPr>
                <w:rFonts w:ascii="Calibri"/>
                <w:spacing w:val="-4"/>
                <w:sz w:val="20"/>
              </w:rPr>
              <w:t xml:space="preserve"> </w:t>
            </w:r>
            <w:r>
              <w:rPr>
                <w:rFonts w:ascii="Calibri"/>
                <w:sz w:val="20"/>
              </w:rPr>
              <w:t>if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5"/>
                <w:sz w:val="20"/>
              </w:rPr>
              <w:t xml:space="preserve"> </w:t>
            </w:r>
            <w:r>
              <w:rPr>
                <w:rFonts w:ascii="Calibri"/>
                <w:sz w:val="20"/>
              </w:rPr>
              <w:t>an</w:t>
            </w:r>
            <w:r>
              <w:rPr>
                <w:rFonts w:ascii="Calibri"/>
                <w:spacing w:val="-4"/>
                <w:sz w:val="20"/>
              </w:rPr>
              <w:t xml:space="preserve"> </w:t>
            </w:r>
            <w:r>
              <w:rPr>
                <w:rFonts w:ascii="Calibri"/>
                <w:spacing w:val="-1"/>
                <w:sz w:val="20"/>
              </w:rPr>
              <w:t>emergency</w:t>
            </w:r>
            <w:r>
              <w:rPr>
                <w:rFonts w:ascii="Calibri"/>
                <w:spacing w:val="-4"/>
                <w:sz w:val="20"/>
              </w:rPr>
              <w:t xml:space="preserve"> </w:t>
            </w:r>
            <w:r>
              <w:rPr>
                <w:rFonts w:ascii="Calibri"/>
                <w:sz w:val="20"/>
              </w:rPr>
              <w:t>that</w:t>
            </w:r>
            <w:r>
              <w:rPr>
                <w:rFonts w:ascii="Calibri"/>
                <w:spacing w:val="-4"/>
                <w:sz w:val="20"/>
              </w:rPr>
              <w:t xml:space="preserve"> </w:t>
            </w:r>
            <w:r>
              <w:rPr>
                <w:rFonts w:ascii="Calibri"/>
                <w:spacing w:val="-1"/>
                <w:sz w:val="20"/>
              </w:rPr>
              <w:t>requires</w:t>
            </w:r>
            <w:r>
              <w:rPr>
                <w:rFonts w:ascii="Calibri"/>
                <w:spacing w:val="-3"/>
                <w:sz w:val="20"/>
              </w:rPr>
              <w:t xml:space="preserve"> </w:t>
            </w:r>
            <w:r>
              <w:rPr>
                <w:rFonts w:ascii="Calibri"/>
                <w:sz w:val="20"/>
              </w:rPr>
              <w:t>an</w:t>
            </w:r>
            <w:r>
              <w:rPr>
                <w:rFonts w:ascii="Calibri"/>
                <w:spacing w:val="-4"/>
                <w:sz w:val="20"/>
              </w:rPr>
              <w:t xml:space="preserve"> </w:t>
            </w:r>
            <w:r>
              <w:rPr>
                <w:rFonts w:ascii="Calibri"/>
                <w:spacing w:val="-1"/>
                <w:sz w:val="20"/>
              </w:rPr>
              <w:t>urgent</w:t>
            </w:r>
            <w:r>
              <w:rPr>
                <w:rFonts w:ascii="Calibri"/>
                <w:spacing w:val="-3"/>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z w:val="20"/>
              </w:rPr>
              <w:t>and</w:t>
            </w:r>
            <w:r>
              <w:rPr>
                <w:rFonts w:ascii="Calibri"/>
                <w:spacing w:val="53"/>
                <w:w w:val="99"/>
                <w:sz w:val="20"/>
              </w:rPr>
              <w:t xml:space="preserve"> </w:t>
            </w:r>
            <w:r>
              <w:rPr>
                <w:rFonts w:ascii="Calibri"/>
                <w:spacing w:val="-1"/>
                <w:sz w:val="20"/>
              </w:rPr>
              <w:t>can</w:t>
            </w:r>
            <w:r>
              <w:rPr>
                <w:rFonts w:ascii="Calibri"/>
                <w:spacing w:val="-6"/>
                <w:sz w:val="20"/>
              </w:rPr>
              <w:t xml:space="preserve"> </w:t>
            </w:r>
            <w:r>
              <w:rPr>
                <w:rFonts w:ascii="Calibri"/>
                <w:sz w:val="20"/>
              </w:rPr>
              <w:t>not</w:t>
            </w:r>
            <w:r>
              <w:rPr>
                <w:rFonts w:ascii="Calibri"/>
                <w:spacing w:val="-5"/>
                <w:sz w:val="20"/>
              </w:rPr>
              <w:t xml:space="preserve"> </w:t>
            </w:r>
            <w:r>
              <w:rPr>
                <w:rFonts w:ascii="Calibri"/>
                <w:spacing w:val="-1"/>
                <w:sz w:val="20"/>
              </w:rPr>
              <w:t>wait</w:t>
            </w:r>
            <w:r>
              <w:rPr>
                <w:rFonts w:ascii="Calibri"/>
                <w:spacing w:val="-5"/>
                <w:sz w:val="20"/>
              </w:rPr>
              <w:t xml:space="preserve"> </w:t>
            </w:r>
            <w:r>
              <w:rPr>
                <w:rFonts w:ascii="Calibri"/>
                <w:sz w:val="20"/>
              </w:rPr>
              <w:t>until</w:t>
            </w:r>
            <w:r>
              <w:rPr>
                <w:rFonts w:ascii="Calibri"/>
                <w:spacing w:val="-4"/>
                <w:sz w:val="20"/>
              </w:rPr>
              <w:t xml:space="preserve"> </w:t>
            </w:r>
            <w:r>
              <w:rPr>
                <w:rFonts w:ascii="Calibri"/>
                <w:spacing w:val="-1"/>
                <w:sz w:val="20"/>
              </w:rPr>
              <w:t>regular</w:t>
            </w:r>
            <w:r>
              <w:rPr>
                <w:rFonts w:ascii="Calibri"/>
                <w:spacing w:val="-4"/>
                <w:sz w:val="20"/>
              </w:rPr>
              <w:t xml:space="preserve"> </w:t>
            </w:r>
            <w:r>
              <w:rPr>
                <w:rFonts w:ascii="Calibri"/>
                <w:spacing w:val="-1"/>
                <w:sz w:val="20"/>
              </w:rPr>
              <w:t>business</w:t>
            </w:r>
            <w:r>
              <w:rPr>
                <w:rFonts w:ascii="Calibri"/>
                <w:spacing w:val="-6"/>
                <w:sz w:val="20"/>
              </w:rPr>
              <w:t xml:space="preserve"> </w:t>
            </w:r>
            <w:r>
              <w:rPr>
                <w:rFonts w:ascii="Calibri"/>
                <w:spacing w:val="-1"/>
                <w:sz w:val="20"/>
              </w:rPr>
              <w:t>hours.</w:t>
            </w:r>
          </w:p>
        </w:tc>
      </w:tr>
      <w:tr w:rsidR="001511E3" w14:paraId="79984EA3"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5D723C8C"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14:paraId="0289C006" w14:textId="64F541F7" w:rsidR="001511E3" w:rsidRDefault="001511E3" w:rsidP="002707B3">
            <w:pPr>
              <w:pStyle w:val="TableParagraph"/>
              <w:spacing w:line="360" w:lineRule="auto"/>
              <w:ind w:left="2531"/>
              <w:rPr>
                <w:rFonts w:ascii="Calibri" w:eastAsia="Calibri" w:hAnsi="Calibri" w:cs="Calibri"/>
                <w:sz w:val="18"/>
                <w:szCs w:val="18"/>
              </w:rPr>
            </w:pPr>
            <w:r>
              <w:rPr>
                <w:rFonts w:ascii="Calibri"/>
                <w:b/>
                <w:color w:val="FFFFFF"/>
                <w:spacing w:val="-1"/>
              </w:rPr>
              <w:t>C</w:t>
            </w:r>
            <w:r>
              <w:rPr>
                <w:rFonts w:ascii="Calibri"/>
                <w:b/>
                <w:color w:val="FFFFFF"/>
                <w:spacing w:val="-1"/>
                <w:sz w:val="18"/>
              </w:rPr>
              <w:t xml:space="preserve">ALL </w:t>
            </w:r>
            <w:r w:rsidR="00E50C0A">
              <w:rPr>
                <w:rFonts w:ascii="Calibri"/>
                <w:b/>
                <w:color w:val="FFFFFF"/>
                <w:spacing w:val="-9"/>
              </w:rPr>
              <w:t xml:space="preserve">IANA Functions Operator </w:t>
            </w:r>
            <w:r>
              <w:rPr>
                <w:rFonts w:ascii="Calibri"/>
                <w:b/>
                <w:color w:val="FFFFFF"/>
                <w:spacing w:val="-1"/>
                <w:sz w:val="18"/>
              </w:rPr>
              <w:t>DURING</w:t>
            </w:r>
            <w:r>
              <w:rPr>
                <w:rFonts w:ascii="Calibri"/>
                <w:b/>
                <w:color w:val="FFFFFF"/>
                <w:sz w:val="18"/>
              </w:rPr>
              <w:t xml:space="preserve"> </w:t>
            </w:r>
            <w:r>
              <w:rPr>
                <w:rFonts w:ascii="Calibri"/>
                <w:b/>
                <w:color w:val="FFFFFF"/>
                <w:spacing w:val="-1"/>
                <w:sz w:val="18"/>
              </w:rPr>
              <w:t>BUSINESS</w:t>
            </w:r>
            <w:r>
              <w:rPr>
                <w:rFonts w:ascii="Calibri"/>
                <w:b/>
                <w:color w:val="FFFFFF"/>
                <w:sz w:val="18"/>
              </w:rPr>
              <w:t xml:space="preserve"> </w:t>
            </w:r>
            <w:r>
              <w:rPr>
                <w:rFonts w:ascii="Calibri"/>
                <w:b/>
                <w:color w:val="FFFFFF"/>
                <w:spacing w:val="-1"/>
                <w:sz w:val="18"/>
              </w:rPr>
              <w:t>HOURS</w:t>
            </w:r>
          </w:p>
        </w:tc>
      </w:tr>
      <w:tr w:rsidR="001511E3" w14:paraId="204AA660"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630DC6B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228D42DC" w14:textId="3B9A56AC" w:rsidR="001511E3" w:rsidRDefault="001511E3" w:rsidP="002707B3">
            <w:pPr>
              <w:pStyle w:val="TableParagraph"/>
              <w:spacing w:line="360" w:lineRule="auto"/>
              <w:ind w:left="102" w:right="302"/>
              <w:rPr>
                <w:rFonts w:ascii="Calibri" w:eastAsia="Calibri" w:hAnsi="Calibri" w:cs="Calibri"/>
                <w:sz w:val="20"/>
                <w:szCs w:val="20"/>
              </w:rPr>
            </w:pPr>
            <w:r>
              <w:rPr>
                <w:rFonts w:ascii="Calibri" w:eastAsia="Calibri" w:hAnsi="Calibri" w:cs="Calibri"/>
                <w:spacing w:val="-1"/>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event</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caller</w:t>
            </w:r>
            <w:r>
              <w:rPr>
                <w:rFonts w:ascii="Calibri" w:eastAsia="Calibri" w:hAnsi="Calibri" w:cs="Calibri"/>
                <w:spacing w:val="-5"/>
                <w:sz w:val="20"/>
                <w:szCs w:val="20"/>
              </w:rPr>
              <w:t xml:space="preserve"> </w:t>
            </w:r>
            <w:r>
              <w:rPr>
                <w:rFonts w:ascii="Calibri" w:eastAsia="Calibri" w:hAnsi="Calibri" w:cs="Calibri"/>
                <w:spacing w:val="-1"/>
                <w:sz w:val="20"/>
                <w:szCs w:val="20"/>
              </w:rPr>
              <w:t>decides</w:t>
            </w:r>
            <w:r>
              <w:rPr>
                <w:rFonts w:ascii="Calibri" w:eastAsia="Calibri" w:hAnsi="Calibri" w:cs="Calibri"/>
                <w:spacing w:val="-3"/>
                <w:sz w:val="20"/>
                <w:szCs w:val="20"/>
              </w:rPr>
              <w:t xml:space="preserve"> </w:t>
            </w:r>
            <w:r>
              <w:rPr>
                <w:rFonts w:ascii="Calibri" w:eastAsia="Calibri" w:hAnsi="Calibri" w:cs="Calibri"/>
                <w:spacing w:val="-1"/>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pacing w:val="-1"/>
                <w:sz w:val="20"/>
                <w:szCs w:val="20"/>
              </w:rPr>
              <w:t>emergency,</w:t>
            </w:r>
            <w:r>
              <w:rPr>
                <w:rFonts w:ascii="Calibri" w:eastAsia="Calibri" w:hAnsi="Calibri" w:cs="Calibri"/>
                <w:spacing w:val="-3"/>
                <w:sz w:val="20"/>
                <w:szCs w:val="20"/>
              </w:rPr>
              <w:t xml:space="preserve"> </w:t>
            </w:r>
            <w:r>
              <w:rPr>
                <w:rFonts w:ascii="Calibri" w:eastAsia="Calibri" w:hAnsi="Calibri" w:cs="Calibri"/>
                <w:spacing w:val="-1"/>
                <w:sz w:val="20"/>
                <w:szCs w:val="20"/>
              </w:rPr>
              <w:t>their</w:t>
            </w:r>
            <w:r>
              <w:rPr>
                <w:rFonts w:ascii="Calibri" w:eastAsia="Calibri" w:hAnsi="Calibri" w:cs="Calibri"/>
                <w:spacing w:val="-5"/>
                <w:sz w:val="20"/>
                <w:szCs w:val="20"/>
              </w:rPr>
              <w:t xml:space="preserve"> </w:t>
            </w:r>
            <w:r>
              <w:rPr>
                <w:rFonts w:ascii="Calibri" w:eastAsia="Calibri" w:hAnsi="Calibri" w:cs="Calibri"/>
                <w:spacing w:val="-1"/>
                <w:sz w:val="20"/>
                <w:szCs w:val="20"/>
              </w:rPr>
              <w:t>contact</w:t>
            </w:r>
            <w:r>
              <w:rPr>
                <w:rFonts w:ascii="Calibri" w:eastAsia="Calibri" w:hAnsi="Calibri" w:cs="Calibri"/>
                <w:spacing w:val="-4"/>
                <w:sz w:val="20"/>
                <w:szCs w:val="20"/>
              </w:rPr>
              <w:t xml:space="preserve"> </w:t>
            </w:r>
            <w:r>
              <w:rPr>
                <w:rFonts w:ascii="Calibri" w:eastAsia="Calibri" w:hAnsi="Calibri" w:cs="Calibri"/>
                <w:spacing w:val="-1"/>
                <w:sz w:val="20"/>
                <w:szCs w:val="20"/>
              </w:rPr>
              <w:t>details</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pacing w:val="-1"/>
                <w:sz w:val="20"/>
                <w:szCs w:val="20"/>
              </w:rPr>
              <w:t>logged</w:t>
            </w:r>
            <w:r>
              <w:rPr>
                <w:rFonts w:ascii="Calibri" w:eastAsia="Calibri" w:hAnsi="Calibri" w:cs="Calibri"/>
                <w:spacing w:val="-3"/>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1"/>
                <w:sz w:val="20"/>
                <w:szCs w:val="20"/>
              </w:rPr>
              <w:t>they</w:t>
            </w:r>
            <w:r>
              <w:rPr>
                <w:rFonts w:ascii="Calibri" w:eastAsia="Calibri" w:hAnsi="Calibri" w:cs="Calibri"/>
                <w:spacing w:val="82"/>
                <w:w w:val="99"/>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advised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speak</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IANA</w:t>
            </w:r>
            <w:r>
              <w:rPr>
                <w:rFonts w:ascii="Calibri" w:eastAsia="Calibri" w:hAnsi="Calibri" w:cs="Calibri"/>
                <w:spacing w:val="-4"/>
                <w:sz w:val="20"/>
                <w:szCs w:val="20"/>
              </w:rPr>
              <w:t xml:space="preserve"> </w:t>
            </w:r>
            <w:r>
              <w:rPr>
                <w:rFonts w:ascii="Calibri" w:eastAsia="Calibri" w:hAnsi="Calibri" w:cs="Calibri"/>
                <w:spacing w:val="-1"/>
                <w:sz w:val="20"/>
                <w:szCs w:val="20"/>
              </w:rPr>
              <w:t>Function</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6"/>
                <w:sz w:val="20"/>
                <w:szCs w:val="20"/>
              </w:rPr>
              <w:t xml:space="preserve"> </w:t>
            </w:r>
            <w:r>
              <w:rPr>
                <w:rFonts w:ascii="Calibri" w:eastAsia="Calibri" w:hAnsi="Calibri" w:cs="Calibri"/>
                <w:sz w:val="20"/>
                <w:szCs w:val="20"/>
              </w:rPr>
              <w:t>during</w:t>
            </w:r>
            <w:r>
              <w:rPr>
                <w:rFonts w:ascii="Calibri" w:eastAsia="Calibri" w:hAnsi="Calibri" w:cs="Calibri"/>
                <w:spacing w:val="-4"/>
                <w:sz w:val="20"/>
                <w:szCs w:val="20"/>
              </w:rPr>
              <w:t xml:space="preserve"> </w:t>
            </w:r>
            <w:r>
              <w:rPr>
                <w:rFonts w:ascii="Calibri" w:eastAsia="Calibri" w:hAnsi="Calibri" w:cs="Calibri"/>
                <w:spacing w:val="-1"/>
                <w:sz w:val="20"/>
                <w:szCs w:val="20"/>
              </w:rPr>
              <w:t>regular</w:t>
            </w:r>
            <w:r>
              <w:rPr>
                <w:rFonts w:ascii="Calibri" w:eastAsia="Calibri" w:hAnsi="Calibri" w:cs="Calibri"/>
                <w:spacing w:val="-4"/>
                <w:sz w:val="20"/>
                <w:szCs w:val="20"/>
              </w:rPr>
              <w:t xml:space="preserve"> </w:t>
            </w:r>
            <w:r>
              <w:rPr>
                <w:rFonts w:ascii="Calibri" w:eastAsia="Calibri" w:hAnsi="Calibri" w:cs="Calibri"/>
                <w:spacing w:val="-1"/>
                <w:sz w:val="20"/>
                <w:szCs w:val="20"/>
              </w:rPr>
              <w:t>business</w:t>
            </w:r>
            <w:r>
              <w:rPr>
                <w:rFonts w:ascii="Calibri" w:eastAsia="Calibri" w:hAnsi="Calibri" w:cs="Calibri"/>
                <w:spacing w:val="-6"/>
                <w:sz w:val="20"/>
                <w:szCs w:val="20"/>
              </w:rPr>
              <w:t xml:space="preserve"> </w:t>
            </w:r>
            <w:r>
              <w:rPr>
                <w:rFonts w:ascii="Calibri" w:eastAsia="Calibri" w:hAnsi="Calibri" w:cs="Calibri"/>
                <w:spacing w:val="-1"/>
                <w:sz w:val="20"/>
                <w:szCs w:val="20"/>
              </w:rPr>
              <w:t>hours.</w:t>
            </w:r>
          </w:p>
        </w:tc>
      </w:tr>
      <w:tr w:rsidR="001511E3" w14:paraId="0ECC3962"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6ADD6A0B"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14:paraId="4B3A188A" w14:textId="77777777" w:rsidR="001511E3" w:rsidRDefault="001511E3" w:rsidP="00311C78">
            <w:pPr>
              <w:pStyle w:val="TableParagraph"/>
              <w:spacing w:line="360" w:lineRule="auto"/>
              <w:ind w:left="2318"/>
              <w:rPr>
                <w:rFonts w:ascii="Calibri" w:eastAsia="Calibri" w:hAnsi="Calibri" w:cs="Calibri"/>
                <w:sz w:val="18"/>
                <w:szCs w:val="18"/>
              </w:rPr>
            </w:pPr>
            <w:r>
              <w:rPr>
                <w:rFonts w:ascii="Calibri"/>
                <w:b/>
                <w:color w:val="FFFFFF"/>
                <w:spacing w:val="-1"/>
              </w:rPr>
              <w:t>F</w:t>
            </w:r>
            <w:r>
              <w:rPr>
                <w:rFonts w:ascii="Calibri"/>
                <w:b/>
                <w:color w:val="FFFFFF"/>
                <w:spacing w:val="-1"/>
                <w:sz w:val="18"/>
              </w:rPr>
              <w:t>OLLOW</w:t>
            </w:r>
            <w:r>
              <w:rPr>
                <w:rFonts w:ascii="Calibri"/>
                <w:b/>
                <w:color w:val="FFFFFF"/>
                <w:sz w:val="18"/>
              </w:rPr>
              <w:t xml:space="preserve"> </w:t>
            </w:r>
            <w:r>
              <w:rPr>
                <w:rFonts w:ascii="Calibri"/>
                <w:b/>
                <w:color w:val="FFFFFF"/>
                <w:spacing w:val="-1"/>
                <w:sz w:val="18"/>
              </w:rPr>
              <w:t>INSTRUCTIONS</w:t>
            </w:r>
            <w:r>
              <w:rPr>
                <w:rFonts w:ascii="Calibri"/>
                <w:b/>
                <w:color w:val="FFFFFF"/>
                <w:spacing w:val="-2"/>
                <w:sz w:val="18"/>
              </w:rPr>
              <w:t xml:space="preserve"> </w:t>
            </w:r>
            <w:r>
              <w:rPr>
                <w:rFonts w:ascii="Calibri"/>
                <w:b/>
                <w:color w:val="FFFFFF"/>
                <w:spacing w:val="-1"/>
                <w:sz w:val="18"/>
              </w:rPr>
              <w:t>AND</w:t>
            </w:r>
            <w:r>
              <w:rPr>
                <w:rFonts w:ascii="Calibri"/>
                <w:b/>
                <w:color w:val="FFFFFF"/>
                <w:sz w:val="18"/>
              </w:rPr>
              <w:t xml:space="preserve"> </w:t>
            </w:r>
            <w:r>
              <w:rPr>
                <w:rFonts w:ascii="Calibri"/>
                <w:b/>
                <w:color w:val="FFFFFF"/>
                <w:spacing w:val="-1"/>
                <w:sz w:val="18"/>
              </w:rPr>
              <w:t>ASK</w:t>
            </w:r>
            <w:r>
              <w:rPr>
                <w:rFonts w:ascii="Calibri"/>
                <w:b/>
                <w:color w:val="FFFFFF"/>
                <w:sz w:val="18"/>
              </w:rPr>
              <w:t xml:space="preserve"> </w:t>
            </w:r>
            <w:r>
              <w:rPr>
                <w:rFonts w:ascii="Calibri"/>
                <w:b/>
                <w:color w:val="FFFFFF"/>
                <w:spacing w:val="-1"/>
                <w:sz w:val="18"/>
              </w:rPr>
              <w:t>QUESTIONS</w:t>
            </w:r>
          </w:p>
        </w:tc>
      </w:tr>
      <w:tr w:rsidR="001511E3" w14:paraId="7624719E"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4BC21082"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6F0035FF" w14:textId="77777777" w:rsidR="001511E3" w:rsidRDefault="001511E3" w:rsidP="00311C78">
            <w:pPr>
              <w:pStyle w:val="TableParagraph"/>
              <w:spacing w:line="360" w:lineRule="auto"/>
              <w:ind w:left="102" w:right="244"/>
              <w:rPr>
                <w:rFonts w:ascii="Calibri" w:eastAsia="Calibri" w:hAnsi="Calibri" w:cs="Calibri"/>
                <w:sz w:val="20"/>
                <w:szCs w:val="20"/>
              </w:rPr>
            </w:pPr>
            <w:r>
              <w:rPr>
                <w:rFonts w:ascii="Calibri"/>
                <w:sz w:val="20"/>
              </w:rPr>
              <w:t>Call</w:t>
            </w:r>
            <w:r>
              <w:rPr>
                <w:rFonts w:ascii="Calibri"/>
                <w:spacing w:val="-5"/>
                <w:sz w:val="20"/>
              </w:rPr>
              <w:t xml:space="preserve"> </w:t>
            </w:r>
            <w:r>
              <w:rPr>
                <w:rFonts w:ascii="Calibri"/>
                <w:sz w:val="20"/>
              </w:rPr>
              <w:t>center</w:t>
            </w:r>
            <w:r>
              <w:rPr>
                <w:rFonts w:ascii="Calibri"/>
                <w:spacing w:val="-3"/>
                <w:sz w:val="20"/>
              </w:rPr>
              <w:t xml:space="preserve"> </w:t>
            </w:r>
            <w:r>
              <w:rPr>
                <w:rFonts w:ascii="Calibri"/>
                <w:spacing w:val="-1"/>
                <w:sz w:val="20"/>
              </w:rPr>
              <w:t>staff</w:t>
            </w:r>
            <w:r>
              <w:rPr>
                <w:rFonts w:ascii="Calibri"/>
                <w:spacing w:val="-5"/>
                <w:sz w:val="20"/>
              </w:rPr>
              <w:t xml:space="preserve"> </w:t>
            </w:r>
            <w:r>
              <w:rPr>
                <w:rFonts w:ascii="Calibri"/>
                <w:sz w:val="20"/>
              </w:rPr>
              <w:t>follow</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set</w:t>
            </w:r>
            <w:r>
              <w:rPr>
                <w:rFonts w:ascii="Calibri"/>
                <w:spacing w:val="-5"/>
                <w:sz w:val="20"/>
              </w:rPr>
              <w:t xml:space="preserve"> </w:t>
            </w:r>
            <w:r>
              <w:rPr>
                <w:rFonts w:ascii="Calibri"/>
                <w:spacing w:val="1"/>
                <w:sz w:val="20"/>
              </w:rPr>
              <w:t>of</w:t>
            </w:r>
            <w:r>
              <w:rPr>
                <w:rFonts w:ascii="Calibri"/>
                <w:spacing w:val="-6"/>
                <w:sz w:val="20"/>
              </w:rPr>
              <w:t xml:space="preserve"> </w:t>
            </w:r>
            <w:r>
              <w:rPr>
                <w:rFonts w:ascii="Calibri"/>
                <w:spacing w:val="-1"/>
                <w:sz w:val="20"/>
              </w:rPr>
              <w:t>instructions</w:t>
            </w:r>
            <w:r>
              <w:rPr>
                <w:rFonts w:ascii="Calibri"/>
                <w:spacing w:val="-6"/>
                <w:sz w:val="20"/>
              </w:rPr>
              <w:t xml:space="preserve"> </w:t>
            </w:r>
            <w:r>
              <w:rPr>
                <w:rFonts w:ascii="Calibri"/>
                <w:sz w:val="20"/>
              </w:rPr>
              <w:t>to</w:t>
            </w:r>
            <w:r>
              <w:rPr>
                <w:rFonts w:ascii="Calibri"/>
                <w:spacing w:val="-5"/>
                <w:sz w:val="20"/>
              </w:rPr>
              <w:t xml:space="preserve"> </w:t>
            </w:r>
            <w:r>
              <w:rPr>
                <w:rFonts w:ascii="Calibri"/>
                <w:sz w:val="20"/>
              </w:rPr>
              <w:t>solicit</w:t>
            </w:r>
            <w:r>
              <w:rPr>
                <w:rFonts w:ascii="Calibri"/>
                <w:spacing w:val="-4"/>
                <w:sz w:val="20"/>
              </w:rPr>
              <w:t xml:space="preserve"> </w:t>
            </w:r>
            <w:r>
              <w:rPr>
                <w:rFonts w:ascii="Calibri"/>
                <w:sz w:val="20"/>
              </w:rPr>
              <w:t>relevant</w:t>
            </w:r>
            <w:r>
              <w:rPr>
                <w:rFonts w:ascii="Calibri"/>
                <w:spacing w:val="-5"/>
                <w:sz w:val="20"/>
              </w:rPr>
              <w:t xml:space="preserve"> </w:t>
            </w:r>
            <w:r>
              <w:rPr>
                <w:rFonts w:ascii="Calibri"/>
                <w:spacing w:val="-1"/>
                <w:sz w:val="20"/>
              </w:rPr>
              <w:t>information</w:t>
            </w:r>
            <w:r>
              <w:rPr>
                <w:rFonts w:ascii="Calibri"/>
                <w:spacing w:val="-5"/>
                <w:sz w:val="20"/>
              </w:rPr>
              <w:t xml:space="preserve"> </w:t>
            </w:r>
            <w:r>
              <w:rPr>
                <w:rFonts w:ascii="Calibri"/>
                <w:spacing w:val="-1"/>
                <w:sz w:val="20"/>
              </w:rPr>
              <w:t>relating</w:t>
            </w:r>
            <w:r>
              <w:rPr>
                <w:rFonts w:ascii="Calibri"/>
                <w:spacing w:val="-4"/>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nature</w:t>
            </w:r>
            <w:r>
              <w:rPr>
                <w:rFonts w:ascii="Calibri"/>
                <w:spacing w:val="67"/>
                <w:w w:val="99"/>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emergency,</w:t>
            </w:r>
            <w:r>
              <w:rPr>
                <w:rFonts w:ascii="Calibri"/>
                <w:spacing w:val="-4"/>
                <w:sz w:val="20"/>
              </w:rPr>
              <w:t xml:space="preserve"> </w:t>
            </w:r>
            <w:r>
              <w:rPr>
                <w:rFonts w:ascii="Calibri"/>
                <w:sz w:val="20"/>
              </w:rPr>
              <w:t>and</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contact</w:t>
            </w:r>
            <w:r>
              <w:rPr>
                <w:rFonts w:ascii="Calibri"/>
                <w:spacing w:val="-3"/>
                <w:sz w:val="20"/>
              </w:rPr>
              <w:t xml:space="preserve"> </w:t>
            </w:r>
            <w:r>
              <w:rPr>
                <w:rFonts w:ascii="Calibri"/>
                <w:spacing w:val="-1"/>
                <w:sz w:val="20"/>
              </w:rPr>
              <w:t>details</w:t>
            </w:r>
            <w:r>
              <w:rPr>
                <w:rFonts w:ascii="Calibri"/>
                <w:spacing w:val="-7"/>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6"/>
                <w:sz w:val="20"/>
              </w:rPr>
              <w:t xml:space="preserve"> </w:t>
            </w:r>
            <w:r>
              <w:rPr>
                <w:rFonts w:ascii="Calibri"/>
                <w:sz w:val="20"/>
              </w:rPr>
              <w:t>TLD</w:t>
            </w:r>
            <w:r>
              <w:rPr>
                <w:rFonts w:ascii="Calibri"/>
                <w:spacing w:val="-5"/>
                <w:sz w:val="20"/>
              </w:rPr>
              <w:t xml:space="preserve"> </w:t>
            </w:r>
            <w:r>
              <w:rPr>
                <w:rFonts w:ascii="Calibri"/>
                <w:sz w:val="20"/>
              </w:rPr>
              <w:t>manager.</w:t>
            </w:r>
          </w:p>
        </w:tc>
      </w:tr>
      <w:tr w:rsidR="001511E3" w14:paraId="6AFD69EA"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6F27AF82"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14:paraId="60850AD5" w14:textId="77777777" w:rsidR="001511E3" w:rsidRDefault="001511E3" w:rsidP="00311C78">
            <w:pPr>
              <w:pStyle w:val="TableParagraph"/>
              <w:spacing w:line="360" w:lineRule="auto"/>
              <w:ind w:left="2447"/>
              <w:rPr>
                <w:rFonts w:ascii="Calibri" w:eastAsia="Calibri" w:hAnsi="Calibri" w:cs="Calibri"/>
                <w:sz w:val="18"/>
                <w:szCs w:val="18"/>
              </w:rPr>
            </w:pPr>
            <w:r>
              <w:rPr>
                <w:rFonts w:ascii="Calibri"/>
                <w:b/>
                <w:color w:val="FFFFFF"/>
                <w:spacing w:val="-1"/>
              </w:rPr>
              <w:t>S</w:t>
            </w:r>
            <w:r>
              <w:rPr>
                <w:rFonts w:ascii="Calibri"/>
                <w:b/>
                <w:color w:val="FFFFFF"/>
                <w:spacing w:val="-1"/>
                <w:sz w:val="18"/>
              </w:rPr>
              <w:t>END</w:t>
            </w:r>
            <w:r>
              <w:rPr>
                <w:rFonts w:ascii="Calibri"/>
                <w:b/>
                <w:color w:val="FFFFFF"/>
                <w:spacing w:val="-2"/>
                <w:sz w:val="18"/>
              </w:rPr>
              <w:t xml:space="preserve"> </w:t>
            </w:r>
            <w:r>
              <w:rPr>
                <w:rFonts w:ascii="Calibri"/>
                <w:b/>
                <w:color w:val="FFFFFF"/>
                <w:spacing w:val="-1"/>
                <w:sz w:val="18"/>
              </w:rPr>
              <w:t>EMAIL</w:t>
            </w:r>
            <w:r>
              <w:rPr>
                <w:rFonts w:ascii="Calibri"/>
                <w:b/>
                <w:color w:val="FFFFFF"/>
                <w:sz w:val="18"/>
              </w:rPr>
              <w:t xml:space="preserve"> </w:t>
            </w:r>
            <w:r>
              <w:rPr>
                <w:rFonts w:ascii="Calibri"/>
                <w:b/>
                <w:color w:val="FFFFFF"/>
                <w:spacing w:val="-1"/>
                <w:sz w:val="18"/>
              </w:rPr>
              <w:t>TO</w:t>
            </w:r>
            <w:r>
              <w:rPr>
                <w:rFonts w:ascii="Calibri"/>
                <w:b/>
                <w:color w:val="FFFFFF"/>
                <w:sz w:val="18"/>
              </w:rPr>
              <w:t xml:space="preserve"> </w:t>
            </w:r>
            <w:hyperlink r:id="rId11">
              <w:r>
                <w:rPr>
                  <w:rFonts w:ascii="Calibri"/>
                  <w:color w:val="FFFFFF"/>
                  <w:spacing w:val="-1"/>
                  <w:sz w:val="18"/>
                  <w:u w:val="single" w:color="FFFFFF"/>
                </w:rPr>
                <w:t>ROOT</w:t>
              </w:r>
              <w:r>
                <w:rPr>
                  <w:rFonts w:ascii="Calibri"/>
                  <w:color w:val="FFFFFF"/>
                  <w:spacing w:val="-1"/>
                  <w:u w:val="single" w:color="FFFFFF"/>
                </w:rPr>
                <w:t>-</w:t>
              </w:r>
              <w:r>
                <w:rPr>
                  <w:rFonts w:ascii="Calibri"/>
                  <w:color w:val="FFFFFF"/>
                  <w:spacing w:val="-1"/>
                  <w:sz w:val="18"/>
                  <w:u w:val="single" w:color="FFFFFF"/>
                </w:rPr>
                <w:t>MGMT</w:t>
              </w:r>
              <w:r>
                <w:rPr>
                  <w:rFonts w:ascii="Calibri"/>
                  <w:color w:val="FFFFFF"/>
                  <w:spacing w:val="-1"/>
                  <w:u w:val="single" w:color="FFFFFF"/>
                </w:rPr>
                <w:t>@</w:t>
              </w:r>
              <w:r>
                <w:rPr>
                  <w:rFonts w:ascii="Calibri"/>
                  <w:color w:val="FFFFFF"/>
                  <w:spacing w:val="-1"/>
                  <w:sz w:val="18"/>
                  <w:u w:val="single" w:color="FFFFFF"/>
                </w:rPr>
                <w:t>IANA</w:t>
              </w:r>
              <w:r>
                <w:rPr>
                  <w:rFonts w:ascii="Calibri"/>
                  <w:color w:val="FFFFFF"/>
                  <w:spacing w:val="-1"/>
                  <w:u w:val="single" w:color="FFFFFF"/>
                </w:rPr>
                <w:t>.</w:t>
              </w:r>
              <w:r>
                <w:rPr>
                  <w:rFonts w:ascii="Calibri"/>
                  <w:color w:val="FFFFFF"/>
                  <w:spacing w:val="-1"/>
                  <w:sz w:val="18"/>
                  <w:u w:val="single" w:color="FFFFFF"/>
                </w:rPr>
                <w:t>ORG</w:t>
              </w:r>
            </w:hyperlink>
          </w:p>
        </w:tc>
      </w:tr>
      <w:tr w:rsidR="001511E3" w14:paraId="0FAD06BD" w14:textId="77777777" w:rsidTr="00F43C27">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6D51C5D"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8ADD40F" w14:textId="77777777" w:rsidR="001511E3" w:rsidRDefault="001511E3" w:rsidP="00311C78">
            <w:pPr>
              <w:pStyle w:val="TableParagraph"/>
              <w:spacing w:line="360" w:lineRule="auto"/>
              <w:ind w:left="102" w:right="461"/>
              <w:rPr>
                <w:rFonts w:ascii="Calibri" w:eastAsia="Calibri" w:hAnsi="Calibri" w:cs="Calibri"/>
                <w:sz w:val="20"/>
                <w:szCs w:val="20"/>
              </w:rPr>
            </w:pPr>
            <w:r>
              <w:rPr>
                <w:rFonts w:ascii="Calibri"/>
                <w:spacing w:val="-1"/>
                <w:sz w:val="20"/>
              </w:rPr>
              <w:t>The</w:t>
            </w:r>
            <w:r>
              <w:rPr>
                <w:rFonts w:ascii="Calibri"/>
                <w:spacing w:val="-6"/>
                <w:sz w:val="20"/>
              </w:rPr>
              <w:t xml:space="preserve"> </w:t>
            </w:r>
            <w:r>
              <w:rPr>
                <w:rFonts w:ascii="Calibri"/>
                <w:spacing w:val="-1"/>
                <w:sz w:val="20"/>
              </w:rPr>
              <w:t>particulars</w:t>
            </w:r>
            <w:r>
              <w:rPr>
                <w:rFonts w:ascii="Calibri"/>
                <w:spacing w:val="-5"/>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3"/>
                <w:sz w:val="20"/>
              </w:rPr>
              <w:t xml:space="preserve"> </w:t>
            </w:r>
            <w:r>
              <w:rPr>
                <w:rFonts w:ascii="Calibri"/>
                <w:sz w:val="20"/>
              </w:rPr>
              <w:t>emergency</w:t>
            </w:r>
            <w:r>
              <w:rPr>
                <w:rFonts w:ascii="Calibri"/>
                <w:spacing w:val="-3"/>
                <w:sz w:val="20"/>
              </w:rPr>
              <w:t xml:space="preserve"> </w:t>
            </w:r>
            <w:r>
              <w:rPr>
                <w:rFonts w:ascii="Calibri"/>
                <w:spacing w:val="-1"/>
                <w:sz w:val="20"/>
              </w:rPr>
              <w:t>call</w:t>
            </w:r>
            <w:r>
              <w:rPr>
                <w:rFonts w:ascii="Calibri"/>
                <w:spacing w:val="-5"/>
                <w:sz w:val="20"/>
              </w:rPr>
              <w:t xml:space="preserve"> </w:t>
            </w:r>
            <w:r>
              <w:rPr>
                <w:rFonts w:ascii="Calibri"/>
                <w:sz w:val="20"/>
              </w:rPr>
              <w:t>are</w:t>
            </w:r>
            <w:r>
              <w:rPr>
                <w:rFonts w:ascii="Calibri"/>
                <w:spacing w:val="-5"/>
                <w:sz w:val="20"/>
              </w:rPr>
              <w:t xml:space="preserve"> </w:t>
            </w:r>
            <w:r>
              <w:rPr>
                <w:rFonts w:ascii="Calibri"/>
                <w:spacing w:val="-1"/>
                <w:sz w:val="20"/>
              </w:rPr>
              <w:t>sent</w:t>
            </w:r>
            <w:r>
              <w:rPr>
                <w:rFonts w:ascii="Calibri"/>
                <w:spacing w:val="-5"/>
                <w:sz w:val="20"/>
              </w:rPr>
              <w:t xml:space="preserve"> </w:t>
            </w:r>
            <w:r>
              <w:rPr>
                <w:rFonts w:ascii="Calibri"/>
                <w:sz w:val="20"/>
              </w:rPr>
              <w:t>by</w:t>
            </w:r>
            <w:r>
              <w:rPr>
                <w:rFonts w:ascii="Calibri"/>
                <w:spacing w:val="-3"/>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5"/>
                <w:sz w:val="20"/>
              </w:rPr>
              <w:t xml:space="preserve"> </w:t>
            </w:r>
            <w:r>
              <w:rPr>
                <w:rFonts w:ascii="Calibri"/>
                <w:spacing w:val="-1"/>
                <w:sz w:val="20"/>
              </w:rPr>
              <w:t>center</w:t>
            </w:r>
            <w:r>
              <w:rPr>
                <w:rFonts w:ascii="Calibri"/>
                <w:spacing w:val="-6"/>
                <w:sz w:val="20"/>
              </w:rPr>
              <w:t xml:space="preserve"> </w:t>
            </w:r>
            <w:r>
              <w:rPr>
                <w:rFonts w:ascii="Calibri"/>
                <w:spacing w:val="-1"/>
                <w:sz w:val="20"/>
              </w:rPr>
              <w:t>staff</w:t>
            </w:r>
            <w:r>
              <w:rPr>
                <w:rFonts w:ascii="Calibri"/>
                <w:spacing w:val="-5"/>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ticketing</w:t>
            </w:r>
            <w:r>
              <w:rPr>
                <w:rFonts w:ascii="Calibri"/>
                <w:spacing w:val="-5"/>
                <w:sz w:val="20"/>
              </w:rPr>
              <w:t xml:space="preserve"> </w:t>
            </w:r>
            <w:r>
              <w:rPr>
                <w:rFonts w:ascii="Calibri"/>
                <w:spacing w:val="-1"/>
                <w:sz w:val="20"/>
              </w:rPr>
              <w:t>system.</w:t>
            </w:r>
            <w:r>
              <w:rPr>
                <w:rFonts w:ascii="Calibri"/>
                <w:spacing w:val="72"/>
                <w:w w:val="99"/>
                <w:sz w:val="20"/>
              </w:rPr>
              <w:t xml:space="preserve"> </w:t>
            </w:r>
            <w:r>
              <w:rPr>
                <w:rFonts w:ascii="Calibri"/>
                <w:spacing w:val="-1"/>
                <w:sz w:val="20"/>
              </w:rPr>
              <w:t>This</w:t>
            </w:r>
            <w:r>
              <w:rPr>
                <w:rFonts w:ascii="Calibri"/>
                <w:spacing w:val="-5"/>
                <w:sz w:val="20"/>
              </w:rPr>
              <w:t xml:space="preserve"> </w:t>
            </w:r>
            <w:r>
              <w:rPr>
                <w:rFonts w:ascii="Calibri"/>
                <w:sz w:val="20"/>
              </w:rPr>
              <w:t>opens</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ticket</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starts</w:t>
            </w:r>
            <w:r>
              <w:rPr>
                <w:rFonts w:ascii="Calibri"/>
                <w:spacing w:val="-3"/>
                <w:sz w:val="20"/>
              </w:rPr>
              <w:t xml:space="preserve"> </w:t>
            </w:r>
            <w:r>
              <w:rPr>
                <w:rFonts w:ascii="Calibri"/>
                <w:sz w:val="20"/>
              </w:rPr>
              <w:t>an</w:t>
            </w:r>
            <w:r>
              <w:rPr>
                <w:rFonts w:ascii="Calibri"/>
                <w:spacing w:val="-4"/>
                <w:sz w:val="20"/>
              </w:rPr>
              <w:t xml:space="preserve"> </w:t>
            </w:r>
            <w:r>
              <w:rPr>
                <w:rFonts w:ascii="Calibri"/>
                <w:sz w:val="20"/>
              </w:rPr>
              <w:t>audit</w:t>
            </w:r>
            <w:r>
              <w:rPr>
                <w:rFonts w:ascii="Calibri"/>
                <w:spacing w:val="-4"/>
                <w:sz w:val="20"/>
              </w:rPr>
              <w:t xml:space="preserve"> </w:t>
            </w:r>
            <w:r>
              <w:rPr>
                <w:rFonts w:ascii="Calibri"/>
                <w:sz w:val="20"/>
              </w:rPr>
              <w:t>log</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specific</w:t>
            </w:r>
            <w:r>
              <w:rPr>
                <w:rFonts w:ascii="Calibri"/>
                <w:spacing w:val="-4"/>
                <w:sz w:val="20"/>
              </w:rPr>
              <w:t xml:space="preserve"> </w:t>
            </w:r>
            <w:r>
              <w:rPr>
                <w:rFonts w:ascii="Calibri"/>
                <w:spacing w:val="-1"/>
                <w:sz w:val="20"/>
              </w:rPr>
              <w:t>request.</w:t>
            </w:r>
          </w:p>
        </w:tc>
      </w:tr>
      <w:tr w:rsidR="001511E3" w14:paraId="16CBACE3" w14:textId="77777777" w:rsidTr="00E50C0A">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14:paraId="7BE8387A" w14:textId="0683069F" w:rsidR="001511E3" w:rsidRDefault="001511E3" w:rsidP="00844173">
            <w:pPr>
              <w:pStyle w:val="TableParagraph"/>
              <w:tabs>
                <w:tab w:val="left" w:pos="2787"/>
              </w:tabs>
              <w:spacing w:line="360" w:lineRule="auto"/>
              <w:ind w:left="574"/>
              <w:rPr>
                <w:rFonts w:ascii="Calibri" w:eastAsia="Calibri" w:hAnsi="Calibri" w:cs="Calibri"/>
                <w:sz w:val="18"/>
                <w:szCs w:val="18"/>
              </w:rPr>
            </w:pPr>
            <w:r>
              <w:rPr>
                <w:rFonts w:ascii="Calibri"/>
                <w:b/>
                <w:color w:val="FFFFFF"/>
              </w:rPr>
              <w:t>6</w:t>
            </w:r>
            <w:r>
              <w:rPr>
                <w:rFonts w:ascii="Calibri"/>
                <w:b/>
                <w:color w:val="FFFFFF"/>
              </w:rPr>
              <w:tab/>
            </w:r>
            <w:r>
              <w:rPr>
                <w:rFonts w:ascii="Calibri"/>
                <w:b/>
                <w:color w:val="FFFFFF"/>
                <w:spacing w:val="-1"/>
              </w:rPr>
              <w:t>C</w:t>
            </w:r>
            <w:r>
              <w:rPr>
                <w:rFonts w:ascii="Calibri"/>
                <w:b/>
                <w:color w:val="FFFFFF"/>
                <w:spacing w:val="-1"/>
                <w:sz w:val="18"/>
              </w:rPr>
              <w:t>ALL</w:t>
            </w:r>
            <w:r>
              <w:rPr>
                <w:rFonts w:ascii="Calibri"/>
                <w:b/>
                <w:color w:val="FFFFFF"/>
                <w:sz w:val="18"/>
              </w:rPr>
              <w:t xml:space="preserve"> </w:t>
            </w:r>
            <w:r>
              <w:rPr>
                <w:rFonts w:ascii="Calibri"/>
                <w:b/>
                <w:color w:val="FFFFFF"/>
                <w:spacing w:val="-1"/>
                <w:sz w:val="18"/>
              </w:rPr>
              <w:t>CENTER REACHES THE</w:t>
            </w:r>
            <w:r>
              <w:rPr>
                <w:rFonts w:ascii="Calibri"/>
                <w:b/>
                <w:color w:val="FFFFFF"/>
                <w:spacing w:val="1"/>
                <w:sz w:val="18"/>
              </w:rPr>
              <w:t xml:space="preserve"> </w:t>
            </w:r>
            <w:r w:rsidR="00E50C0A">
              <w:rPr>
                <w:rFonts w:ascii="Calibri"/>
                <w:b/>
                <w:color w:val="FFFFFF"/>
                <w:spacing w:val="-11"/>
              </w:rPr>
              <w:t xml:space="preserve">IANA Functions Operator </w:t>
            </w:r>
            <w:r>
              <w:rPr>
                <w:rFonts w:ascii="Calibri"/>
                <w:b/>
                <w:color w:val="FFFFFF"/>
                <w:spacing w:val="-1"/>
              </w:rPr>
              <w:t>E</w:t>
            </w:r>
            <w:r>
              <w:rPr>
                <w:rFonts w:ascii="Calibri"/>
                <w:b/>
                <w:color w:val="FFFFFF"/>
                <w:spacing w:val="-1"/>
                <w:sz w:val="18"/>
              </w:rPr>
              <w:t>MERGENCY</w:t>
            </w:r>
            <w:r>
              <w:rPr>
                <w:rFonts w:ascii="Calibri"/>
                <w:b/>
                <w:color w:val="FFFFFF"/>
                <w:sz w:val="18"/>
              </w:rPr>
              <w:t xml:space="preserve"> </w:t>
            </w:r>
            <w:r w:rsidR="00E50C0A">
              <w:rPr>
                <w:rFonts w:ascii="Calibri"/>
                <w:b/>
                <w:color w:val="FFFFFF"/>
                <w:sz w:val="18"/>
              </w:rPr>
              <w:tab/>
            </w:r>
            <w:r w:rsidR="00E50C0A">
              <w:rPr>
                <w:rFonts w:ascii="Calibri"/>
                <w:b/>
                <w:color w:val="FFFFFF"/>
                <w:sz w:val="18"/>
              </w:rPr>
              <w:tab/>
            </w:r>
            <w:r>
              <w:rPr>
                <w:rFonts w:ascii="Calibri"/>
                <w:b/>
                <w:color w:val="FFFFFF"/>
                <w:spacing w:val="-1"/>
              </w:rPr>
              <w:t>R</w:t>
            </w:r>
            <w:r>
              <w:rPr>
                <w:rFonts w:ascii="Calibri"/>
                <w:b/>
                <w:color w:val="FFFFFF"/>
                <w:spacing w:val="-1"/>
                <w:sz w:val="18"/>
              </w:rPr>
              <w:t>ESPONSE</w:t>
            </w:r>
            <w:r>
              <w:rPr>
                <w:rFonts w:ascii="Calibri"/>
                <w:b/>
                <w:color w:val="FFFFFF"/>
                <w:sz w:val="18"/>
              </w:rPr>
              <w:t xml:space="preserve"> </w:t>
            </w:r>
            <w:r>
              <w:rPr>
                <w:rFonts w:ascii="Calibri"/>
                <w:b/>
                <w:color w:val="FFFFFF"/>
                <w:spacing w:val="-2"/>
              </w:rPr>
              <w:t>T</w:t>
            </w:r>
            <w:r>
              <w:rPr>
                <w:rFonts w:ascii="Calibri"/>
                <w:b/>
                <w:color w:val="FFFFFF"/>
                <w:spacing w:val="-2"/>
                <w:sz w:val="18"/>
              </w:rPr>
              <w:t>EAM</w:t>
            </w:r>
          </w:p>
        </w:tc>
      </w:tr>
      <w:tr w:rsidR="001511E3" w14:paraId="539315FB" w14:textId="77777777" w:rsidTr="00F43C27">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14:paraId="1EB45104" w14:textId="77777777" w:rsidR="001511E3" w:rsidRDefault="001511E3" w:rsidP="00311C78">
            <w:pPr>
              <w:pStyle w:val="TableParagraph"/>
              <w:spacing w:line="360" w:lineRule="auto"/>
              <w:rPr>
                <w:rFonts w:ascii="Calibri" w:eastAsia="Calibri" w:hAnsi="Calibri" w:cs="Calibri"/>
                <w:b/>
                <w:bCs/>
                <w:sz w:val="20"/>
                <w:szCs w:val="20"/>
              </w:rPr>
            </w:pPr>
          </w:p>
          <w:p w14:paraId="0694C40C"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1431BFAD" w14:textId="0B49C203" w:rsidR="001511E3" w:rsidRDefault="001511E3" w:rsidP="002707B3">
            <w:pPr>
              <w:pStyle w:val="TableParagraph"/>
              <w:spacing w:line="360" w:lineRule="auto"/>
              <w:ind w:left="102" w:right="306"/>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call</w:t>
            </w:r>
            <w:r>
              <w:rPr>
                <w:rFonts w:ascii="Calibri" w:eastAsia="Calibri" w:hAnsi="Calibri" w:cs="Calibri"/>
                <w:spacing w:val="-6"/>
                <w:sz w:val="20"/>
                <w:szCs w:val="20"/>
              </w:rPr>
              <w:t xml:space="preserve"> </w:t>
            </w:r>
            <w:r>
              <w:rPr>
                <w:rFonts w:ascii="Calibri" w:eastAsia="Calibri" w:hAnsi="Calibri" w:cs="Calibri"/>
                <w:sz w:val="20"/>
                <w:szCs w:val="20"/>
              </w:rPr>
              <w:t>center</w:t>
            </w:r>
            <w:r>
              <w:rPr>
                <w:rFonts w:ascii="Calibri" w:eastAsia="Calibri" w:hAnsi="Calibri" w:cs="Calibri"/>
                <w:spacing w:val="-5"/>
                <w:sz w:val="20"/>
                <w:szCs w:val="20"/>
              </w:rPr>
              <w:t xml:space="preserve"> </w:t>
            </w:r>
            <w:r>
              <w:rPr>
                <w:rFonts w:ascii="Calibri" w:eastAsia="Calibri" w:hAnsi="Calibri" w:cs="Calibri"/>
                <w:sz w:val="20"/>
                <w:szCs w:val="20"/>
              </w:rPr>
              <w:t>has</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emergency</w:t>
            </w:r>
            <w:r>
              <w:rPr>
                <w:rFonts w:ascii="Calibri" w:eastAsia="Calibri" w:hAnsi="Calibri" w:cs="Calibri"/>
                <w:spacing w:val="-4"/>
                <w:sz w:val="20"/>
                <w:szCs w:val="20"/>
              </w:rPr>
              <w:t xml:space="preserve"> </w:t>
            </w:r>
            <w:r>
              <w:rPr>
                <w:rFonts w:ascii="Calibri" w:eastAsia="Calibri" w:hAnsi="Calibri" w:cs="Calibri"/>
                <w:spacing w:val="-1"/>
                <w:sz w:val="20"/>
                <w:szCs w:val="20"/>
              </w:rPr>
              <w:t>roster</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4"/>
                <w:sz w:val="20"/>
                <w:szCs w:val="20"/>
              </w:rPr>
              <w:t xml:space="preserve"> </w:t>
            </w:r>
            <w:r>
              <w:rPr>
                <w:rFonts w:ascii="Calibri" w:eastAsia="Calibri" w:hAnsi="Calibri" w:cs="Calibri"/>
                <w:sz w:val="20"/>
                <w:szCs w:val="20"/>
              </w:rPr>
              <w:t>well</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escalation</w:t>
            </w:r>
            <w:r>
              <w:rPr>
                <w:rFonts w:ascii="Calibri" w:eastAsia="Calibri" w:hAnsi="Calibri" w:cs="Calibri"/>
                <w:spacing w:val="67"/>
                <w:w w:val="99"/>
                <w:sz w:val="20"/>
                <w:szCs w:val="20"/>
              </w:rPr>
              <w:t xml:space="preserve"> </w:t>
            </w:r>
            <w:r>
              <w:rPr>
                <w:rFonts w:ascii="Calibri" w:eastAsia="Calibri" w:hAnsi="Calibri" w:cs="Calibri"/>
                <w:sz w:val="20"/>
                <w:szCs w:val="20"/>
              </w:rPr>
              <w:t>points</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Functions Operator</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senior</w:t>
            </w:r>
            <w:r>
              <w:rPr>
                <w:rFonts w:ascii="Calibri" w:eastAsia="Calibri" w:hAnsi="Calibri" w:cs="Calibri"/>
                <w:spacing w:val="-2"/>
                <w:sz w:val="20"/>
                <w:szCs w:val="20"/>
              </w:rPr>
              <w:t xml:space="preserve"> </w:t>
            </w:r>
            <w:r>
              <w:rPr>
                <w:rFonts w:ascii="Calibri" w:eastAsia="Calibri" w:hAnsi="Calibri" w:cs="Calibri"/>
                <w:spacing w:val="-1"/>
                <w:sz w:val="20"/>
                <w:szCs w:val="20"/>
              </w:rPr>
              <w:t>management.</w:t>
            </w:r>
            <w:r>
              <w:rPr>
                <w:rFonts w:ascii="Calibri" w:eastAsia="Calibri" w:hAnsi="Calibri" w:cs="Calibri"/>
                <w:spacing w:val="-4"/>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3"/>
                <w:sz w:val="20"/>
                <w:szCs w:val="20"/>
              </w:rPr>
              <w:t xml:space="preserve"> </w:t>
            </w:r>
            <w:r>
              <w:rPr>
                <w:rFonts w:ascii="Calibri" w:eastAsia="Calibri" w:hAnsi="Calibri" w:cs="Calibri"/>
                <w:sz w:val="20"/>
                <w:szCs w:val="20"/>
              </w:rPr>
              <w:t>center</w:t>
            </w:r>
            <w:r>
              <w:rPr>
                <w:rFonts w:ascii="Calibri" w:eastAsia="Calibri" w:hAnsi="Calibri" w:cs="Calibri"/>
                <w:spacing w:val="-3"/>
                <w:sz w:val="20"/>
                <w:szCs w:val="20"/>
              </w:rPr>
              <w:t xml:space="preserve"> </w:t>
            </w:r>
            <w:r>
              <w:rPr>
                <w:rFonts w:ascii="Calibri" w:eastAsia="Calibri" w:hAnsi="Calibri" w:cs="Calibri"/>
                <w:sz w:val="20"/>
                <w:szCs w:val="20"/>
              </w:rPr>
              <w:t>will</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5"/>
                <w:sz w:val="20"/>
                <w:szCs w:val="20"/>
              </w:rPr>
              <w:t xml:space="preserve"> </w:t>
            </w:r>
            <w:r>
              <w:rPr>
                <w:rFonts w:ascii="Calibri" w:eastAsia="Calibri" w:hAnsi="Calibri" w:cs="Calibri"/>
                <w:sz w:val="20"/>
                <w:szCs w:val="20"/>
              </w:rPr>
              <w:t>through</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roster</w:t>
            </w:r>
            <w:r>
              <w:rPr>
                <w:rFonts w:ascii="Calibri" w:eastAsia="Calibri" w:hAnsi="Calibri" w:cs="Calibri"/>
                <w:spacing w:val="-5"/>
                <w:sz w:val="20"/>
                <w:szCs w:val="20"/>
              </w:rPr>
              <w:t xml:space="preserve"> </w:t>
            </w:r>
            <w:r>
              <w:rPr>
                <w:rFonts w:ascii="Calibri" w:eastAsia="Calibri" w:hAnsi="Calibri" w:cs="Calibri"/>
                <w:spacing w:val="-1"/>
                <w:sz w:val="20"/>
                <w:szCs w:val="20"/>
              </w:rPr>
              <w:t>until</w:t>
            </w:r>
            <w:r>
              <w:rPr>
                <w:rFonts w:ascii="Calibri" w:eastAsia="Calibri" w:hAnsi="Calibri" w:cs="Calibri"/>
                <w:spacing w:val="-5"/>
                <w:sz w:val="20"/>
                <w:szCs w:val="20"/>
              </w:rPr>
              <w:t xml:space="preserve"> </w:t>
            </w:r>
            <w:r>
              <w:rPr>
                <w:rFonts w:ascii="Calibri" w:eastAsia="Calibri" w:hAnsi="Calibri" w:cs="Calibri"/>
                <w:sz w:val="20"/>
                <w:szCs w:val="20"/>
              </w:rPr>
              <w:t>they</w:t>
            </w:r>
            <w:r>
              <w:rPr>
                <w:rFonts w:ascii="Calibri" w:eastAsia="Calibri" w:hAnsi="Calibri" w:cs="Calibri"/>
                <w:spacing w:val="35"/>
                <w:w w:val="99"/>
                <w:sz w:val="20"/>
                <w:szCs w:val="20"/>
              </w:rPr>
              <w:t xml:space="preserve"> </w:t>
            </w:r>
            <w:r>
              <w:rPr>
                <w:rFonts w:ascii="Calibri" w:eastAsia="Calibri" w:hAnsi="Calibri" w:cs="Calibri"/>
                <w:sz w:val="20"/>
                <w:szCs w:val="20"/>
              </w:rPr>
              <w:t>contact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hand</w:t>
            </w:r>
            <w:r>
              <w:rPr>
                <w:rFonts w:ascii="Calibri" w:eastAsia="Calibri" w:hAnsi="Calibri" w:cs="Calibri"/>
                <w:spacing w:val="-3"/>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issue</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staff</w:t>
            </w:r>
            <w:r>
              <w:rPr>
                <w:rFonts w:ascii="Calibri" w:eastAsia="Calibri" w:hAnsi="Calibri" w:cs="Calibri"/>
                <w:spacing w:val="-3"/>
                <w:sz w:val="20"/>
                <w:szCs w:val="20"/>
              </w:rPr>
              <w:t xml:space="preserve"> </w:t>
            </w:r>
            <w:r>
              <w:rPr>
                <w:rFonts w:ascii="Calibri" w:eastAsia="Calibri" w:hAnsi="Calibri" w:cs="Calibri"/>
                <w:sz w:val="20"/>
                <w:szCs w:val="20"/>
              </w:rPr>
              <w:t>member</w:t>
            </w:r>
            <w:r>
              <w:rPr>
                <w:rFonts w:ascii="Calibri" w:eastAsia="Calibri" w:hAnsi="Calibri" w:cs="Calibri"/>
                <w:spacing w:val="-4"/>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receives</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r>
              <w:rPr>
                <w:rFonts w:ascii="Calibri" w:eastAsia="Calibri" w:hAnsi="Calibri" w:cs="Calibri"/>
                <w:spacing w:val="-5"/>
                <w:sz w:val="20"/>
                <w:szCs w:val="20"/>
              </w:rPr>
              <w:t xml:space="preserve"> </w:t>
            </w:r>
            <w:r>
              <w:rPr>
                <w:rFonts w:ascii="Calibri" w:eastAsia="Calibri" w:hAnsi="Calibri" w:cs="Calibri"/>
                <w:sz w:val="20"/>
                <w:szCs w:val="20"/>
              </w:rPr>
              <w:t>will</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5"/>
                <w:w w:val="99"/>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4"/>
                <w:sz w:val="20"/>
                <w:szCs w:val="20"/>
              </w:rPr>
              <w:t xml:space="preserve"> </w:t>
            </w:r>
            <w:r>
              <w:rPr>
                <w:rFonts w:ascii="Calibri" w:eastAsia="Calibri" w:hAnsi="Calibri" w:cs="Calibri"/>
                <w:spacing w:val="-1"/>
                <w:sz w:val="20"/>
                <w:szCs w:val="20"/>
              </w:rPr>
              <w:t>person</w:t>
            </w:r>
            <w:r>
              <w:rPr>
                <w:rFonts w:ascii="Calibri" w:eastAsia="Calibri" w:hAnsi="Calibri" w:cs="Calibri"/>
                <w:spacing w:val="-6"/>
                <w:sz w:val="20"/>
                <w:szCs w:val="20"/>
              </w:rPr>
              <w:t xml:space="preserve"> </w:t>
            </w:r>
            <w:r>
              <w:rPr>
                <w:rFonts w:ascii="Calibri" w:eastAsia="Calibri" w:hAnsi="Calibri" w:cs="Calibri"/>
                <w:spacing w:val="-1"/>
                <w:sz w:val="20"/>
                <w:szCs w:val="20"/>
              </w:rPr>
              <w:t>responsible</w:t>
            </w:r>
            <w:r>
              <w:rPr>
                <w:rFonts w:ascii="Calibri" w:eastAsia="Calibri" w:hAnsi="Calibri" w:cs="Calibri"/>
                <w:spacing w:val="-5"/>
                <w:sz w:val="20"/>
                <w:szCs w:val="20"/>
              </w:rPr>
              <w:t xml:space="preserve"> </w:t>
            </w:r>
            <w:r>
              <w:rPr>
                <w:rFonts w:ascii="Calibri" w:eastAsia="Calibri" w:hAnsi="Calibri" w:cs="Calibri"/>
                <w:spacing w:val="-1"/>
                <w:sz w:val="20"/>
                <w:szCs w:val="20"/>
              </w:rPr>
              <w:t>for</w:t>
            </w:r>
            <w:r>
              <w:rPr>
                <w:rFonts w:ascii="Calibri" w:eastAsia="Calibri" w:hAnsi="Calibri" w:cs="Calibri"/>
                <w:spacing w:val="-6"/>
                <w:sz w:val="20"/>
                <w:szCs w:val="20"/>
              </w:rPr>
              <w:t xml:space="preserve"> </w:t>
            </w:r>
            <w:r>
              <w:rPr>
                <w:rFonts w:ascii="Calibri" w:eastAsia="Calibri" w:hAnsi="Calibri" w:cs="Calibri"/>
                <w:spacing w:val="-1"/>
                <w:sz w:val="20"/>
                <w:szCs w:val="20"/>
              </w:rPr>
              <w:t>resolution</w:t>
            </w:r>
            <w:r>
              <w:rPr>
                <w:rFonts w:ascii="Calibri" w:eastAsia="Calibri" w:hAnsi="Calibri" w:cs="Calibri"/>
                <w:spacing w:val="-5"/>
                <w:sz w:val="20"/>
                <w:szCs w:val="20"/>
              </w:rPr>
              <w:t xml:space="preserve"> </w:t>
            </w:r>
            <w:r>
              <w:rPr>
                <w:rFonts w:ascii="Calibri" w:eastAsia="Calibri" w:hAnsi="Calibri" w:cs="Calibri"/>
                <w:spacing w:val="-1"/>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94826B6" w14:textId="77777777"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14:paraId="4CBF189F"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14:paraId="5A206ED1" w14:textId="77777777" w:rsidR="001511E3" w:rsidRDefault="001511E3" w:rsidP="00311C78">
            <w:pPr>
              <w:pStyle w:val="TableParagraph"/>
              <w:spacing w:line="360" w:lineRule="auto"/>
              <w:ind w:left="693"/>
              <w:rPr>
                <w:rFonts w:ascii="Calibri" w:eastAsia="Calibri" w:hAnsi="Calibri" w:cs="Calibri"/>
              </w:rPr>
            </w:pPr>
            <w:r>
              <w:rPr>
                <w:rFonts w:ascii="Calibri"/>
                <w:b/>
                <w:color w:val="FFFFFF"/>
                <w:spacing w:val="-1"/>
              </w:rPr>
              <w:t>H</w:t>
            </w:r>
            <w:r>
              <w:rPr>
                <w:rFonts w:ascii="Calibri"/>
                <w:b/>
                <w:color w:val="FFFFFF"/>
                <w:spacing w:val="-1"/>
                <w:sz w:val="18"/>
              </w:rPr>
              <w:t>AS</w:t>
            </w:r>
            <w:r>
              <w:rPr>
                <w:rFonts w:ascii="Calibri"/>
                <w:b/>
                <w:color w:val="FFFFFF"/>
                <w:spacing w:val="-2"/>
                <w:sz w:val="18"/>
              </w:rPr>
              <w:t xml:space="preserve"> </w:t>
            </w:r>
            <w:r>
              <w:rPr>
                <w:rFonts w:ascii="Calibri"/>
                <w:b/>
                <w:color w:val="FFFFFF"/>
                <w:spacing w:val="-1"/>
                <w:sz w:val="18"/>
              </w:rPr>
              <w:t>SOMEONE</w:t>
            </w:r>
            <w:r>
              <w:rPr>
                <w:rFonts w:ascii="Calibri"/>
                <w:b/>
                <w:color w:val="FFFFFF"/>
                <w:sz w:val="18"/>
              </w:rPr>
              <w:t xml:space="preserve"> </w:t>
            </w:r>
            <w:r>
              <w:rPr>
                <w:rFonts w:ascii="Calibri"/>
                <w:b/>
                <w:color w:val="FFFFFF"/>
                <w:spacing w:val="-1"/>
                <w:sz w:val="18"/>
              </w:rPr>
              <w:t>FROM</w:t>
            </w:r>
            <w:r>
              <w:rPr>
                <w:rFonts w:ascii="Calibri"/>
                <w:b/>
                <w:color w:val="FFFFFF"/>
                <w:sz w:val="18"/>
              </w:rPr>
              <w:t xml:space="preserve"> </w:t>
            </w:r>
            <w:r>
              <w:rPr>
                <w:rFonts w:ascii="Calibri"/>
                <w:b/>
                <w:color w:val="FFFFFF"/>
                <w:spacing w:val="-1"/>
                <w:sz w:val="18"/>
              </w:rPr>
              <w:t>THE</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rPr>
              <w:t>M</w:t>
            </w:r>
            <w:r>
              <w:rPr>
                <w:rFonts w:ascii="Calibri"/>
                <w:b/>
                <w:color w:val="FFFFFF"/>
                <w:spacing w:val="-1"/>
                <w:sz w:val="18"/>
              </w:rPr>
              <w:t>ANAGEMENT</w:t>
            </w:r>
            <w:r>
              <w:rPr>
                <w:rFonts w:ascii="Calibri"/>
                <w:b/>
                <w:color w:val="FFFFFF"/>
                <w:spacing w:val="-2"/>
                <w:sz w:val="18"/>
              </w:rPr>
              <w:t xml:space="preserve"> </w:t>
            </w:r>
            <w:r>
              <w:rPr>
                <w:rFonts w:ascii="Calibri"/>
                <w:b/>
                <w:color w:val="FFFFFF"/>
                <w:spacing w:val="-1"/>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BEEN INFORMED</w:t>
            </w:r>
            <w:r>
              <w:rPr>
                <w:rFonts w:ascii="Calibri"/>
                <w:b/>
                <w:color w:val="FFFFFF"/>
                <w:spacing w:val="-1"/>
              </w:rPr>
              <w:t>?</w:t>
            </w:r>
          </w:p>
        </w:tc>
      </w:tr>
      <w:tr w:rsidR="001511E3" w14:paraId="5D2FB1CF" w14:textId="77777777" w:rsidTr="00844173">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5001E557"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73C8108C" w14:textId="70BF3735" w:rsidR="001511E3" w:rsidRDefault="001511E3" w:rsidP="002707B3">
            <w:pPr>
              <w:pStyle w:val="TableParagraph"/>
              <w:spacing w:line="360" w:lineRule="auto"/>
              <w:ind w:left="102" w:right="274"/>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5"/>
                <w:sz w:val="20"/>
                <w:szCs w:val="20"/>
              </w:rPr>
              <w:t xml:space="preserve"> </w:t>
            </w:r>
            <w:r>
              <w:rPr>
                <w:rFonts w:ascii="Calibri" w:eastAsia="Calibri" w:hAnsi="Calibri" w:cs="Calibri"/>
                <w:spacing w:val="-1"/>
                <w:sz w:val="20"/>
                <w:szCs w:val="20"/>
              </w:rPr>
              <w:t>responsible</w:t>
            </w:r>
            <w:r>
              <w:rPr>
                <w:rFonts w:ascii="Calibri" w:eastAsia="Calibri" w:hAnsi="Calibri" w:cs="Calibri"/>
                <w:spacing w:val="-6"/>
                <w:sz w:val="20"/>
                <w:szCs w:val="20"/>
              </w:rPr>
              <w:t xml:space="preserve"> </w:t>
            </w:r>
            <w:r>
              <w:rPr>
                <w:rFonts w:ascii="Calibri" w:eastAsia="Calibri" w:hAnsi="Calibri" w:cs="Calibri"/>
                <w:spacing w:val="-1"/>
                <w:sz w:val="20"/>
                <w:szCs w:val="20"/>
              </w:rPr>
              <w:t>checks</w:t>
            </w:r>
            <w:r>
              <w:rPr>
                <w:rFonts w:ascii="Calibri" w:eastAsia="Calibri" w:hAnsi="Calibri" w:cs="Calibri"/>
                <w:spacing w:val="-7"/>
                <w:sz w:val="20"/>
                <w:szCs w:val="20"/>
              </w:rPr>
              <w:t xml:space="preserve"> </w:t>
            </w: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Root</w:t>
            </w:r>
            <w:r>
              <w:rPr>
                <w:rFonts w:ascii="Calibri" w:eastAsia="Calibri" w:hAnsi="Calibri" w:cs="Calibri"/>
                <w:spacing w:val="-4"/>
                <w:sz w:val="20"/>
                <w:szCs w:val="20"/>
              </w:rPr>
              <w:t xml:space="preserve"> </w:t>
            </w:r>
            <w:r>
              <w:rPr>
                <w:rFonts w:ascii="Calibri" w:eastAsia="Calibri" w:hAnsi="Calibri" w:cs="Calibri"/>
                <w:sz w:val="20"/>
                <w:szCs w:val="20"/>
              </w:rPr>
              <w:t>Zone</w:t>
            </w:r>
            <w:r>
              <w:rPr>
                <w:rFonts w:ascii="Calibri" w:eastAsia="Calibri" w:hAnsi="Calibri" w:cs="Calibri"/>
                <w:spacing w:val="-7"/>
                <w:sz w:val="20"/>
                <w:szCs w:val="20"/>
              </w:rPr>
              <w:t xml:space="preserve"> </w:t>
            </w:r>
            <w:r>
              <w:rPr>
                <w:rFonts w:ascii="Calibri" w:eastAsia="Calibri" w:hAnsi="Calibri" w:cs="Calibri"/>
                <w:spacing w:val="-1"/>
                <w:sz w:val="20"/>
                <w:szCs w:val="20"/>
              </w:rPr>
              <w:t>Management</w:t>
            </w:r>
            <w:r>
              <w:rPr>
                <w:rFonts w:ascii="Calibri" w:eastAsia="Calibri" w:hAnsi="Calibri" w:cs="Calibri"/>
                <w:spacing w:val="-5"/>
                <w:sz w:val="20"/>
                <w:szCs w:val="20"/>
              </w:rPr>
              <w:t xml:space="preserve"> </w:t>
            </w:r>
            <w:r>
              <w:rPr>
                <w:rFonts w:ascii="Calibri" w:eastAsia="Calibri" w:hAnsi="Calibri" w:cs="Calibri"/>
                <w:sz w:val="20"/>
                <w:szCs w:val="20"/>
              </w:rPr>
              <w:t>team</w:t>
            </w:r>
            <w:r>
              <w:rPr>
                <w:rFonts w:ascii="Calibri" w:eastAsia="Calibri" w:hAnsi="Calibri" w:cs="Calibri"/>
                <w:spacing w:val="-7"/>
                <w:sz w:val="20"/>
                <w:szCs w:val="20"/>
              </w:rPr>
              <w:t xml:space="preserve"> </w:t>
            </w:r>
            <w:r>
              <w:rPr>
                <w:rFonts w:ascii="Calibri" w:eastAsia="Calibri" w:hAnsi="Calibri" w:cs="Calibri"/>
                <w:spacing w:val="-1"/>
                <w:sz w:val="20"/>
                <w:szCs w:val="20"/>
              </w:rPr>
              <w:t>within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83"/>
                <w:w w:val="99"/>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z w:val="20"/>
                <w:szCs w:val="20"/>
              </w:rPr>
              <w:t>staff</w:t>
            </w:r>
            <w:r>
              <w:rPr>
                <w:rFonts w:ascii="Calibri" w:eastAsia="Calibri" w:hAnsi="Calibri" w:cs="Calibri"/>
                <w:spacing w:val="-6"/>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aware</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14:paraId="2207F25D"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9C54238"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14:paraId="6F8A2706"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P</w:t>
            </w:r>
            <w:r>
              <w:rPr>
                <w:rFonts w:ascii="Calibri"/>
                <w:b/>
                <w:color w:val="FFFFFF"/>
                <w:spacing w:val="-1"/>
                <w:sz w:val="18"/>
              </w:rPr>
              <w:t>ASS</w:t>
            </w:r>
            <w:r>
              <w:rPr>
                <w:rFonts w:ascii="Calibri"/>
                <w:b/>
                <w:color w:val="FFFFFF"/>
                <w:spacing w:val="-2"/>
                <w:sz w:val="18"/>
              </w:rPr>
              <w:t xml:space="preserve"> </w:t>
            </w:r>
            <w:r>
              <w:rPr>
                <w:rFonts w:ascii="Calibri"/>
                <w:b/>
                <w:color w:val="FFFFFF"/>
                <w:spacing w:val="-1"/>
                <w:sz w:val="18"/>
              </w:rPr>
              <w:t>INFO</w:t>
            </w:r>
            <w:r>
              <w:rPr>
                <w:rFonts w:ascii="Calibri"/>
                <w:b/>
                <w:color w:val="FFFFFF"/>
                <w:sz w:val="18"/>
              </w:rPr>
              <w:t xml:space="preserve"> ON</w:t>
            </w:r>
            <w:r>
              <w:rPr>
                <w:rFonts w:ascii="Calibri"/>
                <w:b/>
                <w:color w:val="FFFFFF"/>
                <w:spacing w:val="-1"/>
                <w:sz w:val="18"/>
              </w:rPr>
              <w:t xml:space="preserve"> TO</w:t>
            </w:r>
            <w:r>
              <w:rPr>
                <w:rFonts w:ascii="Calibri"/>
                <w:b/>
                <w:color w:val="FFFFFF"/>
                <w:sz w:val="18"/>
              </w:rPr>
              <w:t xml:space="preserve"> </w:t>
            </w: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p>
        </w:tc>
      </w:tr>
      <w:tr w:rsidR="001511E3" w14:paraId="528CD875" w14:textId="77777777" w:rsidTr="00F43C27">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14:paraId="25E9A3E4"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412DF5" w14:textId="77777777" w:rsidR="001511E3" w:rsidRDefault="001511E3" w:rsidP="00311C78">
            <w:pPr>
              <w:pStyle w:val="TableParagraph"/>
              <w:spacing w:line="360" w:lineRule="auto"/>
              <w:ind w:left="102" w:right="283"/>
              <w:rPr>
                <w:rFonts w:ascii="Calibri" w:eastAsia="Calibri" w:hAnsi="Calibri" w:cs="Calibri"/>
                <w:sz w:val="20"/>
                <w:szCs w:val="20"/>
              </w:rPr>
            </w:pPr>
            <w:r>
              <w:rPr>
                <w:rFonts w:ascii="Calibri"/>
                <w:sz w:val="20"/>
              </w:rPr>
              <w:t>If</w:t>
            </w:r>
            <w:r>
              <w:rPr>
                <w:rFonts w:ascii="Calibri"/>
                <w:spacing w:val="-7"/>
                <w:sz w:val="20"/>
              </w:rPr>
              <w:t xml:space="preserve"> </w:t>
            </w:r>
            <w:r>
              <w:rPr>
                <w:rFonts w:ascii="Calibri"/>
                <w:spacing w:val="-1"/>
                <w:sz w:val="20"/>
              </w:rPr>
              <w:t>necessary,</w:t>
            </w:r>
            <w:r>
              <w:rPr>
                <w:rFonts w:ascii="Calibri"/>
                <w:spacing w:val="-4"/>
                <w:sz w:val="20"/>
              </w:rPr>
              <w:t xml:space="preserve"> </w:t>
            </w:r>
            <w:r>
              <w:rPr>
                <w:rFonts w:ascii="Calibri"/>
                <w:sz w:val="20"/>
              </w:rPr>
              <w:t>information</w:t>
            </w:r>
            <w:r>
              <w:rPr>
                <w:rFonts w:ascii="Calibri"/>
                <w:spacing w:val="-6"/>
                <w:sz w:val="20"/>
              </w:rPr>
              <w:t xml:space="preserve"> </w:t>
            </w:r>
            <w:r>
              <w:rPr>
                <w:rFonts w:ascii="Calibri"/>
                <w:sz w:val="20"/>
              </w:rPr>
              <w:t>relating</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emergency</w:t>
            </w:r>
            <w:r>
              <w:rPr>
                <w:rFonts w:ascii="Calibri"/>
                <w:spacing w:val="-5"/>
                <w:sz w:val="20"/>
              </w:rPr>
              <w:t xml:space="preserve"> </w:t>
            </w:r>
            <w:r>
              <w:rPr>
                <w:rFonts w:ascii="Calibri"/>
                <w:spacing w:val="-1"/>
                <w:sz w:val="20"/>
              </w:rPr>
              <w:t>request</w:t>
            </w:r>
            <w:r>
              <w:rPr>
                <w:rFonts w:ascii="Calibri"/>
                <w:spacing w:val="-5"/>
                <w:sz w:val="20"/>
              </w:rPr>
              <w:t xml:space="preserve"> </w:t>
            </w:r>
            <w:r>
              <w:rPr>
                <w:rFonts w:ascii="Calibri"/>
                <w:sz w:val="20"/>
              </w:rPr>
              <w:t>is</w:t>
            </w:r>
            <w:r>
              <w:rPr>
                <w:rFonts w:ascii="Calibri"/>
                <w:spacing w:val="-7"/>
                <w:sz w:val="20"/>
              </w:rPr>
              <w:t xml:space="preserve"> </w:t>
            </w:r>
            <w:r>
              <w:rPr>
                <w:rFonts w:ascii="Calibri"/>
                <w:spacing w:val="-1"/>
                <w:sz w:val="20"/>
              </w:rPr>
              <w:t>communicated</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53"/>
                <w:w w:val="99"/>
                <w:sz w:val="20"/>
              </w:rPr>
              <w:t xml:space="preserve"> </w:t>
            </w:r>
            <w:r>
              <w:rPr>
                <w:rFonts w:ascii="Calibri"/>
                <w:spacing w:val="-1"/>
                <w:sz w:val="20"/>
              </w:rPr>
              <w:t>Management</w:t>
            </w:r>
            <w:r>
              <w:rPr>
                <w:rFonts w:ascii="Calibri"/>
                <w:spacing w:val="-15"/>
                <w:sz w:val="20"/>
              </w:rPr>
              <w:t xml:space="preserve"> </w:t>
            </w:r>
            <w:r>
              <w:rPr>
                <w:rFonts w:ascii="Calibri"/>
                <w:spacing w:val="-1"/>
                <w:sz w:val="20"/>
              </w:rPr>
              <w:t>team.</w:t>
            </w:r>
          </w:p>
        </w:tc>
      </w:tr>
      <w:tr w:rsidR="001511E3" w14:paraId="697DDDC7"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0058F326" w14:textId="77777777"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14:paraId="6F74A8D5" w14:textId="77777777" w:rsidR="001511E3" w:rsidRDefault="001511E3" w:rsidP="00311C78">
            <w:pPr>
              <w:pStyle w:val="TableParagraph"/>
              <w:spacing w:line="360" w:lineRule="auto"/>
              <w:ind w:left="2546"/>
              <w:rPr>
                <w:rFonts w:ascii="Calibri" w:eastAsia="Calibri" w:hAnsi="Calibri" w:cs="Calibri"/>
                <w:sz w:val="18"/>
                <w:szCs w:val="18"/>
              </w:rPr>
            </w:pP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 xml:space="preserve">CONTACTS </w:t>
            </w:r>
            <w:r>
              <w:rPr>
                <w:rFonts w:ascii="Calibri"/>
                <w:b/>
                <w:color w:val="FFFFFF"/>
              </w:rPr>
              <w:t>TLD</w:t>
            </w:r>
            <w:r>
              <w:rPr>
                <w:rFonts w:ascii="Calibri"/>
                <w:b/>
                <w:color w:val="FFFFFF"/>
                <w:spacing w:val="-9"/>
              </w:rPr>
              <w:t xml:space="preserve"> </w:t>
            </w:r>
            <w:r>
              <w:rPr>
                <w:rFonts w:ascii="Calibri"/>
                <w:b/>
                <w:color w:val="FFFFFF"/>
                <w:spacing w:val="-2"/>
                <w:sz w:val="18"/>
              </w:rPr>
              <w:t>MANAGER</w:t>
            </w:r>
          </w:p>
        </w:tc>
      </w:tr>
      <w:tr w:rsidR="001511E3" w14:paraId="12B074F9" w14:textId="77777777" w:rsidTr="00F43C27">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1CB200D3" w14:textId="77777777" w:rsidR="001511E3" w:rsidRDefault="001511E3" w:rsidP="00311C78">
            <w:pPr>
              <w:pStyle w:val="TableParagraph"/>
              <w:spacing w:line="360" w:lineRule="auto"/>
              <w:rPr>
                <w:rFonts w:ascii="Calibri" w:eastAsia="Calibri" w:hAnsi="Calibri" w:cs="Calibri"/>
                <w:b/>
                <w:bCs/>
                <w:sz w:val="20"/>
                <w:szCs w:val="20"/>
              </w:rPr>
            </w:pPr>
          </w:p>
          <w:p w14:paraId="73D656D9"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0CEA584" w14:textId="77777777" w:rsidR="001511E3" w:rsidRDefault="001511E3" w:rsidP="00311C78">
            <w:pPr>
              <w:pStyle w:val="TableParagraph"/>
              <w:spacing w:line="360" w:lineRule="auto"/>
              <w:ind w:left="102" w:right="614"/>
              <w:rPr>
                <w:rFonts w:ascii="Calibri" w:eastAsia="Calibri" w:hAnsi="Calibri" w:cs="Calibri"/>
                <w:sz w:val="20"/>
                <w:szCs w:val="20"/>
              </w:rPr>
            </w:pPr>
            <w:r>
              <w:rPr>
                <w:rFonts w:ascii="Calibri"/>
                <w:spacing w:val="-1"/>
                <w:sz w:val="20"/>
              </w:rPr>
              <w:t>The</w:t>
            </w:r>
            <w:r>
              <w:rPr>
                <w:rFonts w:ascii="Calibri"/>
                <w:spacing w:val="-7"/>
                <w:sz w:val="20"/>
              </w:rPr>
              <w:t xml:space="preserve"> </w:t>
            </w:r>
            <w:r>
              <w:rPr>
                <w:rFonts w:ascii="Calibri"/>
                <w:sz w:val="20"/>
              </w:rPr>
              <w:t>IANA</w:t>
            </w:r>
            <w:r>
              <w:rPr>
                <w:rFonts w:ascii="Calibri"/>
                <w:spacing w:val="-5"/>
                <w:sz w:val="20"/>
              </w:rPr>
              <w:t xml:space="preserve"> </w:t>
            </w:r>
            <w:r>
              <w:rPr>
                <w:rFonts w:ascii="Calibri"/>
                <w:spacing w:val="-1"/>
                <w:sz w:val="20"/>
              </w:rPr>
              <w:t>Functions</w:t>
            </w:r>
            <w:r>
              <w:rPr>
                <w:rFonts w:ascii="Calibri"/>
                <w:spacing w:val="-5"/>
                <w:sz w:val="20"/>
              </w:rPr>
              <w:t xml:space="preserve"> </w:t>
            </w:r>
            <w:r>
              <w:rPr>
                <w:rFonts w:ascii="Calibri"/>
                <w:spacing w:val="-1"/>
                <w:sz w:val="20"/>
              </w:rPr>
              <w:t>staff</w:t>
            </w:r>
            <w:r>
              <w:rPr>
                <w:rFonts w:ascii="Calibri"/>
                <w:spacing w:val="-6"/>
                <w:sz w:val="20"/>
              </w:rPr>
              <w:t xml:space="preserve"> </w:t>
            </w:r>
            <w:r>
              <w:rPr>
                <w:rFonts w:ascii="Calibri"/>
                <w:spacing w:val="-1"/>
                <w:sz w:val="20"/>
              </w:rPr>
              <w:t>performing</w:t>
            </w:r>
            <w:r>
              <w:rPr>
                <w:rFonts w:ascii="Calibri"/>
                <w:spacing w:val="-6"/>
                <w:sz w:val="20"/>
              </w:rPr>
              <w:t xml:space="preserve"> </w:t>
            </w:r>
            <w:r>
              <w:rPr>
                <w:rFonts w:ascii="Calibri"/>
                <w:sz w:val="20"/>
              </w:rPr>
              <w:t>the</w:t>
            </w:r>
            <w:r>
              <w:rPr>
                <w:rFonts w:ascii="Calibri"/>
                <w:spacing w:val="-7"/>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7"/>
                <w:sz w:val="20"/>
              </w:rPr>
              <w:t xml:space="preserve"> </w:t>
            </w:r>
            <w:r>
              <w:rPr>
                <w:rFonts w:ascii="Calibri"/>
                <w:spacing w:val="-1"/>
                <w:sz w:val="20"/>
              </w:rPr>
              <w:t>management</w:t>
            </w:r>
            <w:r>
              <w:rPr>
                <w:rFonts w:ascii="Calibri"/>
                <w:spacing w:val="-5"/>
                <w:sz w:val="20"/>
              </w:rPr>
              <w:t xml:space="preserve"> </w:t>
            </w:r>
            <w:r>
              <w:rPr>
                <w:rFonts w:ascii="Calibri"/>
                <w:spacing w:val="-1"/>
                <w:sz w:val="20"/>
              </w:rPr>
              <w:t>functions</w:t>
            </w:r>
            <w:r>
              <w:rPr>
                <w:rFonts w:ascii="Calibri"/>
                <w:spacing w:val="-7"/>
                <w:sz w:val="20"/>
              </w:rPr>
              <w:t xml:space="preserve"> </w:t>
            </w:r>
            <w:r>
              <w:rPr>
                <w:rFonts w:ascii="Calibri"/>
                <w:spacing w:val="-1"/>
                <w:sz w:val="20"/>
              </w:rPr>
              <w:t>contact</w:t>
            </w:r>
            <w:r>
              <w:rPr>
                <w:rFonts w:ascii="Calibri"/>
                <w:spacing w:val="-5"/>
                <w:sz w:val="20"/>
              </w:rPr>
              <w:t xml:space="preserve"> </w:t>
            </w:r>
            <w:r>
              <w:rPr>
                <w:rFonts w:ascii="Calibri"/>
                <w:sz w:val="20"/>
              </w:rPr>
              <w:t>the</w:t>
            </w:r>
            <w:r>
              <w:rPr>
                <w:rFonts w:ascii="Calibri"/>
                <w:spacing w:val="-7"/>
                <w:sz w:val="20"/>
              </w:rPr>
              <w:t xml:space="preserve"> </w:t>
            </w:r>
            <w:r>
              <w:rPr>
                <w:rFonts w:ascii="Calibri"/>
                <w:sz w:val="20"/>
              </w:rPr>
              <w:t>TLD</w:t>
            </w:r>
            <w:r>
              <w:rPr>
                <w:rFonts w:ascii="Calibri"/>
                <w:spacing w:val="79"/>
                <w:w w:val="99"/>
                <w:sz w:val="20"/>
              </w:rPr>
              <w:t xml:space="preserve"> </w:t>
            </w:r>
            <w:r>
              <w:rPr>
                <w:rFonts w:ascii="Calibri"/>
                <w:spacing w:val="-1"/>
                <w:sz w:val="20"/>
              </w:rPr>
              <w:t>manager</w:t>
            </w:r>
            <w:r>
              <w:rPr>
                <w:rFonts w:ascii="Calibri"/>
                <w:spacing w:val="-5"/>
                <w:sz w:val="20"/>
              </w:rPr>
              <w:t xml:space="preserve"> </w:t>
            </w:r>
            <w:r>
              <w:rPr>
                <w:rFonts w:ascii="Calibri"/>
                <w:spacing w:val="-1"/>
                <w:sz w:val="20"/>
              </w:rPr>
              <w:t>using</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contact</w:t>
            </w:r>
            <w:r>
              <w:rPr>
                <w:rFonts w:ascii="Calibri"/>
                <w:spacing w:val="-5"/>
                <w:sz w:val="20"/>
              </w:rPr>
              <w:t xml:space="preserve"> </w:t>
            </w:r>
            <w:r>
              <w:rPr>
                <w:rFonts w:ascii="Calibri"/>
                <w:sz w:val="20"/>
              </w:rPr>
              <w:t>details</w:t>
            </w:r>
            <w:r>
              <w:rPr>
                <w:rFonts w:ascii="Calibri"/>
                <w:spacing w:val="-5"/>
                <w:sz w:val="20"/>
              </w:rPr>
              <w:t xml:space="preserve"> </w:t>
            </w:r>
            <w:r>
              <w:rPr>
                <w:rFonts w:ascii="Calibri"/>
                <w:spacing w:val="-1"/>
                <w:sz w:val="20"/>
              </w:rPr>
              <w:t>provided</w:t>
            </w:r>
            <w:r>
              <w:rPr>
                <w:rFonts w:ascii="Calibri"/>
                <w:spacing w:val="-3"/>
                <w:sz w:val="20"/>
              </w:rPr>
              <w:t xml:space="preserve"> </w:t>
            </w:r>
            <w:r>
              <w:rPr>
                <w:rFonts w:ascii="Calibri"/>
                <w:sz w:val="20"/>
              </w:rPr>
              <w:t>to</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4"/>
                <w:sz w:val="20"/>
              </w:rPr>
              <w:t xml:space="preserve"> </w:t>
            </w:r>
            <w:r>
              <w:rPr>
                <w:rFonts w:ascii="Calibri"/>
                <w:sz w:val="20"/>
              </w:rPr>
              <w:t>center.</w:t>
            </w:r>
            <w:r>
              <w:rPr>
                <w:rFonts w:ascii="Calibri"/>
                <w:spacing w:val="-4"/>
                <w:sz w:val="20"/>
              </w:rPr>
              <w:t xml:space="preserve"> </w:t>
            </w:r>
            <w:r>
              <w:rPr>
                <w:rFonts w:ascii="Calibri"/>
                <w:spacing w:val="-1"/>
                <w:sz w:val="20"/>
              </w:rPr>
              <w:t>The</w:t>
            </w:r>
            <w:r>
              <w:rPr>
                <w:rFonts w:ascii="Calibri"/>
                <w:spacing w:val="-6"/>
                <w:sz w:val="20"/>
              </w:rPr>
              <w:t xml:space="preserve"> </w:t>
            </w:r>
            <w:r>
              <w:rPr>
                <w:rFonts w:ascii="Calibri"/>
                <w:sz w:val="20"/>
              </w:rPr>
              <w:t>nature</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47"/>
                <w:w w:val="99"/>
                <w:sz w:val="20"/>
              </w:rPr>
              <w:t xml:space="preserve"> </w:t>
            </w:r>
            <w:r>
              <w:rPr>
                <w:rFonts w:ascii="Calibri"/>
                <w:spacing w:val="-1"/>
                <w:sz w:val="20"/>
              </w:rPr>
              <w:t>discussed</w:t>
            </w:r>
            <w:r>
              <w:rPr>
                <w:rFonts w:ascii="Calibri"/>
                <w:spacing w:val="-5"/>
                <w:sz w:val="20"/>
              </w:rPr>
              <w:t xml:space="preserve"> </w:t>
            </w:r>
            <w:r>
              <w:rPr>
                <w:rFonts w:ascii="Calibri"/>
                <w:sz w:val="20"/>
              </w:rPr>
              <w:t>in</w:t>
            </w:r>
            <w:r>
              <w:rPr>
                <w:rFonts w:ascii="Calibri"/>
                <w:spacing w:val="-4"/>
                <w:sz w:val="20"/>
              </w:rPr>
              <w:t xml:space="preserve"> </w:t>
            </w:r>
            <w:r>
              <w:rPr>
                <w:rFonts w:ascii="Calibri"/>
                <w:sz w:val="20"/>
              </w:rPr>
              <w:t>more</w:t>
            </w:r>
            <w:r>
              <w:rPr>
                <w:rFonts w:ascii="Calibri"/>
                <w:spacing w:val="-5"/>
                <w:sz w:val="20"/>
              </w:rPr>
              <w:t xml:space="preserve"> </w:t>
            </w:r>
            <w:r>
              <w:rPr>
                <w:rFonts w:ascii="Calibri"/>
                <w:spacing w:val="-1"/>
                <w:sz w:val="20"/>
              </w:rPr>
              <w:t>detail,</w:t>
            </w:r>
            <w:r>
              <w:rPr>
                <w:rFonts w:ascii="Calibri"/>
                <w:spacing w:val="-4"/>
                <w:sz w:val="20"/>
              </w:rPr>
              <w:t xml:space="preserve"> </w:t>
            </w:r>
            <w:r>
              <w:rPr>
                <w:rFonts w:ascii="Calibri"/>
                <w:sz w:val="20"/>
              </w:rPr>
              <w:t>and</w:t>
            </w:r>
            <w:r>
              <w:rPr>
                <w:rFonts w:ascii="Calibri"/>
                <w:spacing w:val="-4"/>
                <w:sz w:val="20"/>
              </w:rPr>
              <w:t xml:space="preserve"> </w:t>
            </w:r>
            <w:r>
              <w:rPr>
                <w:rFonts w:ascii="Calibri"/>
                <w:sz w:val="20"/>
              </w:rPr>
              <w:t>a</w:t>
            </w:r>
            <w:r>
              <w:rPr>
                <w:rFonts w:ascii="Calibri"/>
                <w:spacing w:val="-4"/>
                <w:sz w:val="20"/>
              </w:rPr>
              <w:t xml:space="preserve"> </w:t>
            </w:r>
            <w:r>
              <w:rPr>
                <w:rFonts w:ascii="Calibri"/>
                <w:sz w:val="20"/>
              </w:rPr>
              <w:t>plan</w:t>
            </w:r>
            <w:r>
              <w:rPr>
                <w:rFonts w:ascii="Calibri"/>
                <w:spacing w:val="-3"/>
                <w:sz w:val="20"/>
              </w:rPr>
              <w:t xml:space="preserve"> </w:t>
            </w:r>
            <w:r>
              <w:rPr>
                <w:rFonts w:ascii="Calibri"/>
                <w:sz w:val="20"/>
              </w:rPr>
              <w:t>is</w:t>
            </w:r>
            <w:r>
              <w:rPr>
                <w:rFonts w:ascii="Calibri"/>
                <w:spacing w:val="-5"/>
                <w:sz w:val="20"/>
              </w:rPr>
              <w:t xml:space="preserve"> </w:t>
            </w:r>
            <w:r>
              <w:rPr>
                <w:rFonts w:ascii="Calibri"/>
                <w:spacing w:val="-1"/>
                <w:sz w:val="20"/>
              </w:rPr>
              <w:t>devised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pacing w:val="-1"/>
                <w:sz w:val="20"/>
              </w:rPr>
              <w:t>issue.</w:t>
            </w:r>
          </w:p>
        </w:tc>
      </w:tr>
      <w:tr w:rsidR="001511E3" w14:paraId="08B43D0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6843AE5"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14:paraId="69D41847" w14:textId="77777777" w:rsidR="001511E3" w:rsidRDefault="001511E3" w:rsidP="00311C78">
            <w:pPr>
              <w:pStyle w:val="TableParagraph"/>
              <w:spacing w:line="360" w:lineRule="auto"/>
              <w:ind w:left="2661"/>
              <w:rPr>
                <w:rFonts w:ascii="Calibri" w:eastAsia="Calibri" w:hAnsi="Calibri" w:cs="Calibri"/>
                <w:sz w:val="18"/>
                <w:szCs w:val="18"/>
              </w:rPr>
            </w:pPr>
            <w:r>
              <w:rPr>
                <w:rFonts w:ascii="Calibri"/>
                <w:b/>
                <w:color w:val="FFFFFF"/>
              </w:rPr>
              <w:t>RZM</w:t>
            </w:r>
            <w:r>
              <w:rPr>
                <w:rFonts w:ascii="Calibri"/>
                <w:b/>
                <w:color w:val="FFFFFF"/>
                <w:spacing w:val="-12"/>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CONFIRMS EMERGENCY</w:t>
            </w:r>
          </w:p>
        </w:tc>
      </w:tr>
      <w:tr w:rsidR="001511E3" w14:paraId="65D87ECA" w14:textId="77777777"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14:paraId="05957CC0"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52DF915D" w14:textId="77777777" w:rsidR="001511E3" w:rsidRDefault="001511E3" w:rsidP="00311C78">
            <w:pPr>
              <w:pStyle w:val="TableParagraph"/>
              <w:spacing w:line="360" w:lineRule="auto"/>
              <w:ind w:left="102" w:right="248"/>
              <w:rPr>
                <w:rFonts w:ascii="Calibri" w:eastAsia="Calibri" w:hAnsi="Calibri" w:cs="Calibri"/>
                <w:sz w:val="20"/>
                <w:szCs w:val="20"/>
              </w:rPr>
            </w:pPr>
            <w:r>
              <w:rPr>
                <w:rFonts w:ascii="Calibri"/>
                <w:spacing w:val="-1"/>
                <w:sz w:val="20"/>
              </w:rPr>
              <w:t>Following</w:t>
            </w:r>
            <w:r>
              <w:rPr>
                <w:rFonts w:ascii="Calibri"/>
                <w:spacing w:val="-5"/>
                <w:sz w:val="20"/>
              </w:rPr>
              <w:t xml:space="preserve"> </w:t>
            </w:r>
            <w:r>
              <w:rPr>
                <w:rFonts w:ascii="Calibri"/>
                <w:sz w:val="20"/>
              </w:rPr>
              <w:t>dialog</w:t>
            </w:r>
            <w:r>
              <w:rPr>
                <w:rFonts w:ascii="Calibri"/>
                <w:spacing w:val="-3"/>
                <w:sz w:val="20"/>
              </w:rPr>
              <w:t xml:space="preserve"> </w:t>
            </w:r>
            <w:r>
              <w:rPr>
                <w:rFonts w:ascii="Calibri"/>
                <w:spacing w:val="-1"/>
                <w:sz w:val="20"/>
              </w:rPr>
              <w:t>with</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TLD</w:t>
            </w:r>
            <w:r>
              <w:rPr>
                <w:rFonts w:ascii="Calibri"/>
                <w:spacing w:val="-2"/>
                <w:sz w:val="20"/>
              </w:rPr>
              <w:t xml:space="preserve"> </w:t>
            </w:r>
            <w:r>
              <w:rPr>
                <w:rFonts w:ascii="Calibri"/>
                <w:spacing w:val="-1"/>
                <w:sz w:val="20"/>
              </w:rPr>
              <w:t>manager,</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RZM</w:t>
            </w:r>
            <w:r>
              <w:rPr>
                <w:rFonts w:ascii="Calibri"/>
                <w:spacing w:val="-5"/>
                <w:sz w:val="20"/>
              </w:rPr>
              <w:t xml:space="preserve"> </w:t>
            </w:r>
            <w:r>
              <w:rPr>
                <w:rFonts w:ascii="Calibri"/>
                <w:sz w:val="20"/>
              </w:rPr>
              <w:t>team</w:t>
            </w:r>
            <w:r>
              <w:rPr>
                <w:rFonts w:ascii="Calibri"/>
                <w:spacing w:val="-5"/>
                <w:sz w:val="20"/>
              </w:rPr>
              <w:t xml:space="preserve"> </w:t>
            </w:r>
            <w:r>
              <w:rPr>
                <w:rFonts w:ascii="Calibri"/>
                <w:spacing w:val="-1"/>
                <w:sz w:val="20"/>
              </w:rPr>
              <w:t>confirms</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particulars</w:t>
            </w:r>
            <w:r>
              <w:rPr>
                <w:rFonts w:ascii="Calibri"/>
                <w:spacing w:val="-6"/>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6"/>
                <w:sz w:val="20"/>
              </w:rPr>
              <w:t xml:space="preserve"> </w:t>
            </w:r>
            <w:r>
              <w:rPr>
                <w:rFonts w:ascii="Calibri"/>
                <w:sz w:val="20"/>
              </w:rPr>
              <w:t>and</w:t>
            </w:r>
            <w:r>
              <w:rPr>
                <w:rFonts w:ascii="Calibri"/>
                <w:spacing w:val="55"/>
                <w:w w:val="99"/>
                <w:sz w:val="20"/>
              </w:rPr>
              <w:t xml:space="preserve"> </w:t>
            </w:r>
            <w:r>
              <w:rPr>
                <w:rFonts w:ascii="Calibri"/>
                <w:sz w:val="20"/>
              </w:rPr>
              <w:t>the</w:t>
            </w:r>
            <w:r>
              <w:rPr>
                <w:rFonts w:ascii="Calibri"/>
                <w:spacing w:val="-6"/>
                <w:sz w:val="20"/>
              </w:rPr>
              <w:t xml:space="preserve"> </w:t>
            </w:r>
            <w:r>
              <w:rPr>
                <w:rFonts w:ascii="Calibri"/>
                <w:spacing w:val="-1"/>
                <w:sz w:val="20"/>
              </w:rPr>
              <w:t>need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perform</w:t>
            </w:r>
            <w:r>
              <w:rPr>
                <w:rFonts w:ascii="Calibri"/>
                <w:spacing w:val="-6"/>
                <w:sz w:val="20"/>
              </w:rPr>
              <w:t xml:space="preserve"> </w:t>
            </w:r>
            <w:r>
              <w:rPr>
                <w:rFonts w:ascii="Calibri"/>
                <w:sz w:val="20"/>
              </w:rPr>
              <w:t>an</w:t>
            </w:r>
            <w:r>
              <w:rPr>
                <w:rFonts w:ascii="Calibri"/>
                <w:spacing w:val="-3"/>
                <w:sz w:val="20"/>
              </w:rPr>
              <w:t xml:space="preserve"> </w:t>
            </w:r>
            <w:r>
              <w:rPr>
                <w:rFonts w:ascii="Calibri"/>
                <w:spacing w:val="-1"/>
                <w:sz w:val="20"/>
              </w:rPr>
              <w:t>emergency</w:t>
            </w:r>
            <w:r>
              <w:rPr>
                <w:rFonts w:ascii="Calibri"/>
                <w:spacing w:val="-4"/>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6"/>
                <w:sz w:val="20"/>
              </w:rPr>
              <w:t xml:space="preserve"> </w:t>
            </w:r>
            <w:r>
              <w:rPr>
                <w:rFonts w:ascii="Calibri"/>
                <w:spacing w:val="-1"/>
                <w:sz w:val="20"/>
              </w:rPr>
              <w:t>change</w:t>
            </w:r>
            <w:r>
              <w:rPr>
                <w:rFonts w:ascii="Calibri"/>
                <w:spacing w:val="-5"/>
                <w:sz w:val="20"/>
              </w:rPr>
              <w:t xml:space="preserve"> </w:t>
            </w:r>
            <w:r>
              <w:rPr>
                <w:rFonts w:ascii="Calibri"/>
                <w:sz w:val="20"/>
              </w:rPr>
              <w:t>to</w:t>
            </w:r>
            <w:r>
              <w:rPr>
                <w:rFonts w:ascii="Calibri"/>
                <w:spacing w:val="-5"/>
                <w:sz w:val="20"/>
              </w:rPr>
              <w:t xml:space="preserve"> </w:t>
            </w:r>
            <w:r>
              <w:rPr>
                <w:rFonts w:ascii="Calibri"/>
                <w:spacing w:val="-1"/>
                <w:sz w:val="20"/>
              </w:rPr>
              <w:t>resolve</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issue.</w:t>
            </w:r>
          </w:p>
        </w:tc>
      </w:tr>
      <w:tr w:rsidR="001511E3" w14:paraId="1D72B2D4"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3D84FBB3"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14:paraId="31B8E695" w14:textId="77777777" w:rsidR="001511E3" w:rsidRDefault="001511E3" w:rsidP="00311C78">
            <w:pPr>
              <w:pStyle w:val="TableParagraph"/>
              <w:spacing w:line="360" w:lineRule="auto"/>
              <w:ind w:left="2335"/>
              <w:rPr>
                <w:rFonts w:ascii="Calibri" w:eastAsia="Calibri" w:hAnsi="Calibri" w:cs="Calibri"/>
                <w:sz w:val="18"/>
                <w:szCs w:val="18"/>
              </w:rPr>
            </w:pPr>
            <w:r>
              <w:rPr>
                <w:rFonts w:ascii="Calibri"/>
                <w:b/>
                <w:color w:val="FFFFFF"/>
                <w:spacing w:val="-1"/>
              </w:rPr>
              <w:t>I</w:t>
            </w:r>
            <w:r>
              <w:rPr>
                <w:rFonts w:ascii="Calibri"/>
                <w:b/>
                <w:color w:val="FFFFFF"/>
                <w:spacing w:val="-1"/>
                <w:sz w:val="18"/>
              </w:rPr>
              <w:t>NFORM</w:t>
            </w:r>
            <w:r>
              <w:rPr>
                <w:rFonts w:ascii="Calibri"/>
                <w:b/>
                <w:color w:val="FFFFFF"/>
                <w:sz w:val="18"/>
              </w:rPr>
              <w:t xml:space="preserve"> </w:t>
            </w:r>
            <w:r>
              <w:rPr>
                <w:rFonts w:ascii="Calibri"/>
                <w:b/>
                <w:color w:val="FFFFFF"/>
              </w:rPr>
              <w:t>TLD</w:t>
            </w:r>
            <w:r>
              <w:rPr>
                <w:rFonts w:ascii="Calibri"/>
                <w:b/>
                <w:color w:val="FFFFFF"/>
                <w:spacing w:val="-9"/>
              </w:rPr>
              <w:t xml:space="preserve"> </w:t>
            </w:r>
            <w:r>
              <w:rPr>
                <w:rFonts w:ascii="Calibri"/>
                <w:b/>
                <w:color w:val="FFFFFF"/>
                <w:spacing w:val="-1"/>
                <w:sz w:val="18"/>
              </w:rPr>
              <w:t>ABOUT APPROPRIATE</w:t>
            </w:r>
            <w:r>
              <w:rPr>
                <w:rFonts w:ascii="Calibri"/>
                <w:b/>
                <w:color w:val="FFFFFF"/>
                <w:sz w:val="18"/>
              </w:rPr>
              <w:t xml:space="preserve"> </w:t>
            </w:r>
            <w:r>
              <w:rPr>
                <w:rFonts w:ascii="Calibri"/>
                <w:b/>
                <w:color w:val="FFFFFF"/>
                <w:spacing w:val="-1"/>
                <w:sz w:val="18"/>
              </w:rPr>
              <w:t>OPTIONS</w:t>
            </w:r>
          </w:p>
        </w:tc>
      </w:tr>
      <w:tr w:rsidR="001511E3" w14:paraId="66F9E926" w14:textId="77777777" w:rsidTr="00E50C0A">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54433A8B" w14:textId="77777777" w:rsidR="001511E3" w:rsidRDefault="001511E3" w:rsidP="00311C78">
            <w:pPr>
              <w:pStyle w:val="TableParagraph"/>
              <w:spacing w:line="360" w:lineRule="auto"/>
              <w:rPr>
                <w:rFonts w:ascii="Calibri" w:eastAsia="Calibri" w:hAnsi="Calibri" w:cs="Calibri"/>
                <w:b/>
                <w:bCs/>
                <w:sz w:val="20"/>
                <w:szCs w:val="20"/>
              </w:rPr>
            </w:pPr>
          </w:p>
          <w:p w14:paraId="3229C3EF"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074E6EB6" w14:textId="484E5579" w:rsidR="001511E3" w:rsidRDefault="001511E3" w:rsidP="002707B3">
            <w:pPr>
              <w:pStyle w:val="TableParagraph"/>
              <w:spacing w:line="360" w:lineRule="auto"/>
              <w:ind w:left="102" w:right="129"/>
              <w:rPr>
                <w:rFonts w:ascii="Calibri" w:eastAsia="Calibri" w:hAnsi="Calibri" w:cs="Calibri"/>
                <w:sz w:val="20"/>
                <w:szCs w:val="20"/>
              </w:rPr>
            </w:pPr>
            <w:r>
              <w:rPr>
                <w:rFonts w:ascii="Calibri"/>
                <w:sz w:val="20"/>
              </w:rPr>
              <w:t>In</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event</w:t>
            </w:r>
            <w:r>
              <w:rPr>
                <w:rFonts w:ascii="Calibri"/>
                <w:spacing w:val="-3"/>
                <w:sz w:val="20"/>
              </w:rPr>
              <w:t xml:space="preserve"> </w:t>
            </w:r>
            <w:r>
              <w:rPr>
                <w:rFonts w:ascii="Calibri"/>
                <w:sz w:val="20"/>
              </w:rPr>
              <w:t>the</w:t>
            </w:r>
            <w:r>
              <w:rPr>
                <w:rFonts w:ascii="Calibri"/>
                <w:spacing w:val="-5"/>
                <w:sz w:val="20"/>
              </w:rPr>
              <w:t xml:space="preserve"> </w:t>
            </w:r>
            <w:r>
              <w:rPr>
                <w:rFonts w:ascii="Calibri"/>
                <w:sz w:val="20"/>
              </w:rPr>
              <w:t>TLD</w:t>
            </w:r>
            <w:r>
              <w:rPr>
                <w:rFonts w:ascii="Calibri"/>
                <w:spacing w:val="-4"/>
                <w:sz w:val="20"/>
              </w:rPr>
              <w:t xml:space="preserve"> </w:t>
            </w:r>
            <w:r>
              <w:rPr>
                <w:rFonts w:ascii="Calibri"/>
                <w:spacing w:val="-1"/>
                <w:sz w:val="20"/>
              </w:rPr>
              <w:t>manager</w:t>
            </w:r>
            <w:r>
              <w:rPr>
                <w:rFonts w:ascii="Calibri"/>
                <w:spacing w:val="-2"/>
                <w:sz w:val="20"/>
              </w:rPr>
              <w:t xml:space="preserve"> </w:t>
            </w:r>
            <w:r>
              <w:rPr>
                <w:rFonts w:ascii="Calibri"/>
                <w:sz w:val="20"/>
              </w:rPr>
              <w:t>and</w:t>
            </w:r>
            <w:r>
              <w:rPr>
                <w:rFonts w:ascii="Calibri"/>
                <w:spacing w:val="-4"/>
                <w:sz w:val="20"/>
              </w:rPr>
              <w:t xml:space="preserve"> </w:t>
            </w:r>
            <w:r>
              <w:rPr>
                <w:rFonts w:ascii="Calibri"/>
                <w:spacing w:val="-1"/>
                <w:sz w:val="20"/>
              </w:rPr>
              <w:t>RZM</w:t>
            </w:r>
            <w:r>
              <w:rPr>
                <w:rFonts w:ascii="Calibri"/>
                <w:spacing w:val="-3"/>
                <w:sz w:val="20"/>
              </w:rPr>
              <w:t xml:space="preserve"> </w:t>
            </w:r>
            <w:r>
              <w:rPr>
                <w:rFonts w:ascii="Calibri"/>
                <w:spacing w:val="-1"/>
                <w:sz w:val="20"/>
              </w:rPr>
              <w:t>team</w:t>
            </w:r>
            <w:r>
              <w:rPr>
                <w:rFonts w:ascii="Calibri"/>
                <w:spacing w:val="-5"/>
                <w:sz w:val="20"/>
              </w:rPr>
              <w:t xml:space="preserve"> </w:t>
            </w:r>
            <w:r>
              <w:rPr>
                <w:rFonts w:ascii="Calibri"/>
                <w:spacing w:val="-1"/>
                <w:sz w:val="20"/>
              </w:rPr>
              <w:t>deem</w:t>
            </w:r>
            <w:r>
              <w:rPr>
                <w:rFonts w:ascii="Calibri"/>
                <w:spacing w:val="-5"/>
                <w:sz w:val="20"/>
              </w:rPr>
              <w:t xml:space="preserve"> </w:t>
            </w:r>
            <w:r>
              <w:rPr>
                <w:rFonts w:ascii="Calibri"/>
                <w:sz w:val="20"/>
              </w:rPr>
              <w:t>that</w:t>
            </w:r>
            <w:r>
              <w:rPr>
                <w:rFonts w:ascii="Calibri"/>
                <w:spacing w:val="-4"/>
                <w:sz w:val="20"/>
              </w:rPr>
              <w:t xml:space="preserve"> </w:t>
            </w:r>
            <w:r>
              <w:rPr>
                <w:rFonts w:ascii="Calibri"/>
                <w:sz w:val="20"/>
              </w:rPr>
              <w:t>an</w:t>
            </w:r>
            <w:r>
              <w:rPr>
                <w:rFonts w:ascii="Calibri"/>
                <w:spacing w:val="-6"/>
                <w:sz w:val="20"/>
              </w:rPr>
              <w:t xml:space="preserve"> </w:t>
            </w:r>
            <w:r>
              <w:rPr>
                <w:rFonts w:ascii="Calibri"/>
                <w:spacing w:val="-1"/>
                <w:sz w:val="20"/>
              </w:rPr>
              <w:t>emergency</w:t>
            </w:r>
            <w:r>
              <w:rPr>
                <w:rFonts w:ascii="Calibri"/>
                <w:spacing w:val="-3"/>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2"/>
                <w:sz w:val="20"/>
              </w:rPr>
              <w:t xml:space="preserve"> </w:t>
            </w:r>
            <w:r>
              <w:rPr>
                <w:rFonts w:ascii="Calibri"/>
                <w:spacing w:val="-1"/>
                <w:sz w:val="20"/>
              </w:rPr>
              <w:t>can</w:t>
            </w:r>
            <w:r>
              <w:rPr>
                <w:rFonts w:ascii="Calibri"/>
                <w:spacing w:val="-4"/>
                <w:sz w:val="20"/>
              </w:rPr>
              <w:t xml:space="preserve"> </w:t>
            </w:r>
            <w:r>
              <w:rPr>
                <w:rFonts w:ascii="Calibri"/>
                <w:sz w:val="20"/>
              </w:rPr>
              <w:t>not</w:t>
            </w:r>
            <w:r>
              <w:rPr>
                <w:rFonts w:ascii="Calibri"/>
                <w:spacing w:val="49"/>
                <w:w w:val="99"/>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z w:val="20"/>
              </w:rPr>
              <w:t>issue,</w:t>
            </w:r>
            <w:r>
              <w:rPr>
                <w:rFonts w:ascii="Calibri"/>
                <w:spacing w:val="-4"/>
                <w:sz w:val="20"/>
              </w:rPr>
              <w:t xml:space="preserve"> </w:t>
            </w:r>
            <w:r w:rsidR="00E50C0A" w:rsidRPr="004C60CB">
              <w:rPr>
                <w:rFonts w:ascii="Calibri"/>
                <w:spacing w:val="-5"/>
                <w:sz w:val="20"/>
              </w:rPr>
              <w:t>IANA Functions Operator</w:t>
            </w:r>
            <w:r w:rsidR="00E50C0A">
              <w:rPr>
                <w:rFonts w:ascii="Calibri"/>
                <w:b/>
                <w:spacing w:val="-5"/>
                <w:sz w:val="20"/>
              </w:rPr>
              <w:t xml:space="preserve"> </w:t>
            </w:r>
            <w:r>
              <w:rPr>
                <w:rFonts w:ascii="Calibri"/>
                <w:spacing w:val="-1"/>
                <w:sz w:val="20"/>
              </w:rPr>
              <w:t>will</w:t>
            </w:r>
            <w:r>
              <w:rPr>
                <w:rFonts w:ascii="Calibri"/>
                <w:spacing w:val="-5"/>
                <w:sz w:val="20"/>
              </w:rPr>
              <w:t xml:space="preserve"> </w:t>
            </w:r>
            <w:r>
              <w:rPr>
                <w:rFonts w:ascii="Calibri"/>
                <w:sz w:val="20"/>
              </w:rPr>
              <w:t>inform</w:t>
            </w:r>
            <w:r>
              <w:rPr>
                <w:rFonts w:ascii="Calibri"/>
                <w:spacing w:val="-5"/>
                <w:sz w:val="20"/>
              </w:rPr>
              <w:t xml:space="preserve"> </w:t>
            </w:r>
            <w:r>
              <w:rPr>
                <w:rFonts w:ascii="Calibri"/>
                <w:sz w:val="20"/>
              </w:rPr>
              <w:t>the</w:t>
            </w:r>
            <w:r>
              <w:rPr>
                <w:rFonts w:ascii="Calibri"/>
                <w:spacing w:val="-4"/>
                <w:sz w:val="20"/>
              </w:rPr>
              <w:t xml:space="preserve"> </w:t>
            </w:r>
            <w:r>
              <w:rPr>
                <w:rFonts w:ascii="Calibri"/>
                <w:sz w:val="20"/>
              </w:rPr>
              <w:t>TLD</w:t>
            </w:r>
            <w:r>
              <w:rPr>
                <w:rFonts w:ascii="Calibri"/>
                <w:spacing w:val="-5"/>
                <w:sz w:val="20"/>
              </w:rPr>
              <w:t xml:space="preserve"> </w:t>
            </w:r>
            <w:r>
              <w:rPr>
                <w:rFonts w:ascii="Calibri"/>
                <w:sz w:val="20"/>
              </w:rPr>
              <w:t>manager</w:t>
            </w:r>
            <w:r>
              <w:rPr>
                <w:rFonts w:ascii="Calibri"/>
                <w:spacing w:val="-4"/>
                <w:sz w:val="20"/>
              </w:rPr>
              <w:t xml:space="preserve"> </w:t>
            </w:r>
            <w:r>
              <w:rPr>
                <w:rFonts w:ascii="Calibri"/>
                <w:sz w:val="20"/>
              </w:rPr>
              <w:t>about</w:t>
            </w:r>
            <w:r>
              <w:rPr>
                <w:rFonts w:ascii="Calibri"/>
                <w:spacing w:val="-5"/>
                <w:sz w:val="20"/>
              </w:rPr>
              <w:t xml:space="preserve"> </w:t>
            </w:r>
            <w:r>
              <w:rPr>
                <w:rFonts w:ascii="Calibri"/>
                <w:sz w:val="20"/>
              </w:rPr>
              <w:t>what</w:t>
            </w:r>
            <w:r>
              <w:rPr>
                <w:rFonts w:ascii="Calibri"/>
                <w:spacing w:val="-4"/>
                <w:sz w:val="20"/>
              </w:rPr>
              <w:t xml:space="preserve"> </w:t>
            </w:r>
            <w:r>
              <w:rPr>
                <w:rFonts w:ascii="Calibri"/>
                <w:sz w:val="20"/>
              </w:rPr>
              <w:t>other</w:t>
            </w:r>
            <w:r>
              <w:rPr>
                <w:rFonts w:ascii="Calibri"/>
                <w:spacing w:val="-3"/>
                <w:sz w:val="20"/>
              </w:rPr>
              <w:t xml:space="preserve"> </w:t>
            </w:r>
            <w:r>
              <w:rPr>
                <w:rFonts w:ascii="Calibri"/>
                <w:sz w:val="20"/>
              </w:rPr>
              <w:t>options</w:t>
            </w:r>
            <w:r>
              <w:rPr>
                <w:rFonts w:ascii="Calibri"/>
                <w:spacing w:val="-6"/>
                <w:sz w:val="20"/>
              </w:rPr>
              <w:t xml:space="preserve"> </w:t>
            </w:r>
            <w:r>
              <w:rPr>
                <w:rFonts w:ascii="Calibri"/>
                <w:sz w:val="20"/>
              </w:rPr>
              <w:t>they</w:t>
            </w:r>
            <w:r>
              <w:rPr>
                <w:rFonts w:ascii="Calibri"/>
                <w:spacing w:val="-3"/>
                <w:sz w:val="20"/>
              </w:rPr>
              <w:t xml:space="preserve"> </w:t>
            </w:r>
            <w:r>
              <w:rPr>
                <w:rFonts w:ascii="Calibri"/>
                <w:spacing w:val="-1"/>
                <w:sz w:val="20"/>
              </w:rPr>
              <w:t>have</w:t>
            </w:r>
            <w:r>
              <w:rPr>
                <w:rFonts w:ascii="Calibri"/>
                <w:spacing w:val="-6"/>
                <w:sz w:val="20"/>
              </w:rPr>
              <w:t xml:space="preserve"> </w:t>
            </w:r>
            <w:r>
              <w:rPr>
                <w:rFonts w:ascii="Calibri"/>
                <w:sz w:val="20"/>
              </w:rPr>
              <w:t>to</w:t>
            </w:r>
            <w:r>
              <w:rPr>
                <w:rFonts w:ascii="Calibri"/>
                <w:spacing w:val="27"/>
                <w:w w:val="99"/>
                <w:sz w:val="20"/>
              </w:rPr>
              <w:t xml:space="preserve"> </w:t>
            </w:r>
            <w:r>
              <w:rPr>
                <w:rFonts w:ascii="Calibri"/>
                <w:spacing w:val="-1"/>
                <w:sz w:val="20"/>
              </w:rPr>
              <w:t>resolve</w:t>
            </w:r>
            <w:r>
              <w:rPr>
                <w:rFonts w:ascii="Calibri"/>
                <w:spacing w:val="-8"/>
                <w:sz w:val="20"/>
              </w:rPr>
              <w:t xml:space="preserve"> </w:t>
            </w:r>
            <w:r>
              <w:rPr>
                <w:rFonts w:ascii="Calibri"/>
                <w:sz w:val="20"/>
              </w:rPr>
              <w:t>the</w:t>
            </w:r>
            <w:r>
              <w:rPr>
                <w:rFonts w:ascii="Calibri"/>
                <w:spacing w:val="-8"/>
                <w:sz w:val="20"/>
              </w:rPr>
              <w:t xml:space="preserve"> </w:t>
            </w:r>
            <w:r>
              <w:rPr>
                <w:rFonts w:ascii="Calibri"/>
                <w:sz w:val="20"/>
              </w:rPr>
              <w:t>issue.</w:t>
            </w:r>
          </w:p>
        </w:tc>
      </w:tr>
      <w:tr w:rsidR="001511E3" w14:paraId="1AE2B822"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C723704"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14:paraId="64B5509E" w14:textId="77777777"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V</w:t>
            </w:r>
            <w:r>
              <w:rPr>
                <w:rFonts w:ascii="Calibri"/>
                <w:b/>
                <w:color w:val="FFFFFF"/>
                <w:spacing w:val="-1"/>
                <w:sz w:val="18"/>
              </w:rPr>
              <w:t>ALIDATE</w:t>
            </w:r>
            <w:r>
              <w:rPr>
                <w:rFonts w:ascii="Calibri"/>
                <w:b/>
                <w:color w:val="FFFFFF"/>
                <w:sz w:val="18"/>
              </w:rPr>
              <w:t xml:space="preserve"> </w:t>
            </w:r>
            <w:r>
              <w:rPr>
                <w:rFonts w:ascii="Calibri"/>
                <w:b/>
                <w:color w:val="FFFFFF"/>
                <w:spacing w:val="-1"/>
                <w:sz w:val="18"/>
              </w:rPr>
              <w:t xml:space="preserve">REQUESTED </w:t>
            </w:r>
            <w:r>
              <w:rPr>
                <w:rFonts w:ascii="Calibri"/>
                <w:b/>
                <w:color w:val="FFFFFF"/>
                <w:sz w:val="18"/>
              </w:rPr>
              <w:t>CHANGES</w:t>
            </w:r>
          </w:p>
        </w:tc>
      </w:tr>
      <w:tr w:rsidR="001511E3" w14:paraId="5A1CA57D" w14:textId="77777777" w:rsidTr="00F43C27">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14:paraId="06BEB810" w14:textId="77777777" w:rsidR="001511E3" w:rsidRDefault="001511E3" w:rsidP="00311C78">
            <w:pPr>
              <w:pStyle w:val="TableParagraph"/>
              <w:spacing w:line="360" w:lineRule="auto"/>
              <w:rPr>
                <w:rFonts w:ascii="Calibri" w:eastAsia="Calibri" w:hAnsi="Calibri" w:cs="Calibri"/>
                <w:b/>
                <w:bCs/>
                <w:sz w:val="20"/>
                <w:szCs w:val="20"/>
              </w:rPr>
            </w:pPr>
          </w:p>
          <w:p w14:paraId="5DA7EAC5"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DE660CF" w14:textId="524690B3" w:rsidR="001511E3" w:rsidRDefault="00E50C0A" w:rsidP="002707B3">
            <w:pPr>
              <w:pStyle w:val="TableParagraph"/>
              <w:spacing w:line="360" w:lineRule="auto"/>
              <w:ind w:left="102" w:right="277"/>
              <w:rPr>
                <w:rFonts w:ascii="Calibri" w:eastAsia="Calibri" w:hAnsi="Calibri" w:cs="Calibri"/>
                <w:sz w:val="20"/>
                <w:szCs w:val="20"/>
              </w:rPr>
            </w:pPr>
            <w:r w:rsidRPr="004C60CB">
              <w:rPr>
                <w:rFonts w:ascii="Calibri"/>
                <w:spacing w:val="-5"/>
                <w:sz w:val="20"/>
              </w:rPr>
              <w:t>IANA Functions Operator</w:t>
            </w:r>
            <w:r>
              <w:rPr>
                <w:rFonts w:ascii="Calibri"/>
                <w:b/>
                <w:spacing w:val="-5"/>
                <w:sz w:val="20"/>
              </w:rPr>
              <w:t xml:space="preserve"> </w:t>
            </w:r>
            <w:r w:rsidR="001511E3">
              <w:rPr>
                <w:rFonts w:ascii="Calibri"/>
                <w:spacing w:val="-1"/>
                <w:sz w:val="20"/>
              </w:rPr>
              <w:t>validates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pacing w:val="-1"/>
                <w:sz w:val="20"/>
              </w:rPr>
              <w:t>accordance</w:t>
            </w:r>
            <w:r w:rsidR="001511E3">
              <w:rPr>
                <w:rFonts w:ascii="Calibri"/>
                <w:spacing w:val="-6"/>
                <w:sz w:val="20"/>
              </w:rPr>
              <w:t xml:space="preserve"> </w:t>
            </w:r>
            <w:r w:rsidR="001511E3">
              <w:rPr>
                <w:rFonts w:ascii="Calibri"/>
                <w:spacing w:val="-1"/>
                <w:sz w:val="20"/>
              </w:rPr>
              <w:t>with</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standard</w:t>
            </w:r>
            <w:r w:rsidR="001511E3">
              <w:rPr>
                <w:rFonts w:ascii="Calibri"/>
                <w:spacing w:val="-6"/>
                <w:sz w:val="20"/>
              </w:rPr>
              <w:t xml:space="preserve"> </w:t>
            </w:r>
            <w:r w:rsidR="001511E3">
              <w:rPr>
                <w:rFonts w:ascii="Calibri"/>
                <w:spacing w:val="-1"/>
                <w:sz w:val="20"/>
              </w:rPr>
              <w:t>procedures</w:t>
            </w:r>
            <w:r w:rsidR="001511E3">
              <w:rPr>
                <w:rFonts w:ascii="Calibri"/>
                <w:spacing w:val="-6"/>
                <w:sz w:val="20"/>
              </w:rPr>
              <w:t xml:space="preserve"> </w:t>
            </w:r>
            <w:r w:rsidR="001511E3">
              <w:rPr>
                <w:rFonts w:ascii="Calibri"/>
                <w:spacing w:val="-1"/>
                <w:sz w:val="20"/>
              </w:rPr>
              <w:t>described</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Root</w:t>
            </w:r>
            <w:r w:rsidR="001511E3">
              <w:rPr>
                <w:rFonts w:ascii="Calibri"/>
                <w:spacing w:val="85"/>
                <w:w w:val="99"/>
                <w:sz w:val="20"/>
              </w:rPr>
              <w:t xml:space="preserve"> </w:t>
            </w:r>
            <w:r w:rsidR="001511E3">
              <w:rPr>
                <w:rFonts w:ascii="Calibri"/>
                <w:sz w:val="20"/>
              </w:rPr>
              <w:t>Zone</w:t>
            </w:r>
            <w:r w:rsidR="001511E3">
              <w:rPr>
                <w:rFonts w:ascii="Calibri"/>
                <w:spacing w:val="-9"/>
                <w:sz w:val="20"/>
              </w:rPr>
              <w:t xml:space="preserve"> </w:t>
            </w:r>
            <w:r w:rsidR="001511E3">
              <w:rPr>
                <w:rFonts w:ascii="Calibri"/>
                <w:spacing w:val="-1"/>
                <w:sz w:val="20"/>
              </w:rPr>
              <w:t>Change</w:t>
            </w:r>
            <w:r w:rsidR="001511E3">
              <w:rPr>
                <w:rFonts w:ascii="Calibri"/>
                <w:spacing w:val="-8"/>
                <w:sz w:val="20"/>
              </w:rPr>
              <w:t xml:space="preserve"> </w:t>
            </w:r>
            <w:r w:rsidR="001511E3">
              <w:rPr>
                <w:rFonts w:ascii="Calibri"/>
                <w:spacing w:val="-1"/>
                <w:sz w:val="20"/>
              </w:rPr>
              <w:t>process,</w:t>
            </w:r>
            <w:r w:rsidR="001511E3">
              <w:rPr>
                <w:rFonts w:ascii="Calibri"/>
                <w:spacing w:val="-6"/>
                <w:sz w:val="20"/>
              </w:rPr>
              <w:t xml:space="preserve"> </w:t>
            </w:r>
            <w:r w:rsidR="001511E3">
              <w:rPr>
                <w:rFonts w:ascii="Calibri"/>
                <w:sz w:val="20"/>
              </w:rPr>
              <w:t>including</w:t>
            </w:r>
            <w:r w:rsidR="001511E3">
              <w:rPr>
                <w:rFonts w:ascii="Calibri"/>
                <w:spacing w:val="-7"/>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technical</w:t>
            </w:r>
            <w:r w:rsidR="001511E3">
              <w:rPr>
                <w:rFonts w:ascii="Calibri"/>
                <w:spacing w:val="-7"/>
                <w:sz w:val="20"/>
              </w:rPr>
              <w:t xml:space="preserve"> </w:t>
            </w:r>
            <w:r w:rsidR="001511E3">
              <w:rPr>
                <w:rFonts w:ascii="Calibri"/>
                <w:sz w:val="20"/>
              </w:rPr>
              <w:t>checks</w:t>
            </w:r>
            <w:r w:rsidR="001511E3">
              <w:rPr>
                <w:rFonts w:ascii="Calibri"/>
                <w:spacing w:val="-8"/>
                <w:sz w:val="20"/>
              </w:rPr>
              <w:t xml:space="preserve"> </w:t>
            </w:r>
            <w:r w:rsidR="001511E3">
              <w:rPr>
                <w:rFonts w:ascii="Calibri"/>
                <w:sz w:val="20"/>
              </w:rPr>
              <w:t>and</w:t>
            </w:r>
            <w:r w:rsidR="001511E3">
              <w:rPr>
                <w:rFonts w:ascii="Calibri"/>
                <w:spacing w:val="-8"/>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contact</w:t>
            </w:r>
            <w:r w:rsidR="001511E3">
              <w:rPr>
                <w:rFonts w:ascii="Calibri"/>
                <w:spacing w:val="65"/>
                <w:w w:val="99"/>
                <w:sz w:val="20"/>
              </w:rPr>
              <w:t xml:space="preserve"> </w:t>
            </w:r>
            <w:r w:rsidR="001511E3">
              <w:rPr>
                <w:rFonts w:ascii="Calibri"/>
                <w:spacing w:val="-1"/>
                <w:sz w:val="20"/>
              </w:rPr>
              <w:t>confirmations.</w:t>
            </w:r>
            <w:r w:rsidR="001511E3">
              <w:rPr>
                <w:rFonts w:ascii="Calibri"/>
                <w:spacing w:val="-6"/>
                <w:sz w:val="20"/>
              </w:rPr>
              <w:t xml:space="preserve"> </w:t>
            </w:r>
            <w:r w:rsidRPr="004C60CB">
              <w:rPr>
                <w:rFonts w:ascii="Calibri"/>
                <w:spacing w:val="-5"/>
                <w:sz w:val="20"/>
              </w:rPr>
              <w:t>IANA Functions Operator</w:t>
            </w:r>
            <w:r>
              <w:rPr>
                <w:rFonts w:ascii="Calibri"/>
                <w:b/>
                <w:spacing w:val="-5"/>
                <w:sz w:val="20"/>
              </w:rPr>
              <w:t xml:space="preserve"> </w:t>
            </w:r>
            <w:r w:rsidR="001511E3">
              <w:rPr>
                <w:rFonts w:ascii="Calibri"/>
                <w:spacing w:val="-1"/>
                <w:sz w:val="20"/>
              </w:rPr>
              <w:t>takes</w:t>
            </w:r>
            <w:r w:rsidR="001511E3">
              <w:rPr>
                <w:rFonts w:ascii="Calibri"/>
                <w:spacing w:val="-4"/>
                <w:sz w:val="20"/>
              </w:rPr>
              <w:t xml:space="preserve"> </w:t>
            </w:r>
            <w:r w:rsidR="001511E3">
              <w:rPr>
                <w:rFonts w:ascii="Calibri"/>
                <w:spacing w:val="-1"/>
                <w:sz w:val="20"/>
              </w:rPr>
              <w:t>steps</w:t>
            </w:r>
            <w:r w:rsidR="001511E3">
              <w:rPr>
                <w:rFonts w:ascii="Calibri"/>
                <w:spacing w:val="-7"/>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conduct</w:t>
            </w:r>
            <w:r w:rsidR="001511E3">
              <w:rPr>
                <w:rFonts w:ascii="Calibri"/>
                <w:spacing w:val="-6"/>
                <w:sz w:val="20"/>
              </w:rPr>
              <w:t xml:space="preserve"> </w:t>
            </w:r>
            <w:r w:rsidR="001511E3">
              <w:rPr>
                <w:rFonts w:ascii="Calibri"/>
                <w:spacing w:val="-1"/>
                <w:sz w:val="20"/>
              </w:rPr>
              <w:t>these</w:t>
            </w:r>
            <w:r w:rsidR="001511E3">
              <w:rPr>
                <w:rFonts w:ascii="Calibri"/>
                <w:spacing w:val="-6"/>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6"/>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p>
        </w:tc>
      </w:tr>
      <w:tr w:rsidR="001511E3" w14:paraId="1693F1A8" w14:textId="77777777"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14:paraId="1805806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14:paraId="261BE103" w14:textId="299D2516" w:rsidR="001511E3" w:rsidRPr="00E50C0A" w:rsidRDefault="001511E3" w:rsidP="002707B3">
            <w:pPr>
              <w:pStyle w:val="TableParagraph"/>
              <w:spacing w:line="360" w:lineRule="auto"/>
              <w:ind w:left="2503"/>
              <w:rPr>
                <w:rFonts w:ascii="Calibri" w:eastAsia="Calibri" w:hAnsi="Calibri" w:cs="Calibri"/>
                <w:sz w:val="18"/>
                <w:szCs w:val="18"/>
              </w:rPr>
            </w:pPr>
            <w:r>
              <w:rPr>
                <w:rFonts w:ascii="Calibri"/>
                <w:b/>
                <w:color w:val="FFFFFF"/>
                <w:spacing w:val="-1"/>
              </w:rPr>
              <w:t>G</w:t>
            </w:r>
            <w:r>
              <w:rPr>
                <w:rFonts w:ascii="Calibri"/>
                <w:b/>
                <w:color w:val="FFFFFF"/>
                <w:spacing w:val="-1"/>
                <w:sz w:val="18"/>
              </w:rPr>
              <w:t>IVE</w:t>
            </w:r>
            <w:r>
              <w:rPr>
                <w:rFonts w:ascii="Calibri"/>
                <w:b/>
                <w:color w:val="FFFFFF"/>
                <w:sz w:val="18"/>
              </w:rPr>
              <w:t xml:space="preserve"> </w:t>
            </w:r>
            <w:r>
              <w:rPr>
                <w:rFonts w:ascii="Calibri"/>
                <w:b/>
                <w:color w:val="FFFFFF"/>
                <w:spacing w:val="-1"/>
                <w:sz w:val="18"/>
              </w:rPr>
              <w:t>HEADS UP TO</w:t>
            </w:r>
            <w:r w:rsidRPr="00F43C27">
              <w:rPr>
                <w:rFonts w:ascii="Calibri"/>
                <w:b/>
                <w:color w:val="FFFFFF"/>
                <w:spacing w:val="-1"/>
                <w:sz w:val="18"/>
              </w:rPr>
              <w:t xml:space="preserve"> </w:t>
            </w:r>
            <w:r w:rsidR="00E50C0A">
              <w:rPr>
                <w:rFonts w:ascii="Calibri"/>
                <w:b/>
                <w:color w:val="FFFFFF"/>
                <w:spacing w:val="-1"/>
                <w:sz w:val="18"/>
              </w:rPr>
              <w:t>Root Zone Maintainer</w:t>
            </w:r>
          </w:p>
        </w:tc>
      </w:tr>
      <w:tr w:rsidR="001511E3" w14:paraId="405E9873" w14:textId="77777777" w:rsidTr="00844173">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14:paraId="44AA6B09" w14:textId="77777777" w:rsidR="001511E3" w:rsidRDefault="001511E3" w:rsidP="00311C78">
            <w:pPr>
              <w:pStyle w:val="TableParagraph"/>
              <w:spacing w:line="360" w:lineRule="auto"/>
              <w:rPr>
                <w:rFonts w:ascii="Calibri" w:eastAsia="Calibri" w:hAnsi="Calibri" w:cs="Calibri"/>
                <w:b/>
                <w:bCs/>
                <w:sz w:val="20"/>
                <w:szCs w:val="20"/>
              </w:rPr>
            </w:pPr>
          </w:p>
          <w:p w14:paraId="58D90A2A"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14:paraId="1967DB8E" w14:textId="6B25517F" w:rsidR="001511E3" w:rsidRDefault="00E50C0A" w:rsidP="002707B3">
            <w:pPr>
              <w:pStyle w:val="TableParagraph"/>
              <w:spacing w:line="360" w:lineRule="auto"/>
              <w:ind w:left="102" w:right="301"/>
              <w:jc w:val="both"/>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z w:val="20"/>
              </w:rPr>
              <w:t>takes</w:t>
            </w:r>
            <w:r w:rsidR="001511E3">
              <w:rPr>
                <w:rFonts w:ascii="Calibri"/>
                <w:spacing w:val="-5"/>
                <w:sz w:val="20"/>
              </w:rPr>
              <w:t xml:space="preserve"> </w:t>
            </w:r>
            <w:r w:rsidR="001511E3">
              <w:rPr>
                <w:rFonts w:ascii="Calibri"/>
                <w:sz w:val="20"/>
              </w:rPr>
              <w:t>all</w:t>
            </w:r>
            <w:r w:rsidR="001511E3">
              <w:rPr>
                <w:rFonts w:ascii="Calibri"/>
                <w:spacing w:val="-3"/>
                <w:sz w:val="20"/>
              </w:rPr>
              <w:t xml:space="preserve"> </w:t>
            </w:r>
            <w:r w:rsidR="001511E3">
              <w:rPr>
                <w:rFonts w:ascii="Calibri"/>
                <w:spacing w:val="-1"/>
                <w:sz w:val="20"/>
              </w:rPr>
              <w:t>available</w:t>
            </w:r>
            <w:r w:rsidR="001511E3">
              <w:rPr>
                <w:rFonts w:ascii="Calibri"/>
                <w:spacing w:val="-4"/>
                <w:sz w:val="20"/>
              </w:rPr>
              <w:t xml:space="preserve"> </w:t>
            </w:r>
            <w:r w:rsidR="001511E3">
              <w:rPr>
                <w:rFonts w:ascii="Calibri"/>
                <w:sz w:val="20"/>
              </w:rPr>
              <w:t>steps</w:t>
            </w:r>
            <w:r w:rsidR="001511E3">
              <w:rPr>
                <w:rFonts w:ascii="Calibri"/>
                <w:spacing w:val="-6"/>
                <w:sz w:val="20"/>
              </w:rPr>
              <w:t xml:space="preserve"> </w:t>
            </w:r>
            <w:r w:rsidR="001511E3">
              <w:rPr>
                <w:rFonts w:ascii="Calibri"/>
                <w:sz w:val="20"/>
              </w:rPr>
              <w:t>to</w:t>
            </w:r>
            <w:r w:rsidR="001511E3">
              <w:rPr>
                <w:rFonts w:ascii="Calibri"/>
                <w:spacing w:val="-3"/>
                <w:sz w:val="20"/>
              </w:rPr>
              <w:t xml:space="preserve"> </w:t>
            </w:r>
            <w:r w:rsidR="001511E3">
              <w:rPr>
                <w:rFonts w:ascii="Calibri"/>
                <w:spacing w:val="-1"/>
                <w:sz w:val="20"/>
              </w:rPr>
              <w:t>inform</w:t>
            </w:r>
            <w:r w:rsidR="001511E3">
              <w:rPr>
                <w:rFonts w:ascii="Calibri"/>
                <w:spacing w:val="-5"/>
                <w:sz w:val="20"/>
              </w:rPr>
              <w:t xml:space="preserve"> </w:t>
            </w:r>
            <w:r w:rsidR="001511E3">
              <w:rPr>
                <w:rFonts w:ascii="Calibri"/>
                <w:spacing w:val="-1"/>
                <w:sz w:val="20"/>
              </w:rPr>
              <w:t>personnel</w:t>
            </w:r>
            <w:r w:rsidR="001511E3">
              <w:rPr>
                <w:rFonts w:ascii="Calibri"/>
                <w:spacing w:val="-3"/>
                <w:sz w:val="20"/>
              </w:rPr>
              <w:t xml:space="preserve"> </w:t>
            </w:r>
            <w:r w:rsidR="001511E3">
              <w:rPr>
                <w:rFonts w:ascii="Calibri"/>
                <w:sz w:val="20"/>
              </w:rPr>
              <w:t>at</w:t>
            </w:r>
            <w:r w:rsidR="001511E3">
              <w:rPr>
                <w:rFonts w:ascii="Calibri"/>
                <w:spacing w:val="-4"/>
                <w:sz w:val="20"/>
              </w:rPr>
              <w:t xml:space="preserve"> </w:t>
            </w:r>
            <w:r>
              <w:rPr>
                <w:rFonts w:ascii="Calibri"/>
                <w:spacing w:val="-2"/>
                <w:sz w:val="20"/>
              </w:rPr>
              <w:t xml:space="preserve">the Root Zone Maintainer </w:t>
            </w:r>
            <w:r w:rsidR="001511E3">
              <w:rPr>
                <w:rFonts w:ascii="Calibri"/>
                <w:sz w:val="20"/>
              </w:rPr>
              <w:t>that</w:t>
            </w:r>
            <w:r w:rsidR="001511E3">
              <w:rPr>
                <w:rFonts w:ascii="Calibri"/>
                <w:spacing w:val="-4"/>
                <w:sz w:val="20"/>
              </w:rPr>
              <w:t xml:space="preserve"> </w:t>
            </w:r>
            <w:r w:rsidR="001511E3">
              <w:rPr>
                <w:rFonts w:ascii="Calibri"/>
                <w:spacing w:val="-1"/>
                <w:sz w:val="20"/>
              </w:rPr>
              <w:t>there</w:t>
            </w:r>
            <w:r w:rsidR="001511E3">
              <w:rPr>
                <w:rFonts w:ascii="Calibri"/>
                <w:spacing w:val="-5"/>
                <w:sz w:val="20"/>
              </w:rPr>
              <w:t xml:space="preserve"> </w:t>
            </w:r>
            <w:r w:rsidR="001511E3">
              <w:rPr>
                <w:rFonts w:ascii="Calibri"/>
                <w:sz w:val="20"/>
              </w:rPr>
              <w:t>is</w:t>
            </w:r>
            <w:r w:rsidR="001511E3">
              <w:rPr>
                <w:rFonts w:ascii="Calibri"/>
                <w:spacing w:val="-4"/>
                <w:sz w:val="20"/>
              </w:rPr>
              <w:t xml:space="preserve"> </w:t>
            </w:r>
            <w:r w:rsidR="001511E3">
              <w:rPr>
                <w:rFonts w:ascii="Calibri"/>
                <w:sz w:val="20"/>
              </w:rPr>
              <w:t>an</w:t>
            </w:r>
            <w:r w:rsidR="001511E3">
              <w:rPr>
                <w:rFonts w:ascii="Calibri"/>
                <w:spacing w:val="-4"/>
                <w:sz w:val="20"/>
              </w:rPr>
              <w:t xml:space="preserve"> </w:t>
            </w:r>
            <w:r w:rsidR="001511E3">
              <w:rPr>
                <w:rFonts w:ascii="Calibri"/>
                <w:spacing w:val="-1"/>
                <w:sz w:val="20"/>
              </w:rPr>
              <w:t>active</w:t>
            </w:r>
            <w:r w:rsidR="001511E3">
              <w:rPr>
                <w:rFonts w:ascii="Calibri"/>
                <w:spacing w:val="69"/>
                <w:w w:val="99"/>
                <w:sz w:val="20"/>
              </w:rPr>
              <w:t xml:space="preserve"> </w:t>
            </w:r>
            <w:r w:rsidR="001511E3">
              <w:rPr>
                <w:rFonts w:ascii="Calibri"/>
                <w:spacing w:val="-1"/>
                <w:sz w:val="20"/>
              </w:rPr>
              <w:t>emergency</w:t>
            </w:r>
            <w:r w:rsidR="001511E3">
              <w:rPr>
                <w:rFonts w:ascii="Calibri"/>
                <w:spacing w:val="-4"/>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z w:val="20"/>
              </w:rPr>
              <w:t>being</w:t>
            </w:r>
            <w:r w:rsidR="001511E3">
              <w:rPr>
                <w:rFonts w:ascii="Calibri"/>
                <w:spacing w:val="-5"/>
                <w:sz w:val="20"/>
              </w:rPr>
              <w:t xml:space="preserve"> </w:t>
            </w:r>
            <w:r w:rsidR="001511E3">
              <w:rPr>
                <w:rFonts w:ascii="Calibri"/>
                <w:spacing w:val="-1"/>
                <w:sz w:val="20"/>
              </w:rPr>
              <w:t>conducted,</w:t>
            </w:r>
            <w:r w:rsidR="001511E3">
              <w:rPr>
                <w:rFonts w:ascii="Calibri"/>
                <w:spacing w:val="-4"/>
                <w:sz w:val="20"/>
              </w:rPr>
              <w:t xml:space="preserve"> </w:t>
            </w:r>
            <w:r w:rsidR="001511E3">
              <w:rPr>
                <w:rFonts w:ascii="Calibri"/>
                <w:sz w:val="20"/>
              </w:rPr>
              <w:t>and</w:t>
            </w:r>
            <w:r w:rsidR="001511E3">
              <w:rPr>
                <w:rFonts w:ascii="Calibri"/>
                <w:spacing w:val="-5"/>
                <w:sz w:val="20"/>
              </w:rPr>
              <w:t xml:space="preserve"> </w:t>
            </w:r>
            <w:r w:rsidR="001511E3">
              <w:rPr>
                <w:rFonts w:ascii="Calibri"/>
                <w:spacing w:val="-1"/>
                <w:sz w:val="20"/>
              </w:rPr>
              <w:t>encourages</w:t>
            </w:r>
            <w:r w:rsidR="001511E3">
              <w:rPr>
                <w:rFonts w:ascii="Calibri"/>
                <w:spacing w:val="-5"/>
                <w:sz w:val="20"/>
              </w:rPr>
              <w:t xml:space="preserve"> </w:t>
            </w:r>
            <w:r w:rsidRPr="00844173">
              <w:rPr>
                <w:rFonts w:ascii="Calibri"/>
                <w:spacing w:val="-4"/>
                <w:sz w:val="20"/>
              </w:rPr>
              <w:t>the Root Zone Maintainer</w:t>
            </w:r>
            <w:r>
              <w:rPr>
                <w:rFonts w:ascii="Calibri"/>
                <w:b/>
                <w:spacing w:val="-4"/>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process</w:t>
            </w:r>
            <w:r w:rsidR="001511E3">
              <w:rPr>
                <w:rFonts w:ascii="Calibri"/>
                <w:spacing w:val="-5"/>
                <w:sz w:val="20"/>
              </w:rPr>
              <w:t xml:space="preserve"> </w:t>
            </w:r>
            <w:r w:rsidR="001511E3">
              <w:rPr>
                <w:rFonts w:ascii="Calibri"/>
                <w:sz w:val="20"/>
              </w:rPr>
              <w:t>the</w:t>
            </w:r>
            <w:r w:rsidR="001511E3">
              <w:rPr>
                <w:rFonts w:ascii="Calibri"/>
                <w:spacing w:val="67"/>
                <w:w w:val="99"/>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possible.</w:t>
            </w:r>
          </w:p>
        </w:tc>
      </w:tr>
      <w:tr w:rsidR="001511E3" w14:paraId="784E94D7" w14:textId="77777777"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14:paraId="080B40A8" w14:textId="77777777"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14:paraId="32BC2E72" w14:textId="77777777" w:rsidR="001511E3" w:rsidRDefault="001511E3" w:rsidP="00311C78">
            <w:pPr>
              <w:pStyle w:val="TableParagraph"/>
              <w:spacing w:line="360" w:lineRule="auto"/>
              <w:ind w:left="1127"/>
              <w:rPr>
                <w:rFonts w:ascii="Calibri" w:eastAsia="Calibri" w:hAnsi="Calibri" w:cs="Calibri"/>
                <w:sz w:val="18"/>
                <w:szCs w:val="18"/>
              </w:rPr>
            </w:pPr>
            <w:r>
              <w:rPr>
                <w:rFonts w:ascii="Calibri"/>
                <w:b/>
                <w:color w:val="FFFFFF"/>
              </w:rPr>
              <w:t>A</w:t>
            </w:r>
            <w:r>
              <w:rPr>
                <w:rFonts w:ascii="Calibri"/>
                <w:b/>
                <w:color w:val="FFFFFF"/>
                <w:sz w:val="18"/>
              </w:rPr>
              <w:t>CT</w:t>
            </w:r>
            <w:r>
              <w:rPr>
                <w:rFonts w:ascii="Calibri"/>
                <w:b/>
                <w:color w:val="FFFFFF"/>
                <w:spacing w:val="-2"/>
                <w:sz w:val="18"/>
              </w:rPr>
              <w:t xml:space="preserve"> </w:t>
            </w:r>
            <w:r>
              <w:rPr>
                <w:rFonts w:ascii="Calibri"/>
                <w:b/>
                <w:color w:val="FFFFFF"/>
                <w:spacing w:val="-1"/>
                <w:sz w:val="18"/>
              </w:rPr>
              <w:t>ACCORDING</w:t>
            </w:r>
            <w:r>
              <w:rPr>
                <w:rFonts w:ascii="Calibri"/>
                <w:b/>
                <w:color w:val="FFFFFF"/>
                <w:sz w:val="18"/>
              </w:rPr>
              <w:t xml:space="preserve"> </w:t>
            </w:r>
            <w:r>
              <w:rPr>
                <w:rFonts w:ascii="Calibri"/>
                <w:b/>
                <w:color w:val="FFFFFF"/>
                <w:spacing w:val="-1"/>
                <w:sz w:val="18"/>
              </w:rPr>
              <w:t>TO</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sz w:val="18"/>
              </w:rPr>
              <w:t>CHANGE</w:t>
            </w:r>
            <w:r>
              <w:rPr>
                <w:rFonts w:ascii="Calibri"/>
                <w:b/>
                <w:color w:val="FFFFFF"/>
                <w:sz w:val="18"/>
              </w:rPr>
              <w:t xml:space="preserve"> </w:t>
            </w:r>
            <w:r>
              <w:rPr>
                <w:rFonts w:ascii="Calibri"/>
                <w:b/>
                <w:color w:val="FFFFFF"/>
                <w:spacing w:val="-1"/>
                <w:sz w:val="18"/>
              </w:rPr>
              <w:t>REQUEST PROCESS EXPEDITIOUSLY</w:t>
            </w:r>
          </w:p>
        </w:tc>
      </w:tr>
      <w:tr w:rsidR="001511E3" w14:paraId="20576BB8" w14:textId="77777777" w:rsidTr="00844173">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14:paraId="79B0FC9B" w14:textId="77777777" w:rsidR="001511E3" w:rsidRDefault="001511E3" w:rsidP="00311C78">
            <w:pPr>
              <w:pStyle w:val="TableParagraph"/>
              <w:spacing w:line="360" w:lineRule="auto"/>
              <w:rPr>
                <w:rFonts w:ascii="Calibri" w:eastAsia="Calibri" w:hAnsi="Calibri" w:cs="Calibri"/>
                <w:b/>
                <w:bCs/>
                <w:sz w:val="20"/>
                <w:szCs w:val="20"/>
              </w:rPr>
            </w:pPr>
          </w:p>
          <w:p w14:paraId="15D7B3EE" w14:textId="77777777"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14:paraId="0F1E816A" w14:textId="05F15616" w:rsidR="001511E3" w:rsidRDefault="00E50C0A" w:rsidP="002707B3">
            <w:pPr>
              <w:pStyle w:val="TableParagraph"/>
              <w:spacing w:line="360" w:lineRule="auto"/>
              <w:ind w:left="102" w:right="190"/>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pacing w:val="-1"/>
                <w:sz w:val="20"/>
              </w:rPr>
              <w:t>executes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root</w:t>
            </w:r>
            <w:r w:rsidR="001511E3">
              <w:rPr>
                <w:rFonts w:ascii="Calibri"/>
                <w:spacing w:val="-5"/>
                <w:sz w:val="20"/>
              </w:rPr>
              <w:t xml:space="preserve"> </w:t>
            </w:r>
            <w:r w:rsidR="001511E3">
              <w:rPr>
                <w:rFonts w:ascii="Calibri"/>
                <w:sz w:val="20"/>
              </w:rPr>
              <w:t>zone</w:t>
            </w:r>
            <w:r w:rsidR="001511E3">
              <w:rPr>
                <w:rFonts w:ascii="Calibri"/>
                <w:spacing w:val="-5"/>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r w:rsidR="001511E3">
              <w:rPr>
                <w:rFonts w:ascii="Calibri"/>
                <w:spacing w:val="-6"/>
                <w:sz w:val="20"/>
              </w:rPr>
              <w:t xml:space="preserve"> </w:t>
            </w:r>
            <w:r w:rsidR="001511E3">
              <w:rPr>
                <w:rFonts w:ascii="Calibri"/>
                <w:sz w:val="20"/>
              </w:rPr>
              <w:t>according</w:t>
            </w:r>
            <w:r w:rsidR="001511E3">
              <w:rPr>
                <w:rFonts w:ascii="Calibri"/>
                <w:spacing w:val="-5"/>
                <w:sz w:val="20"/>
              </w:rPr>
              <w:t xml:space="preserve"> </w:t>
            </w:r>
            <w:r w:rsidR="001511E3">
              <w:rPr>
                <w:rFonts w:ascii="Calibri"/>
                <w:sz w:val="20"/>
              </w:rPr>
              <w:t>to</w:t>
            </w:r>
            <w:r w:rsidR="001511E3">
              <w:rPr>
                <w:rFonts w:ascii="Calibri"/>
                <w:spacing w:val="-5"/>
                <w:sz w:val="20"/>
              </w:rPr>
              <w:t xml:space="preserve"> </w:t>
            </w:r>
            <w:r w:rsidR="001511E3">
              <w:rPr>
                <w:rFonts w:ascii="Calibri"/>
                <w:sz w:val="20"/>
              </w:rPr>
              <w:t>all</w:t>
            </w:r>
            <w:r w:rsidR="001511E3">
              <w:rPr>
                <w:rFonts w:ascii="Calibri"/>
                <w:spacing w:val="-5"/>
                <w:sz w:val="20"/>
              </w:rPr>
              <w:t xml:space="preserve"> </w:t>
            </w:r>
            <w:r w:rsidR="001511E3">
              <w:rPr>
                <w:rFonts w:ascii="Calibri"/>
                <w:spacing w:val="-1"/>
                <w:sz w:val="20"/>
              </w:rPr>
              <w:t>standard</w:t>
            </w:r>
            <w:r w:rsidR="001511E3">
              <w:rPr>
                <w:rFonts w:ascii="Calibri"/>
                <w:spacing w:val="67"/>
                <w:w w:val="99"/>
                <w:sz w:val="20"/>
              </w:rPr>
              <w:t xml:space="preserve"> </w:t>
            </w:r>
            <w:r w:rsidR="001511E3">
              <w:rPr>
                <w:rFonts w:ascii="Calibri"/>
                <w:spacing w:val="-1"/>
                <w:sz w:val="20"/>
              </w:rPr>
              <w:t>policies</w:t>
            </w:r>
            <w:r w:rsidR="001511E3">
              <w:rPr>
                <w:rFonts w:ascii="Calibri"/>
                <w:spacing w:val="-7"/>
                <w:sz w:val="20"/>
              </w:rPr>
              <w:t xml:space="preserve"> </w:t>
            </w:r>
            <w:r w:rsidR="001511E3">
              <w:rPr>
                <w:rFonts w:ascii="Calibri"/>
                <w:sz w:val="20"/>
              </w:rPr>
              <w:t>and</w:t>
            </w:r>
            <w:r w:rsidR="001511E3">
              <w:rPr>
                <w:rFonts w:ascii="Calibri"/>
                <w:spacing w:val="-6"/>
                <w:sz w:val="20"/>
              </w:rPr>
              <w:t xml:space="preserve"> </w:t>
            </w:r>
            <w:r w:rsidR="001511E3">
              <w:rPr>
                <w:rFonts w:ascii="Calibri"/>
                <w:spacing w:val="-1"/>
                <w:sz w:val="20"/>
              </w:rPr>
              <w:t>procedures.</w:t>
            </w:r>
            <w:r w:rsidR="001511E3">
              <w:rPr>
                <w:rFonts w:ascii="Calibri"/>
                <w:spacing w:val="-7"/>
                <w:sz w:val="20"/>
              </w:rPr>
              <w:t xml:space="preserve"> </w:t>
            </w:r>
            <w:r w:rsidRPr="00844173">
              <w:rPr>
                <w:rFonts w:ascii="Calibri"/>
                <w:spacing w:val="-5"/>
                <w:sz w:val="20"/>
              </w:rPr>
              <w:t>IANA Functions Operator</w:t>
            </w:r>
            <w:r>
              <w:rPr>
                <w:rFonts w:ascii="Calibri"/>
                <w:b/>
                <w:spacing w:val="-5"/>
                <w:sz w:val="20"/>
              </w:rPr>
              <w:t xml:space="preserve"> </w:t>
            </w:r>
            <w:r w:rsidR="001511E3">
              <w:rPr>
                <w:rFonts w:ascii="Calibri"/>
                <w:spacing w:val="-1"/>
                <w:sz w:val="20"/>
              </w:rPr>
              <w:t>prioritizes</w:t>
            </w:r>
            <w:r w:rsidR="001511E3">
              <w:rPr>
                <w:rFonts w:ascii="Calibri"/>
                <w:spacing w:val="-7"/>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rapid</w:t>
            </w:r>
            <w:r w:rsidR="001511E3">
              <w:rPr>
                <w:rFonts w:ascii="Calibri"/>
                <w:spacing w:val="-6"/>
                <w:sz w:val="20"/>
              </w:rPr>
              <w:t xml:space="preserve"> </w:t>
            </w:r>
            <w:r w:rsidR="001511E3">
              <w:rPr>
                <w:rFonts w:ascii="Calibri"/>
                <w:spacing w:val="-1"/>
                <w:sz w:val="20"/>
              </w:rPr>
              <w:t>implementation</w:t>
            </w:r>
            <w:r w:rsidR="001511E3">
              <w:rPr>
                <w:rFonts w:ascii="Calibri"/>
                <w:spacing w:val="-6"/>
                <w:sz w:val="20"/>
              </w:rPr>
              <w:t xml:space="preserve"> </w:t>
            </w:r>
            <w:r w:rsidR="001511E3">
              <w:rPr>
                <w:rFonts w:ascii="Calibri"/>
                <w:sz w:val="20"/>
              </w:rPr>
              <w:t>of</w:t>
            </w:r>
            <w:r w:rsidR="001511E3">
              <w:rPr>
                <w:rFonts w:ascii="Calibri"/>
                <w:spacing w:val="-7"/>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above</w:t>
            </w:r>
            <w:r w:rsidR="001511E3">
              <w:rPr>
                <w:rFonts w:ascii="Calibri"/>
                <w:spacing w:val="-5"/>
                <w:sz w:val="20"/>
              </w:rPr>
              <w:t xml:space="preserve"> </w:t>
            </w:r>
            <w:r w:rsidR="001511E3">
              <w:rPr>
                <w:rFonts w:ascii="Calibri"/>
                <w:spacing w:val="-1"/>
                <w:sz w:val="20"/>
              </w:rPr>
              <w:t>other</w:t>
            </w:r>
            <w:r w:rsidR="001511E3">
              <w:rPr>
                <w:rFonts w:ascii="Calibri"/>
                <w:spacing w:val="93"/>
                <w:w w:val="99"/>
                <w:sz w:val="20"/>
              </w:rPr>
              <w:t xml:space="preserve"> </w:t>
            </w:r>
            <w:r w:rsidR="001511E3">
              <w:rPr>
                <w:rFonts w:ascii="Calibri"/>
                <w:spacing w:val="-1"/>
                <w:sz w:val="20"/>
              </w:rPr>
              <w:t>requests</w:t>
            </w:r>
            <w:r w:rsidR="001511E3">
              <w:rPr>
                <w:rFonts w:ascii="Calibri"/>
                <w:spacing w:val="-8"/>
                <w:sz w:val="20"/>
              </w:rPr>
              <w:t xml:space="preserve"> </w:t>
            </w:r>
            <w:r w:rsidR="001511E3">
              <w:rPr>
                <w:rFonts w:ascii="Calibri"/>
                <w:sz w:val="20"/>
              </w:rPr>
              <w:t>at</w:t>
            </w:r>
            <w:r w:rsidR="001511E3">
              <w:rPr>
                <w:rFonts w:ascii="Calibri"/>
                <w:spacing w:val="-7"/>
                <w:sz w:val="20"/>
              </w:rPr>
              <w:t xml:space="preserve"> </w:t>
            </w:r>
            <w:r w:rsidR="001511E3">
              <w:rPr>
                <w:rFonts w:ascii="Calibri"/>
                <w:spacing w:val="-1"/>
                <w:sz w:val="20"/>
              </w:rPr>
              <w:t>normal</w:t>
            </w:r>
            <w:r w:rsidR="001511E3">
              <w:rPr>
                <w:rFonts w:ascii="Calibri"/>
                <w:spacing w:val="-7"/>
                <w:sz w:val="20"/>
              </w:rPr>
              <w:t xml:space="preserve"> </w:t>
            </w:r>
            <w:r w:rsidR="001511E3">
              <w:rPr>
                <w:rFonts w:ascii="Calibri"/>
                <w:sz w:val="20"/>
              </w:rPr>
              <w:t>priority.</w:t>
            </w:r>
          </w:p>
        </w:tc>
      </w:tr>
    </w:tbl>
    <w:p w14:paraId="54CC2BC3" w14:textId="77777777" w:rsidR="008F5834" w:rsidRDefault="008F5834" w:rsidP="00311C78">
      <w:pPr>
        <w:spacing w:line="360" w:lineRule="auto"/>
      </w:pPr>
    </w:p>
    <w:p w14:paraId="441A15A5" w14:textId="4E4D7296" w:rsidR="00DA1AC8" w:rsidRDefault="00DA1AC8" w:rsidP="00311C78">
      <w:pPr>
        <w:spacing w:line="360" w:lineRule="auto"/>
        <w:rPr>
          <w:rFonts w:asciiTheme="majorHAnsi" w:hAnsiTheme="majorHAnsi"/>
          <w:b/>
        </w:rPr>
      </w:pPr>
      <w:r>
        <w:br w:type="page"/>
      </w:r>
      <w:r w:rsidRPr="00DA1AC8">
        <w:rPr>
          <w:rFonts w:asciiTheme="majorHAnsi" w:hAnsiTheme="majorHAnsi"/>
          <w:b/>
        </w:rPr>
        <w:lastRenderedPageBreak/>
        <w:t xml:space="preserve">Annex </w:t>
      </w:r>
      <w:r w:rsidR="00720644">
        <w:rPr>
          <w:rFonts w:asciiTheme="majorHAnsi" w:hAnsiTheme="majorHAnsi"/>
          <w:b/>
        </w:rPr>
        <w:t>Y</w:t>
      </w:r>
      <w:r w:rsidRPr="00DA1AC8">
        <w:rPr>
          <w:rFonts w:asciiTheme="majorHAnsi" w:hAnsiTheme="majorHAnsi"/>
          <w:b/>
        </w:rPr>
        <w:t xml:space="preserve"> – IANA Customer Service Complaint Resolution Process</w:t>
      </w:r>
    </w:p>
    <w:p w14:paraId="17828E90" w14:textId="77777777" w:rsidR="008F2776" w:rsidRDefault="008F2776" w:rsidP="00311C78">
      <w:pPr>
        <w:spacing w:line="360" w:lineRule="auto"/>
        <w:rPr>
          <w:rFonts w:asciiTheme="majorHAnsi" w:hAnsiTheme="majorHAnsi"/>
          <w:b/>
        </w:rPr>
      </w:pPr>
    </w:p>
    <w:p w14:paraId="06A3F698" w14:textId="74FBD5B1" w:rsidR="008F2776" w:rsidRPr="008F2776" w:rsidRDefault="008F2776" w:rsidP="00311C78">
      <w:pPr>
        <w:spacing w:line="360" w:lineRule="auto"/>
        <w:rPr>
          <w:rFonts w:asciiTheme="majorHAnsi" w:hAnsiTheme="majorHAnsi"/>
          <w:sz w:val="22"/>
          <w:szCs w:val="22"/>
        </w:rPr>
      </w:pPr>
      <w:r w:rsidRPr="008F2776">
        <w:rPr>
          <w:rFonts w:asciiTheme="majorHAnsi" w:hAnsiTheme="majorHAnsi"/>
          <w:sz w:val="22"/>
          <w:szCs w:val="22"/>
        </w:rPr>
        <w:t>(Modified Procedure)</w:t>
      </w:r>
      <w:ins w:id="3" w:author="Marika Konings" w:date="2015-04-15T17:24:00Z">
        <w:r w:rsidR="004B7441">
          <w:rPr>
            <w:rStyle w:val="FootnoteReference"/>
            <w:rFonts w:asciiTheme="majorHAnsi" w:hAnsiTheme="majorHAnsi"/>
            <w:sz w:val="22"/>
            <w:szCs w:val="22"/>
          </w:rPr>
          <w:footnoteReference w:id="4"/>
        </w:r>
      </w:ins>
    </w:p>
    <w:p w14:paraId="341278CE" w14:textId="77777777" w:rsidR="00DA1AC8" w:rsidRPr="00DA1AC8" w:rsidRDefault="00DA1AC8" w:rsidP="00311C78">
      <w:pPr>
        <w:spacing w:line="360" w:lineRule="auto"/>
        <w:rPr>
          <w:rFonts w:asciiTheme="majorHAnsi" w:hAnsiTheme="majorHAnsi"/>
        </w:rPr>
      </w:pPr>
    </w:p>
    <w:p w14:paraId="0101832A" w14:textId="09F0577E" w:rsidR="00DA1AC8" w:rsidRPr="00104A92" w:rsidRDefault="00B87F6D" w:rsidP="00311C78">
      <w:pPr>
        <w:spacing w:line="360" w:lineRule="auto"/>
        <w:rPr>
          <w:rFonts w:asciiTheme="majorHAnsi" w:hAnsiTheme="majorHAnsi"/>
          <w:sz w:val="22"/>
          <w:szCs w:val="22"/>
        </w:rPr>
      </w:pPr>
      <w:r w:rsidRPr="00104A92">
        <w:rPr>
          <w:rFonts w:asciiTheme="majorHAnsi" w:hAnsiTheme="majorHAnsi"/>
          <w:sz w:val="22"/>
          <w:szCs w:val="22"/>
        </w:rPr>
        <w:t>Refer to the existing ICANN IANA process at</w:t>
      </w:r>
      <w:r w:rsidR="00DA1AC8" w:rsidRPr="00104A92">
        <w:rPr>
          <w:rFonts w:asciiTheme="majorHAnsi" w:hAnsiTheme="majorHAnsi"/>
          <w:sz w:val="22"/>
          <w:szCs w:val="22"/>
        </w:rPr>
        <w:t xml:space="preserve"> </w:t>
      </w:r>
      <w:hyperlink r:id="rId12" w:history="1">
        <w:r w:rsidR="00DA1AC8" w:rsidRPr="00104A92">
          <w:rPr>
            <w:rStyle w:val="Hyperlink"/>
            <w:rFonts w:asciiTheme="majorHAnsi" w:hAnsiTheme="majorHAnsi"/>
            <w:sz w:val="22"/>
            <w:szCs w:val="22"/>
          </w:rPr>
          <w:t>http://www.iana.org/help/escalation-procedure</w:t>
        </w:r>
      </w:hyperlink>
      <w:r w:rsidRPr="00104A92">
        <w:rPr>
          <w:rFonts w:asciiTheme="majorHAnsi" w:hAnsiTheme="majorHAnsi"/>
          <w:sz w:val="22"/>
          <w:szCs w:val="22"/>
        </w:rPr>
        <w:t>.</w:t>
      </w:r>
    </w:p>
    <w:p w14:paraId="758DF735" w14:textId="08BBBFB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If </w:t>
      </w:r>
      <w:r w:rsidR="00A375D5">
        <w:rPr>
          <w:rFonts w:asciiTheme="majorHAnsi" w:hAnsiTheme="majorHAnsi"/>
          <w:sz w:val="22"/>
          <w:szCs w:val="22"/>
        </w:rPr>
        <w:t>anyone</w:t>
      </w:r>
      <w:r w:rsidR="00A375D5" w:rsidRPr="00DA1AC8">
        <w:rPr>
          <w:rFonts w:asciiTheme="majorHAnsi" w:hAnsiTheme="majorHAnsi"/>
          <w:sz w:val="22"/>
          <w:szCs w:val="22"/>
        </w:rPr>
        <w:t xml:space="preserve"> </w:t>
      </w:r>
      <w:r w:rsidRPr="00DA1AC8">
        <w:rPr>
          <w:rFonts w:asciiTheme="majorHAnsi" w:hAnsiTheme="majorHAnsi"/>
          <w:sz w:val="22"/>
          <w:szCs w:val="22"/>
        </w:rPr>
        <w:t>experience</w:t>
      </w:r>
      <w:r w:rsidR="00A375D5">
        <w:rPr>
          <w:rFonts w:asciiTheme="majorHAnsi" w:hAnsiTheme="majorHAnsi"/>
          <w:sz w:val="22"/>
          <w:szCs w:val="22"/>
        </w:rPr>
        <w:t>s</w:t>
      </w:r>
      <w:r w:rsidRPr="00DA1AC8">
        <w:rPr>
          <w:rFonts w:asciiTheme="majorHAnsi" w:hAnsiTheme="majorHAnsi"/>
          <w:sz w:val="22"/>
          <w:szCs w:val="22"/>
        </w:rPr>
        <w:t xml:space="preserve"> an issue with</w:t>
      </w:r>
      <w:r w:rsidR="00A375D5">
        <w:rPr>
          <w:rFonts w:asciiTheme="majorHAnsi" w:hAnsiTheme="majorHAnsi"/>
          <w:sz w:val="22"/>
          <w:szCs w:val="22"/>
        </w:rPr>
        <w:t xml:space="preserve"> the</w:t>
      </w:r>
      <w:r w:rsidRPr="00DA1AC8">
        <w:rPr>
          <w:rFonts w:asciiTheme="majorHAnsi" w:hAnsiTheme="majorHAnsi"/>
          <w:sz w:val="22"/>
          <w:szCs w:val="22"/>
        </w:rPr>
        <w:t xml:space="preserve"> </w:t>
      </w:r>
      <w:r w:rsidR="00B87F6D">
        <w:rPr>
          <w:rFonts w:asciiTheme="majorHAnsi" w:hAnsiTheme="majorHAnsi"/>
          <w:sz w:val="22"/>
          <w:szCs w:val="22"/>
        </w:rPr>
        <w:t>IANA Function Operator</w:t>
      </w:r>
      <w:r w:rsidR="00B87F6D" w:rsidRPr="00DA1AC8">
        <w:rPr>
          <w:rFonts w:asciiTheme="majorHAnsi" w:hAnsiTheme="majorHAnsi"/>
          <w:sz w:val="22"/>
          <w:szCs w:val="22"/>
        </w:rPr>
        <w:t xml:space="preserve">’s </w:t>
      </w:r>
      <w:r w:rsidRPr="00DA1AC8">
        <w:rPr>
          <w:rFonts w:asciiTheme="majorHAnsi" w:hAnsiTheme="majorHAnsi"/>
          <w:sz w:val="22"/>
          <w:szCs w:val="22"/>
        </w:rPr>
        <w:t xml:space="preserve">delivery of the IANA </w:t>
      </w:r>
      <w:r w:rsidR="00A375D5">
        <w:rPr>
          <w:rFonts w:asciiTheme="majorHAnsi" w:hAnsiTheme="majorHAnsi"/>
          <w:sz w:val="22"/>
          <w:szCs w:val="22"/>
        </w:rPr>
        <w:t>services</w:t>
      </w:r>
      <w:r w:rsidR="00B87F6D">
        <w:rPr>
          <w:rFonts w:asciiTheme="majorHAnsi" w:hAnsiTheme="majorHAnsi"/>
          <w:sz w:val="22"/>
          <w:szCs w:val="22"/>
        </w:rPr>
        <w:t>,</w:t>
      </w:r>
      <w:r w:rsidRPr="00DA1AC8">
        <w:rPr>
          <w:rFonts w:asciiTheme="majorHAnsi" w:hAnsiTheme="majorHAnsi"/>
          <w:sz w:val="22"/>
          <w:szCs w:val="22"/>
        </w:rPr>
        <w:t xml:space="preserve"> then </w:t>
      </w:r>
      <w:r w:rsidR="00A375D5">
        <w:rPr>
          <w:rFonts w:asciiTheme="majorHAnsi" w:hAnsiTheme="majorHAnsi"/>
          <w:sz w:val="22"/>
          <w:szCs w:val="22"/>
        </w:rPr>
        <w:t>it should be</w:t>
      </w:r>
      <w:r w:rsidRPr="00DA1AC8">
        <w:rPr>
          <w:rFonts w:asciiTheme="majorHAnsi" w:hAnsiTheme="majorHAnsi"/>
          <w:sz w:val="22"/>
          <w:szCs w:val="22"/>
        </w:rPr>
        <w:t xml:space="preserve"> report</w:t>
      </w:r>
      <w:r w:rsidR="00A375D5">
        <w:rPr>
          <w:rFonts w:asciiTheme="majorHAnsi" w:hAnsiTheme="majorHAnsi"/>
          <w:sz w:val="22"/>
          <w:szCs w:val="22"/>
        </w:rPr>
        <w:t>ed</w:t>
      </w:r>
      <w:r w:rsidRPr="00DA1AC8">
        <w:rPr>
          <w:rFonts w:asciiTheme="majorHAnsi" w:hAnsiTheme="majorHAnsi"/>
          <w:sz w:val="22"/>
          <w:szCs w:val="22"/>
        </w:rPr>
        <w:t xml:space="preserve"> to </w:t>
      </w:r>
      <w:r w:rsidR="00A375D5">
        <w:rPr>
          <w:rFonts w:asciiTheme="majorHAnsi" w:hAnsiTheme="majorHAnsi"/>
          <w:sz w:val="22"/>
          <w:szCs w:val="22"/>
        </w:rPr>
        <w:t>the IANA Functions Operator as follows</w:t>
      </w:r>
      <w:r w:rsidRPr="00DA1AC8">
        <w:rPr>
          <w:rFonts w:asciiTheme="majorHAnsi" w:hAnsiTheme="majorHAnsi"/>
          <w:sz w:val="22"/>
          <w:szCs w:val="22"/>
        </w:rPr>
        <w:t xml:space="preserve">. </w:t>
      </w:r>
      <w:r w:rsidR="00A375D5">
        <w:rPr>
          <w:rFonts w:asciiTheme="majorHAnsi" w:hAnsiTheme="majorHAnsi"/>
          <w:sz w:val="22"/>
          <w:szCs w:val="22"/>
        </w:rPr>
        <w:t>T</w:t>
      </w:r>
      <w:r w:rsidRPr="00DA1AC8">
        <w:rPr>
          <w:rFonts w:asciiTheme="majorHAnsi" w:hAnsiTheme="majorHAnsi"/>
          <w:sz w:val="22"/>
          <w:szCs w:val="22"/>
        </w:rPr>
        <w:t>his process</w:t>
      </w:r>
      <w:r w:rsidR="00A375D5">
        <w:rPr>
          <w:rFonts w:asciiTheme="majorHAnsi" w:hAnsiTheme="majorHAnsi"/>
          <w:sz w:val="22"/>
          <w:szCs w:val="22"/>
        </w:rPr>
        <w:t xml:space="preserve"> should be used in cases where response has </w:t>
      </w:r>
      <w:r w:rsidRPr="00DA1AC8">
        <w:rPr>
          <w:rFonts w:asciiTheme="majorHAnsi" w:hAnsiTheme="majorHAnsi"/>
          <w:sz w:val="22"/>
          <w:szCs w:val="22"/>
        </w:rPr>
        <w:t xml:space="preserve">been too slow, </w:t>
      </w:r>
      <w:r w:rsidR="00A375D5">
        <w:rPr>
          <w:rFonts w:asciiTheme="majorHAnsi" w:hAnsiTheme="majorHAnsi"/>
          <w:sz w:val="22"/>
          <w:szCs w:val="22"/>
        </w:rPr>
        <w:t xml:space="preserve">where a possible </w:t>
      </w:r>
      <w:r w:rsidRPr="00DA1AC8">
        <w:rPr>
          <w:rFonts w:asciiTheme="majorHAnsi" w:hAnsiTheme="majorHAnsi"/>
          <w:sz w:val="22"/>
          <w:szCs w:val="22"/>
        </w:rPr>
        <w:t xml:space="preserve">mistake </w:t>
      </w:r>
      <w:r w:rsidR="00A375D5">
        <w:rPr>
          <w:rFonts w:asciiTheme="majorHAnsi" w:hAnsiTheme="majorHAnsi"/>
          <w:sz w:val="22"/>
          <w:szCs w:val="22"/>
        </w:rPr>
        <w:t xml:space="preserve">has been made </w:t>
      </w:r>
      <w:r w:rsidRPr="00DA1AC8">
        <w:rPr>
          <w:rFonts w:asciiTheme="majorHAnsi" w:hAnsiTheme="majorHAnsi"/>
          <w:sz w:val="22"/>
          <w:szCs w:val="22"/>
        </w:rPr>
        <w:t xml:space="preserve">or </w:t>
      </w:r>
      <w:r w:rsidR="00A375D5">
        <w:rPr>
          <w:rFonts w:asciiTheme="majorHAnsi" w:hAnsiTheme="majorHAnsi"/>
          <w:sz w:val="22"/>
          <w:szCs w:val="22"/>
        </w:rPr>
        <w:t>when there appears to have been inequitable service delivery</w:t>
      </w:r>
      <w:r w:rsidRPr="00DA1AC8">
        <w:rPr>
          <w:rFonts w:asciiTheme="majorHAnsi" w:hAnsiTheme="majorHAnsi"/>
          <w:sz w:val="22"/>
          <w:szCs w:val="22"/>
        </w:rPr>
        <w:t>.</w:t>
      </w:r>
    </w:p>
    <w:p w14:paraId="1D3F5FA0" w14:textId="77777777" w:rsidR="00E50C0A" w:rsidRDefault="00E50C0A" w:rsidP="00311C78">
      <w:pPr>
        <w:pStyle w:val="NormalWeb"/>
        <w:spacing w:before="0" w:beforeAutospacing="0" w:after="0" w:afterAutospacing="0" w:line="360" w:lineRule="auto"/>
        <w:rPr>
          <w:rFonts w:asciiTheme="majorHAnsi" w:hAnsiTheme="majorHAnsi"/>
          <w:b/>
          <w:sz w:val="22"/>
          <w:szCs w:val="22"/>
        </w:rPr>
      </w:pPr>
    </w:p>
    <w:p w14:paraId="441767CF" w14:textId="77278D0B" w:rsidR="001A48EF" w:rsidRDefault="007B55E9"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b/>
          <w:sz w:val="22"/>
          <w:szCs w:val="22"/>
        </w:rPr>
        <w:t>Phase</w:t>
      </w:r>
      <w:r w:rsidR="001A48EF" w:rsidRPr="008F2776">
        <w:rPr>
          <w:rFonts w:asciiTheme="majorHAnsi" w:hAnsiTheme="majorHAnsi"/>
          <w:b/>
          <w:sz w:val="22"/>
          <w:szCs w:val="22"/>
        </w:rPr>
        <w:t xml:space="preserve"> 1</w:t>
      </w:r>
      <w:r w:rsidR="001A48EF">
        <w:rPr>
          <w:rFonts w:asciiTheme="majorHAnsi" w:hAnsiTheme="majorHAnsi"/>
          <w:sz w:val="22"/>
          <w:szCs w:val="22"/>
        </w:rPr>
        <w:t xml:space="preserve"> – Initial </w:t>
      </w:r>
      <w:r w:rsidR="004C2D52">
        <w:rPr>
          <w:rFonts w:asciiTheme="majorHAnsi" w:hAnsiTheme="majorHAnsi"/>
          <w:sz w:val="22"/>
          <w:szCs w:val="22"/>
        </w:rPr>
        <w:t xml:space="preserve">remedial </w:t>
      </w:r>
      <w:r w:rsidR="001A48EF">
        <w:rPr>
          <w:rFonts w:asciiTheme="majorHAnsi" w:hAnsiTheme="majorHAnsi"/>
          <w:sz w:val="22"/>
          <w:szCs w:val="22"/>
        </w:rPr>
        <w:t>Process for IANA Naming Functions</w:t>
      </w:r>
    </w:p>
    <w:p w14:paraId="76466B80" w14:textId="5ED45AB4" w:rsidR="001A48EF"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S</w:t>
      </w:r>
      <w:r w:rsidRPr="00DA1AC8">
        <w:rPr>
          <w:rFonts w:asciiTheme="majorHAnsi" w:hAnsiTheme="majorHAnsi"/>
          <w:sz w:val="22"/>
          <w:szCs w:val="22"/>
        </w:rPr>
        <w:t xml:space="preserve">end an e-mail to </w:t>
      </w:r>
      <w:hyperlink r:id="rId13" w:history="1">
        <w:r w:rsidRPr="00DA1AC8">
          <w:rPr>
            <w:rStyle w:val="Hyperlink"/>
            <w:rFonts w:asciiTheme="majorHAnsi" w:hAnsiTheme="majorHAnsi"/>
            <w:sz w:val="22"/>
            <w:szCs w:val="22"/>
          </w:rPr>
          <w:t>escalation@iana.org</w:t>
        </w:r>
      </w:hyperlink>
      <w:r w:rsidRPr="00DA1AC8">
        <w:rPr>
          <w:rFonts w:asciiTheme="majorHAnsi" w:hAnsiTheme="majorHAnsi"/>
          <w:sz w:val="22"/>
          <w:szCs w:val="22"/>
        </w:rPr>
        <w:t xml:space="preserve"> and provide the ticket numbers of the requests where the problem arose</w:t>
      </w:r>
      <w:r w:rsidR="00A375D5">
        <w:rPr>
          <w:rFonts w:asciiTheme="majorHAnsi" w:hAnsiTheme="majorHAnsi"/>
          <w:sz w:val="22"/>
          <w:szCs w:val="22"/>
        </w:rPr>
        <w:t>.  If the problem is not resolved, IANA staff will escalate the problem to the following team members in this order as applicable:</w:t>
      </w:r>
    </w:p>
    <w:p w14:paraId="0F46D533" w14:textId="30F5A706"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 Liaison for Root Zone Management</w:t>
      </w:r>
    </w:p>
    <w:p w14:paraId="5B156519" w14:textId="6A5D3AA0"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Functions Program Manager</w:t>
      </w:r>
    </w:p>
    <w:p w14:paraId="7772786D" w14:textId="3DF86BBD" w:rsidR="001A48EF" w:rsidRPr="008E0ED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Ombudsman</w:t>
      </w:r>
      <w:r w:rsidR="004C2D52">
        <w:rPr>
          <w:rFonts w:asciiTheme="majorHAnsi" w:eastAsia="Times New Roman" w:hAnsiTheme="majorHAnsi"/>
          <w:sz w:val="22"/>
          <w:szCs w:val="22"/>
        </w:rPr>
        <w:t xml:space="preserve"> (voluntary step)</w:t>
      </w:r>
    </w:p>
    <w:p w14:paraId="6251A15D" w14:textId="789F8B11"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Efforts are made</w:t>
      </w:r>
      <w:r w:rsidR="00DA1AC8" w:rsidRPr="00DA1AC8">
        <w:rPr>
          <w:rFonts w:asciiTheme="majorHAnsi" w:hAnsiTheme="majorHAnsi"/>
          <w:sz w:val="22"/>
          <w:szCs w:val="22"/>
        </w:rPr>
        <w:t xml:space="preserve"> to resolve complaints as soon as possible but </w:t>
      </w:r>
      <w:r>
        <w:rPr>
          <w:rFonts w:asciiTheme="majorHAnsi" w:hAnsiTheme="majorHAnsi"/>
          <w:sz w:val="22"/>
          <w:szCs w:val="22"/>
        </w:rPr>
        <w:t xml:space="preserve">the </w:t>
      </w:r>
      <w:r w:rsidR="00DA1AC8" w:rsidRPr="00DA1AC8">
        <w:rPr>
          <w:rFonts w:asciiTheme="majorHAnsi" w:hAnsiTheme="majorHAnsi"/>
          <w:sz w:val="22"/>
          <w:szCs w:val="22"/>
        </w:rPr>
        <w:t xml:space="preserve">structured process </w:t>
      </w:r>
      <w:r>
        <w:rPr>
          <w:rFonts w:asciiTheme="majorHAnsi" w:hAnsiTheme="majorHAnsi"/>
          <w:sz w:val="22"/>
          <w:szCs w:val="22"/>
        </w:rPr>
        <w:t>above</w:t>
      </w:r>
      <w:r w:rsidR="00DA1AC8" w:rsidRPr="00DA1AC8">
        <w:rPr>
          <w:rFonts w:asciiTheme="majorHAnsi" w:hAnsiTheme="majorHAnsi"/>
          <w:sz w:val="22"/>
          <w:szCs w:val="22"/>
        </w:rPr>
        <w:t xml:space="preserve"> allows escalat</w:t>
      </w:r>
      <w:r>
        <w:rPr>
          <w:rFonts w:asciiTheme="majorHAnsi" w:hAnsiTheme="majorHAnsi"/>
          <w:sz w:val="22"/>
          <w:szCs w:val="22"/>
        </w:rPr>
        <w:t>ion of</w:t>
      </w:r>
      <w:r w:rsidR="00DA1AC8" w:rsidRPr="00DA1AC8">
        <w:rPr>
          <w:rFonts w:asciiTheme="majorHAnsi" w:hAnsiTheme="majorHAnsi"/>
          <w:sz w:val="22"/>
          <w:szCs w:val="22"/>
        </w:rPr>
        <w:t xml:space="preserve"> complaint</w:t>
      </w:r>
      <w:r>
        <w:rPr>
          <w:rFonts w:asciiTheme="majorHAnsi" w:hAnsiTheme="majorHAnsi"/>
          <w:sz w:val="22"/>
          <w:szCs w:val="22"/>
        </w:rPr>
        <w:t>s</w:t>
      </w:r>
      <w:r w:rsidR="00DA1AC8" w:rsidRPr="00DA1AC8">
        <w:rPr>
          <w:rFonts w:asciiTheme="majorHAnsi" w:hAnsiTheme="majorHAnsi"/>
          <w:sz w:val="22"/>
          <w:szCs w:val="22"/>
        </w:rPr>
        <w:t xml:space="preserve"> </w:t>
      </w:r>
      <w:r w:rsidR="00B87F6D" w:rsidRPr="00DA1AC8">
        <w:rPr>
          <w:rFonts w:asciiTheme="majorHAnsi" w:hAnsiTheme="majorHAnsi"/>
          <w:sz w:val="22"/>
          <w:szCs w:val="22"/>
        </w:rPr>
        <w:t>t</w:t>
      </w:r>
      <w:r w:rsidR="00B87F6D">
        <w:rPr>
          <w:rFonts w:asciiTheme="majorHAnsi" w:hAnsiTheme="majorHAnsi"/>
          <w:sz w:val="22"/>
          <w:szCs w:val="22"/>
        </w:rPr>
        <w:t>o the IANA</w:t>
      </w:r>
      <w:r w:rsidR="00B87F6D" w:rsidRPr="00DA1AC8">
        <w:rPr>
          <w:rFonts w:asciiTheme="majorHAnsi" w:hAnsiTheme="majorHAnsi"/>
          <w:sz w:val="22"/>
          <w:szCs w:val="22"/>
        </w:rPr>
        <w:t xml:space="preserve"> </w:t>
      </w:r>
      <w:r w:rsidR="00DA1AC8" w:rsidRPr="00DA1AC8">
        <w:rPr>
          <w:rFonts w:asciiTheme="majorHAnsi" w:hAnsiTheme="majorHAnsi"/>
          <w:sz w:val="22"/>
          <w:szCs w:val="22"/>
        </w:rPr>
        <w:t>management team. If, at any point, you are not satisfied with the resolution process you can use</w:t>
      </w:r>
      <w:r w:rsidR="001A48EF">
        <w:rPr>
          <w:rFonts w:asciiTheme="majorHAnsi" w:hAnsiTheme="majorHAnsi"/>
          <w:sz w:val="22"/>
          <w:szCs w:val="22"/>
        </w:rPr>
        <w:t xml:space="preserve"> </w:t>
      </w:r>
      <w:r w:rsidR="00FD1682">
        <w:rPr>
          <w:rFonts w:asciiTheme="majorHAnsi" w:hAnsiTheme="majorHAnsi"/>
          <w:sz w:val="22"/>
          <w:szCs w:val="22"/>
        </w:rPr>
        <w:t xml:space="preserve">the </w:t>
      </w:r>
      <w:r w:rsidR="00DA1AC8" w:rsidRPr="00DA1AC8">
        <w:rPr>
          <w:rFonts w:asciiTheme="majorHAnsi" w:hAnsiTheme="majorHAnsi"/>
          <w:sz w:val="22"/>
          <w:szCs w:val="22"/>
        </w:rPr>
        <w:t>Ombudsman</w:t>
      </w:r>
      <w:r w:rsidR="00B87F6D">
        <w:rPr>
          <w:rFonts w:asciiTheme="majorHAnsi" w:hAnsiTheme="majorHAnsi"/>
          <w:sz w:val="22"/>
          <w:szCs w:val="22"/>
        </w:rPr>
        <w:t xml:space="preserve"> or similar </w:t>
      </w:r>
      <w:r w:rsidR="00DA1AC8" w:rsidRPr="00DA1AC8">
        <w:rPr>
          <w:rFonts w:asciiTheme="majorHAnsi" w:hAnsiTheme="majorHAnsi"/>
          <w:sz w:val="22"/>
          <w:szCs w:val="22"/>
        </w:rPr>
        <w:t>process instead.</w:t>
      </w:r>
    </w:p>
    <w:p w14:paraId="23442D9B" w14:textId="77777777" w:rsidR="00E50C0A" w:rsidRDefault="00E50C0A" w:rsidP="00311C78">
      <w:pPr>
        <w:pStyle w:val="Heading2"/>
        <w:spacing w:before="0" w:line="360" w:lineRule="auto"/>
        <w:rPr>
          <w:rFonts w:eastAsia="Times New Roman" w:cs="Times New Roman"/>
          <w:sz w:val="22"/>
          <w:szCs w:val="22"/>
        </w:rPr>
      </w:pPr>
    </w:p>
    <w:p w14:paraId="70A86963"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Who can use the process?</w:t>
      </w:r>
    </w:p>
    <w:p w14:paraId="07DFFDCB" w14:textId="0E938BE6"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This process is open to anyone</w:t>
      </w:r>
      <w:r w:rsidR="00F43C27">
        <w:rPr>
          <w:rStyle w:val="FootnoteReference"/>
          <w:rFonts w:asciiTheme="majorHAnsi" w:hAnsiTheme="majorHAnsi"/>
          <w:sz w:val="22"/>
          <w:szCs w:val="22"/>
        </w:rPr>
        <w:footnoteReference w:id="5"/>
      </w:r>
      <w:r w:rsidRPr="00DA1AC8">
        <w:rPr>
          <w:rFonts w:asciiTheme="majorHAnsi" w:hAnsiTheme="majorHAnsi"/>
          <w:sz w:val="22"/>
          <w:szCs w:val="22"/>
        </w:rPr>
        <w:t>. The functions include:</w:t>
      </w:r>
    </w:p>
    <w:p w14:paraId="37180DEB"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Protocol Parameters management, including the management of the .ARPA TLD</w:t>
      </w:r>
    </w:p>
    <w:p w14:paraId="30DABA8D"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Zone Management</w:t>
      </w:r>
    </w:p>
    <w:p w14:paraId="52338651"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DNS Key Signing Key Management</w:t>
      </w:r>
    </w:p>
    <w:p w14:paraId="1DB4BC20"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Internet Number Resources Allocation</w:t>
      </w:r>
    </w:p>
    <w:p w14:paraId="39A1E447" w14:textId="77777777"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Management of the .INT TLD</w:t>
      </w:r>
    </w:p>
    <w:p w14:paraId="09965ACB" w14:textId="77777777" w:rsidR="00E50C0A" w:rsidRDefault="00E50C0A" w:rsidP="00311C78">
      <w:pPr>
        <w:pStyle w:val="Heading2"/>
        <w:spacing w:before="0" w:line="360" w:lineRule="auto"/>
        <w:rPr>
          <w:rFonts w:eastAsia="Times New Roman" w:cs="Times New Roman"/>
          <w:sz w:val="22"/>
          <w:szCs w:val="22"/>
        </w:rPr>
      </w:pPr>
    </w:p>
    <w:p w14:paraId="4F99C73D" w14:textId="117F6970"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 xml:space="preserve">What information </w:t>
      </w:r>
      <w:r w:rsidR="0049233C">
        <w:rPr>
          <w:rFonts w:eastAsia="Times New Roman" w:cs="Times New Roman"/>
          <w:sz w:val="22"/>
          <w:szCs w:val="22"/>
        </w:rPr>
        <w:t>must be provided</w:t>
      </w:r>
      <w:r w:rsidRPr="00DA1AC8">
        <w:rPr>
          <w:rFonts w:eastAsia="Times New Roman" w:cs="Times New Roman"/>
          <w:sz w:val="22"/>
          <w:szCs w:val="22"/>
        </w:rPr>
        <w:t>?</w:t>
      </w:r>
    </w:p>
    <w:p w14:paraId="597D40E8" w14:textId="6771CF78"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In addition to providing the ticket numbers for the requests where the problem arose, any other information </w:t>
      </w:r>
      <w:r w:rsidR="0049233C">
        <w:rPr>
          <w:rFonts w:asciiTheme="majorHAnsi" w:hAnsiTheme="majorHAnsi"/>
          <w:sz w:val="22"/>
          <w:szCs w:val="22"/>
        </w:rPr>
        <w:t>that may be</w:t>
      </w:r>
      <w:r w:rsidRPr="00DA1AC8">
        <w:rPr>
          <w:rFonts w:asciiTheme="majorHAnsi" w:hAnsiTheme="majorHAnsi"/>
          <w:sz w:val="22"/>
          <w:szCs w:val="22"/>
        </w:rPr>
        <w:t xml:space="preserve"> need</w:t>
      </w:r>
      <w:r w:rsidR="0049233C">
        <w:rPr>
          <w:rFonts w:asciiTheme="majorHAnsi" w:hAnsiTheme="majorHAnsi"/>
          <w:sz w:val="22"/>
          <w:szCs w:val="22"/>
        </w:rPr>
        <w:t>ed</w:t>
      </w:r>
      <w:r w:rsidRPr="00DA1AC8">
        <w:rPr>
          <w:rFonts w:asciiTheme="majorHAnsi" w:hAnsiTheme="majorHAnsi"/>
          <w:sz w:val="22"/>
          <w:szCs w:val="22"/>
        </w:rPr>
        <w:t xml:space="preserve"> to understand and resolve </w:t>
      </w:r>
      <w:r w:rsidR="0049233C">
        <w:rPr>
          <w:rFonts w:asciiTheme="majorHAnsi" w:hAnsiTheme="majorHAnsi"/>
          <w:sz w:val="22"/>
          <w:szCs w:val="22"/>
        </w:rPr>
        <w:t>the</w:t>
      </w:r>
      <w:r w:rsidR="0049233C" w:rsidRPr="00DA1AC8">
        <w:rPr>
          <w:rFonts w:asciiTheme="majorHAnsi" w:hAnsiTheme="majorHAnsi"/>
          <w:sz w:val="22"/>
          <w:szCs w:val="22"/>
        </w:rPr>
        <w:t xml:space="preserve"> </w:t>
      </w:r>
      <w:r w:rsidRPr="00DA1AC8">
        <w:rPr>
          <w:rFonts w:asciiTheme="majorHAnsi" w:hAnsiTheme="majorHAnsi"/>
          <w:sz w:val="22"/>
          <w:szCs w:val="22"/>
        </w:rPr>
        <w:t>complaint</w:t>
      </w:r>
      <w:r w:rsidR="0049233C">
        <w:rPr>
          <w:rFonts w:asciiTheme="majorHAnsi" w:hAnsiTheme="majorHAnsi"/>
          <w:sz w:val="22"/>
          <w:szCs w:val="22"/>
        </w:rPr>
        <w:t xml:space="preserve"> should be provided</w:t>
      </w:r>
      <w:r w:rsidRPr="00DA1AC8">
        <w:rPr>
          <w:rFonts w:asciiTheme="majorHAnsi" w:hAnsiTheme="majorHAnsi"/>
          <w:sz w:val="22"/>
          <w:szCs w:val="22"/>
        </w:rPr>
        <w:t>.</w:t>
      </w:r>
    </w:p>
    <w:p w14:paraId="352FE4A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What is the expected time line?</w:t>
      </w:r>
    </w:p>
    <w:p w14:paraId="096331B0" w14:textId="61A72FE3"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R</w:t>
      </w:r>
      <w:r w:rsidR="00DA1AC8" w:rsidRPr="00DA1AC8">
        <w:rPr>
          <w:rFonts w:asciiTheme="majorHAnsi" w:hAnsiTheme="majorHAnsi"/>
          <w:sz w:val="22"/>
          <w:szCs w:val="22"/>
        </w:rPr>
        <w:t xml:space="preserve">eceipt of </w:t>
      </w:r>
      <w:r>
        <w:rPr>
          <w:rFonts w:asciiTheme="majorHAnsi" w:hAnsiTheme="majorHAnsi"/>
          <w:sz w:val="22"/>
          <w:szCs w:val="22"/>
        </w:rPr>
        <w:t>the</w:t>
      </w:r>
      <w:r w:rsidR="00DA1AC8" w:rsidRPr="00DA1AC8">
        <w:rPr>
          <w:rFonts w:asciiTheme="majorHAnsi" w:hAnsiTheme="majorHAnsi"/>
          <w:sz w:val="22"/>
          <w:szCs w:val="22"/>
        </w:rPr>
        <w:t xml:space="preserve"> complaint </w:t>
      </w:r>
      <w:r w:rsidRPr="00DA1AC8">
        <w:rPr>
          <w:rFonts w:asciiTheme="majorHAnsi" w:hAnsiTheme="majorHAnsi"/>
          <w:sz w:val="22"/>
          <w:szCs w:val="22"/>
        </w:rPr>
        <w:t xml:space="preserve">will </w:t>
      </w:r>
      <w:r>
        <w:rPr>
          <w:rFonts w:asciiTheme="majorHAnsi" w:hAnsiTheme="majorHAnsi"/>
          <w:sz w:val="22"/>
          <w:szCs w:val="22"/>
        </w:rPr>
        <w:t xml:space="preserve">be </w:t>
      </w:r>
      <w:r w:rsidRPr="00DA1AC8">
        <w:rPr>
          <w:rFonts w:asciiTheme="majorHAnsi" w:hAnsiTheme="majorHAnsi"/>
          <w:sz w:val="22"/>
          <w:szCs w:val="22"/>
        </w:rPr>
        <w:t>acknowledge</w:t>
      </w:r>
      <w:r>
        <w:rPr>
          <w:rFonts w:asciiTheme="majorHAnsi" w:hAnsiTheme="majorHAnsi"/>
          <w:sz w:val="22"/>
          <w:szCs w:val="22"/>
        </w:rPr>
        <w:t>d</w:t>
      </w:r>
      <w:r w:rsidRPr="00DA1AC8">
        <w:rPr>
          <w:rFonts w:asciiTheme="majorHAnsi" w:hAnsiTheme="majorHAnsi"/>
          <w:sz w:val="22"/>
          <w:szCs w:val="22"/>
        </w:rPr>
        <w:t xml:space="preserve"> </w:t>
      </w:r>
      <w:r w:rsidR="00DA1AC8" w:rsidRPr="00DA1AC8">
        <w:rPr>
          <w:rFonts w:asciiTheme="majorHAnsi" w:hAnsiTheme="majorHAnsi"/>
          <w:sz w:val="22"/>
          <w:szCs w:val="22"/>
        </w:rPr>
        <w:t xml:space="preserve">within </w:t>
      </w:r>
      <w:r>
        <w:rPr>
          <w:rFonts w:asciiTheme="majorHAnsi" w:hAnsiTheme="majorHAnsi"/>
          <w:sz w:val="22"/>
          <w:szCs w:val="22"/>
        </w:rPr>
        <w:t>one</w:t>
      </w:r>
      <w:r w:rsidRPr="00DA1AC8">
        <w:rPr>
          <w:rFonts w:asciiTheme="majorHAnsi" w:hAnsiTheme="majorHAnsi"/>
          <w:sz w:val="22"/>
          <w:szCs w:val="22"/>
        </w:rPr>
        <w:t xml:space="preserve"> </w:t>
      </w:r>
      <w:r w:rsidR="00DA1AC8" w:rsidRPr="00DA1AC8">
        <w:rPr>
          <w:rFonts w:asciiTheme="majorHAnsi" w:hAnsiTheme="majorHAnsi"/>
          <w:sz w:val="22"/>
          <w:szCs w:val="22"/>
        </w:rPr>
        <w:t>business day and a substantive response</w:t>
      </w:r>
      <w:r>
        <w:rPr>
          <w:rFonts w:asciiTheme="majorHAnsi" w:hAnsiTheme="majorHAnsi"/>
          <w:sz w:val="22"/>
          <w:szCs w:val="22"/>
        </w:rPr>
        <w:t xml:space="preserve"> will be sent</w:t>
      </w:r>
      <w:r w:rsidR="00DA1AC8" w:rsidRPr="00DA1AC8">
        <w:rPr>
          <w:rFonts w:asciiTheme="majorHAnsi" w:hAnsiTheme="majorHAnsi"/>
          <w:sz w:val="22"/>
          <w:szCs w:val="22"/>
        </w:rPr>
        <w:t xml:space="preserve"> within two business days. </w:t>
      </w:r>
      <w:r>
        <w:rPr>
          <w:rFonts w:asciiTheme="majorHAnsi" w:hAnsiTheme="majorHAnsi"/>
          <w:sz w:val="22"/>
          <w:szCs w:val="22"/>
        </w:rPr>
        <w:t xml:space="preserve">Efforts will be made to </w:t>
      </w:r>
      <w:r w:rsidR="00DA1AC8" w:rsidRPr="00DA1AC8">
        <w:rPr>
          <w:rFonts w:asciiTheme="majorHAnsi" w:hAnsiTheme="majorHAnsi"/>
          <w:sz w:val="22"/>
          <w:szCs w:val="22"/>
        </w:rPr>
        <w:t>resolve complaint</w:t>
      </w:r>
      <w:r>
        <w:rPr>
          <w:rFonts w:asciiTheme="majorHAnsi" w:hAnsiTheme="majorHAnsi"/>
          <w:sz w:val="22"/>
          <w:szCs w:val="22"/>
        </w:rPr>
        <w:t>s</w:t>
      </w:r>
      <w:r w:rsidR="00DA1AC8" w:rsidRPr="00DA1AC8">
        <w:rPr>
          <w:rFonts w:asciiTheme="majorHAnsi" w:hAnsiTheme="majorHAnsi"/>
          <w:sz w:val="22"/>
          <w:szCs w:val="22"/>
        </w:rPr>
        <w:t xml:space="preserve"> as soon as possible.</w:t>
      </w:r>
    </w:p>
    <w:p w14:paraId="3D75D2B4" w14:textId="77777777"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Is there another resolution process?</w:t>
      </w:r>
    </w:p>
    <w:p w14:paraId="6C210BD8" w14:textId="6979998E" w:rsidR="00DA1AC8" w:rsidRPr="00DA1AC8"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 xml:space="preserve">The </w:t>
      </w:r>
      <w:r w:rsidR="00DA1AC8" w:rsidRPr="00DA1AC8">
        <w:rPr>
          <w:rFonts w:asciiTheme="majorHAnsi" w:hAnsiTheme="majorHAnsi"/>
          <w:sz w:val="22"/>
          <w:szCs w:val="22"/>
        </w:rPr>
        <w:t>Ombudsman</w:t>
      </w:r>
      <w:r>
        <w:rPr>
          <w:rFonts w:asciiTheme="majorHAnsi" w:hAnsiTheme="majorHAnsi"/>
          <w:sz w:val="22"/>
          <w:szCs w:val="22"/>
        </w:rPr>
        <w:t xml:space="preserve"> or similar service</w:t>
      </w:r>
      <w:r w:rsidR="00DA1AC8" w:rsidRPr="00DA1AC8">
        <w:rPr>
          <w:rFonts w:asciiTheme="majorHAnsi" w:hAnsiTheme="majorHAnsi"/>
          <w:sz w:val="22"/>
          <w:szCs w:val="22"/>
        </w:rPr>
        <w:t xml:space="preserve"> can help resolve problems using Alternative Dispute Resolution techniques. </w:t>
      </w:r>
      <w:r>
        <w:rPr>
          <w:rFonts w:asciiTheme="majorHAnsi" w:hAnsiTheme="majorHAnsi"/>
          <w:sz w:val="22"/>
          <w:szCs w:val="22"/>
        </w:rPr>
        <w:t xml:space="preserve">(In the case of the current IANA Functions Operator, the </w:t>
      </w:r>
      <w:r w:rsidR="00572A74">
        <w:fldChar w:fldCharType="begin"/>
      </w:r>
      <w:r w:rsidR="00572A74">
        <w:instrText xml:space="preserve"> HYPERLINK "http://www.icann.org/en/help/ombudsman" \t "_blank" </w:instrText>
      </w:r>
      <w:r w:rsidR="00572A74">
        <w:fldChar w:fldCharType="separate"/>
      </w:r>
      <w:r w:rsidR="00DA1AC8" w:rsidRPr="00DA1AC8">
        <w:rPr>
          <w:rStyle w:val="Hyperlink"/>
          <w:rFonts w:asciiTheme="majorHAnsi" w:hAnsiTheme="majorHAnsi"/>
          <w:sz w:val="22"/>
          <w:szCs w:val="22"/>
        </w:rPr>
        <w:t>Ombudsman web pages</w:t>
      </w:r>
      <w:r w:rsidR="00572A74">
        <w:rPr>
          <w:rStyle w:val="Hyperlink"/>
          <w:rFonts w:asciiTheme="majorHAnsi" w:hAnsiTheme="majorHAnsi"/>
          <w:sz w:val="22"/>
          <w:szCs w:val="22"/>
        </w:rPr>
        <w:fldChar w:fldCharType="end"/>
      </w:r>
      <w:r w:rsidR="00DA1AC8" w:rsidRPr="00DA1AC8">
        <w:rPr>
          <w:rFonts w:asciiTheme="majorHAnsi" w:hAnsiTheme="majorHAnsi"/>
          <w:sz w:val="22"/>
          <w:szCs w:val="22"/>
        </w:rPr>
        <w:t xml:space="preserve"> have more details.</w:t>
      </w:r>
      <w:r>
        <w:rPr>
          <w:rFonts w:asciiTheme="majorHAnsi" w:hAnsiTheme="majorHAnsi"/>
          <w:sz w:val="22"/>
          <w:szCs w:val="22"/>
        </w:rPr>
        <w:t>)</w:t>
      </w:r>
      <w:r w:rsidR="00DA1AC8" w:rsidRPr="00DA1AC8">
        <w:rPr>
          <w:rFonts w:asciiTheme="majorHAnsi" w:hAnsiTheme="majorHAnsi"/>
          <w:sz w:val="22"/>
          <w:szCs w:val="22"/>
        </w:rPr>
        <w:t xml:space="preserve"> </w:t>
      </w:r>
    </w:p>
    <w:p w14:paraId="2E23CB3A" w14:textId="77777777" w:rsidR="00DA1AC8" w:rsidRDefault="00DA1AC8" w:rsidP="00311C78">
      <w:pPr>
        <w:pStyle w:val="Heading2"/>
        <w:spacing w:before="0" w:line="360" w:lineRule="auto"/>
        <w:rPr>
          <w:rFonts w:eastAsia="Times New Roman" w:cs="Times New Roman"/>
          <w:sz w:val="22"/>
          <w:szCs w:val="22"/>
        </w:rPr>
      </w:pPr>
    </w:p>
    <w:p w14:paraId="4AD0501C" w14:textId="0D82A849"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Escalation Contact Information</w:t>
      </w:r>
      <w:r w:rsidR="0049233C">
        <w:rPr>
          <w:rFonts w:eastAsia="Times New Roman" w:cs="Times New Roman"/>
          <w:sz w:val="22"/>
          <w:szCs w:val="22"/>
        </w:rPr>
        <w:t xml:space="preserve"> for the current IANA Functions Operator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6"/>
        <w:gridCol w:w="1332"/>
        <w:gridCol w:w="2522"/>
      </w:tblGrid>
      <w:tr w:rsidR="00DA1AC8" w:rsidRPr="00DA1AC8" w14:paraId="0C8156BE" w14:textId="77777777" w:rsidTr="00E50C0A">
        <w:trPr>
          <w:tblCellSpacing w:w="15" w:type="dxa"/>
        </w:trPr>
        <w:tc>
          <w:tcPr>
            <w:tcW w:w="0" w:type="auto"/>
            <w:vAlign w:val="center"/>
            <w:hideMark/>
          </w:tcPr>
          <w:p w14:paraId="349E18B7"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Role</w:t>
            </w:r>
          </w:p>
        </w:tc>
        <w:tc>
          <w:tcPr>
            <w:tcW w:w="0" w:type="auto"/>
            <w:vAlign w:val="center"/>
            <w:hideMark/>
          </w:tcPr>
          <w:p w14:paraId="3026F674"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Name</w:t>
            </w:r>
          </w:p>
        </w:tc>
        <w:tc>
          <w:tcPr>
            <w:tcW w:w="0" w:type="auto"/>
            <w:vAlign w:val="center"/>
            <w:hideMark/>
          </w:tcPr>
          <w:p w14:paraId="61C98F0A" w14:textId="77777777"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Email Address</w:t>
            </w:r>
          </w:p>
        </w:tc>
      </w:tr>
      <w:tr w:rsidR="00DA1AC8" w:rsidRPr="00DA1AC8" w14:paraId="0B5BAE0A" w14:textId="77777777" w:rsidTr="00E50C0A">
        <w:trPr>
          <w:tblCellSpacing w:w="15" w:type="dxa"/>
        </w:trPr>
        <w:tc>
          <w:tcPr>
            <w:tcW w:w="0" w:type="auto"/>
            <w:vAlign w:val="center"/>
            <w:hideMark/>
          </w:tcPr>
          <w:p w14:paraId="58E95DE9"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w:t>
            </w:r>
          </w:p>
        </w:tc>
        <w:tc>
          <w:tcPr>
            <w:tcW w:w="0" w:type="auto"/>
            <w:vAlign w:val="center"/>
            <w:hideMark/>
          </w:tcPr>
          <w:p w14:paraId="0BC497E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Staff</w:t>
            </w:r>
          </w:p>
        </w:tc>
        <w:tc>
          <w:tcPr>
            <w:tcW w:w="0" w:type="auto"/>
            <w:vAlign w:val="center"/>
            <w:hideMark/>
          </w:tcPr>
          <w:p w14:paraId="10042DB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iana@iana.org</w:t>
            </w:r>
          </w:p>
        </w:tc>
      </w:tr>
      <w:tr w:rsidR="00DA1AC8" w:rsidRPr="00DA1AC8" w14:paraId="2AA9EEE7" w14:textId="77777777" w:rsidTr="00E50C0A">
        <w:trPr>
          <w:tblCellSpacing w:w="15" w:type="dxa"/>
        </w:trPr>
        <w:tc>
          <w:tcPr>
            <w:tcW w:w="0" w:type="auto"/>
            <w:vAlign w:val="center"/>
            <w:hideMark/>
          </w:tcPr>
          <w:p w14:paraId="57306B35"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Technical Protocol Parameters Assignment</w:t>
            </w:r>
          </w:p>
        </w:tc>
        <w:tc>
          <w:tcPr>
            <w:tcW w:w="0" w:type="auto"/>
            <w:vAlign w:val="center"/>
            <w:hideMark/>
          </w:tcPr>
          <w:p w14:paraId="778DA538"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 xml:space="preserve">Michelle Cotton </w:t>
            </w:r>
          </w:p>
        </w:tc>
        <w:tc>
          <w:tcPr>
            <w:tcW w:w="0" w:type="auto"/>
            <w:vAlign w:val="center"/>
            <w:hideMark/>
          </w:tcPr>
          <w:p w14:paraId="100854CD"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michelle.cotton@icann.org</w:t>
            </w:r>
          </w:p>
        </w:tc>
      </w:tr>
      <w:tr w:rsidR="00DA1AC8" w:rsidRPr="00DA1AC8" w14:paraId="37B031EB" w14:textId="77777777" w:rsidTr="00E50C0A">
        <w:trPr>
          <w:tblCellSpacing w:w="15" w:type="dxa"/>
        </w:trPr>
        <w:tc>
          <w:tcPr>
            <w:tcW w:w="0" w:type="auto"/>
            <w:vAlign w:val="center"/>
            <w:hideMark/>
          </w:tcPr>
          <w:p w14:paraId="543ED0C2"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Root Zone Management</w:t>
            </w:r>
          </w:p>
        </w:tc>
        <w:tc>
          <w:tcPr>
            <w:tcW w:w="0" w:type="auto"/>
            <w:vAlign w:val="center"/>
            <w:hideMark/>
          </w:tcPr>
          <w:p w14:paraId="08DB8F3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 Davies</w:t>
            </w:r>
          </w:p>
        </w:tc>
        <w:tc>
          <w:tcPr>
            <w:tcW w:w="0" w:type="auto"/>
            <w:vAlign w:val="center"/>
            <w:hideMark/>
          </w:tcPr>
          <w:p w14:paraId="6A116081"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kim.davies@icann.org</w:t>
            </w:r>
          </w:p>
        </w:tc>
      </w:tr>
      <w:tr w:rsidR="00DA1AC8" w:rsidRPr="00DA1AC8" w14:paraId="28C90307" w14:textId="77777777" w:rsidTr="00E50C0A">
        <w:trPr>
          <w:tblCellSpacing w:w="15" w:type="dxa"/>
        </w:trPr>
        <w:tc>
          <w:tcPr>
            <w:tcW w:w="0" w:type="auto"/>
            <w:vAlign w:val="center"/>
            <w:hideMark/>
          </w:tcPr>
          <w:p w14:paraId="7D77E447" w14:textId="6719E7F0"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IANA Function Liaison for Internet Number Resource Allocation</w:t>
            </w:r>
          </w:p>
        </w:tc>
        <w:tc>
          <w:tcPr>
            <w:tcW w:w="0" w:type="auto"/>
            <w:vAlign w:val="center"/>
            <w:hideMark/>
          </w:tcPr>
          <w:p w14:paraId="7B7D64CF" w14:textId="7B935AE2" w:rsidR="00DA1AC8" w:rsidRPr="00DA1AC8" w:rsidRDefault="005D555F" w:rsidP="00311C78">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Naela Sarras</w:t>
            </w:r>
          </w:p>
        </w:tc>
        <w:tc>
          <w:tcPr>
            <w:tcW w:w="0" w:type="auto"/>
            <w:vAlign w:val="center"/>
            <w:hideMark/>
          </w:tcPr>
          <w:p w14:paraId="1491647E" w14:textId="27A03D96"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Naela.sarras@icann.org</w:t>
            </w:r>
          </w:p>
        </w:tc>
      </w:tr>
      <w:tr w:rsidR="00DA1AC8" w:rsidRPr="00DA1AC8" w14:paraId="7254E2E1" w14:textId="77777777" w:rsidTr="00E50C0A">
        <w:trPr>
          <w:tblCellSpacing w:w="15" w:type="dxa"/>
        </w:trPr>
        <w:tc>
          <w:tcPr>
            <w:tcW w:w="0" w:type="auto"/>
            <w:vAlign w:val="center"/>
            <w:hideMark/>
          </w:tcPr>
          <w:p w14:paraId="4285E16F"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Functions Program Manager</w:t>
            </w:r>
          </w:p>
        </w:tc>
        <w:tc>
          <w:tcPr>
            <w:tcW w:w="0" w:type="auto"/>
            <w:vAlign w:val="center"/>
            <w:hideMark/>
          </w:tcPr>
          <w:p w14:paraId="25263A84"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 Gerich</w:t>
            </w:r>
          </w:p>
        </w:tc>
        <w:tc>
          <w:tcPr>
            <w:tcW w:w="0" w:type="auto"/>
            <w:vAlign w:val="center"/>
            <w:hideMark/>
          </w:tcPr>
          <w:p w14:paraId="469F8F9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elise.gerich@icann.org</w:t>
            </w:r>
          </w:p>
        </w:tc>
      </w:tr>
      <w:tr w:rsidR="00DA1AC8" w:rsidRPr="00DA1AC8" w14:paraId="20D75C6D" w14:textId="77777777" w:rsidTr="00E50C0A">
        <w:trPr>
          <w:tblCellSpacing w:w="15" w:type="dxa"/>
        </w:trPr>
        <w:tc>
          <w:tcPr>
            <w:tcW w:w="0" w:type="auto"/>
            <w:vAlign w:val="center"/>
            <w:hideMark/>
          </w:tcPr>
          <w:p w14:paraId="4E6F5CB0" w14:textId="7904D837" w:rsidR="00DA1AC8" w:rsidRPr="00DA1AC8" w:rsidRDefault="00DA1AC8" w:rsidP="00545E05">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w:t>
            </w:r>
          </w:p>
        </w:tc>
        <w:tc>
          <w:tcPr>
            <w:tcW w:w="0" w:type="auto"/>
            <w:vAlign w:val="center"/>
            <w:hideMark/>
          </w:tcPr>
          <w:p w14:paraId="2143B297"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Chris LaHatte</w:t>
            </w:r>
          </w:p>
        </w:tc>
        <w:tc>
          <w:tcPr>
            <w:tcW w:w="0" w:type="auto"/>
            <w:vAlign w:val="center"/>
            <w:hideMark/>
          </w:tcPr>
          <w:p w14:paraId="3D271EDA" w14:textId="77777777"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ombudsman@icann.org</w:t>
            </w:r>
          </w:p>
        </w:tc>
      </w:tr>
    </w:tbl>
    <w:p w14:paraId="000A0138" w14:textId="77777777" w:rsidR="00DA1AC8" w:rsidRDefault="00DA1AC8" w:rsidP="00311C78">
      <w:pPr>
        <w:spacing w:line="360" w:lineRule="auto"/>
      </w:pPr>
    </w:p>
    <w:p w14:paraId="56960A86" w14:textId="066861D9" w:rsidR="00B87F6D" w:rsidRPr="00104A92" w:rsidRDefault="00DA1AC8" w:rsidP="00311C78">
      <w:pPr>
        <w:spacing w:line="360" w:lineRule="auto"/>
        <w:rPr>
          <w:rFonts w:asciiTheme="majorHAnsi" w:hAnsiTheme="majorHAnsi"/>
          <w:sz w:val="22"/>
          <w:szCs w:val="22"/>
        </w:rPr>
      </w:pPr>
      <w:r w:rsidRPr="00104A92">
        <w:rPr>
          <w:rFonts w:asciiTheme="majorHAnsi" w:hAnsiTheme="majorHAnsi"/>
          <w:sz w:val="22"/>
          <w:szCs w:val="22"/>
        </w:rPr>
        <w:t xml:space="preserve">In case the issue is escalated to </w:t>
      </w:r>
      <w:r w:rsidR="0049233C" w:rsidRPr="00104A92">
        <w:rPr>
          <w:rFonts w:asciiTheme="majorHAnsi" w:hAnsiTheme="majorHAnsi"/>
          <w:sz w:val="22"/>
          <w:szCs w:val="22"/>
        </w:rPr>
        <w:t>members of the IANA team and/or to the Ombudsman or equivalent</w:t>
      </w:r>
      <w:r w:rsidRPr="00104A92">
        <w:rPr>
          <w:rFonts w:asciiTheme="majorHAnsi" w:hAnsiTheme="majorHAnsi"/>
          <w:sz w:val="22"/>
          <w:szCs w:val="22"/>
        </w:rPr>
        <w:t>, the Customer Standing Committee (CSC) is notified</w:t>
      </w:r>
      <w:r w:rsidR="0049233C" w:rsidRPr="00104A92">
        <w:rPr>
          <w:rFonts w:asciiTheme="majorHAnsi" w:hAnsiTheme="majorHAnsi"/>
          <w:sz w:val="22"/>
          <w:szCs w:val="22"/>
        </w:rPr>
        <w:t xml:space="preserve"> for information purposes only</w:t>
      </w:r>
      <w:r w:rsidRPr="00104A92">
        <w:rPr>
          <w:rFonts w:asciiTheme="majorHAnsi" w:hAnsiTheme="majorHAnsi"/>
          <w:sz w:val="22"/>
          <w:szCs w:val="22"/>
        </w:rPr>
        <w:t xml:space="preserve">. </w:t>
      </w:r>
    </w:p>
    <w:p w14:paraId="1338D1DC" w14:textId="77777777" w:rsidR="00B87F6D" w:rsidRPr="00104A92" w:rsidRDefault="00B87F6D" w:rsidP="00311C78">
      <w:pPr>
        <w:spacing w:line="360" w:lineRule="auto"/>
        <w:rPr>
          <w:rFonts w:asciiTheme="majorHAnsi" w:hAnsiTheme="majorHAnsi"/>
          <w:sz w:val="22"/>
          <w:szCs w:val="22"/>
        </w:rPr>
      </w:pPr>
    </w:p>
    <w:p w14:paraId="05D796D4" w14:textId="4D6AC288" w:rsidR="00B87F6D" w:rsidRPr="00104A92" w:rsidRDefault="007B55E9" w:rsidP="004C60CB">
      <w:pPr>
        <w:keepNext/>
        <w:spacing w:line="360" w:lineRule="auto"/>
        <w:rPr>
          <w:rFonts w:asciiTheme="majorHAnsi" w:hAnsiTheme="majorHAnsi"/>
          <w:sz w:val="22"/>
          <w:szCs w:val="22"/>
          <w:u w:val="single"/>
        </w:rPr>
      </w:pPr>
      <w:r>
        <w:rPr>
          <w:rFonts w:asciiTheme="majorHAnsi" w:hAnsiTheme="majorHAnsi"/>
          <w:sz w:val="22"/>
          <w:szCs w:val="22"/>
          <w:u w:val="single"/>
        </w:rPr>
        <w:lastRenderedPageBreak/>
        <w:t>Phase 2</w:t>
      </w:r>
    </w:p>
    <w:p w14:paraId="3AC1F571" w14:textId="77777777" w:rsidR="00B87F6D" w:rsidRPr="00104A92" w:rsidRDefault="00B87F6D" w:rsidP="004C60CB">
      <w:pPr>
        <w:keepNext/>
        <w:spacing w:line="360" w:lineRule="auto"/>
        <w:rPr>
          <w:rFonts w:asciiTheme="majorHAnsi" w:hAnsiTheme="majorHAnsi"/>
          <w:sz w:val="22"/>
          <w:szCs w:val="22"/>
        </w:rPr>
      </w:pPr>
    </w:p>
    <w:p w14:paraId="2E384198" w14:textId="0D7E1D66" w:rsidR="00DA1AC8" w:rsidRPr="00104A92" w:rsidRDefault="00DA1AC8" w:rsidP="004C60CB">
      <w:pPr>
        <w:keepNext/>
        <w:spacing w:line="360" w:lineRule="auto"/>
        <w:rPr>
          <w:rFonts w:asciiTheme="majorHAnsi" w:hAnsiTheme="majorHAnsi"/>
          <w:sz w:val="22"/>
          <w:szCs w:val="22"/>
        </w:rPr>
      </w:pPr>
      <w:r w:rsidRPr="00104A92">
        <w:rPr>
          <w:rFonts w:asciiTheme="majorHAnsi" w:hAnsiTheme="majorHAnsi"/>
          <w:sz w:val="22"/>
          <w:szCs w:val="22"/>
        </w:rPr>
        <w:t>Should the issue not be resolved</w:t>
      </w:r>
      <w:ins w:id="7" w:author="Marika Konings" w:date="2015-04-15T19:09:00Z">
        <w:r w:rsidR="00040A2B">
          <w:rPr>
            <w:rFonts w:asciiTheme="majorHAnsi" w:hAnsiTheme="majorHAnsi"/>
            <w:sz w:val="22"/>
            <w:szCs w:val="22"/>
          </w:rPr>
          <w:t xml:space="preserve"> after phase 1</w:t>
        </w:r>
      </w:ins>
      <w:del w:id="8" w:author="Marika Konings" w:date="2015-04-15T17:06:00Z">
        <w:r w:rsidRPr="00104A92" w:rsidDel="00604115">
          <w:rPr>
            <w:rFonts w:asciiTheme="majorHAnsi" w:hAnsiTheme="majorHAnsi"/>
            <w:sz w:val="22"/>
            <w:szCs w:val="22"/>
          </w:rPr>
          <w:delText xml:space="preserve"> through the involvement of the IANA Functions </w:delText>
        </w:r>
        <w:r w:rsidR="001A48EF" w:rsidRPr="00104A92" w:rsidDel="00604115">
          <w:rPr>
            <w:rFonts w:asciiTheme="majorHAnsi" w:hAnsiTheme="majorHAnsi"/>
            <w:sz w:val="22"/>
            <w:szCs w:val="22"/>
          </w:rPr>
          <w:delText>Team</w:delText>
        </w:r>
        <w:r w:rsidRPr="00104A92" w:rsidDel="00604115">
          <w:rPr>
            <w:rFonts w:asciiTheme="majorHAnsi" w:hAnsiTheme="majorHAnsi"/>
            <w:sz w:val="22"/>
            <w:szCs w:val="22"/>
          </w:rPr>
          <w:delText xml:space="preserve"> and/or the Ombudsman</w:delText>
        </w:r>
      </w:del>
      <w:r w:rsidRPr="00104A92">
        <w:rPr>
          <w:rFonts w:asciiTheme="majorHAnsi" w:hAnsiTheme="majorHAnsi"/>
          <w:sz w:val="22"/>
          <w:szCs w:val="22"/>
        </w:rPr>
        <w:t>, the following escalation mechanisms will be made available</w:t>
      </w:r>
      <w:r w:rsidR="00AE4894">
        <w:rPr>
          <w:rFonts w:asciiTheme="majorHAnsi" w:hAnsiTheme="majorHAnsi"/>
          <w:sz w:val="22"/>
          <w:szCs w:val="22"/>
        </w:rPr>
        <w:t xml:space="preserve"> </w:t>
      </w:r>
      <w:r w:rsidR="004E61B0">
        <w:rPr>
          <w:rFonts w:asciiTheme="majorHAnsi" w:hAnsiTheme="majorHAnsi"/>
          <w:sz w:val="22"/>
          <w:szCs w:val="22"/>
        </w:rPr>
        <w:t>to direct customers</w:t>
      </w:r>
      <w:r w:rsidR="008912DC">
        <w:rPr>
          <w:rStyle w:val="FootnoteReference"/>
          <w:rFonts w:asciiTheme="majorHAnsi" w:hAnsiTheme="majorHAnsi"/>
          <w:sz w:val="22"/>
          <w:szCs w:val="22"/>
        </w:rPr>
        <w:footnoteReference w:id="6"/>
      </w:r>
      <w:r w:rsidRPr="00104A92">
        <w:rPr>
          <w:rFonts w:asciiTheme="majorHAnsi" w:hAnsiTheme="majorHAnsi"/>
          <w:sz w:val="22"/>
          <w:szCs w:val="22"/>
        </w:rPr>
        <w:t>:</w:t>
      </w:r>
    </w:p>
    <w:p w14:paraId="04C1EA9E" w14:textId="01503BAE" w:rsidR="004C2D52" w:rsidRPr="00040A2B" w:rsidDel="00604115" w:rsidRDefault="004C2D52">
      <w:pPr>
        <w:spacing w:line="360" w:lineRule="auto"/>
        <w:rPr>
          <w:del w:id="13" w:author="Marika Konings" w:date="2015-04-15T17:06:00Z"/>
          <w:rFonts w:asciiTheme="majorHAnsi" w:hAnsiTheme="majorHAnsi"/>
          <w:sz w:val="22"/>
          <w:szCs w:val="22"/>
        </w:rPr>
        <w:pPrChange w:id="14" w:author="Marika Konings" w:date="2015-04-15T19:06:00Z">
          <w:pPr>
            <w:pStyle w:val="ListParagraph"/>
            <w:numPr>
              <w:numId w:val="9"/>
            </w:numPr>
            <w:spacing w:line="360" w:lineRule="auto"/>
            <w:ind w:hanging="360"/>
          </w:pPr>
        </w:pPrChange>
      </w:pPr>
      <w:del w:id="15" w:author="Marika Konings" w:date="2015-04-15T19:06:00Z">
        <w:r w:rsidRPr="00040A2B" w:rsidDel="00040A2B">
          <w:rPr>
            <w:rFonts w:asciiTheme="majorHAnsi" w:hAnsiTheme="majorHAnsi"/>
            <w:sz w:val="22"/>
            <w:szCs w:val="22"/>
          </w:rPr>
          <w:delText>CSC is notified</w:delText>
        </w:r>
      </w:del>
      <w:ins w:id="16" w:author="Grace Abuhamad" w:date="2015-04-15T17:29:00Z">
        <w:del w:id="17" w:author="Marika Konings" w:date="2015-04-15T19:06:00Z">
          <w:r w:rsidR="001F24CB" w:rsidRPr="00040A2B" w:rsidDel="00040A2B">
            <w:rPr>
              <w:rFonts w:asciiTheme="majorHAnsi" w:hAnsiTheme="majorHAnsi"/>
              <w:sz w:val="22"/>
              <w:szCs w:val="22"/>
            </w:rPr>
            <w:delText xml:space="preserve"> of the issue</w:delText>
          </w:r>
        </w:del>
      </w:ins>
      <w:del w:id="18" w:author="Marika Konings" w:date="2015-04-15T19:06:00Z">
        <w:r w:rsidRPr="00040A2B" w:rsidDel="00040A2B">
          <w:rPr>
            <w:rFonts w:asciiTheme="majorHAnsi" w:hAnsiTheme="majorHAnsi"/>
            <w:sz w:val="22"/>
            <w:szCs w:val="22"/>
          </w:rPr>
          <w:delText xml:space="preserve"> by complainant </w:delText>
        </w:r>
      </w:del>
      <w:del w:id="19" w:author="Marika Konings" w:date="2015-04-15T17:06:00Z">
        <w:r w:rsidRPr="00040A2B" w:rsidDel="00604115">
          <w:rPr>
            <w:rFonts w:asciiTheme="majorHAnsi" w:hAnsiTheme="majorHAnsi"/>
            <w:sz w:val="22"/>
            <w:szCs w:val="22"/>
          </w:rPr>
          <w:delText>to take action</w:delText>
        </w:r>
      </w:del>
      <w:ins w:id="20" w:author="Marika Konings" w:date="2015-04-15T17:06:00Z">
        <w:del w:id="21" w:author="Grace Abuhamad" w:date="2015-04-15T17:29:00Z">
          <w:r w:rsidR="00604115" w:rsidRPr="00040A2B" w:rsidDel="001F24CB">
            <w:rPr>
              <w:rFonts w:asciiTheme="majorHAnsi" w:hAnsiTheme="majorHAnsi"/>
              <w:sz w:val="22"/>
              <w:szCs w:val="22"/>
            </w:rPr>
            <w:delText>of the issue</w:delText>
          </w:r>
        </w:del>
      </w:ins>
      <w:r w:rsidRPr="00040A2B">
        <w:rPr>
          <w:rFonts w:asciiTheme="majorHAnsi" w:hAnsiTheme="majorHAnsi"/>
          <w:sz w:val="22"/>
          <w:szCs w:val="22"/>
        </w:rPr>
        <w:t xml:space="preserve">. </w:t>
      </w:r>
      <w:del w:id="22" w:author="Marika Konings" w:date="2015-04-15T17:06:00Z">
        <w:r w:rsidRPr="00040A2B" w:rsidDel="00604115">
          <w:rPr>
            <w:rFonts w:asciiTheme="majorHAnsi" w:hAnsiTheme="majorHAnsi"/>
            <w:sz w:val="22"/>
            <w:szCs w:val="22"/>
          </w:rPr>
          <w:delText xml:space="preserve">CSC decides to take action or not. </w:delText>
        </w:r>
      </w:del>
    </w:p>
    <w:p w14:paraId="40D542E5" w14:textId="768C5EAB" w:rsidR="00DA1AC8" w:rsidRPr="00040A2B" w:rsidRDefault="00E34592" w:rsidP="00040A2B">
      <w:del w:id="23" w:author="Marika Konings" w:date="2015-04-15T17:06:00Z">
        <w:r w:rsidRPr="00040A2B" w:rsidDel="00604115">
          <w:delText xml:space="preserve">If deemed appropriate and feasible by the CSC, </w:delText>
        </w:r>
        <w:r w:rsidR="00DA1AC8" w:rsidRPr="00040A2B" w:rsidDel="00604115">
          <w:delText>CSC to mediate</w:delText>
        </w:r>
        <w:r w:rsidR="004C2D52" w:rsidRPr="00040A2B" w:rsidDel="00604115">
          <w:delText xml:space="preserve"> directly with IFO</w:delText>
        </w:r>
      </w:del>
    </w:p>
    <w:p w14:paraId="1ED84D89" w14:textId="77777777" w:rsidR="00040A2B" w:rsidRDefault="00DA1AC8" w:rsidP="00311C78">
      <w:pPr>
        <w:pStyle w:val="ListParagraph"/>
        <w:numPr>
          <w:ilvl w:val="0"/>
          <w:numId w:val="9"/>
        </w:numPr>
        <w:spacing w:line="360" w:lineRule="auto"/>
        <w:rPr>
          <w:ins w:id="24" w:author="Marika Konings" w:date="2015-04-15T19:06:00Z"/>
          <w:rFonts w:asciiTheme="majorHAnsi" w:hAnsiTheme="majorHAnsi"/>
          <w:sz w:val="22"/>
          <w:szCs w:val="22"/>
        </w:rPr>
      </w:pPr>
      <w:r w:rsidRPr="00104A92">
        <w:rPr>
          <w:rFonts w:asciiTheme="majorHAnsi" w:hAnsiTheme="majorHAnsi"/>
          <w:sz w:val="22"/>
          <w:szCs w:val="22"/>
        </w:rPr>
        <w:t xml:space="preserve">If issue is not addressed, </w:t>
      </w:r>
      <w:del w:id="25" w:author="Marika Konings" w:date="2015-04-15T17:07:00Z">
        <w:r w:rsidRPr="00104A92" w:rsidDel="00604115">
          <w:rPr>
            <w:rFonts w:asciiTheme="majorHAnsi" w:hAnsiTheme="majorHAnsi"/>
            <w:sz w:val="22"/>
            <w:szCs w:val="22"/>
          </w:rPr>
          <w:delText xml:space="preserve">CSC </w:delText>
        </w:r>
      </w:del>
      <w:ins w:id="26" w:author="Marika Konings" w:date="2015-04-15T17:07:00Z">
        <w:r w:rsidR="00604115">
          <w:rPr>
            <w:rFonts w:asciiTheme="majorHAnsi" w:hAnsiTheme="majorHAnsi"/>
            <w:sz w:val="22"/>
            <w:szCs w:val="22"/>
          </w:rPr>
          <w:t>the complainant (direct customer) can request a mediation</w:t>
        </w:r>
      </w:ins>
      <w:ins w:id="27" w:author="Marika Konings" w:date="2015-04-15T17:09:00Z">
        <w:r w:rsidR="00604115">
          <w:rPr>
            <w:rFonts w:asciiTheme="majorHAnsi" w:hAnsiTheme="majorHAnsi"/>
            <w:sz w:val="22"/>
            <w:szCs w:val="22"/>
          </w:rPr>
          <w:t>.</w:t>
        </w:r>
      </w:ins>
    </w:p>
    <w:p w14:paraId="23651C72" w14:textId="1D54BD43" w:rsidR="00040A2B" w:rsidRPr="00040A2B" w:rsidRDefault="00040A2B" w:rsidP="00040A2B">
      <w:pPr>
        <w:pStyle w:val="ListParagraph"/>
        <w:numPr>
          <w:ilvl w:val="0"/>
          <w:numId w:val="9"/>
        </w:numPr>
        <w:spacing w:line="360" w:lineRule="auto"/>
        <w:rPr>
          <w:ins w:id="28" w:author="Marika Konings" w:date="2015-04-15T19:07:00Z"/>
          <w:rFonts w:asciiTheme="majorHAnsi" w:hAnsiTheme="majorHAnsi"/>
          <w:sz w:val="22"/>
          <w:szCs w:val="22"/>
        </w:rPr>
      </w:pPr>
      <w:ins w:id="29" w:author="Marika Konings" w:date="2015-04-15T19:06:00Z">
        <w:r>
          <w:rPr>
            <w:rFonts w:asciiTheme="majorHAnsi" w:hAnsiTheme="majorHAnsi"/>
            <w:sz w:val="22"/>
            <w:szCs w:val="22"/>
          </w:rPr>
          <w:t>CSC is notified of the issue by complainant and/or IFO</w:t>
        </w:r>
      </w:ins>
      <w:ins w:id="30" w:author="donna austin" w:date="2015-04-15T12:31:00Z">
        <w:r w:rsidR="00D42DC9">
          <w:rPr>
            <w:rFonts w:asciiTheme="majorHAnsi" w:hAnsiTheme="majorHAnsi"/>
            <w:sz w:val="22"/>
            <w:szCs w:val="22"/>
          </w:rPr>
          <w:t>.</w:t>
        </w:r>
      </w:ins>
      <w:ins w:id="31" w:author="Marika Konings" w:date="2015-04-15T19:06:00Z">
        <w:r>
          <w:rPr>
            <w:rFonts w:asciiTheme="majorHAnsi" w:hAnsiTheme="majorHAnsi"/>
            <w:sz w:val="22"/>
            <w:szCs w:val="22"/>
          </w:rPr>
          <w:t xml:space="preserve"> </w:t>
        </w:r>
      </w:ins>
      <w:ins w:id="32" w:author="Marika Konings" w:date="2015-04-15T19:07:00Z">
        <w:r w:rsidRPr="00040A2B">
          <w:rPr>
            <w:rFonts w:asciiTheme="majorHAnsi" w:hAnsiTheme="majorHAnsi"/>
            <w:sz w:val="22"/>
            <w:szCs w:val="22"/>
          </w:rPr>
          <w:t xml:space="preserve">The CSC may review to determine whether </w:t>
        </w:r>
      </w:ins>
      <w:ins w:id="33" w:author="donna austin" w:date="2015-04-15T12:52:00Z">
        <w:r w:rsidR="002533E0">
          <w:rPr>
            <w:rFonts w:asciiTheme="majorHAnsi" w:hAnsiTheme="majorHAnsi"/>
            <w:sz w:val="22"/>
            <w:szCs w:val="22"/>
          </w:rPr>
          <w:t xml:space="preserve">the </w:t>
        </w:r>
      </w:ins>
      <w:ins w:id="34" w:author="Marika Konings" w:date="2015-04-15T19:07:00Z">
        <w:r w:rsidRPr="00040A2B">
          <w:rPr>
            <w:rFonts w:asciiTheme="majorHAnsi" w:hAnsiTheme="majorHAnsi"/>
            <w:sz w:val="22"/>
            <w:szCs w:val="22"/>
          </w:rPr>
          <w:t>issue is</w:t>
        </w:r>
      </w:ins>
      <w:ins w:id="35" w:author="donna austin" w:date="2015-04-15T12:58:00Z">
        <w:r w:rsidR="006B698A">
          <w:rPr>
            <w:rFonts w:asciiTheme="majorHAnsi" w:hAnsiTheme="majorHAnsi"/>
            <w:sz w:val="22"/>
            <w:szCs w:val="22"/>
          </w:rPr>
          <w:t xml:space="preserve"> related to IANA not meeting service level targets, and if so, may </w:t>
        </w:r>
      </w:ins>
      <w:ins w:id="36" w:author="Marika Konings" w:date="2015-04-15T19:07:00Z">
        <w:del w:id="37" w:author="donna austin" w:date="2015-04-15T12:52:00Z">
          <w:r w:rsidRPr="00040A2B" w:rsidDel="002533E0">
            <w:rPr>
              <w:rFonts w:asciiTheme="majorHAnsi" w:hAnsiTheme="majorHAnsi"/>
              <w:sz w:val="22"/>
              <w:szCs w:val="22"/>
            </w:rPr>
            <w:delText xml:space="preserve"> </w:delText>
          </w:r>
        </w:del>
        <w:del w:id="38" w:author="donna austin" w:date="2015-04-15T13:00:00Z">
          <w:r w:rsidRPr="00040A2B" w:rsidDel="006B698A">
            <w:rPr>
              <w:rFonts w:asciiTheme="majorHAnsi" w:hAnsiTheme="majorHAnsi"/>
              <w:sz w:val="22"/>
              <w:szCs w:val="22"/>
            </w:rPr>
            <w:delText>problem (</w:delText>
          </w:r>
          <w:commentRangeStart w:id="39"/>
          <w:r w:rsidRPr="00040A2B" w:rsidDel="006B698A">
            <w:rPr>
              <w:rFonts w:asciiTheme="majorHAnsi" w:hAnsiTheme="majorHAnsi"/>
              <w:sz w:val="22"/>
              <w:szCs w:val="22"/>
            </w:rPr>
            <w:delText>critical, persistent or systematic failure</w:delText>
          </w:r>
        </w:del>
      </w:ins>
      <w:commentRangeEnd w:id="39"/>
      <w:r w:rsidR="006B698A">
        <w:rPr>
          <w:rStyle w:val="CommentReference"/>
        </w:rPr>
        <w:commentReference w:id="39"/>
      </w:r>
      <w:ins w:id="40" w:author="Marika Konings" w:date="2015-04-15T19:07:00Z">
        <w:del w:id="41" w:author="donna austin" w:date="2015-04-15T13:00:00Z">
          <w:r w:rsidRPr="00040A2B" w:rsidDel="006B698A">
            <w:rPr>
              <w:rFonts w:asciiTheme="majorHAnsi" w:hAnsiTheme="majorHAnsi"/>
              <w:sz w:val="22"/>
              <w:szCs w:val="22"/>
            </w:rPr>
            <w:delText xml:space="preserve">) and/or </w:delText>
          </w:r>
        </w:del>
        <w:r w:rsidRPr="00040A2B">
          <w:rPr>
            <w:rFonts w:asciiTheme="majorHAnsi" w:hAnsiTheme="majorHAnsi"/>
            <w:sz w:val="22"/>
            <w:szCs w:val="22"/>
          </w:rPr>
          <w:t>escalates to problem management procedure.</w:t>
        </w:r>
      </w:ins>
    </w:p>
    <w:p w14:paraId="5D82AEB3" w14:textId="3D7A796B" w:rsidR="00DA1AC8" w:rsidRPr="00104A92" w:rsidRDefault="00040A2B" w:rsidP="00040A2B">
      <w:pPr>
        <w:pStyle w:val="ListParagraph"/>
        <w:numPr>
          <w:ilvl w:val="0"/>
          <w:numId w:val="9"/>
        </w:numPr>
        <w:spacing w:line="360" w:lineRule="auto"/>
        <w:rPr>
          <w:rFonts w:asciiTheme="majorHAnsi" w:hAnsiTheme="majorHAnsi"/>
          <w:sz w:val="22"/>
          <w:szCs w:val="22"/>
        </w:rPr>
      </w:pPr>
      <w:ins w:id="42" w:author="Marika Konings" w:date="2015-04-15T19:08:00Z">
        <w:r>
          <w:rPr>
            <w:rFonts w:asciiTheme="majorHAnsi" w:hAnsiTheme="majorHAnsi"/>
            <w:sz w:val="22"/>
            <w:szCs w:val="22"/>
          </w:rPr>
          <w:t xml:space="preserve">The complainant (direct customer) </w:t>
        </w:r>
      </w:ins>
      <w:ins w:id="43" w:author="Marika Konings" w:date="2015-04-15T19:07:00Z">
        <w:r w:rsidRPr="00040A2B">
          <w:rPr>
            <w:rFonts w:asciiTheme="majorHAnsi" w:hAnsiTheme="majorHAnsi"/>
            <w:sz w:val="22"/>
            <w:szCs w:val="22"/>
          </w:rPr>
          <w:t>could decide to initiate an Independent Review Process, if the issue is not addressed.</w:t>
        </w:r>
        <w:r w:rsidRPr="00040A2B" w:rsidDel="00604115">
          <w:rPr>
            <w:rFonts w:asciiTheme="majorHAnsi" w:hAnsiTheme="majorHAnsi"/>
            <w:sz w:val="22"/>
            <w:szCs w:val="22"/>
          </w:rPr>
          <w:t xml:space="preserve"> </w:t>
        </w:r>
      </w:ins>
      <w:del w:id="44" w:author="Marika Konings" w:date="2015-04-15T17:07:00Z">
        <w:r w:rsidR="004C2D52" w:rsidDel="00604115">
          <w:rPr>
            <w:rFonts w:asciiTheme="majorHAnsi" w:hAnsiTheme="majorHAnsi"/>
            <w:sz w:val="22"/>
            <w:szCs w:val="22"/>
          </w:rPr>
          <w:delText>assign</w:delText>
        </w:r>
        <w:r w:rsidR="009851B5" w:rsidDel="00604115">
          <w:rPr>
            <w:rFonts w:asciiTheme="majorHAnsi" w:hAnsiTheme="majorHAnsi"/>
            <w:sz w:val="22"/>
            <w:szCs w:val="22"/>
          </w:rPr>
          <w:delText>s</w:delText>
        </w:r>
        <w:r w:rsidR="00DA1AC8" w:rsidRPr="00104A92" w:rsidDel="00604115">
          <w:rPr>
            <w:rFonts w:asciiTheme="majorHAnsi" w:hAnsiTheme="majorHAnsi"/>
            <w:sz w:val="22"/>
            <w:szCs w:val="22"/>
          </w:rPr>
          <w:delText xml:space="preserve"> a mediator</w:delText>
        </w:r>
        <w:r w:rsidR="009851B5" w:rsidDel="00604115">
          <w:rPr>
            <w:rStyle w:val="FootnoteReference"/>
            <w:rFonts w:asciiTheme="majorHAnsi" w:hAnsiTheme="majorHAnsi"/>
            <w:sz w:val="22"/>
            <w:szCs w:val="22"/>
          </w:rPr>
          <w:footnoteReference w:id="7"/>
        </w:r>
      </w:del>
    </w:p>
    <w:p w14:paraId="7A9E99AD" w14:textId="2D58D957" w:rsidR="00DA1AC8" w:rsidRPr="00104A92" w:rsidDel="00040A2B" w:rsidRDefault="00DA1AC8" w:rsidP="00311C78">
      <w:pPr>
        <w:pStyle w:val="ListParagraph"/>
        <w:numPr>
          <w:ilvl w:val="0"/>
          <w:numId w:val="9"/>
        </w:numPr>
        <w:spacing w:line="360" w:lineRule="auto"/>
        <w:rPr>
          <w:del w:id="47" w:author="Marika Konings" w:date="2015-04-15T19:08:00Z"/>
          <w:rFonts w:asciiTheme="majorHAnsi" w:hAnsiTheme="majorHAnsi"/>
          <w:sz w:val="22"/>
          <w:szCs w:val="22"/>
        </w:rPr>
      </w:pPr>
      <w:del w:id="48" w:author="Marika Konings" w:date="2015-04-15T19:08:00Z">
        <w:r w:rsidRPr="00104A92" w:rsidDel="00040A2B">
          <w:rPr>
            <w:rFonts w:asciiTheme="majorHAnsi" w:hAnsiTheme="majorHAnsi"/>
            <w:sz w:val="22"/>
            <w:szCs w:val="22"/>
          </w:rPr>
          <w:delText xml:space="preserve">If issue is not addressed, CSC to </w:delText>
        </w:r>
        <w:r w:rsidR="004C2D52" w:rsidDel="00040A2B">
          <w:rPr>
            <w:rFonts w:asciiTheme="majorHAnsi" w:hAnsiTheme="majorHAnsi"/>
            <w:sz w:val="22"/>
            <w:szCs w:val="22"/>
          </w:rPr>
          <w:delText xml:space="preserve">decide </w:delText>
        </w:r>
        <w:r w:rsidRPr="00104A92" w:rsidDel="00040A2B">
          <w:rPr>
            <w:rFonts w:asciiTheme="majorHAnsi" w:hAnsiTheme="majorHAnsi"/>
            <w:sz w:val="22"/>
            <w:szCs w:val="22"/>
          </w:rPr>
          <w:delText>whether issue is problem (critical, persistent or systematic failure) and escalates to problem management procedure</w:delText>
        </w:r>
      </w:del>
    </w:p>
    <w:p w14:paraId="3060AAA3" w14:textId="4C998E4E" w:rsidR="00DA1AC8" w:rsidRPr="00104A92" w:rsidDel="00040A2B" w:rsidRDefault="00DA1AC8" w:rsidP="00311C78">
      <w:pPr>
        <w:pStyle w:val="ListParagraph"/>
        <w:numPr>
          <w:ilvl w:val="0"/>
          <w:numId w:val="9"/>
        </w:numPr>
        <w:spacing w:line="360" w:lineRule="auto"/>
        <w:rPr>
          <w:del w:id="49" w:author="Marika Konings" w:date="2015-04-15T19:08:00Z"/>
          <w:rFonts w:asciiTheme="majorHAnsi" w:hAnsiTheme="majorHAnsi"/>
          <w:sz w:val="22"/>
          <w:szCs w:val="22"/>
        </w:rPr>
      </w:pPr>
      <w:del w:id="50" w:author="Marika Konings" w:date="2015-04-15T19:08:00Z">
        <w:r w:rsidRPr="00104A92" w:rsidDel="00040A2B">
          <w:rPr>
            <w:rFonts w:asciiTheme="majorHAnsi" w:hAnsiTheme="majorHAnsi"/>
            <w:sz w:val="22"/>
            <w:szCs w:val="22"/>
          </w:rPr>
          <w:delText>If issue is not addressed and not considered to be a problem (critical, persistent or systematic failure), registry operator could decide to initiate an Independent Review Process</w:delText>
        </w:r>
      </w:del>
    </w:p>
    <w:p w14:paraId="3D112A34" w14:textId="77777777" w:rsidR="00DA1AC8" w:rsidRDefault="00DA1AC8" w:rsidP="00311C78">
      <w:pPr>
        <w:spacing w:line="360" w:lineRule="auto"/>
        <w:rPr>
          <w:rFonts w:asciiTheme="majorHAnsi" w:hAnsiTheme="majorHAnsi"/>
          <w:b/>
        </w:rPr>
      </w:pPr>
    </w:p>
    <w:p w14:paraId="047BE34B" w14:textId="77777777" w:rsidR="00781085" w:rsidRDefault="00781085" w:rsidP="00311C78">
      <w:pPr>
        <w:spacing w:line="360" w:lineRule="auto"/>
        <w:rPr>
          <w:rFonts w:asciiTheme="majorHAnsi" w:hAnsiTheme="majorHAnsi"/>
          <w:b/>
        </w:rPr>
        <w:sectPr w:rsidR="00781085" w:rsidSect="00844173">
          <w:pgSz w:w="12240" w:h="15840"/>
          <w:pgMar w:top="1440" w:right="1800" w:bottom="1530" w:left="1800" w:header="720" w:footer="720" w:gutter="0"/>
          <w:cols w:space="720"/>
          <w:docGrid w:linePitch="360"/>
        </w:sectPr>
      </w:pPr>
    </w:p>
    <w:p w14:paraId="787EEE74" w14:textId="61ED2E2E" w:rsidR="00DA1AC8" w:rsidRDefault="00781085" w:rsidP="00311C78">
      <w:pPr>
        <w:spacing w:line="360" w:lineRule="auto"/>
        <w:rPr>
          <w:rFonts w:asciiTheme="majorHAnsi" w:hAnsiTheme="majorHAnsi"/>
          <w:b/>
        </w:rPr>
      </w:pPr>
      <w:r>
        <w:rPr>
          <w:rFonts w:asciiTheme="majorHAnsi" w:hAnsiTheme="majorHAnsi"/>
          <w:b/>
        </w:rPr>
        <w:t xml:space="preserve">Annex </w:t>
      </w:r>
      <w:r w:rsidR="00720644">
        <w:rPr>
          <w:rFonts w:asciiTheme="majorHAnsi" w:hAnsiTheme="majorHAnsi"/>
          <w:b/>
        </w:rPr>
        <w:t>Z</w:t>
      </w:r>
      <w:r>
        <w:rPr>
          <w:rFonts w:asciiTheme="majorHAnsi" w:hAnsiTheme="majorHAnsi"/>
          <w:b/>
        </w:rPr>
        <w:t xml:space="preserve"> – IANA Problem Management Escalation Process</w:t>
      </w:r>
    </w:p>
    <w:p w14:paraId="2407AD5E" w14:textId="77777777" w:rsidR="00781085" w:rsidRDefault="00781085" w:rsidP="00311C78">
      <w:pPr>
        <w:spacing w:line="360" w:lineRule="auto"/>
        <w:rPr>
          <w:rFonts w:asciiTheme="majorHAnsi" w:hAnsiTheme="majorHAnsi"/>
          <w:b/>
        </w:rPr>
      </w:pPr>
    </w:p>
    <w:p w14:paraId="766CDAAC" w14:textId="64593A70" w:rsidR="00781085" w:rsidRPr="00720644" w:rsidRDefault="00781085" w:rsidP="00311C78">
      <w:pPr>
        <w:spacing w:line="360" w:lineRule="auto"/>
        <w:rPr>
          <w:rFonts w:asciiTheme="majorHAnsi" w:hAnsiTheme="majorHAnsi"/>
          <w:sz w:val="22"/>
          <w:szCs w:val="22"/>
        </w:rPr>
      </w:pPr>
      <w:r w:rsidRPr="00720644">
        <w:rPr>
          <w:rFonts w:asciiTheme="majorHAnsi" w:hAnsiTheme="majorHAnsi"/>
          <w:sz w:val="22"/>
          <w:szCs w:val="22"/>
        </w:rPr>
        <w:t>(</w:t>
      </w:r>
      <w:r w:rsidR="00FD1682" w:rsidRPr="00720644">
        <w:rPr>
          <w:rFonts w:asciiTheme="majorHAnsi" w:hAnsiTheme="majorHAnsi"/>
          <w:sz w:val="22"/>
          <w:szCs w:val="22"/>
        </w:rPr>
        <w:t>New</w:t>
      </w:r>
      <w:r w:rsidRPr="00720644">
        <w:rPr>
          <w:rFonts w:asciiTheme="majorHAnsi" w:hAnsiTheme="majorHAnsi"/>
          <w:sz w:val="22"/>
          <w:szCs w:val="22"/>
        </w:rPr>
        <w:t xml:space="preserve"> procedure)</w:t>
      </w:r>
    </w:p>
    <w:p w14:paraId="490DEF18" w14:textId="77777777" w:rsidR="00781085" w:rsidRDefault="00781085" w:rsidP="00311C78">
      <w:pPr>
        <w:spacing w:line="360" w:lineRule="auto"/>
        <w:rPr>
          <w:rFonts w:asciiTheme="majorHAnsi" w:hAnsiTheme="majorHAnsi"/>
        </w:rPr>
      </w:pPr>
    </w:p>
    <w:p w14:paraId="2EEAE6FA" w14:textId="77777777" w:rsidR="00781085" w:rsidRPr="00781085" w:rsidRDefault="00781085" w:rsidP="00311C78">
      <w:pPr>
        <w:spacing w:line="360" w:lineRule="auto"/>
        <w:rPr>
          <w:rFonts w:asciiTheme="majorHAnsi" w:hAnsiTheme="majorHAnsi"/>
          <w:sz w:val="22"/>
          <w:szCs w:val="22"/>
        </w:rPr>
      </w:pPr>
      <w:r w:rsidRPr="006D5F98">
        <w:rPr>
          <w:rFonts w:asciiTheme="majorHAnsi" w:hAnsiTheme="majorHAnsi"/>
          <w:b/>
          <w:sz w:val="22"/>
          <w:szCs w:val="22"/>
        </w:rPr>
        <w:t>Problem Management</w:t>
      </w:r>
      <w:r w:rsidRPr="00781085">
        <w:rPr>
          <w:rFonts w:asciiTheme="majorHAnsi" w:hAnsiTheme="majorHAnsi"/>
          <w:sz w:val="22"/>
          <w:szCs w:val="22"/>
        </w:rPr>
        <w:t xml:space="preserve"> (</w:t>
      </w:r>
      <w:commentRangeStart w:id="51"/>
      <w:r w:rsidRPr="00781085">
        <w:rPr>
          <w:rFonts w:asciiTheme="majorHAnsi" w:hAnsiTheme="majorHAnsi"/>
          <w:sz w:val="22"/>
          <w:szCs w:val="22"/>
        </w:rPr>
        <w:t>Critical, Persistent or Systemic Failures</w:t>
      </w:r>
      <w:commentRangeEnd w:id="51"/>
      <w:r w:rsidR="00D42DC9">
        <w:rPr>
          <w:rStyle w:val="CommentReference"/>
        </w:rPr>
        <w:commentReference w:id="51"/>
      </w:r>
      <w:r w:rsidRPr="00781085">
        <w:rPr>
          <w:rFonts w:asciiTheme="majorHAnsi" w:hAnsiTheme="majorHAnsi"/>
          <w:sz w:val="22"/>
          <w:szCs w:val="22"/>
        </w:rPr>
        <w:t>)</w:t>
      </w:r>
    </w:p>
    <w:p w14:paraId="04ABC75C" w14:textId="77777777" w:rsidR="00781085" w:rsidRPr="00781085" w:rsidRDefault="00781085" w:rsidP="00311C78">
      <w:pPr>
        <w:spacing w:line="360" w:lineRule="auto"/>
        <w:rPr>
          <w:rFonts w:asciiTheme="majorHAnsi" w:hAnsiTheme="majorHAnsi"/>
          <w:sz w:val="22"/>
          <w:szCs w:val="22"/>
        </w:rPr>
      </w:pPr>
    </w:p>
    <w:p w14:paraId="4D0BD349" w14:textId="53DAD708" w:rsidR="00781085" w:rsidRDefault="00781085" w:rsidP="00311C78">
      <w:pPr>
        <w:spacing w:line="360" w:lineRule="auto"/>
        <w:rPr>
          <w:rFonts w:asciiTheme="majorHAnsi" w:hAnsiTheme="majorHAnsi"/>
          <w:sz w:val="22"/>
          <w:szCs w:val="22"/>
        </w:rPr>
      </w:pPr>
      <w:r w:rsidRPr="00781085">
        <w:rPr>
          <w:rFonts w:asciiTheme="majorHAnsi" w:hAnsiTheme="majorHAnsi"/>
          <w:sz w:val="22"/>
          <w:szCs w:val="22"/>
        </w:rPr>
        <w:t>The C</w:t>
      </w:r>
      <w:r>
        <w:rPr>
          <w:rFonts w:asciiTheme="majorHAnsi" w:hAnsiTheme="majorHAnsi"/>
          <w:sz w:val="22"/>
          <w:szCs w:val="22"/>
        </w:rPr>
        <w:t xml:space="preserve">ustomer </w:t>
      </w:r>
      <w:r w:rsidRPr="00781085">
        <w:rPr>
          <w:rFonts w:asciiTheme="majorHAnsi" w:hAnsiTheme="majorHAnsi"/>
          <w:sz w:val="22"/>
          <w:szCs w:val="22"/>
        </w:rPr>
        <w:t>S</w:t>
      </w:r>
      <w:r>
        <w:rPr>
          <w:rFonts w:asciiTheme="majorHAnsi" w:hAnsiTheme="majorHAnsi"/>
          <w:sz w:val="22"/>
          <w:szCs w:val="22"/>
        </w:rPr>
        <w:t xml:space="preserve">tanding </w:t>
      </w:r>
      <w:r w:rsidRPr="00781085">
        <w:rPr>
          <w:rFonts w:asciiTheme="majorHAnsi" w:hAnsiTheme="majorHAnsi"/>
          <w:sz w:val="22"/>
          <w:szCs w:val="22"/>
        </w:rPr>
        <w:t>C</w:t>
      </w:r>
      <w:r>
        <w:rPr>
          <w:rFonts w:asciiTheme="majorHAnsi" w:hAnsiTheme="majorHAnsi"/>
          <w:sz w:val="22"/>
          <w:szCs w:val="22"/>
        </w:rPr>
        <w:t>ommittee</w:t>
      </w:r>
      <w:r w:rsidRPr="00781085">
        <w:rPr>
          <w:rFonts w:asciiTheme="majorHAnsi" w:hAnsiTheme="majorHAnsi"/>
          <w:sz w:val="22"/>
          <w:szCs w:val="22"/>
        </w:rPr>
        <w:t xml:space="preserve"> is </w:t>
      </w:r>
      <w:ins w:id="52" w:author="donna austin" w:date="2015-04-15T12:42:00Z">
        <w:r w:rsidR="00F55AD3">
          <w:rPr>
            <w:rFonts w:asciiTheme="majorHAnsi" w:hAnsiTheme="majorHAnsi"/>
            <w:sz w:val="22"/>
            <w:szCs w:val="22"/>
          </w:rPr>
          <w:t xml:space="preserve">authorized to monitor the performance of the IANA function against agreed service level targets on a regular basis. In the event that the performance of the IANA function is determined unsatisfactory by the CSC, the </w:t>
        </w:r>
        <w:r w:rsidR="006328F5">
          <w:rPr>
            <w:rFonts w:asciiTheme="majorHAnsi" w:hAnsiTheme="majorHAnsi"/>
            <w:sz w:val="22"/>
            <w:szCs w:val="22"/>
          </w:rPr>
          <w:t>CSC will seek resolution in accordance with</w:t>
        </w:r>
        <w:r w:rsidR="00F55AD3">
          <w:rPr>
            <w:rFonts w:asciiTheme="majorHAnsi" w:hAnsiTheme="majorHAnsi"/>
            <w:sz w:val="22"/>
            <w:szCs w:val="22"/>
          </w:rPr>
          <w:t xml:space="preserve"> a Remedial Action Plan which includes:</w:t>
        </w:r>
      </w:ins>
      <w:ins w:id="53" w:author="donna austin" w:date="2015-04-15T12:43:00Z">
        <w:r w:rsidR="00F55AD3">
          <w:rPr>
            <w:rFonts w:asciiTheme="majorHAnsi" w:hAnsiTheme="majorHAnsi"/>
            <w:sz w:val="22"/>
            <w:szCs w:val="22"/>
          </w:rPr>
          <w:t xml:space="preserve"> </w:t>
        </w:r>
      </w:ins>
      <w:del w:id="54" w:author="donna austin" w:date="2015-04-15T12:40:00Z">
        <w:r w:rsidRPr="00781085" w:rsidDel="00D42DC9">
          <w:rPr>
            <w:rFonts w:asciiTheme="majorHAnsi" w:hAnsiTheme="majorHAnsi"/>
            <w:sz w:val="22"/>
            <w:szCs w:val="22"/>
          </w:rPr>
          <w:delText>empowered to determine a significant failure of</w:delText>
        </w:r>
      </w:del>
      <w:del w:id="55" w:author="donna austin" w:date="2015-04-15T12:45:00Z">
        <w:r w:rsidRPr="00781085" w:rsidDel="00F55AD3">
          <w:rPr>
            <w:rFonts w:asciiTheme="majorHAnsi" w:hAnsiTheme="majorHAnsi"/>
            <w:sz w:val="22"/>
            <w:szCs w:val="22"/>
          </w:rPr>
          <w:delText xml:space="preserve"> the IANA Functions Operator either due to the outcome of periodic audits or the CSC’s evaluation of a rising number of TLD registry operator complaints.</w:delText>
        </w:r>
      </w:del>
    </w:p>
    <w:p w14:paraId="2F79143D" w14:textId="77777777" w:rsidR="00720644" w:rsidRPr="00781085" w:rsidRDefault="00720644" w:rsidP="00311C78">
      <w:pPr>
        <w:spacing w:line="360" w:lineRule="auto"/>
        <w:rPr>
          <w:rFonts w:asciiTheme="majorHAnsi" w:hAnsiTheme="majorHAnsi"/>
          <w:sz w:val="22"/>
          <w:szCs w:val="22"/>
        </w:rPr>
      </w:pPr>
    </w:p>
    <w:p w14:paraId="0D200140" w14:textId="07CA5214" w:rsidR="00720644" w:rsidRDefault="00781085" w:rsidP="00311C78">
      <w:pPr>
        <w:pStyle w:val="ListParagraph"/>
        <w:numPr>
          <w:ilvl w:val="0"/>
          <w:numId w:val="3"/>
        </w:numPr>
        <w:spacing w:line="360" w:lineRule="auto"/>
        <w:rPr>
          <w:ins w:id="56" w:author="Marika Konings" w:date="2015-04-15T17:13:00Z"/>
          <w:rFonts w:asciiTheme="majorHAnsi" w:hAnsiTheme="majorHAnsi"/>
          <w:sz w:val="22"/>
          <w:szCs w:val="22"/>
        </w:rPr>
      </w:pPr>
      <w:r w:rsidRPr="00720644">
        <w:rPr>
          <w:rFonts w:asciiTheme="majorHAnsi" w:hAnsiTheme="majorHAnsi"/>
          <w:sz w:val="22"/>
          <w:szCs w:val="22"/>
        </w:rPr>
        <w:t xml:space="preserve">CSC reports </w:t>
      </w:r>
      <w:del w:id="57" w:author="donna austin" w:date="2015-04-15T12:46:00Z">
        <w:r w:rsidRPr="00720644" w:rsidDel="00F55AD3">
          <w:rPr>
            <w:rFonts w:asciiTheme="majorHAnsi" w:hAnsiTheme="majorHAnsi"/>
            <w:sz w:val="22"/>
            <w:szCs w:val="22"/>
          </w:rPr>
          <w:delText>significant failure</w:delText>
        </w:r>
      </w:del>
      <w:ins w:id="58" w:author="donna austin" w:date="2015-04-15T12:46:00Z">
        <w:r w:rsidR="00F55AD3">
          <w:rPr>
            <w:rFonts w:asciiTheme="majorHAnsi" w:hAnsiTheme="majorHAnsi"/>
            <w:sz w:val="22"/>
            <w:szCs w:val="22"/>
          </w:rPr>
          <w:t>unsatisfactory performance</w:t>
        </w:r>
      </w:ins>
      <w:r w:rsidRPr="00720644">
        <w:rPr>
          <w:rFonts w:asciiTheme="majorHAnsi" w:hAnsiTheme="majorHAnsi"/>
          <w:sz w:val="22"/>
          <w:szCs w:val="22"/>
        </w:rPr>
        <w:t xml:space="preserve"> to the IANA Functions Operator and requests </w:t>
      </w:r>
      <w:del w:id="59" w:author="Marika Konings" w:date="2015-04-15T17:12:00Z">
        <w:r w:rsidRPr="00720644" w:rsidDel="00CB5B10">
          <w:rPr>
            <w:rFonts w:asciiTheme="majorHAnsi" w:hAnsiTheme="majorHAnsi"/>
            <w:sz w:val="22"/>
            <w:szCs w:val="22"/>
          </w:rPr>
          <w:delText xml:space="preserve">response </w:delText>
        </w:r>
      </w:del>
      <w:ins w:id="60" w:author="Marika Konings" w:date="2015-04-15T17:12:00Z">
        <w:r w:rsidR="00CB5B10">
          <w:rPr>
            <w:rFonts w:asciiTheme="majorHAnsi" w:hAnsiTheme="majorHAnsi"/>
            <w:sz w:val="22"/>
            <w:szCs w:val="22"/>
          </w:rPr>
          <w:t>remedial action</w:t>
        </w:r>
        <w:r w:rsidR="00CB5B10" w:rsidRPr="00720644">
          <w:rPr>
            <w:rFonts w:asciiTheme="majorHAnsi" w:hAnsiTheme="majorHAnsi"/>
            <w:sz w:val="22"/>
            <w:szCs w:val="22"/>
          </w:rPr>
          <w:t xml:space="preserve"> </w:t>
        </w:r>
      </w:ins>
      <w:r w:rsidRPr="00720644">
        <w:rPr>
          <w:rFonts w:asciiTheme="majorHAnsi" w:hAnsiTheme="majorHAnsi"/>
          <w:sz w:val="22"/>
          <w:szCs w:val="22"/>
        </w:rPr>
        <w:t xml:space="preserve">in </w:t>
      </w:r>
      <w:r w:rsidR="008F2776">
        <w:rPr>
          <w:rFonts w:asciiTheme="majorHAnsi" w:hAnsiTheme="majorHAnsi"/>
          <w:sz w:val="22"/>
          <w:szCs w:val="22"/>
        </w:rPr>
        <w:t>a predetermined number of</w:t>
      </w:r>
      <w:r w:rsidRPr="00720644">
        <w:rPr>
          <w:rFonts w:asciiTheme="majorHAnsi" w:hAnsiTheme="majorHAnsi"/>
          <w:sz w:val="22"/>
          <w:szCs w:val="22"/>
        </w:rPr>
        <w:t xml:space="preserve"> days.</w:t>
      </w:r>
    </w:p>
    <w:p w14:paraId="16721C38" w14:textId="39F52AF7" w:rsidR="00CB5B10" w:rsidRPr="0054143D" w:rsidRDefault="00CB5B10" w:rsidP="00CB5B10">
      <w:pPr>
        <w:pStyle w:val="ListParagraph"/>
        <w:numPr>
          <w:ilvl w:val="0"/>
          <w:numId w:val="3"/>
        </w:numPr>
        <w:spacing w:line="360" w:lineRule="auto"/>
        <w:rPr>
          <w:rFonts w:asciiTheme="majorHAnsi" w:hAnsiTheme="majorHAnsi"/>
          <w:sz w:val="22"/>
          <w:szCs w:val="22"/>
        </w:rPr>
      </w:pPr>
      <w:moveToRangeStart w:id="61" w:author="Marika Konings" w:date="2015-04-15T17:13:00Z" w:name="move290737355"/>
      <w:moveTo w:id="62" w:author="Marika Konings" w:date="2015-04-15T17:13:00Z">
        <w:r w:rsidRPr="00720644">
          <w:rPr>
            <w:rFonts w:asciiTheme="majorHAnsi" w:hAnsiTheme="majorHAnsi"/>
            <w:sz w:val="22"/>
            <w:szCs w:val="22"/>
          </w:rPr>
          <w:t>CSC confirms completion of remedial action.</w:t>
        </w:r>
      </w:moveTo>
      <w:moveToRangeEnd w:id="61"/>
    </w:p>
    <w:p w14:paraId="59200D20" w14:textId="205C57F2" w:rsidR="00720644" w:rsidRDefault="00781085" w:rsidP="00311C78">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 xml:space="preserve">If CSC determines </w:t>
      </w:r>
      <w:del w:id="63" w:author="Marika Konings" w:date="2015-04-15T17:13:00Z">
        <w:r w:rsidRPr="00720644" w:rsidDel="00CB5B10">
          <w:rPr>
            <w:rFonts w:asciiTheme="majorHAnsi" w:hAnsiTheme="majorHAnsi"/>
            <w:sz w:val="22"/>
            <w:szCs w:val="22"/>
          </w:rPr>
          <w:delText xml:space="preserve">the </w:delText>
        </w:r>
      </w:del>
      <w:ins w:id="64" w:author="Marika Konings" w:date="2015-04-15T17:13:00Z">
        <w:r w:rsidR="00CB5B10" w:rsidRPr="00720644">
          <w:rPr>
            <w:rFonts w:asciiTheme="majorHAnsi" w:hAnsiTheme="majorHAnsi"/>
            <w:sz w:val="22"/>
            <w:szCs w:val="22"/>
          </w:rPr>
          <w:t>th</w:t>
        </w:r>
        <w:r w:rsidR="00CB5B10">
          <w:rPr>
            <w:rFonts w:asciiTheme="majorHAnsi" w:hAnsiTheme="majorHAnsi"/>
            <w:sz w:val="22"/>
            <w:szCs w:val="22"/>
          </w:rPr>
          <w:t xml:space="preserve">at the remedial action has not been </w:t>
        </w:r>
        <w:commentRangeStart w:id="65"/>
        <w:r w:rsidR="00CB5B10">
          <w:rPr>
            <w:rFonts w:asciiTheme="majorHAnsi" w:hAnsiTheme="majorHAnsi"/>
            <w:sz w:val="22"/>
            <w:szCs w:val="22"/>
          </w:rPr>
          <w:t>completed</w:t>
        </w:r>
      </w:ins>
      <w:commentRangeEnd w:id="65"/>
      <w:r w:rsidR="00F55AD3">
        <w:rPr>
          <w:rStyle w:val="CommentReference"/>
        </w:rPr>
        <w:commentReference w:id="65"/>
      </w:r>
      <w:ins w:id="66" w:author="Marika Konings" w:date="2015-04-15T17:13:00Z">
        <w:r w:rsidR="00CB5B10">
          <w:rPr>
            <w:rFonts w:asciiTheme="majorHAnsi" w:hAnsiTheme="majorHAnsi"/>
            <w:sz w:val="22"/>
            <w:szCs w:val="22"/>
          </w:rPr>
          <w:t xml:space="preserve">, </w:t>
        </w:r>
      </w:ins>
      <w:del w:id="67" w:author="Marika Konings" w:date="2015-04-15T17:14:00Z">
        <w:r w:rsidRPr="00720644" w:rsidDel="00CB5B10">
          <w:rPr>
            <w:rFonts w:asciiTheme="majorHAnsi" w:hAnsiTheme="majorHAnsi"/>
            <w:sz w:val="22"/>
            <w:szCs w:val="22"/>
          </w:rPr>
          <w:delText xml:space="preserve">IANA Functions Operator response to be inadequate, </w:delText>
        </w:r>
      </w:del>
      <w:r w:rsidRPr="00720644">
        <w:rPr>
          <w:rFonts w:asciiTheme="majorHAnsi" w:hAnsiTheme="majorHAnsi"/>
          <w:sz w:val="22"/>
          <w:szCs w:val="22"/>
        </w:rPr>
        <w:t xml:space="preserve">the CSC </w:t>
      </w:r>
      <w:ins w:id="68" w:author="Marika Konings" w:date="2015-04-15T17:14:00Z">
        <w:r w:rsidR="00CB5B10" w:rsidRPr="0054143D">
          <w:rPr>
            <w:rFonts w:asciiTheme="majorHAnsi" w:hAnsiTheme="majorHAnsi"/>
            <w:sz w:val="22"/>
            <w:szCs w:val="22"/>
          </w:rPr>
          <w:t xml:space="preserve">is </w:t>
        </w:r>
        <w:del w:id="69" w:author="Grace Abuhamad" w:date="2015-04-15T17:30:00Z">
          <w:r w:rsidR="00CB5B10" w:rsidRPr="0054143D" w:rsidDel="001F24CB">
            <w:rPr>
              <w:rFonts w:asciiTheme="majorHAnsi" w:hAnsiTheme="majorHAnsi"/>
              <w:sz w:val="22"/>
              <w:szCs w:val="22"/>
            </w:rPr>
            <w:delText>authorised</w:delText>
          </w:r>
        </w:del>
      </w:ins>
      <w:ins w:id="70" w:author="Grace Abuhamad" w:date="2015-04-15T17:30:00Z">
        <w:r w:rsidR="001F24CB" w:rsidRPr="0054143D">
          <w:rPr>
            <w:rFonts w:asciiTheme="majorHAnsi" w:hAnsiTheme="majorHAnsi"/>
            <w:sz w:val="22"/>
            <w:szCs w:val="22"/>
          </w:rPr>
          <w:t>authorized</w:t>
        </w:r>
      </w:ins>
      <w:ins w:id="71" w:author="Marika Konings" w:date="2015-04-15T17:14:00Z">
        <w:r w:rsidR="00CB5B10" w:rsidRPr="0054143D">
          <w:rPr>
            <w:rFonts w:asciiTheme="majorHAnsi" w:hAnsiTheme="majorHAnsi"/>
            <w:sz w:val="22"/>
            <w:szCs w:val="22"/>
          </w:rPr>
          <w:t xml:space="preserve"> to escalate through the ccNSO and GNSO using agreed </w:t>
        </w:r>
        <w:commentRangeStart w:id="72"/>
        <w:r w:rsidR="00CB5B10" w:rsidRPr="0054143D">
          <w:rPr>
            <w:rFonts w:asciiTheme="majorHAnsi" w:hAnsiTheme="majorHAnsi"/>
            <w:sz w:val="22"/>
            <w:szCs w:val="22"/>
          </w:rPr>
          <w:t xml:space="preserve">consultation and escalation </w:t>
        </w:r>
        <w:commentRangeStart w:id="73"/>
        <w:r w:rsidR="00CB5B10" w:rsidRPr="0054143D">
          <w:rPr>
            <w:rFonts w:asciiTheme="majorHAnsi" w:hAnsiTheme="majorHAnsi"/>
            <w:sz w:val="22"/>
            <w:szCs w:val="22"/>
          </w:rPr>
          <w:t>processes</w:t>
        </w:r>
      </w:ins>
      <w:commentRangeEnd w:id="73"/>
      <w:commentRangeEnd w:id="72"/>
      <w:r w:rsidR="00D42DC9">
        <w:rPr>
          <w:rStyle w:val="CommentReference"/>
        </w:rPr>
        <w:commentReference w:id="73"/>
      </w:r>
      <w:ins w:id="74" w:author="Marika Konings" w:date="2015-04-15T17:16:00Z">
        <w:r w:rsidR="0054143D">
          <w:rPr>
            <w:rStyle w:val="CommentReference"/>
          </w:rPr>
          <w:commentReference w:id="72"/>
        </w:r>
      </w:ins>
      <w:ins w:id="75" w:author="Marika Konings" w:date="2015-04-15T17:19:00Z">
        <w:r w:rsidR="0054143D">
          <w:rPr>
            <w:rStyle w:val="FootnoteReference"/>
            <w:rFonts w:asciiTheme="majorHAnsi" w:hAnsiTheme="majorHAnsi"/>
            <w:sz w:val="22"/>
            <w:szCs w:val="22"/>
          </w:rPr>
          <w:footnoteReference w:id="8"/>
        </w:r>
      </w:ins>
      <w:ins w:id="77" w:author="Marika Konings" w:date="2015-04-15T17:16:00Z">
        <w:r w:rsidR="0054143D">
          <w:rPr>
            <w:rFonts w:asciiTheme="majorHAnsi" w:hAnsiTheme="majorHAnsi"/>
            <w:sz w:val="22"/>
            <w:szCs w:val="22"/>
          </w:rPr>
          <w:t>.</w:t>
        </w:r>
      </w:ins>
      <w:del w:id="78" w:author="Marika Konings" w:date="2015-04-15T17:14:00Z">
        <w:r w:rsidRPr="00720644" w:rsidDel="00CB5B10">
          <w:rPr>
            <w:rFonts w:asciiTheme="majorHAnsi" w:hAnsiTheme="majorHAnsi"/>
            <w:sz w:val="22"/>
            <w:szCs w:val="22"/>
          </w:rPr>
          <w:delText>directs remedial action in a specified period of time.</w:delText>
        </w:r>
      </w:del>
    </w:p>
    <w:p w14:paraId="7EA1152A" w14:textId="2DD318FB" w:rsidR="00720644" w:rsidDel="0054143D" w:rsidRDefault="00781085" w:rsidP="00311C78">
      <w:pPr>
        <w:pStyle w:val="ListParagraph"/>
        <w:numPr>
          <w:ilvl w:val="0"/>
          <w:numId w:val="3"/>
        </w:numPr>
        <w:spacing w:line="360" w:lineRule="auto"/>
        <w:rPr>
          <w:del w:id="79" w:author="Marika Konings" w:date="2015-04-15T17:18:00Z"/>
          <w:rFonts w:asciiTheme="majorHAnsi" w:hAnsiTheme="majorHAnsi"/>
          <w:sz w:val="22"/>
          <w:szCs w:val="22"/>
        </w:rPr>
      </w:pPr>
      <w:moveFromRangeStart w:id="80" w:author="Marika Konings" w:date="2015-04-15T17:13:00Z" w:name="move290737355"/>
      <w:moveFrom w:id="81" w:author="Marika Konings" w:date="2015-04-15T17:13:00Z">
        <w:r w:rsidRPr="00720644" w:rsidDel="00CB5B10">
          <w:rPr>
            <w:rFonts w:asciiTheme="majorHAnsi" w:hAnsiTheme="majorHAnsi"/>
            <w:sz w:val="22"/>
            <w:szCs w:val="22"/>
          </w:rPr>
          <w:t>CSC confirms completion of remedial action.</w:t>
        </w:r>
      </w:moveFrom>
    </w:p>
    <w:moveFromRangeEnd w:id="80"/>
    <w:p w14:paraId="5DACD411" w14:textId="4901CDBE" w:rsidR="00720644" w:rsidRPr="0054143D" w:rsidDel="0054143D" w:rsidRDefault="00781085">
      <w:pPr>
        <w:spacing w:line="360" w:lineRule="auto"/>
        <w:rPr>
          <w:del w:id="82" w:author="Marika Konings" w:date="2015-04-15T17:18:00Z"/>
          <w:rFonts w:asciiTheme="majorHAnsi" w:hAnsiTheme="majorHAnsi"/>
          <w:sz w:val="22"/>
          <w:szCs w:val="22"/>
        </w:rPr>
        <w:pPrChange w:id="83" w:author="Marika Konings" w:date="2015-04-15T17:18:00Z">
          <w:pPr>
            <w:pStyle w:val="ListParagraph"/>
            <w:numPr>
              <w:numId w:val="3"/>
            </w:numPr>
            <w:spacing w:line="360" w:lineRule="auto"/>
            <w:ind w:hanging="360"/>
          </w:pPr>
        </w:pPrChange>
      </w:pPr>
      <w:del w:id="84" w:author="Marika Konings" w:date="2015-04-15T17:18:00Z">
        <w:r w:rsidRPr="0054143D" w:rsidDel="0054143D">
          <w:rPr>
            <w:rFonts w:asciiTheme="majorHAnsi" w:hAnsiTheme="majorHAnsi"/>
            <w:sz w:val="22"/>
            <w:szCs w:val="22"/>
          </w:rPr>
          <w:delText>If remediation is unsatisfactory, CSC involves a mediator.</w:delText>
        </w:r>
      </w:del>
    </w:p>
    <w:p w14:paraId="191CA6B7" w14:textId="34F770C5" w:rsidR="00781085" w:rsidDel="0054143D" w:rsidRDefault="00781085" w:rsidP="0054143D">
      <w:pPr>
        <w:rPr>
          <w:del w:id="85" w:author="Marika Konings" w:date="2015-04-15T17:18:00Z"/>
        </w:rPr>
      </w:pPr>
      <w:del w:id="86" w:author="Marika Konings" w:date="2015-04-15T17:18:00Z">
        <w:r w:rsidRPr="00720644" w:rsidDel="0054143D">
          <w:delText>If mediation fails, a binding Independent Appeals Panel is initiated.</w:delText>
        </w:r>
      </w:del>
    </w:p>
    <w:p w14:paraId="180304E9" w14:textId="51F2E1F5" w:rsidR="00B51ADF" w:rsidRPr="00720644" w:rsidRDefault="00B51ADF" w:rsidP="0054143D">
      <w:del w:id="87" w:author="Marika Konings" w:date="2015-04-15T17:18:00Z">
        <w:r w:rsidRPr="00B51ADF" w:rsidDel="0054143D">
          <w:delText>[After CCWG work stream 1 accountability mechanisms are approved, the applicable steps for the IANA processes should be added to this process</w:delText>
        </w:r>
        <w:r w:rsidDel="0054143D">
          <w:delText>]</w:delText>
        </w:r>
      </w:del>
    </w:p>
    <w:p w14:paraId="5A84ACED" w14:textId="77777777" w:rsidR="00781085" w:rsidRPr="00781085" w:rsidRDefault="00781085" w:rsidP="00311C78">
      <w:pPr>
        <w:spacing w:line="360" w:lineRule="auto"/>
        <w:rPr>
          <w:rFonts w:asciiTheme="majorHAnsi" w:hAnsiTheme="majorHAnsi"/>
          <w:sz w:val="22"/>
          <w:szCs w:val="22"/>
        </w:rPr>
      </w:pPr>
    </w:p>
    <w:sectPr w:rsidR="00781085" w:rsidRPr="00781085" w:rsidSect="00C029D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9" w:author="donna austin" w:date="2015-04-15T13:01:00Z" w:initials="da">
    <w:p w14:paraId="5CB979FA" w14:textId="77777777" w:rsidR="006B698A" w:rsidRDefault="006B698A" w:rsidP="006B698A">
      <w:pPr>
        <w:pStyle w:val="CommentText"/>
      </w:pPr>
      <w:r>
        <w:rPr>
          <w:rStyle w:val="CommentReference"/>
        </w:rPr>
        <w:annotationRef/>
      </w:r>
      <w:r>
        <w:rPr>
          <w:noProof/>
        </w:rPr>
        <w:t>The CSC tried to stay away from using descriptive terms such as these. While I appreciate why they are being used, the base line for the CSC is that the IANA performance is satisfactory. I would prefer that we remain consistent on this.</w:t>
      </w:r>
    </w:p>
    <w:p w14:paraId="4DDEE203" w14:textId="7A915AF0" w:rsidR="006B698A" w:rsidRDefault="006B698A">
      <w:pPr>
        <w:pStyle w:val="CommentText"/>
      </w:pPr>
    </w:p>
  </w:comment>
  <w:comment w:id="51" w:author="donna austin" w:date="2015-04-15T12:38:00Z" w:initials="da">
    <w:p w14:paraId="670E1AAF" w14:textId="2322A436" w:rsidR="00D42DC9" w:rsidRDefault="00D42DC9">
      <w:pPr>
        <w:pStyle w:val="CommentText"/>
      </w:pPr>
      <w:r>
        <w:rPr>
          <w:rStyle w:val="CommentReference"/>
        </w:rPr>
        <w:annotationRef/>
      </w:r>
      <w:r w:rsidR="0072599A">
        <w:rPr>
          <w:noProof/>
        </w:rPr>
        <w:t>The CSC tried to stay away from using descriptive terms such as these. While I appreciate why they are being used, the base line for the CSC is that the IANA performance is satisfactory. I would prefer that we remain consistent on this.</w:t>
      </w:r>
    </w:p>
  </w:comment>
  <w:comment w:id="65" w:author="donna austin" w:date="2015-04-15T12:48:00Z" w:initials="da">
    <w:p w14:paraId="7D82BBE1" w14:textId="01FF2C6A" w:rsidR="00F55AD3" w:rsidRDefault="00F55AD3">
      <w:pPr>
        <w:pStyle w:val="CommentText"/>
      </w:pPr>
      <w:r>
        <w:rPr>
          <w:rStyle w:val="CommentReference"/>
        </w:rPr>
        <w:annotationRef/>
      </w:r>
      <w:r w:rsidR="0072599A">
        <w:rPr>
          <w:noProof/>
        </w:rPr>
        <w:t>The CSC Remedial Action Plan contains a number of escalation steps before the CSC would consider bringing an issue to the attention of the ccNSO and GNSO. Those steps include: try to resolve the issue with the VP of IANA (currently Elise Gerich), if not resolved escalate to the President of the GDD (currently Akram Atallah) and if that doesn't work escalate to the CEO/Board level. If the issue is not resolved to the satisfaction of the CSC then they would be authorised to escalata through the ccNSO and GNSO and this could ultimately result in an ad hoc Periodic Review.</w:t>
      </w:r>
    </w:p>
  </w:comment>
  <w:comment w:id="73" w:author="donna austin" w:date="2015-04-15T12:35:00Z" w:initials="da">
    <w:p w14:paraId="7FA59B75" w14:textId="0F49DDEE" w:rsidR="00D42DC9" w:rsidRDefault="00D42DC9">
      <w:pPr>
        <w:pStyle w:val="CommentText"/>
      </w:pPr>
      <w:r>
        <w:rPr>
          <w:rStyle w:val="CommentReference"/>
        </w:rPr>
        <w:annotationRef/>
      </w:r>
      <w:r w:rsidR="0072599A">
        <w:rPr>
          <w:noProof/>
        </w:rPr>
        <w:t>Marika, in my mind there would be no circumstance where the CSC would start IRP proceedings.</w:t>
      </w:r>
    </w:p>
  </w:comment>
  <w:comment w:id="72" w:author="Marika Konings" w:date="2015-04-15T17:17:00Z" w:initials="MK">
    <w:p w14:paraId="2660761F" w14:textId="571AF0B5" w:rsidR="0054143D" w:rsidRDefault="0054143D">
      <w:pPr>
        <w:pStyle w:val="CommentText"/>
      </w:pPr>
      <w:r>
        <w:rPr>
          <w:rStyle w:val="CommentReference"/>
        </w:rPr>
        <w:annotationRef/>
      </w:r>
      <w:r>
        <w:t>This presumably already includes IRP and mediation so step 4 and 5 may not be needed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DEE203" w15:done="0"/>
  <w15:commentEx w15:paraId="670E1AAF" w15:done="0"/>
  <w15:commentEx w15:paraId="7D82BBE1" w15:done="0"/>
  <w15:commentEx w15:paraId="7FA59B75" w15:done="0"/>
  <w15:commentEx w15:paraId="2660761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BD3A44" w14:textId="77777777" w:rsidR="0072599A" w:rsidRDefault="0072599A" w:rsidP="0022327F">
      <w:r>
        <w:separator/>
      </w:r>
    </w:p>
  </w:endnote>
  <w:endnote w:type="continuationSeparator" w:id="0">
    <w:p w14:paraId="2F2E198F" w14:textId="77777777" w:rsidR="0072599A" w:rsidRDefault="0072599A" w:rsidP="0022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17170F" w14:textId="77777777" w:rsidR="0072599A" w:rsidRDefault="0072599A" w:rsidP="0022327F">
      <w:r>
        <w:separator/>
      </w:r>
    </w:p>
  </w:footnote>
  <w:footnote w:type="continuationSeparator" w:id="0">
    <w:p w14:paraId="4697C3E8" w14:textId="77777777" w:rsidR="0072599A" w:rsidRDefault="0072599A" w:rsidP="0022327F">
      <w:r>
        <w:continuationSeparator/>
      </w:r>
    </w:p>
  </w:footnote>
  <w:footnote w:id="1">
    <w:p w14:paraId="62D078C0" w14:textId="6BA1C2A6" w:rsidR="00CB5B10" w:rsidRPr="0022327F" w:rsidRDefault="00CB5B10">
      <w:pPr>
        <w:pStyle w:val="FootnoteText"/>
        <w:rPr>
          <w:rFonts w:asciiTheme="majorHAnsi" w:hAnsiTheme="majorHAnsi"/>
          <w:sz w:val="18"/>
          <w:szCs w:val="18"/>
        </w:rPr>
      </w:pPr>
      <w:r w:rsidRPr="0022327F">
        <w:rPr>
          <w:rStyle w:val="FootnoteReference"/>
          <w:rFonts w:asciiTheme="majorHAnsi" w:hAnsiTheme="majorHAnsi"/>
          <w:sz w:val="18"/>
          <w:szCs w:val="18"/>
        </w:rPr>
        <w:footnoteRef/>
      </w:r>
      <w:r w:rsidRPr="0022327F">
        <w:rPr>
          <w:rFonts w:asciiTheme="majorHAnsi" w:hAnsiTheme="majorHAnsi"/>
          <w:sz w:val="18"/>
          <w:szCs w:val="18"/>
        </w:rPr>
        <w:t xml:space="preserve"> Note, nothing in these processes prevents a TLD </w:t>
      </w:r>
      <w:r w:rsidRPr="0022327F">
        <w:rPr>
          <w:rFonts w:asciiTheme="majorHAnsi" w:hAnsiTheme="majorHAnsi" w:cs="Calibri"/>
          <w:sz w:val="18"/>
          <w:szCs w:val="18"/>
        </w:rPr>
        <w:t xml:space="preserve">an operator to pursue </w:t>
      </w:r>
      <w:r>
        <w:rPr>
          <w:rFonts w:asciiTheme="majorHAnsi" w:hAnsiTheme="majorHAnsi" w:cs="Calibri"/>
          <w:sz w:val="18"/>
          <w:szCs w:val="18"/>
        </w:rPr>
        <w:t xml:space="preserve">other </w:t>
      </w:r>
      <w:r w:rsidRPr="0022327F">
        <w:rPr>
          <w:rFonts w:asciiTheme="majorHAnsi" w:hAnsiTheme="majorHAnsi" w:cs="Calibri"/>
          <w:sz w:val="18"/>
          <w:szCs w:val="18"/>
        </w:rPr>
        <w:t xml:space="preserve">applicable legal recourses that may </w:t>
      </w:r>
      <w:proofErr w:type="gramStart"/>
      <w:r w:rsidRPr="0022327F">
        <w:rPr>
          <w:rFonts w:asciiTheme="majorHAnsi" w:hAnsiTheme="majorHAnsi" w:cs="Calibri"/>
          <w:sz w:val="18"/>
          <w:szCs w:val="18"/>
        </w:rPr>
        <w:t>be</w:t>
      </w:r>
      <w:r>
        <w:rPr>
          <w:rFonts w:asciiTheme="majorHAnsi" w:hAnsiTheme="majorHAnsi" w:cs="Calibri"/>
          <w:sz w:val="18"/>
          <w:szCs w:val="18"/>
        </w:rPr>
        <w:t xml:space="preserve">  </w:t>
      </w:r>
      <w:r w:rsidRPr="0022327F">
        <w:rPr>
          <w:rFonts w:asciiTheme="majorHAnsi" w:hAnsiTheme="majorHAnsi" w:cs="Calibri"/>
          <w:sz w:val="18"/>
          <w:szCs w:val="18"/>
        </w:rPr>
        <w:t>available</w:t>
      </w:r>
      <w:proofErr w:type="gramEnd"/>
      <w:r>
        <w:rPr>
          <w:rFonts w:asciiTheme="majorHAnsi" w:hAnsiTheme="majorHAnsi" w:cs="Calibri"/>
          <w:sz w:val="18"/>
          <w:szCs w:val="18"/>
        </w:rPr>
        <w:t>.</w:t>
      </w:r>
    </w:p>
  </w:footnote>
  <w:footnote w:id="2">
    <w:p w14:paraId="6DAB72FA" w14:textId="6B552EFC" w:rsidR="00CB5B10" w:rsidRPr="00C859AD" w:rsidRDefault="00CB5B10">
      <w:pPr>
        <w:pStyle w:val="FootnoteText"/>
        <w:rPr>
          <w:rFonts w:asciiTheme="majorHAnsi" w:hAnsiTheme="majorHAnsi"/>
          <w:sz w:val="18"/>
          <w:szCs w:val="18"/>
        </w:rPr>
      </w:pPr>
      <w:r w:rsidRPr="00184DA1">
        <w:rPr>
          <w:rStyle w:val="FootnoteReference"/>
          <w:rFonts w:asciiTheme="majorHAnsi" w:hAnsiTheme="majorHAnsi"/>
          <w:sz w:val="18"/>
          <w:szCs w:val="18"/>
        </w:rPr>
        <w:footnoteRef/>
      </w:r>
      <w:r w:rsidRPr="00184DA1">
        <w:rPr>
          <w:rFonts w:asciiTheme="majorHAnsi" w:hAnsiTheme="majorHAnsi"/>
          <w:sz w:val="18"/>
          <w:szCs w:val="18"/>
        </w:rPr>
        <w:t xml:space="preserve"> To avoid confusion this term could be changed to Root Zone Publisher (RZP)? To be decided by CWG.</w:t>
      </w:r>
    </w:p>
  </w:footnote>
  <w:footnote w:id="3">
    <w:p w14:paraId="1428738B" w14:textId="1AFE3603" w:rsidR="00CB5B10" w:rsidRDefault="00CB5B10">
      <w:pPr>
        <w:pStyle w:val="FootnoteText"/>
      </w:pPr>
      <w:r w:rsidRPr="00C859AD">
        <w:rPr>
          <w:rStyle w:val="FootnoteReference"/>
          <w:rFonts w:asciiTheme="majorHAnsi" w:hAnsiTheme="majorHAnsi"/>
          <w:sz w:val="18"/>
          <w:szCs w:val="18"/>
        </w:rPr>
        <w:footnoteRef/>
      </w:r>
      <w:r w:rsidRPr="00C859AD">
        <w:rPr>
          <w:rFonts w:asciiTheme="majorHAnsi" w:hAnsiTheme="majorHAnsi"/>
          <w:sz w:val="18"/>
          <w:szCs w:val="18"/>
        </w:rPr>
        <w:t xml:space="preserve"> Note, in this flow chart RZM refers to Root Zone Management</w:t>
      </w:r>
    </w:p>
  </w:footnote>
  <w:footnote w:id="4">
    <w:p w14:paraId="7C41DAC3" w14:textId="365B281F" w:rsidR="004B7441" w:rsidRPr="004B7441" w:rsidRDefault="004B7441">
      <w:pPr>
        <w:pStyle w:val="FootnoteText"/>
        <w:rPr>
          <w:rFonts w:asciiTheme="majorHAnsi" w:hAnsiTheme="majorHAnsi"/>
          <w:sz w:val="18"/>
          <w:szCs w:val="18"/>
        </w:rPr>
      </w:pPr>
      <w:ins w:id="4" w:author="Marika Konings" w:date="2015-04-15T17:24:00Z">
        <w:r w:rsidRPr="004B7441">
          <w:rPr>
            <w:rStyle w:val="FootnoteReference"/>
            <w:rFonts w:asciiTheme="majorHAnsi" w:hAnsiTheme="majorHAnsi"/>
            <w:sz w:val="18"/>
            <w:szCs w:val="18"/>
          </w:rPr>
          <w:footnoteRef/>
        </w:r>
        <w:r w:rsidRPr="004B7441">
          <w:rPr>
            <w:rFonts w:asciiTheme="majorHAnsi" w:hAnsiTheme="majorHAnsi"/>
            <w:sz w:val="18"/>
            <w:szCs w:val="18"/>
          </w:rPr>
          <w:t xml:space="preserve"> Note, in phase 1 the main change was to take the ICANN CEO out of the escalation path, while phase 2 has been added as a new part of the </w:t>
        </w:r>
      </w:ins>
      <w:ins w:id="5" w:author="Marika Konings" w:date="2015-04-15T17:25:00Z">
        <w:r>
          <w:rPr>
            <w:rFonts w:asciiTheme="majorHAnsi" w:hAnsiTheme="majorHAnsi"/>
            <w:sz w:val="18"/>
            <w:szCs w:val="18"/>
          </w:rPr>
          <w:t xml:space="preserve">customer service complaint resolution </w:t>
        </w:r>
      </w:ins>
      <w:ins w:id="6" w:author="Marika Konings" w:date="2015-04-15T17:24:00Z">
        <w:r w:rsidRPr="004B7441">
          <w:rPr>
            <w:rFonts w:asciiTheme="majorHAnsi" w:hAnsiTheme="majorHAnsi"/>
            <w:sz w:val="18"/>
            <w:szCs w:val="18"/>
          </w:rPr>
          <w:t xml:space="preserve">process. </w:t>
        </w:r>
      </w:ins>
    </w:p>
  </w:footnote>
  <w:footnote w:id="5">
    <w:p w14:paraId="5820AC41" w14:textId="362140E1" w:rsidR="00CB5B10" w:rsidRPr="004C60CB" w:rsidRDefault="00CB5B10">
      <w:pPr>
        <w:pStyle w:val="FootnoteText"/>
        <w:rPr>
          <w:rFonts w:asciiTheme="majorHAnsi" w:hAnsiTheme="majorHAnsi"/>
          <w:sz w:val="18"/>
          <w:szCs w:val="18"/>
        </w:rPr>
      </w:pPr>
      <w:r w:rsidRPr="004C60CB">
        <w:rPr>
          <w:rStyle w:val="FootnoteReference"/>
          <w:rFonts w:asciiTheme="majorHAnsi" w:hAnsiTheme="majorHAnsi"/>
          <w:sz w:val="18"/>
          <w:szCs w:val="18"/>
        </w:rPr>
        <w:footnoteRef/>
      </w:r>
      <w:r w:rsidRPr="004C60CB">
        <w:rPr>
          <w:rFonts w:asciiTheme="majorHAnsi" w:hAnsiTheme="majorHAnsi"/>
          <w:sz w:val="18"/>
          <w:szCs w:val="18"/>
        </w:rPr>
        <w:t xml:space="preserve"> Including individuals, </w:t>
      </w:r>
      <w:r>
        <w:rPr>
          <w:rFonts w:asciiTheme="majorHAnsi" w:hAnsiTheme="majorHAnsi"/>
          <w:sz w:val="18"/>
          <w:szCs w:val="18"/>
        </w:rPr>
        <w:t xml:space="preserve">ccTLD </w:t>
      </w:r>
      <w:r w:rsidRPr="004C60CB">
        <w:rPr>
          <w:rFonts w:asciiTheme="majorHAnsi" w:hAnsiTheme="majorHAnsi"/>
          <w:sz w:val="18"/>
          <w:szCs w:val="18"/>
        </w:rPr>
        <w:t>regional organizations, ICANN SO/ACs</w:t>
      </w:r>
      <w:r>
        <w:rPr>
          <w:rFonts w:asciiTheme="majorHAnsi" w:hAnsiTheme="majorHAnsi"/>
          <w:sz w:val="18"/>
          <w:szCs w:val="18"/>
        </w:rPr>
        <w:t>, etc.</w:t>
      </w:r>
    </w:p>
  </w:footnote>
  <w:footnote w:id="6">
    <w:p w14:paraId="461C515B" w14:textId="1AF42715" w:rsidR="00CB5B10" w:rsidRPr="004C60CB" w:rsidRDefault="00CB5B10">
      <w:pPr>
        <w:pStyle w:val="FootnoteText"/>
        <w:rPr>
          <w:rFonts w:asciiTheme="majorHAnsi" w:hAnsiTheme="majorHAnsi"/>
          <w:sz w:val="18"/>
          <w:szCs w:val="18"/>
        </w:rPr>
      </w:pPr>
      <w:r w:rsidRPr="004C60CB">
        <w:rPr>
          <w:rStyle w:val="FootnoteReference"/>
          <w:rFonts w:asciiTheme="majorHAnsi" w:hAnsiTheme="majorHAnsi"/>
          <w:sz w:val="18"/>
          <w:szCs w:val="18"/>
        </w:rPr>
        <w:footnoteRef/>
      </w:r>
      <w:r w:rsidRPr="004C60CB">
        <w:rPr>
          <w:rFonts w:asciiTheme="majorHAnsi" w:hAnsiTheme="majorHAnsi"/>
          <w:sz w:val="18"/>
          <w:szCs w:val="18"/>
        </w:rPr>
        <w:t xml:space="preserve"> Non-direct customers</w:t>
      </w:r>
      <w:r>
        <w:rPr>
          <w:rFonts w:asciiTheme="majorHAnsi" w:hAnsiTheme="majorHAnsi"/>
          <w:sz w:val="18"/>
          <w:szCs w:val="18"/>
        </w:rPr>
        <w:t xml:space="preserve">, including TLD </w:t>
      </w:r>
      <w:proofErr w:type="gramStart"/>
      <w:r>
        <w:rPr>
          <w:rFonts w:asciiTheme="majorHAnsi" w:hAnsiTheme="majorHAnsi"/>
          <w:sz w:val="18"/>
          <w:szCs w:val="18"/>
        </w:rPr>
        <w:t>organizations,</w:t>
      </w:r>
      <w:r w:rsidRPr="004C60CB">
        <w:rPr>
          <w:rFonts w:asciiTheme="majorHAnsi" w:hAnsiTheme="majorHAnsi"/>
          <w:sz w:val="18"/>
          <w:szCs w:val="18"/>
        </w:rPr>
        <w:t xml:space="preserve"> that are of the view that </w:t>
      </w:r>
      <w:r>
        <w:rPr>
          <w:rFonts w:asciiTheme="majorHAnsi" w:hAnsiTheme="majorHAnsi"/>
          <w:sz w:val="18"/>
          <w:szCs w:val="18"/>
        </w:rPr>
        <w:t>an</w:t>
      </w:r>
      <w:r w:rsidRPr="004C60CB">
        <w:rPr>
          <w:rFonts w:asciiTheme="majorHAnsi" w:hAnsiTheme="majorHAnsi"/>
          <w:sz w:val="18"/>
          <w:szCs w:val="18"/>
        </w:rPr>
        <w:t xml:space="preserve"> issue has not been addressed through </w:t>
      </w:r>
      <w:del w:id="9" w:author="Marika Konings" w:date="2015-04-15T17:09:00Z">
        <w:r w:rsidRPr="004C60CB" w:rsidDel="00604115">
          <w:rPr>
            <w:rFonts w:asciiTheme="majorHAnsi" w:hAnsiTheme="majorHAnsi"/>
            <w:sz w:val="18"/>
            <w:szCs w:val="18"/>
          </w:rPr>
          <w:delText xml:space="preserve">step </w:delText>
        </w:r>
      </w:del>
      <w:ins w:id="10" w:author="Marika Konings" w:date="2015-04-15T17:09:00Z">
        <w:r>
          <w:rPr>
            <w:rFonts w:asciiTheme="majorHAnsi" w:hAnsiTheme="majorHAnsi"/>
            <w:sz w:val="18"/>
            <w:szCs w:val="18"/>
          </w:rPr>
          <w:t>phase</w:t>
        </w:r>
        <w:proofErr w:type="gramEnd"/>
        <w:r w:rsidRPr="004C60CB">
          <w:rPr>
            <w:rFonts w:asciiTheme="majorHAnsi" w:hAnsiTheme="majorHAnsi"/>
            <w:sz w:val="18"/>
            <w:szCs w:val="18"/>
          </w:rPr>
          <w:t xml:space="preserve"> </w:t>
        </w:r>
      </w:ins>
      <w:r w:rsidRPr="004C60CB">
        <w:rPr>
          <w:rFonts w:asciiTheme="majorHAnsi" w:hAnsiTheme="majorHAnsi"/>
          <w:sz w:val="18"/>
          <w:szCs w:val="18"/>
        </w:rPr>
        <w:t xml:space="preserve">1 </w:t>
      </w:r>
      <w:r>
        <w:rPr>
          <w:rFonts w:asciiTheme="majorHAnsi" w:hAnsiTheme="majorHAnsi"/>
          <w:sz w:val="18"/>
          <w:szCs w:val="18"/>
        </w:rPr>
        <w:t>may</w:t>
      </w:r>
      <w:r w:rsidRPr="004C60CB">
        <w:rPr>
          <w:rFonts w:asciiTheme="majorHAnsi" w:hAnsiTheme="majorHAnsi"/>
          <w:sz w:val="18"/>
          <w:szCs w:val="18"/>
        </w:rPr>
        <w:t xml:space="preserve"> escalate </w:t>
      </w:r>
      <w:r>
        <w:rPr>
          <w:rFonts w:asciiTheme="majorHAnsi" w:hAnsiTheme="majorHAnsi"/>
          <w:sz w:val="18"/>
          <w:szCs w:val="18"/>
        </w:rPr>
        <w:t>the</w:t>
      </w:r>
      <w:r w:rsidRPr="004C60CB">
        <w:rPr>
          <w:rFonts w:asciiTheme="majorHAnsi" w:hAnsiTheme="majorHAnsi"/>
          <w:sz w:val="18"/>
          <w:szCs w:val="18"/>
        </w:rPr>
        <w:t xml:space="preserve"> issue to the ombudsman or via the applicable liaisons to the Customer Standing Committee to </w:t>
      </w:r>
      <w:del w:id="11" w:author="Marika Konings" w:date="2015-04-15T17:09:00Z">
        <w:r w:rsidRPr="004C60CB" w:rsidDel="00604115">
          <w:rPr>
            <w:rFonts w:asciiTheme="majorHAnsi" w:hAnsiTheme="majorHAnsi"/>
            <w:sz w:val="18"/>
            <w:szCs w:val="18"/>
          </w:rPr>
          <w:delText xml:space="preserve">step </w:delText>
        </w:r>
      </w:del>
      <w:ins w:id="12" w:author="Marika Konings" w:date="2015-04-15T17:09:00Z">
        <w:r>
          <w:rPr>
            <w:rFonts w:asciiTheme="majorHAnsi" w:hAnsiTheme="majorHAnsi"/>
            <w:sz w:val="18"/>
            <w:szCs w:val="18"/>
          </w:rPr>
          <w:t>phase</w:t>
        </w:r>
        <w:r w:rsidRPr="004C60CB">
          <w:rPr>
            <w:rFonts w:asciiTheme="majorHAnsi" w:hAnsiTheme="majorHAnsi"/>
            <w:sz w:val="18"/>
            <w:szCs w:val="18"/>
          </w:rPr>
          <w:t xml:space="preserve"> </w:t>
        </w:r>
      </w:ins>
      <w:r w:rsidRPr="004C60CB">
        <w:rPr>
          <w:rFonts w:asciiTheme="majorHAnsi" w:hAnsiTheme="majorHAnsi"/>
          <w:sz w:val="18"/>
          <w:szCs w:val="18"/>
        </w:rPr>
        <w:t>2.</w:t>
      </w:r>
    </w:p>
  </w:footnote>
  <w:footnote w:id="7">
    <w:p w14:paraId="601C4B98" w14:textId="37C05B51" w:rsidR="00CB5B10" w:rsidRPr="0054143D" w:rsidDel="00604115" w:rsidRDefault="00CB5B10">
      <w:pPr>
        <w:pStyle w:val="FootnoteText"/>
        <w:rPr>
          <w:del w:id="45" w:author="Marika Konings" w:date="2015-04-15T17:07:00Z"/>
          <w:rFonts w:asciiTheme="majorHAnsi" w:hAnsiTheme="majorHAnsi"/>
          <w:sz w:val="18"/>
          <w:szCs w:val="18"/>
        </w:rPr>
      </w:pPr>
      <w:del w:id="46" w:author="Marika Konings" w:date="2015-04-15T17:07:00Z">
        <w:r w:rsidRPr="0054143D" w:rsidDel="00604115">
          <w:rPr>
            <w:rStyle w:val="FootnoteReference"/>
            <w:rFonts w:asciiTheme="majorHAnsi" w:hAnsiTheme="majorHAnsi"/>
            <w:sz w:val="18"/>
            <w:szCs w:val="18"/>
          </w:rPr>
          <w:footnoteRef/>
        </w:r>
        <w:r w:rsidRPr="0054143D" w:rsidDel="00604115">
          <w:rPr>
            <w:rFonts w:asciiTheme="majorHAnsi" w:hAnsiTheme="majorHAnsi"/>
            <w:sz w:val="18"/>
            <w:szCs w:val="18"/>
          </w:rPr>
          <w:delText xml:space="preserve"> If this is approved by the CWG, it would require further implementation work that would need to be done after approval of this step in the process and before the transition occurs</w:delText>
        </w:r>
      </w:del>
    </w:p>
  </w:footnote>
  <w:footnote w:id="8">
    <w:p w14:paraId="322E6F0C" w14:textId="0F1562BF" w:rsidR="0054143D" w:rsidRDefault="0054143D">
      <w:pPr>
        <w:pStyle w:val="FootnoteText"/>
      </w:pPr>
      <w:ins w:id="76" w:author="Marika Konings" w:date="2015-04-15T17:19:00Z">
        <w:r w:rsidRPr="0054143D">
          <w:rPr>
            <w:rStyle w:val="FootnoteReference"/>
            <w:rFonts w:asciiTheme="majorHAnsi" w:hAnsiTheme="majorHAnsi"/>
            <w:sz w:val="18"/>
            <w:szCs w:val="18"/>
          </w:rPr>
          <w:footnoteRef/>
        </w:r>
        <w:r w:rsidRPr="0054143D">
          <w:rPr>
            <w:rFonts w:asciiTheme="majorHAnsi" w:hAnsiTheme="majorHAnsi"/>
            <w:sz w:val="18"/>
            <w:szCs w:val="18"/>
          </w:rPr>
          <w:t xml:space="preserve"> Which would include CCWG work stream 1 accountability mechanisms once these are completed.</w:t>
        </w:r>
      </w:ins>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8435A"/>
    <w:multiLevelType w:val="hybridMultilevel"/>
    <w:tmpl w:val="6E948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12573C"/>
    <w:multiLevelType w:val="hybridMultilevel"/>
    <w:tmpl w:val="B2E2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23E42"/>
    <w:multiLevelType w:val="hybridMultilevel"/>
    <w:tmpl w:val="5614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414FB6"/>
    <w:multiLevelType w:val="hybridMultilevel"/>
    <w:tmpl w:val="85E67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3B7047"/>
    <w:multiLevelType w:val="hybridMultilevel"/>
    <w:tmpl w:val="C16E1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7"/>
  </w:num>
  <w:num w:numId="5">
    <w:abstractNumId w:val="9"/>
  </w:num>
  <w:num w:numId="6">
    <w:abstractNumId w:val="2"/>
  </w:num>
  <w:num w:numId="7">
    <w:abstractNumId w:val="4"/>
  </w:num>
  <w:num w:numId="8">
    <w:abstractNumId w:val="0"/>
  </w:num>
  <w:num w:numId="9">
    <w:abstractNumId w:val="8"/>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na austin">
    <w15:presenceInfo w15:providerId="None" w15:userId="donna aus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34"/>
    <w:rsid w:val="00034153"/>
    <w:rsid w:val="00040A2B"/>
    <w:rsid w:val="00104A92"/>
    <w:rsid w:val="001056F3"/>
    <w:rsid w:val="001511E3"/>
    <w:rsid w:val="00184DA1"/>
    <w:rsid w:val="001A48EF"/>
    <w:rsid w:val="001F24CB"/>
    <w:rsid w:val="0022327F"/>
    <w:rsid w:val="002533E0"/>
    <w:rsid w:val="00267D7C"/>
    <w:rsid w:val="002707B3"/>
    <w:rsid w:val="00311C78"/>
    <w:rsid w:val="00336DEE"/>
    <w:rsid w:val="00437C04"/>
    <w:rsid w:val="0049233C"/>
    <w:rsid w:val="004A5AF1"/>
    <w:rsid w:val="004B7441"/>
    <w:rsid w:val="004C2D52"/>
    <w:rsid w:val="004C60CB"/>
    <w:rsid w:val="004E61B0"/>
    <w:rsid w:val="004E761C"/>
    <w:rsid w:val="0054143D"/>
    <w:rsid w:val="00542B57"/>
    <w:rsid w:val="00545E05"/>
    <w:rsid w:val="00572A74"/>
    <w:rsid w:val="005D555F"/>
    <w:rsid w:val="005F5361"/>
    <w:rsid w:val="00604115"/>
    <w:rsid w:val="006328F5"/>
    <w:rsid w:val="00664FE4"/>
    <w:rsid w:val="006B698A"/>
    <w:rsid w:val="006D5F98"/>
    <w:rsid w:val="00720644"/>
    <w:rsid w:val="0072599A"/>
    <w:rsid w:val="00781085"/>
    <w:rsid w:val="007B55E9"/>
    <w:rsid w:val="00844173"/>
    <w:rsid w:val="0088230D"/>
    <w:rsid w:val="008912DC"/>
    <w:rsid w:val="008C5E0E"/>
    <w:rsid w:val="008E0EDC"/>
    <w:rsid w:val="008E2B40"/>
    <w:rsid w:val="008F2776"/>
    <w:rsid w:val="008F5834"/>
    <w:rsid w:val="00921E21"/>
    <w:rsid w:val="009851B5"/>
    <w:rsid w:val="009B56BE"/>
    <w:rsid w:val="009B59F4"/>
    <w:rsid w:val="00A16630"/>
    <w:rsid w:val="00A375D5"/>
    <w:rsid w:val="00AE4894"/>
    <w:rsid w:val="00B50EA1"/>
    <w:rsid w:val="00B51ADF"/>
    <w:rsid w:val="00B87F6D"/>
    <w:rsid w:val="00B971D9"/>
    <w:rsid w:val="00C029D1"/>
    <w:rsid w:val="00C859AD"/>
    <w:rsid w:val="00CB5B10"/>
    <w:rsid w:val="00CD5782"/>
    <w:rsid w:val="00D02501"/>
    <w:rsid w:val="00D05ADD"/>
    <w:rsid w:val="00D05CF9"/>
    <w:rsid w:val="00D42DC9"/>
    <w:rsid w:val="00DA1AC8"/>
    <w:rsid w:val="00E34592"/>
    <w:rsid w:val="00E50C0A"/>
    <w:rsid w:val="00E92073"/>
    <w:rsid w:val="00F43C27"/>
    <w:rsid w:val="00F55AD3"/>
    <w:rsid w:val="00F70FEE"/>
    <w:rsid w:val="00F85FAD"/>
    <w:rsid w:val="00F93C91"/>
    <w:rsid w:val="00FD1682"/>
    <w:rsid w:val="00FE5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6A7DA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Revision">
    <w:name w:val="Revision"/>
    <w:hidden/>
    <w:uiPriority w:val="99"/>
    <w:semiHidden/>
    <w:rsid w:val="00D42DC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semiHidden/>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Revision">
    <w:name w:val="Revision"/>
    <w:hidden/>
    <w:uiPriority w:val="99"/>
    <w:semiHidden/>
    <w:rsid w:val="00D42D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4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OOT-MGMT@IANA.ORG" TargetMode="External"/><Relationship Id="rId12" Type="http://schemas.openxmlformats.org/officeDocument/2006/relationships/hyperlink" Target="http://www.iana.org/help/escalation-procedure" TargetMode="External"/><Relationship Id="rId13" Type="http://schemas.openxmlformats.org/officeDocument/2006/relationships/hyperlink" Target="mailto:escalation@iana.org" TargetMode="External"/><Relationship Id="rId14" Type="http://schemas.openxmlformats.org/officeDocument/2006/relationships/comments" Target="comments.xml"/><Relationship Id="rId15" Type="http://schemas.openxmlformats.org/officeDocument/2006/relationships/fontTable" Target="fontTable.xml"/><Relationship Id="rId16" Type="http://schemas.openxmlformats.org/officeDocument/2006/relationships/theme" Target="theme/theme1.xml"/><Relationship Id="rId17" Type="http://schemas.microsoft.com/office/2011/relationships/commentsExtended" Target="commentsExtended.xml"/><Relationship Id="rId18"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82632-DD09-CD4A-99A8-72F6762B1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1756</Words>
  <Characters>10010</Characters>
  <Application>Microsoft Macintosh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11743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2015-04-10T11:02:00Z</cp:lastPrinted>
  <dcterms:created xsi:type="dcterms:W3CDTF">2015-05-01T19:52:00Z</dcterms:created>
  <dcterms:modified xsi:type="dcterms:W3CDTF">2015-05-01T19:52:00Z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