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bookmarkStart w:id="0" w:name="_GoBack"/>
      <w:bookmarkEnd w:id="0"/>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r w:rsidR="0022327F">
        <w:rPr>
          <w:rStyle w:val="FootnoteReference"/>
          <w:rFonts w:asciiTheme="majorHAnsi" w:hAnsiTheme="majorHAnsi"/>
          <w:sz w:val="22"/>
          <w:szCs w:val="22"/>
        </w:rPr>
        <w:footnoteReference w:id="1"/>
      </w:r>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24901E1D"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502D1C81" w:rsidR="00C029D1" w:rsidRDefault="008F5834" w:rsidP="00311C78">
      <w:pPr>
        <w:spacing w:line="360" w:lineRule="auto"/>
        <w:rPr>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r w:rsidR="004C60CB">
        <w:rPr>
          <w:rStyle w:val="FootnoteReference"/>
          <w:rFonts w:asciiTheme="majorHAnsi" w:hAnsiTheme="majorHAnsi"/>
          <w:spacing w:val="-1"/>
          <w:sz w:val="22"/>
          <w:szCs w:val="22"/>
        </w:rPr>
        <w:footnoteReference w:id="2"/>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rFonts w:asciiTheme="majorHAnsi" w:hAnsiTheme="majorHAnsi"/>
          <w:spacing w:val="-1"/>
          <w:sz w:val="22"/>
          <w:szCs w:val="22"/>
        </w:rPr>
      </w:pPr>
    </w:p>
    <w:p w14:paraId="22F7416E" w14:textId="4C1DA4D4" w:rsidR="004A5AF1" w:rsidRPr="001511E3" w:rsidRDefault="004A5AF1" w:rsidP="00311C78">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14:paraId="6405B35F" w14:textId="4D676F5F" w:rsidR="00104A92" w:rsidRDefault="001511E3" w:rsidP="00311C78">
      <w:pPr>
        <w:pStyle w:val="Heading3"/>
        <w:spacing w:line="360" w:lineRule="auto"/>
        <w:ind w:left="892" w:right="851"/>
        <w:jc w:val="center"/>
        <w:rPr>
          <w:spacing w:val="-1"/>
          <w:sz w:val="22"/>
          <w:szCs w:val="22"/>
        </w:rPr>
      </w:pPr>
      <w:bookmarkStart w:id="1"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
      <w:r w:rsidR="00184DA1">
        <w:rPr>
          <w:rStyle w:val="FootnoteReference"/>
          <w:spacing w:val="-1"/>
          <w:sz w:val="22"/>
          <w:szCs w:val="22"/>
        </w:rPr>
        <w:footnoteReference w:id="3"/>
      </w:r>
      <w:r w:rsidR="00104A92">
        <w:rPr>
          <w:spacing w:val="-1"/>
          <w:sz w:val="22"/>
          <w:szCs w:val="22"/>
        </w:rPr>
        <w:t xml:space="preserve"> </w:t>
      </w:r>
    </w:p>
    <w:p w14:paraId="506BDDCB" w14:textId="180B59C8" w:rsidR="00104A92" w:rsidRPr="00F93C91" w:rsidRDefault="00184DA1"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6693" r:id="rId10"/>
        </w:object>
      </w:r>
      <w:bookmarkStart w:id="2"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64F541F7"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3B9A56AC"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0683069F"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0B49C203"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3C8108C" w14:textId="70BF3735"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484E5579"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proofErr w:type="gramStart"/>
            <w:r>
              <w:rPr>
                <w:rFonts w:ascii="Calibri"/>
                <w:spacing w:val="-1"/>
                <w:sz w:val="20"/>
              </w:rPr>
              <w:t>can</w:t>
            </w:r>
            <w:r>
              <w:rPr>
                <w:rFonts w:ascii="Calibri"/>
                <w:spacing w:val="-4"/>
                <w:sz w:val="20"/>
              </w:rPr>
              <w:t xml:space="preserve"> </w:t>
            </w:r>
            <w:r>
              <w:rPr>
                <w:rFonts w:ascii="Calibri"/>
                <w:sz w:val="20"/>
              </w:rPr>
              <w:t>not</w:t>
            </w:r>
            <w:proofErr w:type="gramEnd"/>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524690B3"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99D2516"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14:paraId="405E9873" w14:textId="77777777"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967DB8E" w14:textId="6B25517F"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1E816A" w14:textId="05F15616"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14:paraId="54CC2BC3" w14:textId="77777777" w:rsidR="008F5834" w:rsidRDefault="008F5834" w:rsidP="00311C78">
      <w:pPr>
        <w:spacing w:line="360" w:lineRule="auto"/>
      </w:pPr>
    </w:p>
    <w:p w14:paraId="441A15A5" w14:textId="4E4D7296"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74FBD5B1"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ins w:id="3" w:author="Marika Konings" w:date="2015-04-15T17:24:00Z">
        <w:r w:rsidR="004B7441">
          <w:rPr>
            <w:rStyle w:val="FootnoteReference"/>
            <w:rFonts w:asciiTheme="majorHAnsi" w:hAnsiTheme="majorHAnsi"/>
            <w:sz w:val="22"/>
            <w:szCs w:val="22"/>
          </w:rPr>
          <w:footnoteReference w:id="4"/>
        </w:r>
      </w:ins>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08BBBFB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77278D0B" w:rsidR="001A48EF" w:rsidRDefault="007B55E9"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w:t>
      </w:r>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3DF86BBD"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14:paraId="6251A15D" w14:textId="789F8B11"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0E938BE6"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r w:rsidR="00F43C27">
        <w:rPr>
          <w:rStyle w:val="FootnoteReference"/>
          <w:rFonts w:asciiTheme="majorHAnsi" w:hAnsiTheme="majorHAnsi"/>
          <w:sz w:val="22"/>
          <w:szCs w:val="22"/>
        </w:rPr>
        <w:footnoteReference w:id="5"/>
      </w:r>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6979998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B50EA1">
        <w:fldChar w:fldCharType="begin"/>
      </w:r>
      <w:r w:rsidR="00B50EA1">
        <w:instrText xml:space="preserve"> HYPERLINK "http://www.icann.org/en/help/ombudsman" \t "_blank" </w:instrText>
      </w:r>
      <w:r w:rsidR="00B50EA1">
        <w:fldChar w:fldCharType="separate"/>
      </w:r>
      <w:r w:rsidR="00DA1AC8" w:rsidRPr="00DA1AC8">
        <w:rPr>
          <w:rStyle w:val="Hyperlink"/>
          <w:rFonts w:asciiTheme="majorHAnsi" w:hAnsiTheme="majorHAnsi"/>
          <w:sz w:val="22"/>
          <w:szCs w:val="22"/>
        </w:rPr>
        <w:t>Ombudsman web pages</w:t>
      </w:r>
      <w:r w:rsidR="00B50EA1">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7904D837"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4D6AC288" w:rsidR="00B87F6D" w:rsidRPr="00104A92" w:rsidRDefault="007B55E9" w:rsidP="004C60CB">
      <w:pPr>
        <w:keepNext/>
        <w:spacing w:line="360" w:lineRule="auto"/>
        <w:rPr>
          <w:rFonts w:asciiTheme="majorHAnsi" w:hAnsiTheme="majorHAnsi"/>
          <w:sz w:val="22"/>
          <w:szCs w:val="22"/>
          <w:u w:val="single"/>
        </w:rPr>
      </w:pPr>
      <w:r>
        <w:rPr>
          <w:rFonts w:asciiTheme="majorHAnsi" w:hAnsiTheme="majorHAnsi"/>
          <w:sz w:val="22"/>
          <w:szCs w:val="22"/>
          <w:u w:val="single"/>
        </w:rPr>
        <w:t>Phase 2</w:t>
      </w:r>
    </w:p>
    <w:p w14:paraId="3AC1F571" w14:textId="77777777" w:rsidR="00B87F6D" w:rsidRPr="00104A92" w:rsidRDefault="00B87F6D" w:rsidP="004C60CB">
      <w:pPr>
        <w:keepNext/>
        <w:spacing w:line="360" w:lineRule="auto"/>
        <w:rPr>
          <w:rFonts w:asciiTheme="majorHAnsi" w:hAnsiTheme="majorHAnsi"/>
          <w:sz w:val="22"/>
          <w:szCs w:val="22"/>
        </w:rPr>
      </w:pPr>
    </w:p>
    <w:p w14:paraId="2E384198" w14:textId="0D7E1D66"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Should the issue not be resolved</w:t>
      </w:r>
      <w:ins w:id="7" w:author="Marika Konings" w:date="2015-04-15T19:09:00Z">
        <w:r w:rsidR="00040A2B">
          <w:rPr>
            <w:rFonts w:asciiTheme="majorHAnsi" w:hAnsiTheme="majorHAnsi"/>
            <w:sz w:val="22"/>
            <w:szCs w:val="22"/>
          </w:rPr>
          <w:t xml:space="preserve"> after phase 1</w:t>
        </w:r>
      </w:ins>
      <w:del w:id="8" w:author="Marika Konings" w:date="2015-04-15T17:06:00Z">
        <w:r w:rsidRPr="00104A92" w:rsidDel="00604115">
          <w:rPr>
            <w:rFonts w:asciiTheme="majorHAnsi" w:hAnsiTheme="majorHAnsi"/>
            <w:sz w:val="22"/>
            <w:szCs w:val="22"/>
          </w:rPr>
          <w:delText xml:space="preserve"> through the involvement of the IANA Functions </w:delText>
        </w:r>
        <w:r w:rsidR="001A48EF" w:rsidRPr="00104A92" w:rsidDel="00604115">
          <w:rPr>
            <w:rFonts w:asciiTheme="majorHAnsi" w:hAnsiTheme="majorHAnsi"/>
            <w:sz w:val="22"/>
            <w:szCs w:val="22"/>
          </w:rPr>
          <w:delText>Team</w:delText>
        </w:r>
        <w:r w:rsidRPr="00104A92" w:rsidDel="00604115">
          <w:rPr>
            <w:rFonts w:asciiTheme="majorHAnsi" w:hAnsiTheme="majorHAnsi"/>
            <w:sz w:val="22"/>
            <w:szCs w:val="22"/>
          </w:rPr>
          <w:delText xml:space="preserve"> and/or the Ombudsman</w:delText>
        </w:r>
      </w:del>
      <w:r w:rsidRPr="00104A92">
        <w:rPr>
          <w:rFonts w:asciiTheme="majorHAnsi" w:hAnsiTheme="majorHAnsi"/>
          <w:sz w:val="22"/>
          <w:szCs w:val="22"/>
        </w:rPr>
        <w:t>, the following escalation mechanisms will be made available</w:t>
      </w:r>
      <w:r w:rsidR="00AE4894">
        <w:rPr>
          <w:rFonts w:asciiTheme="majorHAnsi" w:hAnsiTheme="majorHAnsi"/>
          <w:sz w:val="22"/>
          <w:szCs w:val="22"/>
        </w:rPr>
        <w:t xml:space="preserve"> </w:t>
      </w:r>
      <w:r w:rsidR="004E61B0">
        <w:rPr>
          <w:rFonts w:asciiTheme="majorHAnsi" w:hAnsiTheme="majorHAnsi"/>
          <w:sz w:val="22"/>
          <w:szCs w:val="22"/>
        </w:rPr>
        <w:t>to direct customers</w:t>
      </w:r>
      <w:r w:rsidR="008912DC">
        <w:rPr>
          <w:rStyle w:val="FootnoteReference"/>
          <w:rFonts w:asciiTheme="majorHAnsi" w:hAnsiTheme="majorHAnsi"/>
          <w:sz w:val="22"/>
          <w:szCs w:val="22"/>
        </w:rPr>
        <w:footnoteReference w:id="6"/>
      </w:r>
      <w:r w:rsidRPr="00104A92">
        <w:rPr>
          <w:rFonts w:asciiTheme="majorHAnsi" w:hAnsiTheme="majorHAnsi"/>
          <w:sz w:val="22"/>
          <w:szCs w:val="22"/>
        </w:rPr>
        <w:t>:</w:t>
      </w:r>
    </w:p>
    <w:p w14:paraId="04C1EA9E" w14:textId="01503BAE" w:rsidR="004C2D52" w:rsidRPr="00040A2B" w:rsidDel="00604115" w:rsidRDefault="004C2D52">
      <w:pPr>
        <w:spacing w:line="360" w:lineRule="auto"/>
        <w:rPr>
          <w:del w:id="13" w:author="Marika Konings" w:date="2015-04-15T17:06:00Z"/>
          <w:rFonts w:asciiTheme="majorHAnsi" w:hAnsiTheme="majorHAnsi"/>
          <w:sz w:val="22"/>
          <w:szCs w:val="22"/>
        </w:rPr>
        <w:pPrChange w:id="14" w:author="Marika Konings" w:date="2015-04-15T19:06:00Z">
          <w:pPr>
            <w:pStyle w:val="ListParagraph"/>
            <w:numPr>
              <w:numId w:val="9"/>
            </w:numPr>
            <w:spacing w:line="360" w:lineRule="auto"/>
            <w:ind w:hanging="360"/>
          </w:pPr>
        </w:pPrChange>
      </w:pPr>
      <w:del w:id="15" w:author="Marika Konings" w:date="2015-04-15T19:06:00Z">
        <w:r w:rsidRPr="00040A2B" w:rsidDel="00040A2B">
          <w:rPr>
            <w:rFonts w:asciiTheme="majorHAnsi" w:hAnsiTheme="majorHAnsi"/>
            <w:sz w:val="22"/>
            <w:szCs w:val="22"/>
          </w:rPr>
          <w:delText>CSC is notified</w:delText>
        </w:r>
      </w:del>
      <w:ins w:id="16" w:author="Grace Abuhamad" w:date="2015-04-15T17:29:00Z">
        <w:del w:id="17" w:author="Marika Konings" w:date="2015-04-15T19:06:00Z">
          <w:r w:rsidR="001F24CB" w:rsidRPr="00040A2B" w:rsidDel="00040A2B">
            <w:rPr>
              <w:rFonts w:asciiTheme="majorHAnsi" w:hAnsiTheme="majorHAnsi"/>
              <w:sz w:val="22"/>
              <w:szCs w:val="22"/>
            </w:rPr>
            <w:delText xml:space="preserve"> of the issue</w:delText>
          </w:r>
        </w:del>
      </w:ins>
      <w:del w:id="18" w:author="Marika Konings" w:date="2015-04-15T19:06:00Z">
        <w:r w:rsidRPr="00040A2B" w:rsidDel="00040A2B">
          <w:rPr>
            <w:rFonts w:asciiTheme="majorHAnsi" w:hAnsiTheme="majorHAnsi"/>
            <w:sz w:val="22"/>
            <w:szCs w:val="22"/>
          </w:rPr>
          <w:delText xml:space="preserve"> by complainant </w:delText>
        </w:r>
      </w:del>
      <w:del w:id="19" w:author="Marika Konings" w:date="2015-04-15T17:06:00Z">
        <w:r w:rsidRPr="00040A2B" w:rsidDel="00604115">
          <w:rPr>
            <w:rFonts w:asciiTheme="majorHAnsi" w:hAnsiTheme="majorHAnsi"/>
            <w:sz w:val="22"/>
            <w:szCs w:val="22"/>
          </w:rPr>
          <w:delText>to take action</w:delText>
        </w:r>
      </w:del>
      <w:ins w:id="20" w:author="Marika Konings" w:date="2015-04-15T17:06:00Z">
        <w:del w:id="21" w:author="Grace Abuhamad" w:date="2015-04-15T17:29:00Z">
          <w:r w:rsidR="00604115" w:rsidRPr="00040A2B" w:rsidDel="001F24CB">
            <w:rPr>
              <w:rFonts w:asciiTheme="majorHAnsi" w:hAnsiTheme="majorHAnsi"/>
              <w:sz w:val="22"/>
              <w:szCs w:val="22"/>
            </w:rPr>
            <w:delText>of the issue</w:delText>
          </w:r>
        </w:del>
      </w:ins>
      <w:r w:rsidRPr="00040A2B">
        <w:rPr>
          <w:rFonts w:asciiTheme="majorHAnsi" w:hAnsiTheme="majorHAnsi"/>
          <w:sz w:val="22"/>
          <w:szCs w:val="22"/>
        </w:rPr>
        <w:t xml:space="preserve">. </w:t>
      </w:r>
      <w:del w:id="22" w:author="Marika Konings" w:date="2015-04-15T17:06:00Z">
        <w:r w:rsidRPr="00040A2B" w:rsidDel="00604115">
          <w:rPr>
            <w:rFonts w:asciiTheme="majorHAnsi" w:hAnsiTheme="majorHAnsi"/>
            <w:sz w:val="22"/>
            <w:szCs w:val="22"/>
          </w:rPr>
          <w:delText xml:space="preserve">CSC decides to take action or not. </w:delText>
        </w:r>
      </w:del>
    </w:p>
    <w:p w14:paraId="40D542E5" w14:textId="768C5EAB" w:rsidR="00DA1AC8" w:rsidRPr="00040A2B" w:rsidRDefault="00E34592" w:rsidP="00040A2B">
      <w:del w:id="23" w:author="Marika Konings" w:date="2015-04-15T17:06:00Z">
        <w:r w:rsidRPr="00040A2B" w:rsidDel="00604115">
          <w:delText xml:space="preserve">If deemed appropriate and feasible by the CSC, </w:delText>
        </w:r>
        <w:r w:rsidR="00DA1AC8" w:rsidRPr="00040A2B" w:rsidDel="00604115">
          <w:delText>CSC to mediate</w:delText>
        </w:r>
        <w:r w:rsidR="004C2D52" w:rsidRPr="00040A2B" w:rsidDel="00604115">
          <w:delText xml:space="preserve"> directly with IFO</w:delText>
        </w:r>
      </w:del>
    </w:p>
    <w:p w14:paraId="1ED84D89" w14:textId="77777777" w:rsidR="00040A2B" w:rsidRDefault="00DA1AC8" w:rsidP="00311C78">
      <w:pPr>
        <w:pStyle w:val="ListParagraph"/>
        <w:numPr>
          <w:ilvl w:val="0"/>
          <w:numId w:val="9"/>
        </w:numPr>
        <w:spacing w:line="360" w:lineRule="auto"/>
        <w:rPr>
          <w:ins w:id="24" w:author="Marika Konings" w:date="2015-04-15T19:06:00Z"/>
          <w:rFonts w:asciiTheme="majorHAnsi" w:hAnsiTheme="majorHAnsi"/>
          <w:sz w:val="22"/>
          <w:szCs w:val="22"/>
        </w:rPr>
      </w:pPr>
      <w:r w:rsidRPr="00104A92">
        <w:rPr>
          <w:rFonts w:asciiTheme="majorHAnsi" w:hAnsiTheme="majorHAnsi"/>
          <w:sz w:val="22"/>
          <w:szCs w:val="22"/>
        </w:rPr>
        <w:t xml:space="preserve">If issue is not addressed, </w:t>
      </w:r>
      <w:del w:id="25" w:author="Marika Konings" w:date="2015-04-15T17:07:00Z">
        <w:r w:rsidRPr="00104A92" w:rsidDel="00604115">
          <w:rPr>
            <w:rFonts w:asciiTheme="majorHAnsi" w:hAnsiTheme="majorHAnsi"/>
            <w:sz w:val="22"/>
            <w:szCs w:val="22"/>
          </w:rPr>
          <w:delText xml:space="preserve">CSC </w:delText>
        </w:r>
      </w:del>
      <w:ins w:id="26" w:author="Marika Konings" w:date="2015-04-15T17:07:00Z">
        <w:r w:rsidR="00604115">
          <w:rPr>
            <w:rFonts w:asciiTheme="majorHAnsi" w:hAnsiTheme="majorHAnsi"/>
            <w:sz w:val="22"/>
            <w:szCs w:val="22"/>
          </w:rPr>
          <w:t xml:space="preserve">the complainant (direct customer) can request </w:t>
        </w:r>
        <w:proofErr w:type="gramStart"/>
        <w:r w:rsidR="00604115">
          <w:rPr>
            <w:rFonts w:asciiTheme="majorHAnsi" w:hAnsiTheme="majorHAnsi"/>
            <w:sz w:val="22"/>
            <w:szCs w:val="22"/>
          </w:rPr>
          <w:t>a mediation</w:t>
        </w:r>
      </w:ins>
      <w:proofErr w:type="gramEnd"/>
      <w:ins w:id="27" w:author="Marika Konings" w:date="2015-04-15T17:09:00Z">
        <w:r w:rsidR="00604115">
          <w:rPr>
            <w:rFonts w:asciiTheme="majorHAnsi" w:hAnsiTheme="majorHAnsi"/>
            <w:sz w:val="22"/>
            <w:szCs w:val="22"/>
          </w:rPr>
          <w:t>.</w:t>
        </w:r>
      </w:ins>
    </w:p>
    <w:p w14:paraId="23651C72" w14:textId="77777777" w:rsidR="00040A2B" w:rsidRPr="00040A2B" w:rsidRDefault="00040A2B" w:rsidP="00040A2B">
      <w:pPr>
        <w:pStyle w:val="ListParagraph"/>
        <w:numPr>
          <w:ilvl w:val="0"/>
          <w:numId w:val="9"/>
        </w:numPr>
        <w:spacing w:line="360" w:lineRule="auto"/>
        <w:rPr>
          <w:ins w:id="28" w:author="Marika Konings" w:date="2015-04-15T19:07:00Z"/>
          <w:rFonts w:asciiTheme="majorHAnsi" w:hAnsiTheme="majorHAnsi"/>
          <w:sz w:val="22"/>
          <w:szCs w:val="22"/>
        </w:rPr>
      </w:pPr>
      <w:ins w:id="29" w:author="Marika Konings" w:date="2015-04-15T19:06:00Z">
        <w:r>
          <w:rPr>
            <w:rFonts w:asciiTheme="majorHAnsi" w:hAnsiTheme="majorHAnsi"/>
            <w:sz w:val="22"/>
            <w:szCs w:val="22"/>
          </w:rPr>
          <w:t xml:space="preserve">CSC is notified of the issue by complainant and/or IFO </w:t>
        </w:r>
      </w:ins>
      <w:ins w:id="30" w:author="Marika Konings" w:date="2015-04-15T19:07:00Z">
        <w:r w:rsidRPr="00040A2B">
          <w:rPr>
            <w:rFonts w:asciiTheme="majorHAnsi" w:hAnsiTheme="majorHAnsi"/>
            <w:sz w:val="22"/>
            <w:szCs w:val="22"/>
          </w:rPr>
          <w:t>The CSC may review to determine whether issue is problem (critical, persistent or systematic failure) and/or escalates to problem management procedure.</w:t>
        </w:r>
      </w:ins>
    </w:p>
    <w:p w14:paraId="5D82AEB3" w14:textId="3D7A796B" w:rsidR="00DA1AC8" w:rsidRPr="00104A92" w:rsidRDefault="00040A2B" w:rsidP="00040A2B">
      <w:pPr>
        <w:pStyle w:val="ListParagraph"/>
        <w:numPr>
          <w:ilvl w:val="0"/>
          <w:numId w:val="9"/>
        </w:numPr>
        <w:spacing w:line="360" w:lineRule="auto"/>
        <w:rPr>
          <w:rFonts w:asciiTheme="majorHAnsi" w:hAnsiTheme="majorHAnsi"/>
          <w:sz w:val="22"/>
          <w:szCs w:val="22"/>
        </w:rPr>
      </w:pPr>
      <w:ins w:id="31" w:author="Marika Konings" w:date="2015-04-15T19:08:00Z">
        <w:r>
          <w:rPr>
            <w:rFonts w:asciiTheme="majorHAnsi" w:hAnsiTheme="majorHAnsi"/>
            <w:sz w:val="22"/>
            <w:szCs w:val="22"/>
          </w:rPr>
          <w:t xml:space="preserve">The complainant (direct customer) </w:t>
        </w:r>
      </w:ins>
      <w:ins w:id="32" w:author="Marika Konings" w:date="2015-04-15T19:07:00Z">
        <w:r w:rsidRPr="00040A2B">
          <w:rPr>
            <w:rFonts w:asciiTheme="majorHAnsi" w:hAnsiTheme="majorHAnsi"/>
            <w:sz w:val="22"/>
            <w:szCs w:val="22"/>
          </w:rPr>
          <w:t>could decide to initiate an Independent Review Process, if the issue is not addressed.</w:t>
        </w:r>
        <w:r w:rsidRPr="00040A2B" w:rsidDel="00604115">
          <w:rPr>
            <w:rFonts w:asciiTheme="majorHAnsi" w:hAnsiTheme="majorHAnsi"/>
            <w:sz w:val="22"/>
            <w:szCs w:val="22"/>
          </w:rPr>
          <w:t xml:space="preserve"> </w:t>
        </w:r>
      </w:ins>
      <w:del w:id="33" w:author="Marika Konings" w:date="2015-04-15T17:07:00Z">
        <w:r w:rsidR="004C2D52" w:rsidDel="00604115">
          <w:rPr>
            <w:rFonts w:asciiTheme="majorHAnsi" w:hAnsiTheme="majorHAnsi"/>
            <w:sz w:val="22"/>
            <w:szCs w:val="22"/>
          </w:rPr>
          <w:delText>assign</w:delText>
        </w:r>
        <w:r w:rsidR="009851B5" w:rsidDel="00604115">
          <w:rPr>
            <w:rFonts w:asciiTheme="majorHAnsi" w:hAnsiTheme="majorHAnsi"/>
            <w:sz w:val="22"/>
            <w:szCs w:val="22"/>
          </w:rPr>
          <w:delText>s</w:delText>
        </w:r>
        <w:r w:rsidR="00DA1AC8" w:rsidRPr="00104A92" w:rsidDel="00604115">
          <w:rPr>
            <w:rFonts w:asciiTheme="majorHAnsi" w:hAnsiTheme="majorHAnsi"/>
            <w:sz w:val="22"/>
            <w:szCs w:val="22"/>
          </w:rPr>
          <w:delText xml:space="preserve"> a mediator</w:delText>
        </w:r>
        <w:r w:rsidR="009851B5" w:rsidDel="00604115">
          <w:rPr>
            <w:rStyle w:val="FootnoteReference"/>
            <w:rFonts w:asciiTheme="majorHAnsi" w:hAnsiTheme="majorHAnsi"/>
            <w:sz w:val="22"/>
            <w:szCs w:val="22"/>
          </w:rPr>
          <w:footnoteReference w:id="7"/>
        </w:r>
      </w:del>
    </w:p>
    <w:p w14:paraId="7A9E99AD" w14:textId="2D58D957" w:rsidR="00DA1AC8" w:rsidRPr="00104A92" w:rsidDel="00040A2B" w:rsidRDefault="00DA1AC8" w:rsidP="00311C78">
      <w:pPr>
        <w:pStyle w:val="ListParagraph"/>
        <w:numPr>
          <w:ilvl w:val="0"/>
          <w:numId w:val="9"/>
        </w:numPr>
        <w:spacing w:line="360" w:lineRule="auto"/>
        <w:rPr>
          <w:del w:id="36" w:author="Marika Konings" w:date="2015-04-15T19:08:00Z"/>
          <w:rFonts w:asciiTheme="majorHAnsi" w:hAnsiTheme="majorHAnsi"/>
          <w:sz w:val="22"/>
          <w:szCs w:val="22"/>
        </w:rPr>
      </w:pPr>
      <w:del w:id="37" w:author="Marika Konings" w:date="2015-04-15T19:08:00Z">
        <w:r w:rsidRPr="00104A92" w:rsidDel="00040A2B">
          <w:rPr>
            <w:rFonts w:asciiTheme="majorHAnsi" w:hAnsiTheme="majorHAnsi"/>
            <w:sz w:val="22"/>
            <w:szCs w:val="22"/>
          </w:rPr>
          <w:delText xml:space="preserve">If issue is not addressed, CSC to </w:delText>
        </w:r>
        <w:r w:rsidR="004C2D52" w:rsidDel="00040A2B">
          <w:rPr>
            <w:rFonts w:asciiTheme="majorHAnsi" w:hAnsiTheme="majorHAnsi"/>
            <w:sz w:val="22"/>
            <w:szCs w:val="22"/>
          </w:rPr>
          <w:delText xml:space="preserve">decide </w:delText>
        </w:r>
        <w:r w:rsidRPr="00104A92" w:rsidDel="00040A2B">
          <w:rPr>
            <w:rFonts w:asciiTheme="majorHAnsi" w:hAnsiTheme="majorHAnsi"/>
            <w:sz w:val="22"/>
            <w:szCs w:val="22"/>
          </w:rPr>
          <w:delText>whether issue is problem (critical, persistent or systematic failure) and escalates to problem management procedure</w:delText>
        </w:r>
      </w:del>
    </w:p>
    <w:p w14:paraId="3060AAA3" w14:textId="4C998E4E" w:rsidR="00DA1AC8" w:rsidRPr="00104A92" w:rsidDel="00040A2B" w:rsidRDefault="00DA1AC8" w:rsidP="00311C78">
      <w:pPr>
        <w:pStyle w:val="ListParagraph"/>
        <w:numPr>
          <w:ilvl w:val="0"/>
          <w:numId w:val="9"/>
        </w:numPr>
        <w:spacing w:line="360" w:lineRule="auto"/>
        <w:rPr>
          <w:del w:id="38" w:author="Marika Konings" w:date="2015-04-15T19:08:00Z"/>
          <w:rFonts w:asciiTheme="majorHAnsi" w:hAnsiTheme="majorHAnsi"/>
          <w:sz w:val="22"/>
          <w:szCs w:val="22"/>
        </w:rPr>
      </w:pPr>
      <w:del w:id="39" w:author="Marika Konings" w:date="2015-04-15T19:08:00Z">
        <w:r w:rsidRPr="00104A92" w:rsidDel="00040A2B">
          <w:rPr>
            <w:rFonts w:asciiTheme="majorHAnsi" w:hAnsiTheme="majorHAnsi"/>
            <w:sz w:val="22"/>
            <w:szCs w:val="22"/>
          </w:rPr>
          <w:delText>If issue is not addressed and not considered to be a problem (critical, persistent or systematic failure), registry operator could decide to initiate an Independent Review Process</w:delText>
        </w:r>
      </w:del>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14:paraId="787EEE74" w14:textId="61ED2E2E" w:rsidR="00DA1AC8" w:rsidRDefault="00781085" w:rsidP="00311C78">
      <w:pPr>
        <w:spacing w:line="360" w:lineRule="auto"/>
        <w:rPr>
          <w:rFonts w:asciiTheme="majorHAnsi" w:hAnsiTheme="majorHAnsi"/>
          <w:b/>
        </w:rPr>
      </w:pPr>
      <w:r>
        <w:rPr>
          <w:rFonts w:asciiTheme="majorHAnsi" w:hAnsiTheme="majorHAnsi"/>
          <w:b/>
        </w:rPr>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(Critical, Persistent or Systemic Failures)</w:t>
      </w:r>
    </w:p>
    <w:p w14:paraId="04ABC75C" w14:textId="77777777" w:rsidR="00781085" w:rsidRPr="00781085" w:rsidRDefault="00781085" w:rsidP="00311C78">
      <w:pPr>
        <w:spacing w:line="360" w:lineRule="auto"/>
        <w:rPr>
          <w:rFonts w:asciiTheme="majorHAnsi" w:hAnsiTheme="majorHAnsi"/>
          <w:sz w:val="22"/>
          <w:szCs w:val="22"/>
        </w:rPr>
      </w:pPr>
    </w:p>
    <w:p w14:paraId="4D0BD349" w14:textId="233BFD5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empowered to determine a significant failure of the IANA Functions Operator either due to the outcome of periodic audits or the CSC’s evaluation of a rising number of TLD registry operator complaints.</w:t>
      </w:r>
    </w:p>
    <w:p w14:paraId="2F79143D" w14:textId="77777777" w:rsidR="00720644" w:rsidRPr="00781085" w:rsidRDefault="00720644" w:rsidP="00311C78">
      <w:pPr>
        <w:spacing w:line="360" w:lineRule="auto"/>
        <w:rPr>
          <w:rFonts w:asciiTheme="majorHAnsi" w:hAnsiTheme="majorHAnsi"/>
          <w:sz w:val="22"/>
          <w:szCs w:val="22"/>
        </w:rPr>
      </w:pPr>
    </w:p>
    <w:p w14:paraId="0D200140" w14:textId="1787E1C1" w:rsidR="00720644" w:rsidRDefault="00781085" w:rsidP="00311C78">
      <w:pPr>
        <w:pStyle w:val="ListParagraph"/>
        <w:numPr>
          <w:ilvl w:val="0"/>
          <w:numId w:val="3"/>
        </w:numPr>
        <w:spacing w:line="360" w:lineRule="auto"/>
        <w:rPr>
          <w:ins w:id="40" w:author="Marika Konings" w:date="2015-04-15T17:13:00Z"/>
          <w:rFonts w:asciiTheme="majorHAnsi" w:hAnsiTheme="majorHAnsi"/>
          <w:sz w:val="22"/>
          <w:szCs w:val="22"/>
        </w:rPr>
      </w:pPr>
      <w:r w:rsidRPr="00720644">
        <w:rPr>
          <w:rFonts w:asciiTheme="majorHAnsi" w:hAnsiTheme="majorHAnsi"/>
          <w:sz w:val="22"/>
          <w:szCs w:val="22"/>
        </w:rPr>
        <w:t xml:space="preserve">CSC reports significant failure to the IANA Functions Operator and requests </w:t>
      </w:r>
      <w:del w:id="41" w:author="Marika Konings" w:date="2015-04-15T17:12:00Z">
        <w:r w:rsidRPr="00720644" w:rsidDel="00CB5B10">
          <w:rPr>
            <w:rFonts w:asciiTheme="majorHAnsi" w:hAnsiTheme="majorHAnsi"/>
            <w:sz w:val="22"/>
            <w:szCs w:val="22"/>
          </w:rPr>
          <w:delText xml:space="preserve">response </w:delText>
        </w:r>
      </w:del>
      <w:ins w:id="42" w:author="Marika Konings" w:date="2015-04-15T17:12:00Z">
        <w:r w:rsidR="00CB5B10">
          <w:rPr>
            <w:rFonts w:asciiTheme="majorHAnsi" w:hAnsiTheme="majorHAnsi"/>
            <w:sz w:val="22"/>
            <w:szCs w:val="22"/>
          </w:rPr>
          <w:t>remedial action</w:t>
        </w:r>
        <w:r w:rsidR="00CB5B10" w:rsidRPr="00720644">
          <w:rPr>
            <w:rFonts w:asciiTheme="majorHAnsi" w:hAnsiTheme="majorHAnsi"/>
            <w:sz w:val="22"/>
            <w:szCs w:val="22"/>
          </w:rPr>
          <w:t xml:space="preserve"> </w:t>
        </w:r>
      </w:ins>
      <w:r w:rsidRPr="00720644">
        <w:rPr>
          <w:rFonts w:asciiTheme="majorHAnsi" w:hAnsiTheme="majorHAnsi"/>
          <w:sz w:val="22"/>
          <w:szCs w:val="22"/>
        </w:rPr>
        <w:t xml:space="preserve">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16721C38" w14:textId="39F52AF7" w:rsidR="00CB5B10" w:rsidRPr="0054143D" w:rsidRDefault="00CB5B10" w:rsidP="00CB5B10">
      <w:pPr>
        <w:pStyle w:val="ListParagraph"/>
        <w:numPr>
          <w:ilvl w:val="0"/>
          <w:numId w:val="3"/>
        </w:numPr>
        <w:spacing w:line="360" w:lineRule="auto"/>
        <w:rPr>
          <w:rFonts w:asciiTheme="majorHAnsi" w:hAnsiTheme="majorHAnsi"/>
          <w:sz w:val="22"/>
          <w:szCs w:val="22"/>
        </w:rPr>
      </w:pPr>
      <w:moveToRangeStart w:id="43" w:author="Marika Konings" w:date="2015-04-15T17:13:00Z" w:name="move290737355"/>
      <w:moveTo w:id="44" w:author="Marika Konings" w:date="2015-04-15T17:13:00Z">
        <w:r w:rsidRPr="00720644">
          <w:rPr>
            <w:rFonts w:asciiTheme="majorHAnsi" w:hAnsiTheme="majorHAnsi"/>
            <w:sz w:val="22"/>
            <w:szCs w:val="22"/>
          </w:rPr>
          <w:t>CSC confirms completion of remedial action.</w:t>
        </w:r>
      </w:moveTo>
      <w:moveToRangeEnd w:id="43"/>
    </w:p>
    <w:p w14:paraId="59200D20" w14:textId="205C57F2"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 xml:space="preserve">If CSC determines </w:t>
      </w:r>
      <w:del w:id="45" w:author="Marika Konings" w:date="2015-04-15T17:13:00Z">
        <w:r w:rsidRPr="00720644" w:rsidDel="00CB5B10">
          <w:rPr>
            <w:rFonts w:asciiTheme="majorHAnsi" w:hAnsiTheme="majorHAnsi"/>
            <w:sz w:val="22"/>
            <w:szCs w:val="22"/>
          </w:rPr>
          <w:delText xml:space="preserve">the </w:delText>
        </w:r>
      </w:del>
      <w:ins w:id="46" w:author="Marika Konings" w:date="2015-04-15T17:13:00Z">
        <w:r w:rsidR="00CB5B10" w:rsidRPr="00720644">
          <w:rPr>
            <w:rFonts w:asciiTheme="majorHAnsi" w:hAnsiTheme="majorHAnsi"/>
            <w:sz w:val="22"/>
            <w:szCs w:val="22"/>
          </w:rPr>
          <w:t>th</w:t>
        </w:r>
        <w:r w:rsidR="00CB5B10">
          <w:rPr>
            <w:rFonts w:asciiTheme="majorHAnsi" w:hAnsiTheme="majorHAnsi"/>
            <w:sz w:val="22"/>
            <w:szCs w:val="22"/>
          </w:rPr>
          <w:t xml:space="preserve">at the remedial action has not been completed, </w:t>
        </w:r>
      </w:ins>
      <w:del w:id="47" w:author="Marika Konings" w:date="2015-04-15T17:14:00Z">
        <w:r w:rsidRPr="00720644" w:rsidDel="00CB5B10">
          <w:rPr>
            <w:rFonts w:asciiTheme="majorHAnsi" w:hAnsiTheme="majorHAnsi"/>
            <w:sz w:val="22"/>
            <w:szCs w:val="22"/>
          </w:rPr>
          <w:delText xml:space="preserve">IANA Functions Operator response to be inadequate, </w:delText>
        </w:r>
      </w:del>
      <w:r w:rsidRPr="00720644">
        <w:rPr>
          <w:rFonts w:asciiTheme="majorHAnsi" w:hAnsiTheme="majorHAnsi"/>
          <w:sz w:val="22"/>
          <w:szCs w:val="22"/>
        </w:rPr>
        <w:t xml:space="preserve">the CSC </w:t>
      </w:r>
      <w:ins w:id="48" w:author="Marika Konings" w:date="2015-04-15T17:14:00Z">
        <w:r w:rsidR="00CB5B10" w:rsidRPr="0054143D">
          <w:rPr>
            <w:rFonts w:asciiTheme="majorHAnsi" w:hAnsiTheme="majorHAnsi"/>
            <w:sz w:val="22"/>
            <w:szCs w:val="22"/>
          </w:rPr>
          <w:t xml:space="preserve">is </w:t>
        </w:r>
        <w:del w:id="49" w:author="Grace Abuhamad" w:date="2015-04-15T17:30:00Z">
          <w:r w:rsidR="00CB5B10" w:rsidRPr="0054143D" w:rsidDel="001F24CB">
            <w:rPr>
              <w:rFonts w:asciiTheme="majorHAnsi" w:hAnsiTheme="majorHAnsi"/>
              <w:sz w:val="22"/>
              <w:szCs w:val="22"/>
            </w:rPr>
            <w:delText>authorised</w:delText>
          </w:r>
        </w:del>
      </w:ins>
      <w:ins w:id="50" w:author="Grace Abuhamad" w:date="2015-04-15T17:30:00Z">
        <w:r w:rsidR="001F24CB" w:rsidRPr="0054143D">
          <w:rPr>
            <w:rFonts w:asciiTheme="majorHAnsi" w:hAnsiTheme="majorHAnsi"/>
            <w:sz w:val="22"/>
            <w:szCs w:val="22"/>
          </w:rPr>
          <w:t>authorized</w:t>
        </w:r>
      </w:ins>
      <w:ins w:id="51" w:author="Marika Konings" w:date="2015-04-15T17:14:00Z">
        <w:r w:rsidR="00CB5B10" w:rsidRPr="0054143D">
          <w:rPr>
            <w:rFonts w:asciiTheme="majorHAnsi" w:hAnsiTheme="majorHAnsi"/>
            <w:sz w:val="22"/>
            <w:szCs w:val="22"/>
          </w:rPr>
          <w:t xml:space="preserve"> to escalate through the </w:t>
        </w:r>
        <w:proofErr w:type="spellStart"/>
        <w:r w:rsidR="00CB5B10" w:rsidRPr="0054143D">
          <w:rPr>
            <w:rFonts w:asciiTheme="majorHAnsi" w:hAnsiTheme="majorHAnsi"/>
            <w:sz w:val="22"/>
            <w:szCs w:val="22"/>
          </w:rPr>
          <w:t>ccNSO</w:t>
        </w:r>
        <w:proofErr w:type="spellEnd"/>
        <w:r w:rsidR="00CB5B10" w:rsidRPr="0054143D">
          <w:rPr>
            <w:rFonts w:asciiTheme="majorHAnsi" w:hAnsiTheme="majorHAnsi"/>
            <w:sz w:val="22"/>
            <w:szCs w:val="22"/>
          </w:rPr>
          <w:t xml:space="preserve"> and GNSO using agreed </w:t>
        </w:r>
        <w:commentRangeStart w:id="52"/>
        <w:r w:rsidR="00CB5B10" w:rsidRPr="0054143D">
          <w:rPr>
            <w:rFonts w:asciiTheme="majorHAnsi" w:hAnsiTheme="majorHAnsi"/>
            <w:sz w:val="22"/>
            <w:szCs w:val="22"/>
          </w:rPr>
          <w:t>consultation and escalation processes</w:t>
        </w:r>
      </w:ins>
      <w:commentRangeEnd w:id="52"/>
      <w:ins w:id="53" w:author="Marika Konings" w:date="2015-04-15T17:16:00Z">
        <w:r w:rsidR="0054143D">
          <w:rPr>
            <w:rStyle w:val="CommentReference"/>
          </w:rPr>
          <w:commentReference w:id="52"/>
        </w:r>
      </w:ins>
      <w:ins w:id="55" w:author="Marika Konings" w:date="2015-04-15T17:19:00Z">
        <w:r w:rsidR="0054143D">
          <w:rPr>
            <w:rStyle w:val="FootnoteReference"/>
            <w:rFonts w:asciiTheme="majorHAnsi" w:hAnsiTheme="majorHAnsi"/>
            <w:sz w:val="22"/>
            <w:szCs w:val="22"/>
          </w:rPr>
          <w:footnoteReference w:id="8"/>
        </w:r>
      </w:ins>
      <w:ins w:id="57" w:author="Marika Konings" w:date="2015-04-15T17:16:00Z">
        <w:r w:rsidR="0054143D">
          <w:rPr>
            <w:rFonts w:asciiTheme="majorHAnsi" w:hAnsiTheme="majorHAnsi"/>
            <w:sz w:val="22"/>
            <w:szCs w:val="22"/>
          </w:rPr>
          <w:t>.</w:t>
        </w:r>
      </w:ins>
      <w:del w:id="58" w:author="Marika Konings" w:date="2015-04-15T17:14:00Z">
        <w:r w:rsidRPr="00720644" w:rsidDel="00CB5B10">
          <w:rPr>
            <w:rFonts w:asciiTheme="majorHAnsi" w:hAnsiTheme="majorHAnsi"/>
            <w:sz w:val="22"/>
            <w:szCs w:val="22"/>
          </w:rPr>
          <w:delText>directs remedial action in a specified period of time.</w:delText>
        </w:r>
      </w:del>
    </w:p>
    <w:p w14:paraId="7EA1152A" w14:textId="2DD318FB" w:rsidR="00720644" w:rsidDel="0054143D" w:rsidRDefault="00781085" w:rsidP="00311C78">
      <w:pPr>
        <w:pStyle w:val="ListParagraph"/>
        <w:numPr>
          <w:ilvl w:val="0"/>
          <w:numId w:val="3"/>
        </w:numPr>
        <w:spacing w:line="360" w:lineRule="auto"/>
        <w:rPr>
          <w:del w:id="59" w:author="Marika Konings" w:date="2015-04-15T17:18:00Z"/>
          <w:rFonts w:asciiTheme="majorHAnsi" w:hAnsiTheme="majorHAnsi"/>
          <w:sz w:val="22"/>
          <w:szCs w:val="22"/>
        </w:rPr>
      </w:pPr>
      <w:moveFromRangeStart w:id="60" w:author="Marika Konings" w:date="2015-04-15T17:13:00Z" w:name="move290737355"/>
      <w:moveFrom w:id="61" w:author="Marika Konings" w:date="2015-04-15T17:13:00Z">
        <w:r w:rsidRPr="00720644" w:rsidDel="00CB5B10">
          <w:rPr>
            <w:rFonts w:asciiTheme="majorHAnsi" w:hAnsiTheme="majorHAnsi"/>
            <w:sz w:val="22"/>
            <w:szCs w:val="22"/>
          </w:rPr>
          <w:t>CSC confirms completion of remedial action.</w:t>
        </w:r>
      </w:moveFrom>
    </w:p>
    <w:moveFromRangeEnd w:id="60"/>
    <w:p w14:paraId="5DACD411" w14:textId="4901CDBE" w:rsidR="00720644" w:rsidRPr="0054143D" w:rsidDel="0054143D" w:rsidRDefault="00781085">
      <w:pPr>
        <w:spacing w:line="360" w:lineRule="auto"/>
        <w:rPr>
          <w:del w:id="62" w:author="Marika Konings" w:date="2015-04-15T17:18:00Z"/>
          <w:rFonts w:asciiTheme="majorHAnsi" w:hAnsiTheme="majorHAnsi"/>
          <w:sz w:val="22"/>
          <w:szCs w:val="22"/>
        </w:rPr>
        <w:pPrChange w:id="63" w:author="Marika Konings" w:date="2015-04-15T17:18:00Z">
          <w:pPr>
            <w:pStyle w:val="ListParagraph"/>
            <w:numPr>
              <w:numId w:val="3"/>
            </w:numPr>
            <w:spacing w:line="360" w:lineRule="auto"/>
            <w:ind w:hanging="360"/>
          </w:pPr>
        </w:pPrChange>
      </w:pPr>
      <w:del w:id="64" w:author="Marika Konings" w:date="2015-04-15T17:18:00Z">
        <w:r w:rsidRPr="0054143D" w:rsidDel="0054143D">
          <w:rPr>
            <w:rFonts w:asciiTheme="majorHAnsi" w:hAnsiTheme="majorHAnsi"/>
            <w:sz w:val="22"/>
            <w:szCs w:val="22"/>
          </w:rPr>
          <w:delText>If remediation is unsatisfactory, CSC involves a mediator.</w:delText>
        </w:r>
      </w:del>
    </w:p>
    <w:p w14:paraId="191CA6B7" w14:textId="34F770C5" w:rsidR="00781085" w:rsidDel="0054143D" w:rsidRDefault="00781085" w:rsidP="0054143D">
      <w:pPr>
        <w:rPr>
          <w:del w:id="65" w:author="Marika Konings" w:date="2015-04-15T17:18:00Z"/>
        </w:rPr>
      </w:pPr>
      <w:del w:id="66" w:author="Marika Konings" w:date="2015-04-15T17:18:00Z">
        <w:r w:rsidRPr="00720644" w:rsidDel="0054143D">
          <w:delText>If mediation fails, a binding Independent Appeals Panel is initiated.</w:delText>
        </w:r>
      </w:del>
    </w:p>
    <w:p w14:paraId="180304E9" w14:textId="51F2E1F5" w:rsidR="00B51ADF" w:rsidRPr="00720644" w:rsidRDefault="00B51ADF" w:rsidP="0054143D">
      <w:del w:id="67" w:author="Marika Konings" w:date="2015-04-15T17:18:00Z">
        <w:r w:rsidRPr="00B51ADF" w:rsidDel="0054143D">
          <w:delText>[After CCWG work stream 1 accountability mechanisms are approved, the applicable steps for the IANA processes should be added to this process</w:delText>
        </w:r>
        <w:r w:rsidDel="0054143D">
          <w:delText>]</w:delText>
        </w:r>
      </w:del>
    </w:p>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2" w:author="Marika Konings" w:date="2015-04-15T17:17:00Z" w:initials="MK">
    <w:p w14:paraId="2660761F" w14:textId="571AF0B5" w:rsidR="0054143D" w:rsidRDefault="0054143D">
      <w:pPr>
        <w:pStyle w:val="CommentText"/>
      </w:pPr>
      <w:ins w:id="54" w:author="Marika Konings" w:date="2015-04-15T17:16:00Z">
        <w:r>
          <w:rPr>
            <w:rStyle w:val="CommentReference"/>
          </w:rPr>
          <w:annotationRef/>
        </w:r>
      </w:ins>
      <w:r>
        <w:t>This presumably already includes IRP and mediation so step 4 and 5 may not be needed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1B889" w14:textId="77777777" w:rsidR="00CB5B10" w:rsidRDefault="00CB5B10" w:rsidP="0022327F">
      <w:r>
        <w:separator/>
      </w:r>
    </w:p>
  </w:endnote>
  <w:endnote w:type="continuationSeparator" w:id="0">
    <w:p w14:paraId="6A7C6CFD" w14:textId="77777777" w:rsidR="00CB5B10" w:rsidRDefault="00CB5B10"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5601F" w14:textId="77777777" w:rsidR="00CB5B10" w:rsidRDefault="00CB5B10" w:rsidP="0022327F">
      <w:r>
        <w:separator/>
      </w:r>
    </w:p>
  </w:footnote>
  <w:footnote w:type="continuationSeparator" w:id="0">
    <w:p w14:paraId="41712A4C" w14:textId="77777777" w:rsidR="00CB5B10" w:rsidRDefault="00CB5B10" w:rsidP="0022327F">
      <w:r>
        <w:continuationSeparator/>
      </w:r>
    </w:p>
  </w:footnote>
  <w:footnote w:id="1">
    <w:p w14:paraId="62D078C0" w14:textId="6BA1C2A6" w:rsidR="00CB5B10" w:rsidRPr="0022327F" w:rsidRDefault="00CB5B10">
      <w:pPr>
        <w:pStyle w:val="FootnoteText"/>
        <w:rPr>
          <w:rFonts w:asciiTheme="majorHAnsi" w:hAnsiTheme="majorHAnsi"/>
          <w:sz w:val="18"/>
          <w:szCs w:val="18"/>
        </w:rPr>
      </w:pPr>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r>
        <w:rPr>
          <w:rFonts w:asciiTheme="majorHAnsi" w:hAnsiTheme="majorHAnsi" w:cs="Calibri"/>
          <w:sz w:val="18"/>
          <w:szCs w:val="18"/>
        </w:rPr>
        <w:t xml:space="preserve">  </w:t>
      </w:r>
      <w:r w:rsidRPr="0022327F">
        <w:rPr>
          <w:rFonts w:asciiTheme="majorHAnsi" w:hAnsiTheme="majorHAnsi" w:cs="Calibri"/>
          <w:sz w:val="18"/>
          <w:szCs w:val="18"/>
        </w:rPr>
        <w:t>available</w:t>
      </w:r>
      <w:proofErr w:type="gramEnd"/>
      <w:r>
        <w:rPr>
          <w:rFonts w:asciiTheme="majorHAnsi" w:hAnsiTheme="majorHAnsi" w:cs="Calibri"/>
          <w:sz w:val="18"/>
          <w:szCs w:val="18"/>
        </w:rPr>
        <w:t>.</w:t>
      </w:r>
    </w:p>
  </w:footnote>
  <w:footnote w:id="2">
    <w:p w14:paraId="6DAB72FA" w14:textId="6B552EFC" w:rsidR="00CB5B10" w:rsidRPr="00C859AD" w:rsidRDefault="00CB5B10">
      <w:pPr>
        <w:pStyle w:val="FootnoteText"/>
        <w:rPr>
          <w:rFonts w:asciiTheme="majorHAnsi" w:hAnsiTheme="majorHAnsi"/>
          <w:sz w:val="18"/>
          <w:szCs w:val="18"/>
        </w:rPr>
      </w:pPr>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 To be decided by CWG.</w:t>
      </w:r>
    </w:p>
  </w:footnote>
  <w:footnote w:id="3">
    <w:p w14:paraId="1428738B" w14:textId="1AFE3603" w:rsidR="00CB5B10" w:rsidRDefault="00CB5B10">
      <w:pPr>
        <w:pStyle w:val="FootnoteText"/>
      </w:pPr>
      <w:r w:rsidRPr="00C859AD">
        <w:rPr>
          <w:rStyle w:val="FootnoteReference"/>
          <w:rFonts w:asciiTheme="majorHAnsi" w:hAnsiTheme="majorHAnsi"/>
          <w:sz w:val="18"/>
          <w:szCs w:val="18"/>
        </w:rPr>
        <w:footnoteRef/>
      </w:r>
      <w:r w:rsidRPr="00C859AD">
        <w:rPr>
          <w:rFonts w:asciiTheme="majorHAnsi" w:hAnsiTheme="majorHAnsi"/>
          <w:sz w:val="18"/>
          <w:szCs w:val="18"/>
        </w:rPr>
        <w:t xml:space="preserve"> Note, in this flow chart RZM refers to Root Zone Management</w:t>
      </w:r>
    </w:p>
  </w:footnote>
  <w:footnote w:id="4">
    <w:p w14:paraId="7C41DAC3" w14:textId="365B281F" w:rsidR="004B7441" w:rsidRPr="004B7441" w:rsidRDefault="004B7441">
      <w:pPr>
        <w:pStyle w:val="FootnoteText"/>
        <w:rPr>
          <w:rFonts w:asciiTheme="majorHAnsi" w:hAnsiTheme="majorHAnsi"/>
          <w:sz w:val="18"/>
          <w:szCs w:val="18"/>
        </w:rPr>
      </w:pPr>
      <w:ins w:id="4" w:author="Marika Konings" w:date="2015-04-15T17:24:00Z">
        <w:r w:rsidRPr="004B7441">
          <w:rPr>
            <w:rStyle w:val="FootnoteReference"/>
            <w:rFonts w:asciiTheme="majorHAnsi" w:hAnsiTheme="majorHAnsi"/>
            <w:sz w:val="18"/>
            <w:szCs w:val="18"/>
          </w:rPr>
          <w:footnoteRef/>
        </w:r>
        <w:r w:rsidRPr="004B7441">
          <w:rPr>
            <w:rFonts w:asciiTheme="majorHAnsi" w:hAnsiTheme="majorHAnsi"/>
            <w:sz w:val="18"/>
            <w:szCs w:val="18"/>
          </w:rPr>
          <w:t xml:space="preserve"> Note, in phase 1 the main change was to take the ICANN CEO out of the escalation path, while phase 2 has been added as a new part of the </w:t>
        </w:r>
      </w:ins>
      <w:ins w:id="5" w:author="Marika Konings" w:date="2015-04-15T17:25:00Z">
        <w:r>
          <w:rPr>
            <w:rFonts w:asciiTheme="majorHAnsi" w:hAnsiTheme="majorHAnsi"/>
            <w:sz w:val="18"/>
            <w:szCs w:val="18"/>
          </w:rPr>
          <w:t xml:space="preserve">customer service complaint resolution </w:t>
        </w:r>
      </w:ins>
      <w:ins w:id="6" w:author="Marika Konings" w:date="2015-04-15T17:24:00Z">
        <w:r w:rsidRPr="004B7441">
          <w:rPr>
            <w:rFonts w:asciiTheme="majorHAnsi" w:hAnsiTheme="majorHAnsi"/>
            <w:sz w:val="18"/>
            <w:szCs w:val="18"/>
          </w:rPr>
          <w:t xml:space="preserve">process. </w:t>
        </w:r>
      </w:ins>
    </w:p>
  </w:footnote>
  <w:footnote w:id="5">
    <w:p w14:paraId="5820AC41" w14:textId="362140E1" w:rsidR="00CB5B10" w:rsidRPr="004C60CB" w:rsidRDefault="00CB5B10">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r>
        <w:rPr>
          <w:rFonts w:asciiTheme="majorHAnsi" w:hAnsiTheme="majorHAnsi"/>
          <w:sz w:val="18"/>
          <w:szCs w:val="18"/>
        </w:rPr>
        <w:t xml:space="preserve">ccTLD </w:t>
      </w:r>
      <w:r w:rsidRPr="004C60CB">
        <w:rPr>
          <w:rFonts w:asciiTheme="majorHAnsi" w:hAnsiTheme="majorHAnsi"/>
          <w:sz w:val="18"/>
          <w:szCs w:val="18"/>
        </w:rPr>
        <w:t>regional organizations, ICANN SO/ACs</w:t>
      </w:r>
      <w:r>
        <w:rPr>
          <w:rFonts w:asciiTheme="majorHAnsi" w:hAnsiTheme="majorHAnsi"/>
          <w:sz w:val="18"/>
          <w:szCs w:val="18"/>
        </w:rPr>
        <w:t>, etc.</w:t>
      </w:r>
    </w:p>
  </w:footnote>
  <w:footnote w:id="6">
    <w:p w14:paraId="461C515B" w14:textId="1AF42715" w:rsidR="00CB5B10" w:rsidRPr="004C60CB" w:rsidRDefault="00CB5B10">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r>
        <w:rPr>
          <w:rFonts w:asciiTheme="majorHAnsi" w:hAnsiTheme="majorHAnsi"/>
          <w:sz w:val="18"/>
          <w:szCs w:val="18"/>
        </w:rPr>
        <w:t xml:space="preserve">, including TLD </w:t>
      </w:r>
      <w:proofErr w:type="gramStart"/>
      <w:r>
        <w:rPr>
          <w:rFonts w:asciiTheme="majorHAnsi" w:hAnsiTheme="majorHAnsi"/>
          <w:sz w:val="18"/>
          <w:szCs w:val="18"/>
        </w:rPr>
        <w:t>organizations,</w:t>
      </w:r>
      <w:r w:rsidRPr="004C60CB">
        <w:rPr>
          <w:rFonts w:asciiTheme="majorHAnsi" w:hAnsiTheme="majorHAnsi"/>
          <w:sz w:val="18"/>
          <w:szCs w:val="18"/>
        </w:rPr>
        <w:t xml:space="preserve"> that are of the view that </w:t>
      </w:r>
      <w:r>
        <w:rPr>
          <w:rFonts w:asciiTheme="majorHAnsi" w:hAnsiTheme="majorHAnsi"/>
          <w:sz w:val="18"/>
          <w:szCs w:val="18"/>
        </w:rPr>
        <w:t>an</w:t>
      </w:r>
      <w:r w:rsidRPr="004C60CB">
        <w:rPr>
          <w:rFonts w:asciiTheme="majorHAnsi" w:hAnsiTheme="majorHAnsi"/>
          <w:sz w:val="18"/>
          <w:szCs w:val="18"/>
        </w:rPr>
        <w:t xml:space="preserve"> issue has not been addressed through </w:t>
      </w:r>
      <w:del w:id="9" w:author="Marika Konings" w:date="2015-04-15T17:09:00Z">
        <w:r w:rsidRPr="004C60CB" w:rsidDel="00604115">
          <w:rPr>
            <w:rFonts w:asciiTheme="majorHAnsi" w:hAnsiTheme="majorHAnsi"/>
            <w:sz w:val="18"/>
            <w:szCs w:val="18"/>
          </w:rPr>
          <w:delText xml:space="preserve">step </w:delText>
        </w:r>
      </w:del>
      <w:ins w:id="10" w:author="Marika Konings" w:date="2015-04-15T17:09:00Z">
        <w:r>
          <w:rPr>
            <w:rFonts w:asciiTheme="majorHAnsi" w:hAnsiTheme="majorHAnsi"/>
            <w:sz w:val="18"/>
            <w:szCs w:val="18"/>
          </w:rPr>
          <w:t>phase</w:t>
        </w:r>
        <w:proofErr w:type="gramEnd"/>
        <w:r w:rsidRPr="004C60CB">
          <w:rPr>
            <w:rFonts w:asciiTheme="majorHAnsi" w:hAnsiTheme="majorHAnsi"/>
            <w:sz w:val="18"/>
            <w:szCs w:val="18"/>
          </w:rPr>
          <w:t xml:space="preserve"> </w:t>
        </w:r>
      </w:ins>
      <w:r w:rsidRPr="004C60CB">
        <w:rPr>
          <w:rFonts w:asciiTheme="majorHAnsi" w:hAnsiTheme="majorHAnsi"/>
          <w:sz w:val="18"/>
          <w:szCs w:val="18"/>
        </w:rPr>
        <w:t xml:space="preserve">1 </w:t>
      </w:r>
      <w:r>
        <w:rPr>
          <w:rFonts w:asciiTheme="majorHAnsi" w:hAnsiTheme="majorHAnsi"/>
          <w:sz w:val="18"/>
          <w:szCs w:val="18"/>
        </w:rPr>
        <w:t>may</w:t>
      </w:r>
      <w:r w:rsidRPr="004C60CB">
        <w:rPr>
          <w:rFonts w:asciiTheme="majorHAnsi" w:hAnsiTheme="majorHAnsi"/>
          <w:sz w:val="18"/>
          <w:szCs w:val="18"/>
        </w:rPr>
        <w:t xml:space="preserve"> escalate </w:t>
      </w:r>
      <w:r>
        <w:rPr>
          <w:rFonts w:asciiTheme="majorHAnsi" w:hAnsiTheme="majorHAnsi"/>
          <w:sz w:val="18"/>
          <w:szCs w:val="18"/>
        </w:rPr>
        <w:t>the</w:t>
      </w:r>
      <w:r w:rsidRPr="004C60CB">
        <w:rPr>
          <w:rFonts w:asciiTheme="majorHAnsi" w:hAnsiTheme="majorHAnsi"/>
          <w:sz w:val="18"/>
          <w:szCs w:val="18"/>
        </w:rPr>
        <w:t xml:space="preserve"> issue to the ombudsman or via the applicable liaisons to the Customer Standing Committee to </w:t>
      </w:r>
      <w:del w:id="11" w:author="Marika Konings" w:date="2015-04-15T17:09:00Z">
        <w:r w:rsidRPr="004C60CB" w:rsidDel="00604115">
          <w:rPr>
            <w:rFonts w:asciiTheme="majorHAnsi" w:hAnsiTheme="majorHAnsi"/>
            <w:sz w:val="18"/>
            <w:szCs w:val="18"/>
          </w:rPr>
          <w:delText xml:space="preserve">step </w:delText>
        </w:r>
      </w:del>
      <w:ins w:id="12"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2.</w:t>
      </w:r>
    </w:p>
  </w:footnote>
  <w:footnote w:id="7">
    <w:p w14:paraId="601C4B98" w14:textId="37C05B51" w:rsidR="00CB5B10" w:rsidRPr="0054143D" w:rsidDel="00604115" w:rsidRDefault="00CB5B10">
      <w:pPr>
        <w:pStyle w:val="FootnoteText"/>
        <w:rPr>
          <w:del w:id="34" w:author="Marika Konings" w:date="2015-04-15T17:07:00Z"/>
          <w:rFonts w:asciiTheme="majorHAnsi" w:hAnsiTheme="majorHAnsi"/>
          <w:sz w:val="18"/>
          <w:szCs w:val="18"/>
        </w:rPr>
      </w:pPr>
      <w:del w:id="35" w:author="Marika Konings" w:date="2015-04-15T17:07:00Z">
        <w:r w:rsidRPr="0054143D" w:rsidDel="00604115">
          <w:rPr>
            <w:rStyle w:val="FootnoteReference"/>
            <w:rFonts w:asciiTheme="majorHAnsi" w:hAnsiTheme="majorHAnsi"/>
            <w:sz w:val="18"/>
            <w:szCs w:val="18"/>
          </w:rPr>
          <w:footnoteRef/>
        </w:r>
        <w:r w:rsidRPr="0054143D" w:rsidDel="00604115">
          <w:rPr>
            <w:rFonts w:asciiTheme="majorHAnsi" w:hAnsiTheme="majorHAnsi"/>
            <w:sz w:val="18"/>
            <w:szCs w:val="18"/>
          </w:rPr>
          <w:delText xml:space="preserve"> If this is approved by the CWG, it would require further implementation work that would need to be done after approval of this step in the process and before the transition occurs</w:delText>
        </w:r>
      </w:del>
    </w:p>
  </w:footnote>
  <w:footnote w:id="8">
    <w:p w14:paraId="322E6F0C" w14:textId="0F1562BF" w:rsidR="0054143D" w:rsidRDefault="0054143D">
      <w:pPr>
        <w:pStyle w:val="FootnoteText"/>
      </w:pPr>
      <w:ins w:id="56" w:author="Marika Konings" w:date="2015-04-15T17:19: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 CCWG work stream 1 accountability mechanisms once these are completed.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040A2B"/>
    <w:rsid w:val="00104A92"/>
    <w:rsid w:val="001056F3"/>
    <w:rsid w:val="001511E3"/>
    <w:rsid w:val="00184DA1"/>
    <w:rsid w:val="001A48EF"/>
    <w:rsid w:val="001F24CB"/>
    <w:rsid w:val="0022327F"/>
    <w:rsid w:val="00267D7C"/>
    <w:rsid w:val="002707B3"/>
    <w:rsid w:val="002E5A86"/>
    <w:rsid w:val="00311C78"/>
    <w:rsid w:val="00336DEE"/>
    <w:rsid w:val="00437C04"/>
    <w:rsid w:val="0049233C"/>
    <w:rsid w:val="004A5AF1"/>
    <w:rsid w:val="004B7441"/>
    <w:rsid w:val="004C2D52"/>
    <w:rsid w:val="004C60CB"/>
    <w:rsid w:val="004E61B0"/>
    <w:rsid w:val="004E761C"/>
    <w:rsid w:val="0054143D"/>
    <w:rsid w:val="00542B57"/>
    <w:rsid w:val="00545E05"/>
    <w:rsid w:val="005D555F"/>
    <w:rsid w:val="00604115"/>
    <w:rsid w:val="00664FE4"/>
    <w:rsid w:val="006D5F98"/>
    <w:rsid w:val="00720644"/>
    <w:rsid w:val="00781085"/>
    <w:rsid w:val="007B55E9"/>
    <w:rsid w:val="00844173"/>
    <w:rsid w:val="0088230D"/>
    <w:rsid w:val="008912DC"/>
    <w:rsid w:val="008C5E0E"/>
    <w:rsid w:val="008E0EDC"/>
    <w:rsid w:val="008E2B40"/>
    <w:rsid w:val="008F2776"/>
    <w:rsid w:val="008F5834"/>
    <w:rsid w:val="00921E21"/>
    <w:rsid w:val="009851B5"/>
    <w:rsid w:val="009B56BE"/>
    <w:rsid w:val="009B59F4"/>
    <w:rsid w:val="00A16630"/>
    <w:rsid w:val="00A375D5"/>
    <w:rsid w:val="00AE4894"/>
    <w:rsid w:val="00B50EA1"/>
    <w:rsid w:val="00B51ADF"/>
    <w:rsid w:val="00B87F6D"/>
    <w:rsid w:val="00B971D9"/>
    <w:rsid w:val="00C029D1"/>
    <w:rsid w:val="00C859AD"/>
    <w:rsid w:val="00CB5B10"/>
    <w:rsid w:val="00CD5782"/>
    <w:rsid w:val="00D02501"/>
    <w:rsid w:val="00D05ADD"/>
    <w:rsid w:val="00D05CF9"/>
    <w:rsid w:val="00DA1AC8"/>
    <w:rsid w:val="00E34592"/>
    <w:rsid w:val="00E50C0A"/>
    <w:rsid w:val="00E92073"/>
    <w:rsid w:val="00F43C27"/>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85CA7-BC6F-FD45-9346-D7E55555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1696</Words>
  <Characters>9669</Characters>
  <Application>Microsoft Macintosh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2015-04-10T11:02:00Z</cp:lastPrinted>
  <dcterms:created xsi:type="dcterms:W3CDTF">2015-05-01T19:52:00Z</dcterms:created>
  <dcterms:modified xsi:type="dcterms:W3CDTF">2015-05-01T19:52:00Z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