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48732" w14:textId="09637058" w:rsidR="00720644" w:rsidRPr="00FD1682" w:rsidRDefault="00720644" w:rsidP="00311C78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 w:rsidRPr="00FD1682">
        <w:rPr>
          <w:rFonts w:asciiTheme="majorHAnsi" w:hAnsiTheme="majorHAnsi"/>
          <w:b/>
          <w:sz w:val="28"/>
          <w:szCs w:val="28"/>
        </w:rPr>
        <w:t>Escalation Mechanisms (DT M)</w:t>
      </w:r>
    </w:p>
    <w:p w14:paraId="6C0639F3" w14:textId="77777777" w:rsidR="00FD1682" w:rsidRDefault="00FD1682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195077D6" w14:textId="575922CB" w:rsidR="008C5E0E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CWG recommends requiring the continuation, with minor modifications, of a progressive set of escalation steps that can be performed for</w:t>
      </w:r>
      <w:r>
        <w:rPr>
          <w:rFonts w:asciiTheme="majorHAnsi" w:hAnsiTheme="majorHAnsi"/>
          <w:sz w:val="22"/>
          <w:szCs w:val="22"/>
        </w:rPr>
        <w:t xml:space="preserve"> Emergency situations </w:t>
      </w:r>
      <w:r w:rsidRPr="00720644">
        <w:rPr>
          <w:rFonts w:asciiTheme="majorHAnsi" w:hAnsiTheme="majorHAnsi"/>
          <w:sz w:val="22"/>
          <w:szCs w:val="22"/>
        </w:rPr>
        <w:t xml:space="preserve">as well as </w:t>
      </w:r>
      <w:r>
        <w:rPr>
          <w:rFonts w:asciiTheme="majorHAnsi" w:hAnsiTheme="majorHAnsi"/>
          <w:sz w:val="22"/>
          <w:szCs w:val="22"/>
        </w:rPr>
        <w:t xml:space="preserve">Customer Service Complaints </w:t>
      </w:r>
      <w:r w:rsidRPr="00720644">
        <w:rPr>
          <w:rFonts w:asciiTheme="majorHAnsi" w:hAnsiTheme="majorHAnsi"/>
          <w:sz w:val="22"/>
          <w:szCs w:val="22"/>
        </w:rPr>
        <w:t>and a new Problem Management Process for Critical, Persistent or Systemic Failures</w:t>
      </w:r>
      <w:r>
        <w:rPr>
          <w:rFonts w:asciiTheme="majorHAnsi" w:hAnsiTheme="majorHAnsi"/>
          <w:sz w:val="22"/>
          <w:szCs w:val="22"/>
        </w:rPr>
        <w:t xml:space="preserve">, </w:t>
      </w:r>
      <w:r w:rsidRPr="00720644">
        <w:rPr>
          <w:rFonts w:asciiTheme="majorHAnsi" w:hAnsiTheme="majorHAnsi"/>
          <w:sz w:val="22"/>
          <w:szCs w:val="22"/>
        </w:rPr>
        <w:t xml:space="preserve">as applicable, for individual TLD registry operators, or others with relevant IANA </w:t>
      </w:r>
      <w:r w:rsidR="00F85FAD">
        <w:rPr>
          <w:rFonts w:asciiTheme="majorHAnsi" w:hAnsiTheme="majorHAnsi"/>
          <w:sz w:val="22"/>
          <w:szCs w:val="22"/>
        </w:rPr>
        <w:t xml:space="preserve">functions </w:t>
      </w:r>
      <w:r w:rsidRPr="00720644">
        <w:rPr>
          <w:rFonts w:asciiTheme="majorHAnsi" w:hAnsiTheme="majorHAnsi"/>
          <w:sz w:val="22"/>
          <w:szCs w:val="22"/>
        </w:rPr>
        <w:t xml:space="preserve">operational issues. </w:t>
      </w:r>
      <w:r w:rsidR="008C5E0E">
        <w:rPr>
          <w:rFonts w:asciiTheme="majorHAnsi" w:hAnsiTheme="majorHAnsi"/>
          <w:sz w:val="22"/>
          <w:szCs w:val="22"/>
        </w:rPr>
        <w:t>Three processes are recommended:</w:t>
      </w:r>
    </w:p>
    <w:p w14:paraId="5AE326EC" w14:textId="4AB9A012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Root Zone Emergency Process</w:t>
      </w:r>
    </w:p>
    <w:p w14:paraId="0FB61F0F" w14:textId="435FB5DF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This process is for TLD managers in cases where expedited handling is required and </w:t>
      </w:r>
      <w:r w:rsidR="00034153">
        <w:rPr>
          <w:rFonts w:asciiTheme="majorHAnsi" w:hAnsiTheme="majorHAnsi"/>
          <w:sz w:val="22"/>
          <w:szCs w:val="22"/>
        </w:rPr>
        <w:t>is essentially the same as the process currently used by ICANN</w:t>
      </w:r>
      <w:r>
        <w:rPr>
          <w:rFonts w:asciiTheme="majorHAnsi" w:hAnsiTheme="majorHAnsi"/>
          <w:sz w:val="22"/>
          <w:szCs w:val="22"/>
        </w:rPr>
        <w:t>.</w:t>
      </w:r>
    </w:p>
    <w:p w14:paraId="7398DF40" w14:textId="016F5F14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Customer Service Complaint Resolution Process</w:t>
      </w:r>
    </w:p>
    <w:p w14:paraId="4693AE4A" w14:textId="51454B8A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This process is for </w:t>
      </w:r>
      <w:del w:id="0" w:author="Marika Konings" w:date="2015-04-07T12:19:00Z">
        <w:r w:rsidDel="004C2D52">
          <w:rPr>
            <w:rFonts w:asciiTheme="majorHAnsi" w:hAnsiTheme="majorHAnsi"/>
            <w:sz w:val="22"/>
            <w:szCs w:val="22"/>
          </w:rPr>
          <w:delText xml:space="preserve">anyone </w:delText>
        </w:r>
      </w:del>
      <w:ins w:id="1" w:author="Marika Konings" w:date="2015-04-07T12:19:00Z">
        <w:r w:rsidR="004C2D52">
          <w:rPr>
            <w:rFonts w:asciiTheme="majorHAnsi" w:hAnsiTheme="majorHAnsi"/>
            <w:sz w:val="22"/>
            <w:szCs w:val="22"/>
          </w:rPr>
          <w:t xml:space="preserve">direct </w:t>
        </w:r>
        <w:proofErr w:type="gramStart"/>
        <w:r w:rsidR="004C2D52">
          <w:rPr>
            <w:rFonts w:asciiTheme="majorHAnsi" w:hAnsiTheme="majorHAnsi"/>
            <w:sz w:val="22"/>
            <w:szCs w:val="22"/>
          </w:rPr>
          <w:t>customers</w:t>
        </w:r>
        <w:r w:rsidR="004C2D52">
          <w:rPr>
            <w:rFonts w:asciiTheme="majorHAnsi" w:hAnsiTheme="majorHAnsi"/>
            <w:sz w:val="22"/>
            <w:szCs w:val="22"/>
          </w:rPr>
          <w:t xml:space="preserve"> </w:t>
        </w:r>
      </w:ins>
      <w:r>
        <w:rPr>
          <w:rFonts w:asciiTheme="majorHAnsi" w:hAnsiTheme="majorHAnsi"/>
          <w:sz w:val="22"/>
          <w:szCs w:val="22"/>
        </w:rPr>
        <w:t>who has</w:t>
      </w:r>
      <w:proofErr w:type="gramEnd"/>
      <w:r>
        <w:rPr>
          <w:rFonts w:asciiTheme="majorHAnsi" w:hAnsiTheme="majorHAnsi"/>
          <w:sz w:val="22"/>
          <w:szCs w:val="22"/>
        </w:rPr>
        <w:t xml:space="preserve"> a complaint about IANA service</w:t>
      </w:r>
      <w:r w:rsidR="00034153">
        <w:rPr>
          <w:rFonts w:asciiTheme="majorHAnsi" w:hAnsiTheme="majorHAnsi"/>
          <w:sz w:val="22"/>
          <w:szCs w:val="22"/>
        </w:rPr>
        <w:t>s.  It is modified somewhat from the current process used by ICANN with some added steps at the end.</w:t>
      </w:r>
    </w:p>
    <w:p w14:paraId="289F2C14" w14:textId="73E412E7" w:rsidR="008C5E0E" w:rsidRDefault="008C5E0E" w:rsidP="00311C78">
      <w:pPr>
        <w:pStyle w:val="ListParagraph"/>
        <w:numPr>
          <w:ilvl w:val="0"/>
          <w:numId w:val="10"/>
        </w:num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Problem Management Escalation Process</w:t>
      </w:r>
    </w:p>
    <w:p w14:paraId="403F7CEB" w14:textId="7F8B4073" w:rsidR="008C5E0E" w:rsidRPr="008C5E0E" w:rsidRDefault="008C5E0E" w:rsidP="00311C78">
      <w:pPr>
        <w:spacing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This</w:t>
      </w:r>
      <w:r w:rsidR="006D5F98">
        <w:rPr>
          <w:rFonts w:asciiTheme="majorHAnsi" w:hAnsiTheme="majorHAnsi"/>
          <w:sz w:val="22"/>
          <w:szCs w:val="22"/>
        </w:rPr>
        <w:t xml:space="preserve"> is a new process for critical, persistent or systemic f</w:t>
      </w:r>
      <w:r w:rsidR="006D5F98" w:rsidRPr="00781085">
        <w:rPr>
          <w:rFonts w:asciiTheme="majorHAnsi" w:hAnsiTheme="majorHAnsi"/>
          <w:sz w:val="22"/>
          <w:szCs w:val="22"/>
        </w:rPr>
        <w:t>ailures</w:t>
      </w:r>
      <w:r w:rsidR="006D5F98">
        <w:rPr>
          <w:rFonts w:asciiTheme="majorHAnsi" w:hAnsiTheme="majorHAnsi"/>
          <w:sz w:val="22"/>
          <w:szCs w:val="22"/>
        </w:rPr>
        <w:t xml:space="preserve"> of IANA services.</w:t>
      </w:r>
    </w:p>
    <w:p w14:paraId="31D887EC" w14:textId="77777777" w:rsidR="008C5E0E" w:rsidRDefault="008C5E0E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21D192DC" w14:textId="2C26BAD1" w:rsidR="00720644" w:rsidRPr="00720644" w:rsidRDefault="00720644" w:rsidP="00311C78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The details of these processes, including proposed modifications to the existing processes to reflect the transition, can be found in Annex</w:t>
      </w:r>
      <w:r w:rsidR="0088230D">
        <w:rPr>
          <w:rFonts w:asciiTheme="majorHAnsi" w:hAnsiTheme="majorHAnsi"/>
          <w:sz w:val="22"/>
          <w:szCs w:val="22"/>
        </w:rPr>
        <w:t>es</w:t>
      </w:r>
      <w:r w:rsidRPr="00720644">
        <w:rPr>
          <w:rFonts w:asciiTheme="majorHAnsi" w:hAnsiTheme="majorHAnsi"/>
          <w:sz w:val="22"/>
          <w:szCs w:val="22"/>
        </w:rPr>
        <w:t xml:space="preserve"> X</w:t>
      </w:r>
      <w:r>
        <w:rPr>
          <w:rFonts w:asciiTheme="majorHAnsi" w:hAnsiTheme="majorHAnsi"/>
          <w:sz w:val="22"/>
          <w:szCs w:val="22"/>
        </w:rPr>
        <w:t xml:space="preserve"> (</w:t>
      </w:r>
      <w:r w:rsidR="00F85FAD">
        <w:rPr>
          <w:rFonts w:asciiTheme="majorHAnsi" w:hAnsiTheme="majorHAnsi"/>
          <w:sz w:val="22"/>
          <w:szCs w:val="22"/>
        </w:rPr>
        <w:t xml:space="preserve">Root Zone </w:t>
      </w:r>
      <w:r>
        <w:rPr>
          <w:rFonts w:asciiTheme="majorHAnsi" w:hAnsiTheme="majorHAnsi"/>
          <w:sz w:val="22"/>
          <w:szCs w:val="22"/>
        </w:rPr>
        <w:t>Emergency Process)</w:t>
      </w:r>
      <w:r w:rsidRPr="00720644">
        <w:rPr>
          <w:rFonts w:asciiTheme="majorHAnsi" w:hAnsiTheme="majorHAnsi"/>
          <w:sz w:val="22"/>
          <w:szCs w:val="22"/>
        </w:rPr>
        <w:t>, Y</w:t>
      </w:r>
      <w:r>
        <w:rPr>
          <w:rFonts w:asciiTheme="majorHAnsi" w:hAnsiTheme="majorHAnsi"/>
          <w:sz w:val="22"/>
          <w:szCs w:val="22"/>
        </w:rPr>
        <w:t xml:space="preserve"> (Customer Service Complaint Resolution Process)</w:t>
      </w:r>
      <w:r w:rsidRPr="00720644">
        <w:rPr>
          <w:rFonts w:asciiTheme="majorHAnsi" w:hAnsiTheme="majorHAnsi"/>
          <w:sz w:val="22"/>
          <w:szCs w:val="22"/>
        </w:rPr>
        <w:t xml:space="preserve"> and Z</w:t>
      </w:r>
      <w:r>
        <w:rPr>
          <w:rFonts w:asciiTheme="majorHAnsi" w:hAnsiTheme="majorHAnsi"/>
          <w:sz w:val="22"/>
          <w:szCs w:val="22"/>
        </w:rPr>
        <w:t xml:space="preserve"> (Problem Management Escalation Process)</w:t>
      </w:r>
      <w:r w:rsidRPr="00720644">
        <w:rPr>
          <w:rFonts w:asciiTheme="majorHAnsi" w:hAnsiTheme="majorHAnsi"/>
          <w:sz w:val="22"/>
          <w:szCs w:val="22"/>
        </w:rPr>
        <w:t xml:space="preserve">. </w:t>
      </w:r>
      <w:r w:rsidRPr="00720644">
        <w:rPr>
          <w:rFonts w:asciiTheme="majorHAnsi" w:hAnsiTheme="majorHAnsi"/>
          <w:b/>
          <w:sz w:val="22"/>
          <w:szCs w:val="22"/>
        </w:rPr>
        <w:br w:type="page"/>
      </w:r>
    </w:p>
    <w:p w14:paraId="7C85537F" w14:textId="0A6E645C" w:rsidR="001511E3" w:rsidRPr="001511E3" w:rsidRDefault="00720644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>Annex X</w:t>
      </w:r>
      <w:r w:rsidR="001511E3" w:rsidRPr="001511E3">
        <w:rPr>
          <w:rFonts w:asciiTheme="majorHAnsi" w:hAnsiTheme="majorHAnsi"/>
          <w:b/>
        </w:rPr>
        <w:t xml:space="preserve">- </w:t>
      </w:r>
      <w:r w:rsidR="00F85FAD">
        <w:rPr>
          <w:rFonts w:asciiTheme="majorHAnsi" w:hAnsiTheme="majorHAnsi"/>
          <w:b/>
        </w:rPr>
        <w:t>Root Zone</w:t>
      </w:r>
      <w:r w:rsidR="00F85FAD" w:rsidRPr="001511E3">
        <w:rPr>
          <w:rFonts w:asciiTheme="majorHAnsi" w:hAnsiTheme="majorHAnsi"/>
          <w:b/>
        </w:rPr>
        <w:t xml:space="preserve"> </w:t>
      </w:r>
      <w:r w:rsidR="001511E3" w:rsidRPr="001511E3">
        <w:rPr>
          <w:rFonts w:asciiTheme="majorHAnsi" w:hAnsiTheme="majorHAnsi"/>
          <w:b/>
        </w:rPr>
        <w:t>Emergency Process</w:t>
      </w:r>
    </w:p>
    <w:p w14:paraId="21E139D5" w14:textId="77777777" w:rsidR="001511E3" w:rsidRDefault="001511E3" w:rsidP="00311C78">
      <w:pPr>
        <w:spacing w:line="360" w:lineRule="auto"/>
        <w:rPr>
          <w:rFonts w:asciiTheme="majorHAnsi" w:hAnsiTheme="majorHAnsi"/>
        </w:rPr>
      </w:pPr>
    </w:p>
    <w:p w14:paraId="58745C3F" w14:textId="244174ED" w:rsidR="00C029D1" w:rsidRPr="001511E3" w:rsidRDefault="008F5834" w:rsidP="00311C78">
      <w:pPr>
        <w:spacing w:line="360" w:lineRule="auto"/>
        <w:rPr>
          <w:rFonts w:asciiTheme="majorHAnsi" w:hAnsiTheme="majorHAnsi"/>
          <w:spacing w:val="-1"/>
          <w:sz w:val="22"/>
          <w:szCs w:val="22"/>
        </w:rPr>
      </w:pP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well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general staff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availability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during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hours,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="008E0EDC" w:rsidRPr="008E0EDC">
        <w:rPr>
          <w:rFonts w:asciiTheme="majorHAnsi" w:hAnsiTheme="majorHAnsi"/>
          <w:b/>
          <w:spacing w:val="-1"/>
          <w:sz w:val="22"/>
          <w:szCs w:val="22"/>
        </w:rPr>
        <w:t xml:space="preserve">the </w:t>
      </w:r>
      <w:r w:rsidRPr="008E0EDC">
        <w:rPr>
          <w:rFonts w:asciiTheme="majorHAnsi" w:hAnsiTheme="majorHAnsi"/>
          <w:b/>
          <w:spacing w:val="-1"/>
          <w:sz w:val="22"/>
          <w:szCs w:val="22"/>
        </w:rPr>
        <w:t>IANA</w:t>
      </w:r>
      <w:r w:rsidR="008E0EDC" w:rsidRPr="008E0EDC">
        <w:rPr>
          <w:rFonts w:asciiTheme="majorHAnsi" w:hAnsiTheme="majorHAnsi"/>
          <w:b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continue </w:t>
      </w:r>
      <w:r w:rsidRPr="001511E3">
        <w:rPr>
          <w:rFonts w:asciiTheme="majorHAnsi" w:hAnsiTheme="majorHAnsi"/>
          <w:sz w:val="22"/>
          <w:szCs w:val="22"/>
        </w:rPr>
        <w:t>to</w:t>
      </w:r>
      <w:r w:rsidR="008E0EDC">
        <w:rPr>
          <w:rFonts w:asciiTheme="majorHAnsi" w:hAnsiTheme="majorHAnsi"/>
          <w:spacing w:val="87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provide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>with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24×7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 number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allows</w:t>
      </w:r>
      <w:r w:rsidRPr="001511E3">
        <w:rPr>
          <w:rFonts w:asciiTheme="majorHAnsi" w:hAnsiTheme="majorHAnsi"/>
          <w:sz w:val="22"/>
          <w:szCs w:val="22"/>
        </w:rPr>
        <w:t xml:space="preserve"> TLD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managers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65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quickly reach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b/>
          <w:spacing w:val="-1"/>
          <w:sz w:val="22"/>
          <w:szCs w:val="22"/>
        </w:rPr>
        <w:t>IANA</w:t>
      </w:r>
      <w:r w:rsidR="00104A92">
        <w:rPr>
          <w:rFonts w:asciiTheme="majorHAnsi" w:hAnsiTheme="majorHAnsi"/>
          <w:b/>
          <w:spacing w:val="-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declare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and seek </w:t>
      </w:r>
      <w:r w:rsidRPr="001511E3">
        <w:rPr>
          <w:rFonts w:asciiTheme="majorHAnsi" w:hAnsiTheme="majorHAnsi"/>
          <w:sz w:val="22"/>
          <w:szCs w:val="22"/>
        </w:rPr>
        <w:t>to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expedite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Root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Zone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</w:t>
      </w:r>
      <w:r w:rsidRPr="001511E3">
        <w:rPr>
          <w:rFonts w:asciiTheme="majorHAnsi" w:hAnsiTheme="majorHAnsi"/>
          <w:spacing w:val="59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request.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b/>
          <w:spacing w:val="1"/>
          <w:sz w:val="22"/>
          <w:szCs w:val="22"/>
        </w:rPr>
        <w:t>IANA</w:t>
      </w:r>
      <w:r w:rsidR="00104A92">
        <w:rPr>
          <w:rFonts w:asciiTheme="majorHAnsi" w:hAnsiTheme="majorHAnsi"/>
          <w:b/>
          <w:spacing w:val="1"/>
          <w:sz w:val="22"/>
          <w:szCs w:val="22"/>
        </w:rPr>
        <w:t xml:space="preserve"> Functions Operator</w:t>
      </w:r>
      <w:r w:rsidRPr="001511E3">
        <w:rPr>
          <w:rFonts w:asciiTheme="majorHAnsi" w:hAnsiTheme="majorHAnsi"/>
          <w:b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execute </w:t>
      </w:r>
      <w:r w:rsidRPr="001511E3">
        <w:rPr>
          <w:rFonts w:asciiTheme="majorHAnsi" w:hAnsiTheme="majorHAnsi"/>
          <w:sz w:val="22"/>
          <w:szCs w:val="22"/>
        </w:rPr>
        <w:t>such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in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accordance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with </w:t>
      </w:r>
      <w:r w:rsidRPr="001511E3">
        <w:rPr>
          <w:rFonts w:asciiTheme="majorHAnsi" w:hAnsiTheme="majorHAnsi"/>
          <w:spacing w:val="-1"/>
          <w:sz w:val="22"/>
          <w:szCs w:val="22"/>
        </w:rPr>
        <w:t>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obligations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the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standard</w:t>
      </w:r>
      <w:r w:rsidRPr="001511E3">
        <w:rPr>
          <w:rFonts w:asciiTheme="majorHAnsi" w:hAnsiTheme="majorHAnsi"/>
          <w:spacing w:val="7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root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zone management workflow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expeditiously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possible.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This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will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include</w:t>
      </w:r>
      <w:r w:rsidRPr="001511E3">
        <w:rPr>
          <w:rFonts w:asciiTheme="majorHAnsi" w:hAnsiTheme="majorHAnsi"/>
          <w:spacing w:val="6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performing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emergency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reviews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request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as</w:t>
      </w:r>
      <w:r w:rsidRPr="001511E3">
        <w:rPr>
          <w:rFonts w:asciiTheme="majorHAnsi" w:hAnsiTheme="majorHAnsi"/>
          <w:spacing w:val="-5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the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first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priority,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out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ordinary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business</w:t>
      </w:r>
      <w:r w:rsidRPr="001511E3">
        <w:rPr>
          <w:rFonts w:asciiTheme="majorHAnsi" w:hAnsiTheme="majorHAnsi"/>
          <w:spacing w:val="69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hours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if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necessary,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informing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its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contacts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at</w:t>
      </w:r>
      <w:r w:rsidRPr="001511E3">
        <w:rPr>
          <w:rFonts w:asciiTheme="majorHAnsi" w:hAnsiTheme="majorHAnsi"/>
          <w:spacing w:val="-3"/>
          <w:sz w:val="22"/>
          <w:szCs w:val="22"/>
        </w:rPr>
        <w:t xml:space="preserve"> </w:t>
      </w:r>
      <w:r w:rsidR="0088230D" w:rsidRPr="008E0EDC">
        <w:rPr>
          <w:rFonts w:asciiTheme="majorHAnsi" w:hAnsiTheme="majorHAnsi"/>
          <w:b/>
          <w:spacing w:val="-1"/>
          <w:sz w:val="22"/>
          <w:szCs w:val="22"/>
        </w:rPr>
        <w:t>the Root Zone Maintainer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of</w:t>
      </w:r>
      <w:r w:rsidRPr="001511E3">
        <w:rPr>
          <w:rFonts w:asciiTheme="majorHAnsi" w:hAnsiTheme="majorHAnsi"/>
          <w:spacing w:val="-1"/>
          <w:sz w:val="22"/>
          <w:szCs w:val="22"/>
        </w:rPr>
        <w:t xml:space="preserve"> </w:t>
      </w:r>
      <w:r w:rsidRPr="001511E3">
        <w:rPr>
          <w:rFonts w:asciiTheme="majorHAnsi" w:hAnsiTheme="majorHAnsi"/>
          <w:sz w:val="22"/>
          <w:szCs w:val="22"/>
        </w:rPr>
        <w:t>any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pending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changes</w:t>
      </w:r>
      <w:r w:rsidRPr="001511E3">
        <w:rPr>
          <w:rFonts w:asciiTheme="majorHAnsi" w:hAnsiTheme="majorHAnsi"/>
          <w:spacing w:val="-2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that will</w:t>
      </w:r>
      <w:r w:rsidRPr="001511E3">
        <w:rPr>
          <w:rFonts w:asciiTheme="majorHAnsi" w:hAnsiTheme="majorHAnsi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require priority authorization</w:t>
      </w:r>
      <w:r w:rsidRPr="001511E3">
        <w:rPr>
          <w:rFonts w:asciiTheme="majorHAnsi" w:hAnsiTheme="majorHAnsi"/>
          <w:spacing w:val="1"/>
          <w:sz w:val="22"/>
          <w:szCs w:val="22"/>
        </w:rPr>
        <w:t xml:space="preserve"> </w:t>
      </w:r>
      <w:r w:rsidRPr="001511E3">
        <w:rPr>
          <w:rFonts w:asciiTheme="majorHAnsi" w:hAnsiTheme="majorHAnsi"/>
          <w:spacing w:val="-1"/>
          <w:sz w:val="22"/>
          <w:szCs w:val="22"/>
        </w:rPr>
        <w:t>and implementation.</w:t>
      </w:r>
    </w:p>
    <w:p w14:paraId="6405B35F" w14:textId="77777777" w:rsidR="00104A92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  <w:sz w:val="22"/>
          <w:szCs w:val="22"/>
        </w:rPr>
      </w:pPr>
      <w:bookmarkStart w:id="2" w:name="_TOC_250001"/>
      <w:r w:rsidRPr="001511E3">
        <w:rPr>
          <w:spacing w:val="-1"/>
          <w:sz w:val="22"/>
          <w:szCs w:val="22"/>
        </w:rPr>
        <w:t>Figure 1.2-41. 24x7</w:t>
      </w:r>
      <w:r w:rsidRPr="001511E3">
        <w:rPr>
          <w:spacing w:val="1"/>
          <w:sz w:val="22"/>
          <w:szCs w:val="22"/>
        </w:rPr>
        <w:t xml:space="preserve"> </w:t>
      </w:r>
      <w:r w:rsidRPr="001511E3">
        <w:rPr>
          <w:spacing w:val="-1"/>
          <w:sz w:val="22"/>
          <w:szCs w:val="22"/>
        </w:rPr>
        <w:t>Emergency Process</w:t>
      </w:r>
      <w:bookmarkEnd w:id="2"/>
      <w:r w:rsidR="00104A92">
        <w:rPr>
          <w:spacing w:val="-1"/>
          <w:sz w:val="22"/>
          <w:szCs w:val="22"/>
        </w:rPr>
        <w:t xml:space="preserve"> </w:t>
      </w:r>
    </w:p>
    <w:p w14:paraId="506BDDCB" w14:textId="1ECF7482" w:rsidR="00104A92" w:rsidRPr="00F93C91" w:rsidRDefault="00F93C91" w:rsidP="00F93C91">
      <w:pPr>
        <w:spacing w:line="360" w:lineRule="auto"/>
      </w:pPr>
      <w:r>
        <w:object w:dxaOrig="10325" w:dyaOrig="9235" w14:anchorId="56245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1.2pt;height:386.4pt" o:ole="">
            <v:imagedata r:id="rId7" o:title=""/>
          </v:shape>
          <o:OLEObject Type="Embed" ProgID="Visio.Drawing.11" ShapeID="_x0000_i1025" DrawAspect="Content" ObjectID="_1363770568" r:id="rId8"/>
        </w:object>
      </w:r>
      <w:bookmarkStart w:id="3" w:name="_TOC_250000"/>
    </w:p>
    <w:p w14:paraId="4BD614C4" w14:textId="77777777" w:rsidR="001511E3" w:rsidRDefault="001511E3" w:rsidP="00311C78">
      <w:pPr>
        <w:pStyle w:val="Heading3"/>
        <w:spacing w:line="360" w:lineRule="auto"/>
        <w:ind w:left="892" w:right="851"/>
        <w:jc w:val="center"/>
        <w:rPr>
          <w:spacing w:val="-1"/>
        </w:rPr>
      </w:pPr>
      <w:r>
        <w:rPr>
          <w:spacing w:val="-1"/>
        </w:rPr>
        <w:lastRenderedPageBreak/>
        <w:t>Figure</w:t>
      </w:r>
      <w:r>
        <w:rPr>
          <w:spacing w:val="-2"/>
        </w:rPr>
        <w:t xml:space="preserve"> </w:t>
      </w:r>
      <w:r>
        <w:rPr>
          <w:spacing w:val="-1"/>
        </w:rPr>
        <w:t>1.2-42. 24x7</w:t>
      </w:r>
      <w:r>
        <w:t xml:space="preserve"> </w:t>
      </w:r>
      <w:r>
        <w:rPr>
          <w:spacing w:val="-1"/>
        </w:rPr>
        <w:t>Emergency Process</w:t>
      </w:r>
      <w:r>
        <w:t xml:space="preserve"> </w:t>
      </w:r>
      <w:r>
        <w:rPr>
          <w:spacing w:val="-1"/>
        </w:rPr>
        <w:t>Step-by-Step</w:t>
      </w:r>
      <w:r>
        <w:rPr>
          <w:spacing w:val="1"/>
        </w:rPr>
        <w:t xml:space="preserve"> </w:t>
      </w:r>
      <w:r>
        <w:rPr>
          <w:spacing w:val="-1"/>
        </w:rPr>
        <w:t>Description</w:t>
      </w:r>
      <w:bookmarkEnd w:id="3"/>
    </w:p>
    <w:tbl>
      <w:tblPr>
        <w:tblW w:w="936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4"/>
        <w:gridCol w:w="8086"/>
      </w:tblGrid>
      <w:tr w:rsidR="001511E3" w14:paraId="405070B4" w14:textId="77777777" w:rsidTr="00720644">
        <w:trPr>
          <w:trHeight w:hRule="exact" w:val="298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6EE773C0" w14:textId="77777777" w:rsidR="001511E3" w:rsidRDefault="001511E3" w:rsidP="00311C78">
            <w:pPr>
              <w:pStyle w:val="TableParagraph"/>
              <w:tabs>
                <w:tab w:val="left" w:pos="4208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1</w:t>
            </w:r>
            <w:r>
              <w:rPr>
                <w:rFonts w:ascii="Calibri"/>
                <w:b/>
                <w:color w:val="FFFFFF"/>
              </w:rPr>
              <w:tab/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CONTACTS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</w:t>
            </w:r>
          </w:p>
        </w:tc>
      </w:tr>
      <w:tr w:rsidR="001511E3" w14:paraId="242553B5" w14:textId="77777777" w:rsidTr="00F93C91">
        <w:trPr>
          <w:trHeight w:hRule="exact" w:val="80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9008F3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5832B6A" w14:textId="77777777" w:rsidR="001511E3" w:rsidRDefault="001511E3" w:rsidP="00311C78">
            <w:pPr>
              <w:pStyle w:val="TableParagraph"/>
              <w:spacing w:line="360" w:lineRule="auto"/>
              <w:ind w:left="102" w:right="3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telephone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number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reach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46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24x7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center.</w:t>
            </w:r>
          </w:p>
        </w:tc>
      </w:tr>
      <w:tr w:rsidR="001511E3" w14:paraId="603897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204A"/>
          </w:tcPr>
          <w:p w14:paraId="4709043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204A"/>
          </w:tcPr>
          <w:p w14:paraId="3FF2C9E8" w14:textId="77777777" w:rsidR="001511E3" w:rsidRDefault="001511E3" w:rsidP="00311C78">
            <w:pPr>
              <w:pStyle w:val="TableParagraph"/>
              <w:spacing w:line="360" w:lineRule="auto"/>
              <w:ind w:left="249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D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OES CALLER DECLARE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 EMERGENCY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64A9B42E" w14:textId="77777777" w:rsidTr="00F93C91">
        <w:trPr>
          <w:trHeight w:hRule="exact" w:val="84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EE1B8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639F2" w14:textId="77777777" w:rsidR="001511E3" w:rsidRDefault="001511E3" w:rsidP="00311C78">
            <w:pPr>
              <w:pStyle w:val="TableParagraph"/>
              <w:spacing w:line="360" w:lineRule="auto"/>
              <w:ind w:left="102" w:right="42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caller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asked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requires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urgent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change,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wait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until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regular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business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hours.</w:t>
            </w:r>
          </w:p>
        </w:tc>
      </w:tr>
      <w:tr w:rsidR="001511E3" w14:paraId="79984EA3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5D723C8C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0289C006" w14:textId="42BE1355" w:rsidR="001511E3" w:rsidRDefault="001511E3" w:rsidP="00311C78">
            <w:pPr>
              <w:pStyle w:val="TableParagraph"/>
              <w:spacing w:line="360" w:lineRule="auto"/>
              <w:ind w:left="253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ALL 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</w:rPr>
              <w:t>ICANN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9"/>
              </w:rPr>
              <w:t xml:space="preserve">IANA Functions Operator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DURING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BUSINESS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HOURS</w:t>
            </w:r>
          </w:p>
        </w:tc>
      </w:tr>
      <w:tr w:rsidR="001511E3" w14:paraId="204AA660" w14:textId="77777777" w:rsidTr="00F93C91">
        <w:trPr>
          <w:trHeight w:hRule="exact" w:val="804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630DC6B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228D42DC" w14:textId="77777777" w:rsidR="001511E3" w:rsidRDefault="001511E3" w:rsidP="00311C78">
            <w:pPr>
              <w:pStyle w:val="TableParagraph"/>
              <w:spacing w:line="360" w:lineRule="auto"/>
              <w:ind w:left="102" w:righ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event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decides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emergency,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their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details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logged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82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advised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speak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during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regular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business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hours.</w:t>
            </w:r>
          </w:p>
        </w:tc>
      </w:tr>
      <w:tr w:rsidR="001511E3" w14:paraId="0ECC3962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ADD6A0B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4B3A188A" w14:textId="77777777" w:rsidR="001511E3" w:rsidRDefault="001511E3" w:rsidP="00311C78">
            <w:pPr>
              <w:pStyle w:val="TableParagraph"/>
              <w:spacing w:line="360" w:lineRule="auto"/>
              <w:ind w:left="231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F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OLLOW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INSTRUCTIONS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AND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ASK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QUESTIONS</w:t>
            </w:r>
          </w:p>
        </w:tc>
      </w:tr>
      <w:tr w:rsidR="001511E3" w14:paraId="7624719E" w14:textId="77777777" w:rsidTr="00F93C91">
        <w:trPr>
          <w:trHeight w:hRule="exact" w:val="77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C21082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035FF" w14:textId="77777777" w:rsidR="001511E3" w:rsidRDefault="001511E3" w:rsidP="00311C78">
            <w:pPr>
              <w:pStyle w:val="TableParagraph"/>
              <w:spacing w:line="360" w:lineRule="auto"/>
              <w:ind w:left="102" w:right="24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follow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instructions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solicit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relevant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information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relating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manager.</w:t>
            </w:r>
          </w:p>
        </w:tc>
      </w:tr>
      <w:tr w:rsidR="001511E3" w14:paraId="6AFD69EA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6F27AF82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5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0850AD5" w14:textId="77777777" w:rsidR="001511E3" w:rsidRDefault="001511E3" w:rsidP="00311C78">
            <w:pPr>
              <w:pStyle w:val="TableParagraph"/>
              <w:spacing w:line="360" w:lineRule="auto"/>
              <w:ind w:left="244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S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END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EMAIL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hyperlink r:id="rId9"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ROOT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-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MGMT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@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IANA</w:t>
              </w:r>
              <w:r>
                <w:rPr>
                  <w:rFonts w:ascii="Calibri"/>
                  <w:color w:val="FFFFFF"/>
                  <w:spacing w:val="-1"/>
                  <w:u w:val="single" w:color="FFFFFF"/>
                </w:rPr>
                <w:t>.</w:t>
              </w:r>
              <w:r>
                <w:rPr>
                  <w:rFonts w:ascii="Calibri"/>
                  <w:color w:val="FFFFFF"/>
                  <w:spacing w:val="-1"/>
                  <w:sz w:val="18"/>
                  <w:u w:val="single" w:color="FFFFFF"/>
                </w:rPr>
                <w:t>ORG</w:t>
              </w:r>
            </w:hyperlink>
          </w:p>
        </w:tc>
      </w:tr>
      <w:tr w:rsidR="001511E3" w14:paraId="0FAD06BD" w14:textId="77777777" w:rsidTr="00F93C91">
        <w:trPr>
          <w:trHeight w:hRule="exact" w:val="86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6D51C5D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8ADD40F" w14:textId="77777777" w:rsidR="001511E3" w:rsidRDefault="001511E3" w:rsidP="00311C78">
            <w:pPr>
              <w:pStyle w:val="TableParagraph"/>
              <w:spacing w:line="360" w:lineRule="auto"/>
              <w:ind w:left="102" w:right="46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particulars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center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system.</w:t>
            </w:r>
            <w:r>
              <w:rPr>
                <w:rFonts w:ascii="Calibri"/>
                <w:spacing w:val="72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opens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ticket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starts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audit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log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specific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request.</w:t>
            </w:r>
          </w:p>
        </w:tc>
      </w:tr>
      <w:tr w:rsidR="001511E3" w14:paraId="16CBACE3" w14:textId="77777777" w:rsidTr="00E50C0A">
        <w:trPr>
          <w:trHeight w:hRule="exact" w:val="741"/>
          <w:jc w:val="center"/>
        </w:trPr>
        <w:tc>
          <w:tcPr>
            <w:tcW w:w="93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7BE8387A" w14:textId="6DB21A9F" w:rsidR="001511E3" w:rsidRDefault="001511E3" w:rsidP="00311C78">
            <w:pPr>
              <w:pStyle w:val="TableParagraph"/>
              <w:tabs>
                <w:tab w:val="left" w:pos="2787"/>
              </w:tabs>
              <w:spacing w:line="360" w:lineRule="auto"/>
              <w:ind w:left="57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6</w:t>
            </w:r>
            <w:r>
              <w:rPr>
                <w:rFonts w:ascii="Calibri"/>
                <w:b/>
                <w:color w:val="FFFFFF"/>
              </w:rPr>
              <w:tab/>
            </w:r>
            <w:r>
              <w:rPr>
                <w:rFonts w:ascii="Calibri"/>
                <w:b/>
                <w:color w:val="FFFFFF"/>
                <w:spacing w:val="-1"/>
              </w:rPr>
              <w:t>C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ALL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CENTER REACHES 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</w:rPr>
              <w:t>ICANN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11"/>
              </w:rPr>
              <w:t xml:space="preserve">IANA Functions Operator </w:t>
            </w:r>
            <w:r>
              <w:rPr>
                <w:rFonts w:ascii="Calibri"/>
                <w:b/>
                <w:color w:val="FFFFFF"/>
                <w:spacing w:val="-1"/>
              </w:rPr>
              <w:t>E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MERGENCY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z w:val="18"/>
              </w:rPr>
              <w:tab/>
            </w:r>
            <w:r w:rsidR="00E50C0A">
              <w:rPr>
                <w:rFonts w:ascii="Calibri"/>
                <w:b/>
                <w:color w:val="FFFFFF"/>
                <w:sz w:val="18"/>
              </w:rPr>
              <w:tab/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ESPONSE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</w:rPr>
              <w:t>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EAM</w:t>
            </w:r>
          </w:p>
        </w:tc>
      </w:tr>
      <w:tr w:rsidR="001511E3" w14:paraId="539315FB" w14:textId="77777777" w:rsidTr="00E50C0A">
        <w:trPr>
          <w:trHeight w:hRule="exact" w:val="1803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45104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0694C40C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1BFAD" w14:textId="6EBCB6CA" w:rsidR="001511E3" w:rsidRDefault="001511E3" w:rsidP="00311C78">
            <w:pPr>
              <w:pStyle w:val="TableParagraph"/>
              <w:spacing w:line="360" w:lineRule="auto"/>
              <w:ind w:left="102" w:righ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emergency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staff,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well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escalation</w:t>
            </w:r>
            <w:r>
              <w:rPr>
                <w:rFonts w:ascii="Calibri" w:eastAsia="Calibri" w:hAnsi="Calibri" w:cs="Calibri"/>
                <w:spacing w:val="67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points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="00E50C0A">
              <w:rPr>
                <w:rFonts w:ascii="Calibri" w:eastAsia="Calibri" w:hAnsi="Calibri" w:cs="Calibri"/>
                <w:b/>
                <w:spacing w:val="-4"/>
                <w:sz w:val="20"/>
                <w:szCs w:val="20"/>
              </w:rPr>
              <w:t xml:space="preserve">IANA Functions Operator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senior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management.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center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through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roster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until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they</w:t>
            </w:r>
            <w:r>
              <w:rPr>
                <w:rFonts w:ascii="Calibri" w:eastAsia="Calibri" w:hAnsi="Calibri" w:cs="Calibri"/>
                <w:spacing w:val="3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contact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hand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to.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pacing w:val="-1"/>
                <w:sz w:val="20"/>
                <w:szCs w:val="20"/>
              </w:rPr>
              <w:t>ICANN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 w:rsidR="00E50C0A">
              <w:rPr>
                <w:rFonts w:ascii="Calibri" w:eastAsia="Calibri" w:hAnsi="Calibri" w:cs="Calibri"/>
                <w:b/>
                <w:spacing w:val="-4"/>
                <w:sz w:val="20"/>
                <w:szCs w:val="20"/>
              </w:rPr>
              <w:t xml:space="preserve">IANA Function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member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that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receives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will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spacing w:val="55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for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resolution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94826B6" w14:textId="77777777" w:rsidTr="00720644">
        <w:trPr>
          <w:trHeight w:hRule="exact" w:val="30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4CBF189F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7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5A206ED1" w14:textId="77777777" w:rsidR="001511E3" w:rsidRDefault="001511E3" w:rsidP="00311C78">
            <w:pPr>
              <w:pStyle w:val="TableParagraph"/>
              <w:spacing w:line="360" w:lineRule="auto"/>
              <w:ind w:left="693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H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SOMEONE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FROM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THE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M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ANAGEMENT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(RZM)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BEEN INFORMED</w:t>
            </w:r>
            <w:r>
              <w:rPr>
                <w:rFonts w:ascii="Calibri"/>
                <w:b/>
                <w:color w:val="FFFFFF"/>
                <w:spacing w:val="-1"/>
              </w:rPr>
              <w:t>?</w:t>
            </w:r>
          </w:p>
        </w:tc>
      </w:tr>
      <w:tr w:rsidR="001511E3" w14:paraId="5D2FB1CF" w14:textId="77777777" w:rsidTr="00F93C91">
        <w:trPr>
          <w:trHeight w:hRule="exact" w:val="77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001E557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73C8108C" w14:textId="77777777" w:rsidR="001511E3" w:rsidRDefault="001511E3" w:rsidP="00311C78">
            <w:pPr>
              <w:pStyle w:val="TableParagraph"/>
              <w:spacing w:line="360" w:lineRule="auto"/>
              <w:ind w:left="102" w:right="27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primary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person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responsible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checks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Root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Zone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Management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team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within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7"/>
                <w:sz w:val="20"/>
                <w:szCs w:val="20"/>
              </w:rPr>
              <w:t xml:space="preserve"> </w:t>
            </w:r>
            <w:r w:rsidRPr="00E50C0A">
              <w:rPr>
                <w:rFonts w:ascii="Calibri" w:eastAsia="Calibri" w:hAnsi="Calibri" w:cs="Calibri"/>
                <w:strike/>
                <w:sz w:val="20"/>
                <w:szCs w:val="20"/>
              </w:rPr>
              <w:t>ICANN’s</w:t>
            </w:r>
            <w:r>
              <w:rPr>
                <w:rFonts w:ascii="Calibri" w:eastAsia="Calibri" w:hAnsi="Calibri" w:cs="Calibri"/>
                <w:spacing w:val="83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IANA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Functions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staff</w:t>
            </w:r>
            <w:r>
              <w:rPr>
                <w:rFonts w:ascii="Calibri" w:eastAsia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aware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of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the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issue.</w:t>
            </w:r>
          </w:p>
        </w:tc>
      </w:tr>
      <w:tr w:rsidR="001511E3" w14:paraId="2207F25D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9C54238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8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8A2706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P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ASS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INFO</w:t>
            </w:r>
            <w:r>
              <w:rPr>
                <w:rFonts w:ascii="Calibri"/>
                <w:b/>
                <w:color w:val="FFFFFF"/>
                <w:sz w:val="18"/>
              </w:rPr>
              <w:t xml:space="preserve"> ON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 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</w:p>
        </w:tc>
      </w:tr>
      <w:tr w:rsidR="001511E3" w14:paraId="528CD875" w14:textId="77777777" w:rsidTr="00F93C91">
        <w:trPr>
          <w:trHeight w:hRule="exact" w:val="777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9A3E4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12DF5" w14:textId="77777777" w:rsidR="001511E3" w:rsidRDefault="001511E3" w:rsidP="00311C78">
            <w:pPr>
              <w:pStyle w:val="TableParagraph"/>
              <w:spacing w:line="360" w:lineRule="auto"/>
              <w:ind w:left="102" w:right="28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If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necessary,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information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relating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communicated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5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1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team.</w:t>
            </w:r>
          </w:p>
        </w:tc>
      </w:tr>
      <w:tr w:rsidR="001511E3" w14:paraId="697DDDC7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058F326" w14:textId="77777777" w:rsidR="001511E3" w:rsidRDefault="001511E3" w:rsidP="00311C78">
            <w:pPr>
              <w:pStyle w:val="TableParagraph"/>
              <w:spacing w:line="360" w:lineRule="auto"/>
              <w:ind w:righ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9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F74A8D5" w14:textId="77777777" w:rsidR="001511E3" w:rsidRDefault="001511E3" w:rsidP="00311C78">
            <w:pPr>
              <w:pStyle w:val="TableParagraph"/>
              <w:spacing w:line="360" w:lineRule="auto"/>
              <w:ind w:left="2546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CONTACTS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>MANAGER</w:t>
            </w:r>
          </w:p>
        </w:tc>
      </w:tr>
      <w:tr w:rsidR="001511E3" w14:paraId="12B074F9" w14:textId="77777777" w:rsidTr="00E50C0A">
        <w:trPr>
          <w:trHeight w:hRule="exact" w:val="114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CB200D3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73D656D9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0CEA584" w14:textId="77777777" w:rsidR="001511E3" w:rsidRDefault="001511E3" w:rsidP="00311C78">
            <w:pPr>
              <w:pStyle w:val="TableParagraph"/>
              <w:spacing w:line="360" w:lineRule="auto"/>
              <w:ind w:left="102" w:right="61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IANA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staff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management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functions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7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using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details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provided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call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center.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nature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4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discussed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detail,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plan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devised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issue.</w:t>
            </w:r>
          </w:p>
        </w:tc>
      </w:tr>
      <w:tr w:rsidR="001511E3" w14:paraId="08B43D0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6843AE5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10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9D41847" w14:textId="77777777" w:rsidR="001511E3" w:rsidRDefault="001511E3" w:rsidP="00311C78">
            <w:pPr>
              <w:pStyle w:val="TableParagraph"/>
              <w:spacing w:line="360" w:lineRule="auto"/>
              <w:ind w:left="266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RZM</w:t>
            </w:r>
            <w:r>
              <w:rPr>
                <w:rFonts w:ascii="Calibri"/>
                <w:b/>
                <w:color w:val="FFFFFF"/>
                <w:spacing w:val="-12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T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EAM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CONFIRMS EMERGENCY</w:t>
            </w:r>
          </w:p>
        </w:tc>
      </w:tr>
      <w:tr w:rsidR="001511E3" w14:paraId="65D87ECA" w14:textId="77777777" w:rsidTr="00F93C91">
        <w:trPr>
          <w:trHeight w:hRule="exact" w:val="750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957CC0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lastRenderedPageBreak/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F915D" w14:textId="77777777" w:rsidR="001511E3" w:rsidRDefault="001511E3" w:rsidP="00311C78">
            <w:pPr>
              <w:pStyle w:val="TableParagraph"/>
              <w:spacing w:line="360" w:lineRule="auto"/>
              <w:ind w:left="102" w:right="24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Following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dialog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TLD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manager,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confirms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particulars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5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need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D72B2D4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3D84FBB3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11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1B8E695" w14:textId="77777777" w:rsidR="001511E3" w:rsidRDefault="001511E3" w:rsidP="00311C78">
            <w:pPr>
              <w:pStyle w:val="TableParagraph"/>
              <w:spacing w:line="360" w:lineRule="auto"/>
              <w:ind w:left="2335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I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NFORM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</w:rPr>
              <w:t>TLD</w:t>
            </w:r>
            <w:r>
              <w:rPr>
                <w:rFonts w:ascii="Calibri"/>
                <w:b/>
                <w:color w:val="FFFFFF"/>
                <w:spacing w:val="-9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ABOUT APPROPRIATE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OPTIONS</w:t>
            </w:r>
          </w:p>
        </w:tc>
      </w:tr>
      <w:tr w:rsidR="001511E3" w14:paraId="66F9E926" w14:textId="77777777" w:rsidTr="00E50C0A">
        <w:trPr>
          <w:trHeight w:hRule="exact" w:val="1092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54433A8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229C3EF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074E6EB6" w14:textId="24649BEA" w:rsidR="001511E3" w:rsidRDefault="001511E3" w:rsidP="00311C78">
            <w:pPr>
              <w:pStyle w:val="TableParagraph"/>
              <w:spacing w:line="360" w:lineRule="auto"/>
              <w:ind w:left="102" w:right="12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event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manager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RZM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team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deem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proofErr w:type="gramStart"/>
            <w:r>
              <w:rPr>
                <w:rFonts w:ascii="Calibri"/>
                <w:spacing w:val="-1"/>
                <w:sz w:val="20"/>
              </w:rPr>
              <w:t>can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not</w:t>
            </w:r>
            <w:proofErr w:type="gramEnd"/>
            <w:r>
              <w:rPr>
                <w:rFonts w:ascii="Calibri"/>
                <w:spacing w:val="4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pacing w:val="-1"/>
                <w:sz w:val="20"/>
              </w:rPr>
              <w:t>ICANN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will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inform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TLD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manager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about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what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other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options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they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have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resolve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issue.</w:t>
            </w:r>
          </w:p>
        </w:tc>
      </w:tr>
      <w:tr w:rsidR="001511E3" w14:paraId="1AE2B822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C723704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12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64B5509E" w14:textId="77777777" w:rsidR="001511E3" w:rsidRDefault="001511E3" w:rsidP="00311C78">
            <w:pPr>
              <w:pStyle w:val="TableParagraph"/>
              <w:spacing w:line="360" w:lineRule="auto"/>
              <w:ind w:lef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V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ALIDATE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REQUESTED </w:t>
            </w:r>
            <w:r>
              <w:rPr>
                <w:rFonts w:ascii="Calibri"/>
                <w:b/>
                <w:color w:val="FFFFFF"/>
                <w:sz w:val="18"/>
              </w:rPr>
              <w:t>CHANGES</w:t>
            </w:r>
          </w:p>
        </w:tc>
      </w:tr>
      <w:tr w:rsidR="001511E3" w14:paraId="5A1CA57D" w14:textId="77777777" w:rsidTr="00E50C0A">
        <w:trPr>
          <w:trHeight w:hRule="exact" w:val="150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EB810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DA7EAC5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660CF" w14:textId="1D0B8CDB" w:rsidR="001511E3" w:rsidRDefault="001511E3" w:rsidP="00311C78">
            <w:pPr>
              <w:pStyle w:val="TableParagraph"/>
              <w:spacing w:line="360" w:lineRule="auto"/>
              <w:ind w:left="102" w:right="277"/>
              <w:rPr>
                <w:rFonts w:ascii="Calibri" w:eastAsia="Calibri" w:hAnsi="Calibri" w:cs="Calibri"/>
                <w:sz w:val="20"/>
                <w:szCs w:val="20"/>
              </w:rPr>
            </w:pP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validates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accordance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with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standard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procedures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described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Root</w:t>
            </w:r>
            <w:r>
              <w:rPr>
                <w:rFonts w:ascii="Calibri"/>
                <w:spacing w:val="85"/>
                <w:w w:val="9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process,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including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technical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checks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performing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contact</w:t>
            </w:r>
            <w:r>
              <w:rPr>
                <w:rFonts w:ascii="Calibri"/>
                <w:spacing w:val="65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confirmations.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takes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steps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conduct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these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1693F1A8" w14:textId="77777777" w:rsidTr="00720644">
        <w:trPr>
          <w:trHeight w:hRule="exact" w:val="298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1805806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13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261BE103" w14:textId="0F7BF680" w:rsidR="001511E3" w:rsidRPr="00E50C0A" w:rsidRDefault="001511E3" w:rsidP="00311C78">
            <w:pPr>
              <w:pStyle w:val="TableParagraph"/>
              <w:spacing w:line="360" w:lineRule="auto"/>
              <w:ind w:left="2503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  <w:spacing w:val="-1"/>
              </w:rPr>
              <w:t>G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IVE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HEADS UP TO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 w:rsidRPr="001511E3">
              <w:rPr>
                <w:rFonts w:ascii="Calibri"/>
                <w:b/>
                <w:strike/>
                <w:color w:val="FFFFFF"/>
              </w:rPr>
              <w:t>NTIA</w:t>
            </w:r>
            <w:r w:rsidRPr="001511E3">
              <w:rPr>
                <w:rFonts w:ascii="Calibri"/>
                <w:b/>
                <w:strike/>
                <w:color w:val="FFFFFF"/>
                <w:spacing w:val="-10"/>
              </w:rPr>
              <w:t xml:space="preserve"> </w:t>
            </w:r>
            <w:r w:rsidRPr="001511E3">
              <w:rPr>
                <w:rFonts w:ascii="Calibri"/>
                <w:b/>
                <w:strike/>
                <w:color w:val="FFFFFF"/>
                <w:spacing w:val="-1"/>
                <w:sz w:val="18"/>
              </w:rPr>
              <w:t>AND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 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</w:rPr>
              <w:t>V</w:t>
            </w:r>
            <w:r w:rsidRPr="00E50C0A">
              <w:rPr>
                <w:rFonts w:ascii="Calibri"/>
                <w:b/>
                <w:strike/>
                <w:color w:val="FFFFFF"/>
                <w:spacing w:val="-1"/>
                <w:sz w:val="18"/>
              </w:rPr>
              <w:t>ERISIGN</w:t>
            </w:r>
            <w:r w:rsidR="00E50C0A" w:rsidRPr="00E50C0A">
              <w:rPr>
                <w:rFonts w:ascii="Calibri"/>
                <w:b/>
                <w:color w:val="FFFFFF"/>
                <w:spacing w:val="-1"/>
                <w:sz w:val="18"/>
              </w:rPr>
              <w:t xml:space="preserve"> </w:t>
            </w:r>
            <w:r w:rsidR="00E50C0A">
              <w:rPr>
                <w:rFonts w:ascii="Calibri"/>
                <w:b/>
                <w:color w:val="FFFFFF"/>
                <w:spacing w:val="-1"/>
                <w:sz w:val="18"/>
              </w:rPr>
              <w:t>Root Zone Maintainer</w:t>
            </w:r>
          </w:p>
        </w:tc>
      </w:tr>
      <w:tr w:rsidR="001511E3" w14:paraId="405E9873" w14:textId="77777777" w:rsidTr="00E50C0A">
        <w:trPr>
          <w:trHeight w:hRule="exact" w:val="150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44AA6B09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58D90A2A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BB2C3"/>
          </w:tcPr>
          <w:p w14:paraId="1967DB8E" w14:textId="4DDFF91D" w:rsidR="001511E3" w:rsidRDefault="001511E3" w:rsidP="00311C78">
            <w:pPr>
              <w:pStyle w:val="TableParagraph"/>
              <w:spacing w:line="360" w:lineRule="auto"/>
              <w:ind w:left="102" w:right="301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z w:val="20"/>
              </w:rPr>
              <w:t>takes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available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steps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inform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personnel</w:t>
            </w:r>
            <w:r>
              <w:rPr>
                <w:rFonts w:ascii="Calibri"/>
                <w:spacing w:val="-3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Pr="001511E3">
              <w:rPr>
                <w:rFonts w:ascii="Calibri"/>
                <w:strike/>
                <w:spacing w:val="-1"/>
                <w:sz w:val="20"/>
              </w:rPr>
              <w:t xml:space="preserve">NTIA </w:t>
            </w:r>
            <w:r w:rsidRPr="00E50C0A">
              <w:rPr>
                <w:rFonts w:ascii="Calibri"/>
                <w:strike/>
                <w:sz w:val="20"/>
              </w:rPr>
              <w:t>and</w:t>
            </w:r>
            <w:r w:rsidRPr="00E50C0A">
              <w:rPr>
                <w:rFonts w:ascii="Calibri"/>
                <w:strike/>
                <w:spacing w:val="-4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pacing w:val="-1"/>
                <w:sz w:val="20"/>
              </w:rPr>
              <w:t>Verisign</w:t>
            </w:r>
            <w:r>
              <w:rPr>
                <w:rFonts w:ascii="Calibri"/>
                <w:spacing w:val="-2"/>
                <w:sz w:val="20"/>
              </w:rPr>
              <w:t xml:space="preserve"> </w:t>
            </w:r>
            <w:r w:rsidR="00E50C0A">
              <w:rPr>
                <w:rFonts w:ascii="Calibri"/>
                <w:spacing w:val="-2"/>
                <w:sz w:val="20"/>
              </w:rPr>
              <w:t xml:space="preserve">the Root Zone Maintainer </w:t>
            </w:r>
            <w:r>
              <w:rPr>
                <w:rFonts w:ascii="Calibri"/>
                <w:sz w:val="20"/>
              </w:rPr>
              <w:t>that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there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is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active</w:t>
            </w:r>
            <w:r>
              <w:rPr>
                <w:rFonts w:ascii="Calibri"/>
                <w:spacing w:val="69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emergency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being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conducted,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encourages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 w:rsidRPr="001511E3">
              <w:rPr>
                <w:rFonts w:ascii="Calibri"/>
                <w:strike/>
                <w:sz w:val="20"/>
              </w:rPr>
              <w:t>NTIA</w:t>
            </w:r>
            <w:r w:rsidRPr="001511E3">
              <w:rPr>
                <w:rFonts w:ascii="Calibri"/>
                <w:strike/>
                <w:spacing w:val="-5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z w:val="20"/>
              </w:rPr>
              <w:t>and</w:t>
            </w:r>
            <w:r w:rsidRPr="00E50C0A">
              <w:rPr>
                <w:rFonts w:ascii="Calibri"/>
                <w:strike/>
                <w:spacing w:val="-5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pacing w:val="-1"/>
                <w:sz w:val="20"/>
              </w:rPr>
              <w:t>Verisign</w:t>
            </w:r>
            <w:r>
              <w:rPr>
                <w:rFonts w:ascii="Calibri"/>
                <w:spacing w:val="-4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4"/>
                <w:sz w:val="20"/>
              </w:rPr>
              <w:t xml:space="preserve">the Root Zone Maintainer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process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possible.</w:t>
            </w:r>
          </w:p>
        </w:tc>
      </w:tr>
      <w:tr w:rsidR="001511E3" w14:paraId="784E94D7" w14:textId="77777777" w:rsidTr="00720644">
        <w:trPr>
          <w:trHeight w:hRule="exact" w:val="299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00153B"/>
          </w:tcPr>
          <w:p w14:paraId="080B40A8" w14:textId="77777777" w:rsidR="001511E3" w:rsidRDefault="001511E3" w:rsidP="00311C78">
            <w:pPr>
              <w:pStyle w:val="TableParagraph"/>
              <w:spacing w:line="360" w:lineRule="auto"/>
              <w:ind w:righ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color w:val="FFFFFF"/>
              </w:rPr>
              <w:t>14</w:t>
            </w:r>
          </w:p>
        </w:tc>
        <w:tc>
          <w:tcPr>
            <w:tcW w:w="808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00153B"/>
          </w:tcPr>
          <w:p w14:paraId="32BC2E72" w14:textId="77777777" w:rsidR="001511E3" w:rsidRDefault="001511E3" w:rsidP="00311C78">
            <w:pPr>
              <w:pStyle w:val="TableParagraph"/>
              <w:spacing w:line="360" w:lineRule="auto"/>
              <w:ind w:left="112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b/>
                <w:color w:val="FFFFFF"/>
              </w:rPr>
              <w:t>A</w:t>
            </w:r>
            <w:r>
              <w:rPr>
                <w:rFonts w:ascii="Calibri"/>
                <w:b/>
                <w:color w:val="FFFFFF"/>
                <w:sz w:val="18"/>
              </w:rPr>
              <w:t>CT</w:t>
            </w:r>
            <w:r>
              <w:rPr>
                <w:rFonts w:ascii="Calibri"/>
                <w:b/>
                <w:color w:val="FFFFFF"/>
                <w:spacing w:val="-2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ACCORDING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TO</w:t>
            </w:r>
            <w:r>
              <w:rPr>
                <w:rFonts w:ascii="Calibri"/>
                <w:b/>
                <w:color w:val="FFFFFF"/>
                <w:spacing w:val="1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</w:rPr>
              <w:t>R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 xml:space="preserve">OOT </w:t>
            </w:r>
            <w:r>
              <w:rPr>
                <w:rFonts w:ascii="Calibri"/>
                <w:b/>
                <w:color w:val="FFFFFF"/>
                <w:spacing w:val="-1"/>
              </w:rPr>
              <w:t>Z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ONE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CHANGE</w:t>
            </w:r>
            <w:r>
              <w:rPr>
                <w:rFonts w:ascii="Calibri"/>
                <w:b/>
                <w:color w:val="FFFFFF"/>
                <w:sz w:val="18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18"/>
              </w:rPr>
              <w:t>REQUEST PROCESS EXPEDITIOUSLY</w:t>
            </w:r>
          </w:p>
        </w:tc>
      </w:tr>
      <w:tr w:rsidR="001511E3" w14:paraId="20576BB8" w14:textId="77777777" w:rsidTr="00E50C0A">
        <w:trPr>
          <w:trHeight w:hRule="exact" w:val="1236"/>
          <w:jc w:val="center"/>
        </w:trPr>
        <w:tc>
          <w:tcPr>
            <w:tcW w:w="12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0FC9B" w14:textId="77777777" w:rsidR="001511E3" w:rsidRDefault="001511E3" w:rsidP="00311C78">
            <w:pPr>
              <w:pStyle w:val="TableParagraph"/>
              <w:spacing w:line="36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5D7B3EE" w14:textId="77777777" w:rsidR="001511E3" w:rsidRDefault="001511E3" w:rsidP="00311C78">
            <w:pPr>
              <w:pStyle w:val="TableParagraph"/>
              <w:spacing w:line="360" w:lineRule="auto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Description</w:t>
            </w:r>
          </w:p>
        </w:tc>
        <w:tc>
          <w:tcPr>
            <w:tcW w:w="8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1E816A" w14:textId="095CF2EC" w:rsidR="001511E3" w:rsidRDefault="001511E3" w:rsidP="00311C78">
            <w:pPr>
              <w:pStyle w:val="TableParagraph"/>
              <w:spacing w:line="360" w:lineRule="auto"/>
              <w:ind w:left="102" w:right="190"/>
              <w:rPr>
                <w:rFonts w:ascii="Calibri" w:eastAsia="Calibri" w:hAnsi="Calibri" w:cs="Calibri"/>
                <w:sz w:val="20"/>
                <w:szCs w:val="20"/>
              </w:rPr>
            </w:pPr>
            <w:r w:rsidRPr="00E50C0A">
              <w:rPr>
                <w:rFonts w:ascii="Calibri"/>
                <w:strike/>
                <w:spacing w:val="-1"/>
                <w:sz w:val="20"/>
              </w:rPr>
              <w:t>ICANN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executes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root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zone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change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1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quickly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as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possible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according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to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all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standard</w:t>
            </w:r>
            <w:r>
              <w:rPr>
                <w:rFonts w:ascii="Calibri"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policies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and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procedures.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 w:rsidRPr="00E50C0A">
              <w:rPr>
                <w:rFonts w:ascii="Calibri"/>
                <w:strike/>
                <w:sz w:val="20"/>
              </w:rPr>
              <w:t>ICANN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 w:rsidR="00E50C0A">
              <w:rPr>
                <w:rFonts w:ascii="Calibri"/>
                <w:b/>
                <w:spacing w:val="-5"/>
                <w:sz w:val="20"/>
              </w:rPr>
              <w:t xml:space="preserve">IANA Functions Operator </w:t>
            </w:r>
            <w:r>
              <w:rPr>
                <w:rFonts w:ascii="Calibri"/>
                <w:spacing w:val="-1"/>
                <w:sz w:val="20"/>
              </w:rPr>
              <w:t>prioritizes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rapid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implementation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of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the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</w:t>
            </w:r>
            <w:r>
              <w:rPr>
                <w:rFonts w:ascii="Calibri"/>
                <w:spacing w:val="-6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above</w:t>
            </w:r>
            <w:r>
              <w:rPr>
                <w:rFonts w:ascii="Calibri"/>
                <w:spacing w:val="-5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other</w:t>
            </w:r>
            <w:r>
              <w:rPr>
                <w:rFonts w:ascii="Calibri"/>
                <w:spacing w:val="93"/>
                <w:w w:val="99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requests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at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pacing w:val="-1"/>
                <w:sz w:val="20"/>
              </w:rPr>
              <w:t>normal</w:t>
            </w:r>
            <w:r>
              <w:rPr>
                <w:rFonts w:ascii="Calibri"/>
                <w:spacing w:val="-7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priority.</w:t>
            </w:r>
          </w:p>
        </w:tc>
      </w:tr>
    </w:tbl>
    <w:p w14:paraId="54CC2BC3" w14:textId="77777777" w:rsidR="008F5834" w:rsidRDefault="008F5834" w:rsidP="00311C78">
      <w:pPr>
        <w:spacing w:line="360" w:lineRule="auto"/>
      </w:pPr>
    </w:p>
    <w:p w14:paraId="2EF4C5EF" w14:textId="7F5A3E6F" w:rsidR="00DA1AC8" w:rsidRDefault="00DA1AC8" w:rsidP="00311C78">
      <w:pPr>
        <w:spacing w:line="360" w:lineRule="auto"/>
      </w:pPr>
      <w:r>
        <w:br w:type="page"/>
      </w:r>
    </w:p>
    <w:p w14:paraId="441A15A5" w14:textId="52FC969B" w:rsidR="00DA1AC8" w:rsidRDefault="00DA1AC8" w:rsidP="00311C78">
      <w:pPr>
        <w:spacing w:line="360" w:lineRule="auto"/>
        <w:rPr>
          <w:rFonts w:asciiTheme="majorHAnsi" w:hAnsiTheme="majorHAnsi"/>
          <w:b/>
        </w:rPr>
      </w:pPr>
      <w:r w:rsidRPr="00DA1AC8"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Y</w:t>
      </w:r>
      <w:r w:rsidRPr="00DA1AC8">
        <w:rPr>
          <w:rFonts w:asciiTheme="majorHAnsi" w:hAnsiTheme="majorHAnsi"/>
          <w:b/>
        </w:rPr>
        <w:t xml:space="preserve"> – IANA Customer Service Complaint Resolution Process</w:t>
      </w:r>
    </w:p>
    <w:p w14:paraId="17828E90" w14:textId="77777777" w:rsidR="008F2776" w:rsidRDefault="008F2776" w:rsidP="00311C78">
      <w:pPr>
        <w:spacing w:line="360" w:lineRule="auto"/>
        <w:rPr>
          <w:rFonts w:asciiTheme="majorHAnsi" w:hAnsiTheme="majorHAnsi"/>
          <w:b/>
        </w:rPr>
      </w:pPr>
    </w:p>
    <w:p w14:paraId="06A3F698" w14:textId="5B37D53F" w:rsidR="008F2776" w:rsidRPr="008F2776" w:rsidRDefault="008F2776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8F2776">
        <w:rPr>
          <w:rFonts w:asciiTheme="majorHAnsi" w:hAnsiTheme="majorHAnsi"/>
          <w:sz w:val="22"/>
          <w:szCs w:val="22"/>
        </w:rPr>
        <w:t>(Modified Procedure)</w:t>
      </w:r>
    </w:p>
    <w:p w14:paraId="341278CE" w14:textId="77777777" w:rsidR="00DA1AC8" w:rsidRPr="00DA1AC8" w:rsidRDefault="00DA1AC8" w:rsidP="00311C78">
      <w:pPr>
        <w:spacing w:line="360" w:lineRule="auto"/>
        <w:rPr>
          <w:rFonts w:asciiTheme="majorHAnsi" w:hAnsiTheme="majorHAnsi"/>
        </w:rPr>
      </w:pPr>
    </w:p>
    <w:p w14:paraId="0101832A" w14:textId="09F0577E" w:rsidR="00DA1AC8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Refer to the existing ICANN IANA process at</w:t>
      </w:r>
      <w:r w:rsidR="00DA1AC8" w:rsidRPr="00104A92">
        <w:rPr>
          <w:rFonts w:asciiTheme="majorHAnsi" w:hAnsiTheme="majorHAnsi"/>
          <w:sz w:val="22"/>
          <w:szCs w:val="22"/>
        </w:rPr>
        <w:t xml:space="preserve"> </w:t>
      </w:r>
      <w:hyperlink r:id="rId10" w:history="1">
        <w:r w:rsidR="00DA1AC8" w:rsidRPr="00104A92">
          <w:rPr>
            <w:rStyle w:val="Hyperlink"/>
            <w:rFonts w:asciiTheme="majorHAnsi" w:hAnsiTheme="majorHAnsi"/>
            <w:sz w:val="22"/>
            <w:szCs w:val="22"/>
          </w:rPr>
          <w:t>http://www.iana.org/help/escalation-procedure</w:t>
        </w:r>
      </w:hyperlink>
      <w:r w:rsidRPr="00104A92">
        <w:rPr>
          <w:rFonts w:asciiTheme="majorHAnsi" w:hAnsiTheme="majorHAnsi"/>
          <w:sz w:val="22"/>
          <w:szCs w:val="22"/>
        </w:rPr>
        <w:t>.</w:t>
      </w:r>
    </w:p>
    <w:p w14:paraId="758DF735" w14:textId="16C2F68A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If </w:t>
      </w:r>
      <w:del w:id="4" w:author="Marika Konings" w:date="2015-04-07T12:20:00Z">
        <w:r w:rsidR="00A375D5" w:rsidDel="004C2D52">
          <w:rPr>
            <w:rFonts w:asciiTheme="majorHAnsi" w:hAnsiTheme="majorHAnsi"/>
            <w:sz w:val="22"/>
            <w:szCs w:val="22"/>
          </w:rPr>
          <w:delText>anyone</w:delText>
        </w:r>
        <w:r w:rsidR="00A375D5" w:rsidRPr="00DA1AC8" w:rsidDel="004C2D52">
          <w:rPr>
            <w:rFonts w:asciiTheme="majorHAnsi" w:hAnsiTheme="majorHAnsi"/>
            <w:sz w:val="22"/>
            <w:szCs w:val="22"/>
          </w:rPr>
          <w:delText xml:space="preserve"> </w:delText>
        </w:r>
      </w:del>
      <w:ins w:id="5" w:author="Marika Konings" w:date="2015-04-07T12:20:00Z">
        <w:r w:rsidR="004C2D52">
          <w:rPr>
            <w:rFonts w:asciiTheme="majorHAnsi" w:hAnsiTheme="majorHAnsi"/>
            <w:sz w:val="22"/>
            <w:szCs w:val="22"/>
          </w:rPr>
          <w:t>any direct customer to IFO</w:t>
        </w:r>
        <w:r w:rsidR="004C2D52" w:rsidRPr="00DA1AC8">
          <w:rPr>
            <w:rFonts w:asciiTheme="majorHAnsi" w:hAnsiTheme="majorHAnsi"/>
            <w:sz w:val="22"/>
            <w:szCs w:val="22"/>
          </w:rPr>
          <w:t xml:space="preserve"> </w:t>
        </w:r>
      </w:ins>
      <w:r w:rsidRPr="00DA1AC8">
        <w:rPr>
          <w:rFonts w:asciiTheme="majorHAnsi" w:hAnsiTheme="majorHAnsi"/>
          <w:sz w:val="22"/>
          <w:szCs w:val="22"/>
        </w:rPr>
        <w:t>experience</w:t>
      </w:r>
      <w:r w:rsidR="00A375D5"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 an issue with</w:t>
      </w:r>
      <w:r w:rsidR="00A375D5">
        <w:rPr>
          <w:rFonts w:asciiTheme="majorHAnsi" w:hAnsiTheme="majorHAnsi"/>
          <w:sz w:val="22"/>
          <w:szCs w:val="22"/>
        </w:rPr>
        <w:t xml:space="preserve"> the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B87F6D">
        <w:rPr>
          <w:rFonts w:asciiTheme="majorHAnsi" w:hAnsiTheme="majorHAnsi"/>
          <w:sz w:val="22"/>
          <w:szCs w:val="22"/>
        </w:rPr>
        <w:t>IANA Function Operator</w:t>
      </w:r>
      <w:r w:rsidR="00B87F6D" w:rsidRPr="00DA1AC8">
        <w:rPr>
          <w:rFonts w:asciiTheme="majorHAnsi" w:hAnsiTheme="majorHAnsi"/>
          <w:sz w:val="22"/>
          <w:szCs w:val="22"/>
        </w:rPr>
        <w:t xml:space="preserve">’s </w:t>
      </w:r>
      <w:r w:rsidRPr="00DA1AC8">
        <w:rPr>
          <w:rFonts w:asciiTheme="majorHAnsi" w:hAnsiTheme="majorHAnsi"/>
          <w:sz w:val="22"/>
          <w:szCs w:val="22"/>
        </w:rPr>
        <w:t xml:space="preserve">delivery of the IANA </w:t>
      </w:r>
      <w:r w:rsidR="00A375D5">
        <w:rPr>
          <w:rFonts w:asciiTheme="majorHAnsi" w:hAnsiTheme="majorHAnsi"/>
          <w:sz w:val="22"/>
          <w:szCs w:val="22"/>
        </w:rPr>
        <w:t>services</w:t>
      </w:r>
      <w:r w:rsidR="00B87F6D">
        <w:rPr>
          <w:rFonts w:asciiTheme="majorHAnsi" w:hAnsiTheme="majorHAnsi"/>
          <w:sz w:val="22"/>
          <w:szCs w:val="22"/>
        </w:rPr>
        <w:t>,</w:t>
      </w:r>
      <w:r w:rsidRPr="00DA1AC8">
        <w:rPr>
          <w:rFonts w:asciiTheme="majorHAnsi" w:hAnsiTheme="majorHAnsi"/>
          <w:sz w:val="22"/>
          <w:szCs w:val="22"/>
        </w:rPr>
        <w:t xml:space="preserve"> then </w:t>
      </w:r>
      <w:r w:rsidR="00A375D5">
        <w:rPr>
          <w:rFonts w:asciiTheme="majorHAnsi" w:hAnsiTheme="majorHAnsi"/>
          <w:sz w:val="22"/>
          <w:szCs w:val="22"/>
        </w:rPr>
        <w:t>it should be</w:t>
      </w:r>
      <w:r w:rsidRPr="00DA1AC8">
        <w:rPr>
          <w:rFonts w:asciiTheme="majorHAnsi" w:hAnsiTheme="majorHAnsi"/>
          <w:sz w:val="22"/>
          <w:szCs w:val="22"/>
        </w:rPr>
        <w:t xml:space="preserve"> report</w:t>
      </w:r>
      <w:r w:rsidR="00A375D5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</w:t>
      </w:r>
      <w:r w:rsidR="00A375D5">
        <w:rPr>
          <w:rFonts w:asciiTheme="majorHAnsi" w:hAnsiTheme="majorHAnsi"/>
          <w:sz w:val="22"/>
          <w:szCs w:val="22"/>
        </w:rPr>
        <w:t>the IANA Functions Operator as follows</w:t>
      </w:r>
      <w:r w:rsidRPr="00DA1AC8">
        <w:rPr>
          <w:rFonts w:asciiTheme="majorHAnsi" w:hAnsiTheme="majorHAnsi"/>
          <w:sz w:val="22"/>
          <w:szCs w:val="22"/>
        </w:rPr>
        <w:t xml:space="preserve">. </w:t>
      </w:r>
      <w:r w:rsidR="00A375D5">
        <w:rPr>
          <w:rFonts w:asciiTheme="majorHAnsi" w:hAnsiTheme="majorHAnsi"/>
          <w:sz w:val="22"/>
          <w:szCs w:val="22"/>
        </w:rPr>
        <w:t>T</w:t>
      </w:r>
      <w:r w:rsidRPr="00DA1AC8">
        <w:rPr>
          <w:rFonts w:asciiTheme="majorHAnsi" w:hAnsiTheme="majorHAnsi"/>
          <w:sz w:val="22"/>
          <w:szCs w:val="22"/>
        </w:rPr>
        <w:t>his process</w:t>
      </w:r>
      <w:r w:rsidR="00A375D5">
        <w:rPr>
          <w:rFonts w:asciiTheme="majorHAnsi" w:hAnsiTheme="majorHAnsi"/>
          <w:sz w:val="22"/>
          <w:szCs w:val="22"/>
        </w:rPr>
        <w:t xml:space="preserve"> should be used in cases where response has </w:t>
      </w:r>
      <w:r w:rsidRPr="00DA1AC8">
        <w:rPr>
          <w:rFonts w:asciiTheme="majorHAnsi" w:hAnsiTheme="majorHAnsi"/>
          <w:sz w:val="22"/>
          <w:szCs w:val="22"/>
        </w:rPr>
        <w:t xml:space="preserve">been too slow, </w:t>
      </w:r>
      <w:r w:rsidR="00A375D5">
        <w:rPr>
          <w:rFonts w:asciiTheme="majorHAnsi" w:hAnsiTheme="majorHAnsi"/>
          <w:sz w:val="22"/>
          <w:szCs w:val="22"/>
        </w:rPr>
        <w:t xml:space="preserve">where a possible </w:t>
      </w:r>
      <w:r w:rsidRPr="00DA1AC8">
        <w:rPr>
          <w:rFonts w:asciiTheme="majorHAnsi" w:hAnsiTheme="majorHAnsi"/>
          <w:sz w:val="22"/>
          <w:szCs w:val="22"/>
        </w:rPr>
        <w:t xml:space="preserve">mistake </w:t>
      </w:r>
      <w:r w:rsidR="00A375D5">
        <w:rPr>
          <w:rFonts w:asciiTheme="majorHAnsi" w:hAnsiTheme="majorHAnsi"/>
          <w:sz w:val="22"/>
          <w:szCs w:val="22"/>
        </w:rPr>
        <w:t xml:space="preserve">has been made </w:t>
      </w:r>
      <w:r w:rsidRPr="00DA1AC8">
        <w:rPr>
          <w:rFonts w:asciiTheme="majorHAnsi" w:hAnsiTheme="majorHAnsi"/>
          <w:sz w:val="22"/>
          <w:szCs w:val="22"/>
        </w:rPr>
        <w:t xml:space="preserve">or </w:t>
      </w:r>
      <w:r w:rsidR="00A375D5">
        <w:rPr>
          <w:rFonts w:asciiTheme="majorHAnsi" w:hAnsiTheme="majorHAnsi"/>
          <w:sz w:val="22"/>
          <w:szCs w:val="22"/>
        </w:rPr>
        <w:t>when there appears to have been inequitable service delivery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1D3F5FA0" w14:textId="77777777" w:rsidR="00E50C0A" w:rsidRDefault="00E50C0A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b/>
          <w:sz w:val="22"/>
          <w:szCs w:val="22"/>
        </w:rPr>
      </w:pPr>
    </w:p>
    <w:p w14:paraId="441767CF" w14:textId="0521C354" w:rsidR="001A48EF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8F2776">
        <w:rPr>
          <w:rFonts w:asciiTheme="majorHAnsi" w:hAnsiTheme="majorHAnsi"/>
          <w:b/>
          <w:sz w:val="22"/>
          <w:szCs w:val="22"/>
        </w:rPr>
        <w:t>Step 1</w:t>
      </w:r>
      <w:r>
        <w:rPr>
          <w:rFonts w:asciiTheme="majorHAnsi" w:hAnsiTheme="majorHAnsi"/>
          <w:sz w:val="22"/>
          <w:szCs w:val="22"/>
        </w:rPr>
        <w:t xml:space="preserve"> – Initial </w:t>
      </w:r>
      <w:del w:id="6" w:author="Marika Konings" w:date="2015-04-07T12:20:00Z">
        <w:r w:rsidDel="004C2D52">
          <w:rPr>
            <w:rFonts w:asciiTheme="majorHAnsi" w:hAnsiTheme="majorHAnsi"/>
            <w:sz w:val="22"/>
            <w:szCs w:val="22"/>
          </w:rPr>
          <w:delText xml:space="preserve">Escalation </w:delText>
        </w:r>
      </w:del>
      <w:ins w:id="7" w:author="Marika Konings" w:date="2015-04-07T12:20:00Z">
        <w:r w:rsidR="004C2D52">
          <w:rPr>
            <w:rFonts w:asciiTheme="majorHAnsi" w:hAnsiTheme="majorHAnsi"/>
            <w:sz w:val="22"/>
            <w:szCs w:val="22"/>
          </w:rPr>
          <w:t>remedial</w:t>
        </w:r>
        <w:r w:rsidR="004C2D52">
          <w:rPr>
            <w:rFonts w:asciiTheme="majorHAnsi" w:hAnsiTheme="majorHAnsi"/>
            <w:sz w:val="22"/>
            <w:szCs w:val="22"/>
          </w:rPr>
          <w:t xml:space="preserve"> </w:t>
        </w:r>
      </w:ins>
      <w:r>
        <w:rPr>
          <w:rFonts w:asciiTheme="majorHAnsi" w:hAnsiTheme="majorHAnsi"/>
          <w:sz w:val="22"/>
          <w:szCs w:val="22"/>
        </w:rPr>
        <w:t>Process for IANA Naming Functions</w:t>
      </w:r>
    </w:p>
    <w:p w14:paraId="76466B80" w14:textId="5ED45AB4" w:rsidR="001A48EF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</w:t>
      </w:r>
      <w:r w:rsidRPr="00DA1AC8">
        <w:rPr>
          <w:rFonts w:asciiTheme="majorHAnsi" w:hAnsiTheme="majorHAnsi"/>
          <w:sz w:val="22"/>
          <w:szCs w:val="22"/>
        </w:rPr>
        <w:t xml:space="preserve">end an e-mail to </w:t>
      </w:r>
      <w:hyperlink r:id="rId11" w:history="1">
        <w:r w:rsidRPr="00DA1AC8">
          <w:rPr>
            <w:rStyle w:val="Hyperlink"/>
            <w:rFonts w:asciiTheme="majorHAnsi" w:hAnsiTheme="majorHAnsi"/>
            <w:sz w:val="22"/>
            <w:szCs w:val="22"/>
          </w:rPr>
          <w:t>escalation@iana.org</w:t>
        </w:r>
      </w:hyperlink>
      <w:r w:rsidRPr="00DA1AC8">
        <w:rPr>
          <w:rFonts w:asciiTheme="majorHAnsi" w:hAnsiTheme="majorHAnsi"/>
          <w:sz w:val="22"/>
          <w:szCs w:val="22"/>
        </w:rPr>
        <w:t xml:space="preserve"> and provide the ticket numbers of the requests where the problem arose</w:t>
      </w:r>
      <w:r w:rsidR="00A375D5">
        <w:rPr>
          <w:rFonts w:asciiTheme="majorHAnsi" w:hAnsiTheme="majorHAnsi"/>
          <w:sz w:val="22"/>
          <w:szCs w:val="22"/>
        </w:rPr>
        <w:t>.  If the problem is not resolved, IANA staff will escalate the problem to the following team members in this order as applicable:</w:t>
      </w:r>
    </w:p>
    <w:p w14:paraId="0F46D533" w14:textId="30F5A706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 Liaison for Root Zone Management</w:t>
      </w:r>
    </w:p>
    <w:p w14:paraId="5B156519" w14:textId="6A5D3AA0" w:rsidR="00A375D5" w:rsidRPr="0049233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IANA Functions Program Manager</w:t>
      </w:r>
    </w:p>
    <w:p w14:paraId="7772786D" w14:textId="7B4F1D8B" w:rsidR="001A48EF" w:rsidRPr="008E0EDC" w:rsidRDefault="00A375D5" w:rsidP="00311C78">
      <w:pPr>
        <w:pStyle w:val="NormalWeb"/>
        <w:numPr>
          <w:ilvl w:val="0"/>
          <w:numId w:val="8"/>
        </w:numPr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eastAsia="Times New Roman" w:hAnsiTheme="majorHAnsi"/>
          <w:sz w:val="22"/>
          <w:szCs w:val="22"/>
        </w:rPr>
        <w:t>ICANN Ombudsman</w:t>
      </w:r>
      <w:ins w:id="8" w:author="Marika Konings" w:date="2015-04-07T12:21:00Z">
        <w:r w:rsidR="004C2D52">
          <w:rPr>
            <w:rFonts w:asciiTheme="majorHAnsi" w:eastAsia="Times New Roman" w:hAnsiTheme="majorHAnsi"/>
            <w:sz w:val="22"/>
            <w:szCs w:val="22"/>
          </w:rPr>
          <w:t xml:space="preserve"> (voluntary step)</w:t>
        </w:r>
      </w:ins>
    </w:p>
    <w:p w14:paraId="6251A15D" w14:textId="69B51EB0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Efforts are made</w:t>
      </w:r>
      <w:r w:rsidR="00DA1AC8" w:rsidRPr="00DA1AC8">
        <w:rPr>
          <w:rFonts w:asciiTheme="majorHAnsi" w:hAnsiTheme="majorHAnsi"/>
          <w:sz w:val="22"/>
          <w:szCs w:val="22"/>
        </w:rPr>
        <w:t xml:space="preserve"> to resolve complaints as soon as possible but </w:t>
      </w:r>
      <w:r>
        <w:rPr>
          <w:rFonts w:asciiTheme="majorHAnsi" w:hAnsiTheme="majorHAnsi"/>
          <w:sz w:val="22"/>
          <w:szCs w:val="22"/>
        </w:rPr>
        <w:t xml:space="preserve">the </w:t>
      </w:r>
      <w:r w:rsidR="00DA1AC8" w:rsidRPr="00DA1AC8">
        <w:rPr>
          <w:rFonts w:asciiTheme="majorHAnsi" w:hAnsiTheme="majorHAnsi"/>
          <w:sz w:val="22"/>
          <w:szCs w:val="22"/>
        </w:rPr>
        <w:t xml:space="preserve">structured process </w:t>
      </w:r>
      <w:r>
        <w:rPr>
          <w:rFonts w:asciiTheme="majorHAnsi" w:hAnsiTheme="majorHAnsi"/>
          <w:sz w:val="22"/>
          <w:szCs w:val="22"/>
        </w:rPr>
        <w:t>above</w:t>
      </w:r>
      <w:r w:rsidR="00DA1AC8" w:rsidRPr="00DA1AC8">
        <w:rPr>
          <w:rFonts w:asciiTheme="majorHAnsi" w:hAnsiTheme="majorHAnsi"/>
          <w:sz w:val="22"/>
          <w:szCs w:val="22"/>
        </w:rPr>
        <w:t xml:space="preserve"> allows escalat</w:t>
      </w:r>
      <w:r>
        <w:rPr>
          <w:rFonts w:asciiTheme="majorHAnsi" w:hAnsiTheme="majorHAnsi"/>
          <w:sz w:val="22"/>
          <w:szCs w:val="22"/>
        </w:rPr>
        <w:t>ion of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  <w:r w:rsidR="00B87F6D" w:rsidRPr="00DA1AC8">
        <w:rPr>
          <w:rFonts w:asciiTheme="majorHAnsi" w:hAnsiTheme="majorHAnsi"/>
          <w:sz w:val="22"/>
          <w:szCs w:val="22"/>
        </w:rPr>
        <w:t>t</w:t>
      </w:r>
      <w:r w:rsidR="00B87F6D">
        <w:rPr>
          <w:rFonts w:asciiTheme="majorHAnsi" w:hAnsiTheme="majorHAnsi"/>
          <w:sz w:val="22"/>
          <w:szCs w:val="22"/>
        </w:rPr>
        <w:t>o the IANA</w:t>
      </w:r>
      <w:r w:rsidR="00B87F6D"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management team. If, at any point, you are not satisfied with the resolution process you can use</w:t>
      </w:r>
      <w:r w:rsidR="001A48EF">
        <w:rPr>
          <w:rFonts w:asciiTheme="majorHAnsi" w:hAnsiTheme="majorHAnsi"/>
          <w:sz w:val="22"/>
          <w:szCs w:val="22"/>
        </w:rPr>
        <w:t xml:space="preserve"> </w:t>
      </w:r>
      <w:r w:rsidR="00FD1682">
        <w:rPr>
          <w:rFonts w:asciiTheme="majorHAnsi" w:hAnsiTheme="majorHAnsi"/>
          <w:sz w:val="22"/>
          <w:szCs w:val="22"/>
        </w:rPr>
        <w:t xml:space="preserve">the </w:t>
      </w:r>
      <w:r w:rsidR="00B87F6D">
        <w:rPr>
          <w:rFonts w:asciiTheme="majorHAnsi" w:hAnsiTheme="majorHAnsi"/>
          <w:sz w:val="22"/>
          <w:szCs w:val="22"/>
        </w:rPr>
        <w:t>IANA Functions Operator</w:t>
      </w:r>
      <w:r w:rsidR="00B87F6D" w:rsidRPr="00DA1AC8">
        <w:rPr>
          <w:rFonts w:asciiTheme="majorHAnsi" w:hAnsiTheme="majorHAnsi"/>
          <w:sz w:val="22"/>
          <w:szCs w:val="22"/>
        </w:rPr>
        <w:t xml:space="preserve">’s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 w:rsidR="00B87F6D">
        <w:rPr>
          <w:rFonts w:asciiTheme="majorHAnsi" w:hAnsiTheme="majorHAnsi"/>
          <w:sz w:val="22"/>
          <w:szCs w:val="22"/>
        </w:rPr>
        <w:t xml:space="preserve"> or similar </w:t>
      </w:r>
      <w:r w:rsidR="00DA1AC8" w:rsidRPr="00DA1AC8">
        <w:rPr>
          <w:rFonts w:asciiTheme="majorHAnsi" w:hAnsiTheme="majorHAnsi"/>
          <w:sz w:val="22"/>
          <w:szCs w:val="22"/>
        </w:rPr>
        <w:t>process instead.</w:t>
      </w:r>
    </w:p>
    <w:p w14:paraId="23442D9B" w14:textId="77777777" w:rsidR="00E50C0A" w:rsidRDefault="00E50C0A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70A86963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Who can use the process?</w:t>
      </w:r>
    </w:p>
    <w:p w14:paraId="07DFFDCB" w14:textId="3AB215E0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This process is open to </w:t>
      </w:r>
      <w:del w:id="9" w:author="Marika Konings" w:date="2015-04-07T12:21:00Z">
        <w:r w:rsidRPr="00DA1AC8" w:rsidDel="004C2D52">
          <w:rPr>
            <w:rFonts w:asciiTheme="majorHAnsi" w:hAnsiTheme="majorHAnsi"/>
            <w:sz w:val="22"/>
            <w:szCs w:val="22"/>
          </w:rPr>
          <w:delText xml:space="preserve">anyone </w:delText>
        </w:r>
      </w:del>
      <w:ins w:id="10" w:author="Marika Konings" w:date="2015-04-07T12:21:00Z">
        <w:r w:rsidR="004C2D52">
          <w:rPr>
            <w:rFonts w:asciiTheme="majorHAnsi" w:hAnsiTheme="majorHAnsi"/>
            <w:sz w:val="22"/>
            <w:szCs w:val="22"/>
          </w:rPr>
          <w:t>any direct customer to IFO</w:t>
        </w:r>
      </w:ins>
      <w:del w:id="11" w:author="Marika Konings" w:date="2015-04-07T12:21:00Z">
        <w:r w:rsidRPr="00DA1AC8" w:rsidDel="004C2D52">
          <w:rPr>
            <w:rFonts w:asciiTheme="majorHAnsi" w:hAnsiTheme="majorHAnsi"/>
            <w:sz w:val="22"/>
            <w:szCs w:val="22"/>
          </w:rPr>
          <w:delText>using the IANA Functions</w:delText>
        </w:r>
      </w:del>
      <w:r w:rsidRPr="00DA1AC8">
        <w:rPr>
          <w:rFonts w:asciiTheme="majorHAnsi" w:hAnsiTheme="majorHAnsi"/>
          <w:sz w:val="22"/>
          <w:szCs w:val="22"/>
        </w:rPr>
        <w:t>. The functions include:</w:t>
      </w:r>
    </w:p>
    <w:p w14:paraId="37180DEB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Protocol Parameters management, including the management of the .ARPA TLD</w:t>
      </w:r>
    </w:p>
    <w:p w14:paraId="30DABA8D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Zone Management</w:t>
      </w:r>
    </w:p>
    <w:p w14:paraId="52338651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Root DNS Key Signing Key Management</w:t>
      </w:r>
    </w:p>
    <w:p w14:paraId="1DB4BC20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Internet Number Resources Allocation</w:t>
      </w:r>
    </w:p>
    <w:p w14:paraId="39A1E447" w14:textId="77777777" w:rsidR="00DA1AC8" w:rsidRPr="00DA1AC8" w:rsidRDefault="00DA1AC8" w:rsidP="00311C78">
      <w:pPr>
        <w:numPr>
          <w:ilvl w:val="0"/>
          <w:numId w:val="1"/>
        </w:numPr>
        <w:spacing w:line="360" w:lineRule="auto"/>
        <w:rPr>
          <w:rFonts w:asciiTheme="majorHAnsi" w:eastAsia="Times New Roman" w:hAnsiTheme="majorHAnsi" w:cs="Times New Roman"/>
          <w:sz w:val="22"/>
          <w:szCs w:val="22"/>
        </w:rPr>
      </w:pPr>
      <w:r w:rsidRPr="00DA1AC8">
        <w:rPr>
          <w:rFonts w:asciiTheme="majorHAnsi" w:eastAsia="Times New Roman" w:hAnsiTheme="majorHAnsi" w:cs="Times New Roman"/>
          <w:sz w:val="22"/>
          <w:szCs w:val="22"/>
        </w:rPr>
        <w:t>Management of the .INT TLD</w:t>
      </w:r>
    </w:p>
    <w:p w14:paraId="09965ACB" w14:textId="77777777" w:rsidR="00E50C0A" w:rsidRDefault="00E50C0A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4F99C73D" w14:textId="117F6970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 xml:space="preserve">What information </w:t>
      </w:r>
      <w:r w:rsidR="0049233C">
        <w:rPr>
          <w:rFonts w:eastAsia="Times New Roman" w:cs="Times New Roman"/>
          <w:sz w:val="22"/>
          <w:szCs w:val="22"/>
        </w:rPr>
        <w:t>must be provided</w:t>
      </w:r>
      <w:r w:rsidRPr="00DA1AC8">
        <w:rPr>
          <w:rFonts w:eastAsia="Times New Roman" w:cs="Times New Roman"/>
          <w:sz w:val="22"/>
          <w:szCs w:val="22"/>
        </w:rPr>
        <w:t>?</w:t>
      </w:r>
    </w:p>
    <w:p w14:paraId="597D40E8" w14:textId="6771CF78" w:rsidR="00DA1AC8" w:rsidRPr="00DA1AC8" w:rsidRDefault="00DA1AC8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 w:rsidRPr="00DA1AC8">
        <w:rPr>
          <w:rFonts w:asciiTheme="majorHAnsi" w:hAnsiTheme="majorHAnsi"/>
          <w:sz w:val="22"/>
          <w:szCs w:val="22"/>
        </w:rPr>
        <w:t xml:space="preserve">In addition to providing the ticket numbers for the requests where the problem arose, any other information </w:t>
      </w:r>
      <w:r w:rsidR="0049233C">
        <w:rPr>
          <w:rFonts w:asciiTheme="majorHAnsi" w:hAnsiTheme="majorHAnsi"/>
          <w:sz w:val="22"/>
          <w:szCs w:val="22"/>
        </w:rPr>
        <w:t>that may be</w:t>
      </w:r>
      <w:r w:rsidRPr="00DA1AC8">
        <w:rPr>
          <w:rFonts w:asciiTheme="majorHAnsi" w:hAnsiTheme="majorHAnsi"/>
          <w:sz w:val="22"/>
          <w:szCs w:val="22"/>
        </w:rPr>
        <w:t xml:space="preserve"> need</w:t>
      </w:r>
      <w:r w:rsidR="0049233C">
        <w:rPr>
          <w:rFonts w:asciiTheme="majorHAnsi" w:hAnsiTheme="majorHAnsi"/>
          <w:sz w:val="22"/>
          <w:szCs w:val="22"/>
        </w:rPr>
        <w:t>ed</w:t>
      </w:r>
      <w:r w:rsidRPr="00DA1AC8">
        <w:rPr>
          <w:rFonts w:asciiTheme="majorHAnsi" w:hAnsiTheme="majorHAnsi"/>
          <w:sz w:val="22"/>
          <w:szCs w:val="22"/>
        </w:rPr>
        <w:t xml:space="preserve"> to understand and resolve </w:t>
      </w:r>
      <w:r w:rsidR="0049233C">
        <w:rPr>
          <w:rFonts w:asciiTheme="majorHAnsi" w:hAnsiTheme="majorHAnsi"/>
          <w:sz w:val="22"/>
          <w:szCs w:val="22"/>
        </w:rPr>
        <w:t>the</w:t>
      </w:r>
      <w:r w:rsidR="0049233C" w:rsidRPr="00DA1AC8">
        <w:rPr>
          <w:rFonts w:asciiTheme="majorHAnsi" w:hAnsiTheme="majorHAnsi"/>
          <w:sz w:val="22"/>
          <w:szCs w:val="22"/>
        </w:rPr>
        <w:t xml:space="preserve"> </w:t>
      </w:r>
      <w:r w:rsidRPr="00DA1AC8">
        <w:rPr>
          <w:rFonts w:asciiTheme="majorHAnsi" w:hAnsiTheme="majorHAnsi"/>
          <w:sz w:val="22"/>
          <w:szCs w:val="22"/>
        </w:rPr>
        <w:t>complaint</w:t>
      </w:r>
      <w:r w:rsidR="0049233C">
        <w:rPr>
          <w:rFonts w:asciiTheme="majorHAnsi" w:hAnsiTheme="majorHAnsi"/>
          <w:sz w:val="22"/>
          <w:szCs w:val="22"/>
        </w:rPr>
        <w:t xml:space="preserve"> should be provided</w:t>
      </w:r>
      <w:r w:rsidRPr="00DA1AC8">
        <w:rPr>
          <w:rFonts w:asciiTheme="majorHAnsi" w:hAnsiTheme="majorHAnsi"/>
          <w:sz w:val="22"/>
          <w:szCs w:val="22"/>
        </w:rPr>
        <w:t>.</w:t>
      </w:r>
    </w:p>
    <w:p w14:paraId="352FE4A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What is the expected time line?</w:t>
      </w:r>
    </w:p>
    <w:p w14:paraId="096331B0" w14:textId="61A72FE3" w:rsidR="00DA1AC8" w:rsidRPr="00DA1AC8" w:rsidRDefault="0049233C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</w:t>
      </w:r>
      <w:r w:rsidR="00DA1AC8" w:rsidRPr="00DA1AC8">
        <w:rPr>
          <w:rFonts w:asciiTheme="majorHAnsi" w:hAnsiTheme="majorHAnsi"/>
          <w:sz w:val="22"/>
          <w:szCs w:val="22"/>
        </w:rPr>
        <w:t xml:space="preserve">eceipt of </w:t>
      </w:r>
      <w:r>
        <w:rPr>
          <w:rFonts w:asciiTheme="majorHAnsi" w:hAnsiTheme="majorHAnsi"/>
          <w:sz w:val="22"/>
          <w:szCs w:val="22"/>
        </w:rPr>
        <w:t>the</w:t>
      </w:r>
      <w:r w:rsidR="00DA1AC8" w:rsidRPr="00DA1AC8">
        <w:rPr>
          <w:rFonts w:asciiTheme="majorHAnsi" w:hAnsiTheme="majorHAnsi"/>
          <w:sz w:val="22"/>
          <w:szCs w:val="22"/>
        </w:rPr>
        <w:t xml:space="preserve"> complaint </w:t>
      </w:r>
      <w:r w:rsidRPr="00DA1AC8">
        <w:rPr>
          <w:rFonts w:asciiTheme="majorHAnsi" w:hAnsiTheme="majorHAnsi"/>
          <w:sz w:val="22"/>
          <w:szCs w:val="22"/>
        </w:rPr>
        <w:t xml:space="preserve">will </w:t>
      </w:r>
      <w:r>
        <w:rPr>
          <w:rFonts w:asciiTheme="majorHAnsi" w:hAnsiTheme="majorHAnsi"/>
          <w:sz w:val="22"/>
          <w:szCs w:val="22"/>
        </w:rPr>
        <w:t xml:space="preserve">be </w:t>
      </w:r>
      <w:r w:rsidRPr="00DA1AC8">
        <w:rPr>
          <w:rFonts w:asciiTheme="majorHAnsi" w:hAnsiTheme="majorHAnsi"/>
          <w:sz w:val="22"/>
          <w:szCs w:val="22"/>
        </w:rPr>
        <w:t>acknowledge</w:t>
      </w:r>
      <w:r>
        <w:rPr>
          <w:rFonts w:asciiTheme="majorHAnsi" w:hAnsiTheme="majorHAnsi"/>
          <w:sz w:val="22"/>
          <w:szCs w:val="22"/>
        </w:rPr>
        <w:t>d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 xml:space="preserve">within </w:t>
      </w:r>
      <w:r>
        <w:rPr>
          <w:rFonts w:asciiTheme="majorHAnsi" w:hAnsiTheme="majorHAnsi"/>
          <w:sz w:val="22"/>
          <w:szCs w:val="22"/>
        </w:rPr>
        <w:t>one</w:t>
      </w:r>
      <w:r w:rsidRPr="00DA1AC8">
        <w:rPr>
          <w:rFonts w:asciiTheme="majorHAnsi" w:hAnsiTheme="majorHAnsi"/>
          <w:sz w:val="22"/>
          <w:szCs w:val="22"/>
        </w:rPr>
        <w:t xml:space="preserve"> </w:t>
      </w:r>
      <w:r w:rsidR="00DA1AC8" w:rsidRPr="00DA1AC8">
        <w:rPr>
          <w:rFonts w:asciiTheme="majorHAnsi" w:hAnsiTheme="majorHAnsi"/>
          <w:sz w:val="22"/>
          <w:szCs w:val="22"/>
        </w:rPr>
        <w:t>business day and a substantive response</w:t>
      </w:r>
      <w:r>
        <w:rPr>
          <w:rFonts w:asciiTheme="majorHAnsi" w:hAnsiTheme="majorHAnsi"/>
          <w:sz w:val="22"/>
          <w:szCs w:val="22"/>
        </w:rPr>
        <w:t xml:space="preserve"> will be sent</w:t>
      </w:r>
      <w:r w:rsidR="00DA1AC8" w:rsidRPr="00DA1AC8">
        <w:rPr>
          <w:rFonts w:asciiTheme="majorHAnsi" w:hAnsiTheme="majorHAnsi"/>
          <w:sz w:val="22"/>
          <w:szCs w:val="22"/>
        </w:rPr>
        <w:t xml:space="preserve"> within two business days. </w:t>
      </w:r>
      <w:r>
        <w:rPr>
          <w:rFonts w:asciiTheme="majorHAnsi" w:hAnsiTheme="majorHAnsi"/>
          <w:sz w:val="22"/>
          <w:szCs w:val="22"/>
        </w:rPr>
        <w:t xml:space="preserve">Efforts will be made to </w:t>
      </w:r>
      <w:r w:rsidR="00DA1AC8" w:rsidRPr="00DA1AC8">
        <w:rPr>
          <w:rFonts w:asciiTheme="majorHAnsi" w:hAnsiTheme="majorHAnsi"/>
          <w:sz w:val="22"/>
          <w:szCs w:val="22"/>
        </w:rPr>
        <w:t>resolve complaint</w:t>
      </w:r>
      <w:r>
        <w:rPr>
          <w:rFonts w:asciiTheme="majorHAnsi" w:hAnsiTheme="majorHAnsi"/>
          <w:sz w:val="22"/>
          <w:szCs w:val="22"/>
        </w:rPr>
        <w:t>s</w:t>
      </w:r>
      <w:r w:rsidR="00DA1AC8" w:rsidRPr="00DA1AC8">
        <w:rPr>
          <w:rFonts w:asciiTheme="majorHAnsi" w:hAnsiTheme="majorHAnsi"/>
          <w:sz w:val="22"/>
          <w:szCs w:val="22"/>
        </w:rPr>
        <w:t xml:space="preserve"> as soon as possible.</w:t>
      </w:r>
    </w:p>
    <w:p w14:paraId="3D75D2B4" w14:textId="77777777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Is there another resolution process?</w:t>
      </w:r>
    </w:p>
    <w:p w14:paraId="6C210BD8" w14:textId="3FC7D6AE" w:rsidR="00DA1AC8" w:rsidRPr="00DA1AC8" w:rsidRDefault="001A48EF" w:rsidP="00311C78">
      <w:pPr>
        <w:pStyle w:val="NormalWeb"/>
        <w:spacing w:before="0" w:beforeAutospacing="0" w:after="0" w:afterAutospacing="0"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 IANA Function Operator</w:t>
      </w:r>
      <w:r w:rsidRPr="00DA1AC8">
        <w:rPr>
          <w:rFonts w:asciiTheme="majorHAnsi" w:hAnsiTheme="majorHAnsi"/>
          <w:sz w:val="22"/>
          <w:szCs w:val="22"/>
        </w:rPr>
        <w:t xml:space="preserve">’s </w:t>
      </w:r>
      <w:r w:rsidR="00DA1AC8" w:rsidRPr="00DA1AC8">
        <w:rPr>
          <w:rFonts w:asciiTheme="majorHAnsi" w:hAnsiTheme="majorHAnsi"/>
          <w:sz w:val="22"/>
          <w:szCs w:val="22"/>
        </w:rPr>
        <w:t>Ombudsman</w:t>
      </w:r>
      <w:r>
        <w:rPr>
          <w:rFonts w:asciiTheme="majorHAnsi" w:hAnsiTheme="majorHAnsi"/>
          <w:sz w:val="22"/>
          <w:szCs w:val="22"/>
        </w:rPr>
        <w:t xml:space="preserve"> or similar service</w:t>
      </w:r>
      <w:r w:rsidR="00DA1AC8" w:rsidRPr="00DA1AC8">
        <w:rPr>
          <w:rFonts w:asciiTheme="majorHAnsi" w:hAnsiTheme="majorHAnsi"/>
          <w:sz w:val="22"/>
          <w:szCs w:val="22"/>
        </w:rPr>
        <w:t xml:space="preserve"> can help resolve problems using Alternative Dispute Resolution techniques. </w:t>
      </w:r>
      <w:r>
        <w:rPr>
          <w:rFonts w:asciiTheme="majorHAnsi" w:hAnsiTheme="majorHAnsi"/>
          <w:sz w:val="22"/>
          <w:szCs w:val="22"/>
        </w:rPr>
        <w:t>(In the case of the current IANA Functions Operator, the ICANN</w:t>
      </w:r>
      <w:r w:rsidR="004C2D52">
        <w:fldChar w:fldCharType="begin"/>
      </w:r>
      <w:r w:rsidR="004C2D52">
        <w:instrText xml:space="preserve"> HYPERLINK "http://www.icann.org/en/help/ombudsman" \t "_blank" </w:instrText>
      </w:r>
      <w:r w:rsidR="004C2D52">
        <w:fldChar w:fldCharType="separate"/>
      </w:r>
      <w:r w:rsidR="00DA1AC8" w:rsidRPr="00DA1AC8">
        <w:rPr>
          <w:rStyle w:val="Hyperlink"/>
          <w:rFonts w:asciiTheme="majorHAnsi" w:hAnsiTheme="majorHAnsi"/>
          <w:sz w:val="22"/>
          <w:szCs w:val="22"/>
        </w:rPr>
        <w:t xml:space="preserve"> Ombudsman web pages</w:t>
      </w:r>
      <w:r w:rsidR="004C2D52">
        <w:rPr>
          <w:rStyle w:val="Hyperlink"/>
          <w:rFonts w:asciiTheme="majorHAnsi" w:hAnsiTheme="majorHAnsi"/>
          <w:sz w:val="22"/>
          <w:szCs w:val="22"/>
        </w:rPr>
        <w:fldChar w:fldCharType="end"/>
      </w:r>
      <w:r w:rsidR="00DA1AC8" w:rsidRPr="00DA1AC8">
        <w:rPr>
          <w:rFonts w:asciiTheme="majorHAnsi" w:hAnsiTheme="majorHAnsi"/>
          <w:sz w:val="22"/>
          <w:szCs w:val="22"/>
        </w:rPr>
        <w:t xml:space="preserve"> have more details.</w:t>
      </w:r>
      <w:r>
        <w:rPr>
          <w:rFonts w:asciiTheme="majorHAnsi" w:hAnsiTheme="majorHAnsi"/>
          <w:sz w:val="22"/>
          <w:szCs w:val="22"/>
        </w:rPr>
        <w:t>)</w:t>
      </w:r>
      <w:r w:rsidR="00DA1AC8" w:rsidRPr="00DA1AC8">
        <w:rPr>
          <w:rFonts w:asciiTheme="majorHAnsi" w:hAnsiTheme="majorHAnsi"/>
          <w:sz w:val="22"/>
          <w:szCs w:val="22"/>
        </w:rPr>
        <w:t xml:space="preserve"> </w:t>
      </w:r>
    </w:p>
    <w:p w14:paraId="2E23CB3A" w14:textId="77777777" w:rsid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</w:p>
    <w:p w14:paraId="4AD0501C" w14:textId="0D82A849" w:rsidR="00DA1AC8" w:rsidRPr="00DA1AC8" w:rsidRDefault="00DA1AC8" w:rsidP="00311C78">
      <w:pPr>
        <w:pStyle w:val="Heading2"/>
        <w:spacing w:before="0" w:line="360" w:lineRule="auto"/>
        <w:rPr>
          <w:rFonts w:eastAsia="Times New Roman" w:cs="Times New Roman"/>
          <w:sz w:val="22"/>
          <w:szCs w:val="22"/>
        </w:rPr>
      </w:pPr>
      <w:r w:rsidRPr="00DA1AC8">
        <w:rPr>
          <w:rFonts w:eastAsia="Times New Roman" w:cs="Times New Roman"/>
          <w:sz w:val="22"/>
          <w:szCs w:val="22"/>
        </w:rPr>
        <w:t>Escalation Contact Information</w:t>
      </w:r>
      <w:r w:rsidR="0049233C">
        <w:rPr>
          <w:rFonts w:eastAsia="Times New Roman" w:cs="Times New Roman"/>
          <w:sz w:val="22"/>
          <w:szCs w:val="22"/>
        </w:rPr>
        <w:t xml:space="preserve"> for the current IANA Functions Operator (ICANN)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6"/>
        <w:gridCol w:w="1332"/>
        <w:gridCol w:w="2522"/>
      </w:tblGrid>
      <w:tr w:rsidR="00DA1AC8" w:rsidRPr="00DA1AC8" w14:paraId="0C8156BE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9E18B7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14:paraId="3026F674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61C98F0A" w14:textId="77777777" w:rsidR="00DA1AC8" w:rsidRPr="00DA1AC8" w:rsidRDefault="00DA1AC8" w:rsidP="00311C78">
            <w:pPr>
              <w:spacing w:line="36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b/>
                <w:bCs/>
                <w:sz w:val="22"/>
                <w:szCs w:val="22"/>
              </w:rPr>
              <w:t>Email Address</w:t>
            </w:r>
          </w:p>
        </w:tc>
      </w:tr>
      <w:tr w:rsidR="00DA1AC8" w:rsidRPr="00DA1AC8" w14:paraId="0B5BAE0A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E95DE9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</w:t>
            </w:r>
          </w:p>
        </w:tc>
        <w:tc>
          <w:tcPr>
            <w:tcW w:w="0" w:type="auto"/>
            <w:vAlign w:val="center"/>
            <w:hideMark/>
          </w:tcPr>
          <w:p w14:paraId="0BC497E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Staff</w:t>
            </w:r>
          </w:p>
        </w:tc>
        <w:tc>
          <w:tcPr>
            <w:tcW w:w="0" w:type="auto"/>
            <w:vAlign w:val="center"/>
            <w:hideMark/>
          </w:tcPr>
          <w:p w14:paraId="10042DB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iana@iana.org</w:t>
            </w:r>
          </w:p>
        </w:tc>
      </w:tr>
      <w:tr w:rsidR="00DA1AC8" w:rsidRPr="00DA1AC8" w14:paraId="2AA9EEE7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306B35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Technical Protocol Parameters Assignment</w:t>
            </w:r>
          </w:p>
        </w:tc>
        <w:tc>
          <w:tcPr>
            <w:tcW w:w="0" w:type="auto"/>
            <w:vAlign w:val="center"/>
            <w:hideMark/>
          </w:tcPr>
          <w:p w14:paraId="778DA538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 xml:space="preserve">Michelle Cotton </w:t>
            </w:r>
          </w:p>
        </w:tc>
        <w:tc>
          <w:tcPr>
            <w:tcW w:w="0" w:type="auto"/>
            <w:vAlign w:val="center"/>
            <w:hideMark/>
          </w:tcPr>
          <w:p w14:paraId="100854CD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michelle.cotton@icann.org</w:t>
            </w:r>
          </w:p>
        </w:tc>
      </w:tr>
      <w:tr w:rsidR="00DA1AC8" w:rsidRPr="00DA1AC8" w14:paraId="37B031EB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3ED0C2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Root Zone Management</w:t>
            </w:r>
          </w:p>
        </w:tc>
        <w:tc>
          <w:tcPr>
            <w:tcW w:w="0" w:type="auto"/>
            <w:vAlign w:val="center"/>
            <w:hideMark/>
          </w:tcPr>
          <w:p w14:paraId="08DB8F3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 Davies</w:t>
            </w:r>
          </w:p>
        </w:tc>
        <w:tc>
          <w:tcPr>
            <w:tcW w:w="0" w:type="auto"/>
            <w:vAlign w:val="center"/>
            <w:hideMark/>
          </w:tcPr>
          <w:p w14:paraId="6A116081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kim.davies@icann.org</w:t>
            </w:r>
          </w:p>
        </w:tc>
      </w:tr>
      <w:tr w:rsidR="00DA1AC8" w:rsidRPr="00DA1AC8" w14:paraId="28C90307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77E447" w14:textId="6719E7F0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 Liaison for Internet Number Resource Allocation</w:t>
            </w:r>
          </w:p>
        </w:tc>
        <w:tc>
          <w:tcPr>
            <w:tcW w:w="0" w:type="auto"/>
            <w:vAlign w:val="center"/>
            <w:hideMark/>
          </w:tcPr>
          <w:p w14:paraId="7B7D64CF" w14:textId="7B935AE2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sz w:val="22"/>
                <w:szCs w:val="22"/>
              </w:rPr>
              <w:t>Naela Sarras</w:t>
            </w:r>
          </w:p>
        </w:tc>
        <w:tc>
          <w:tcPr>
            <w:tcW w:w="0" w:type="auto"/>
            <w:vAlign w:val="center"/>
            <w:hideMark/>
          </w:tcPr>
          <w:p w14:paraId="1491647E" w14:textId="27A03D96" w:rsidR="00DA1AC8" w:rsidRPr="00DA1AC8" w:rsidRDefault="005D555F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5D555F">
              <w:rPr>
                <w:rFonts w:asciiTheme="majorHAnsi" w:eastAsia="Times New Roman" w:hAnsiTheme="majorHAnsi" w:cs="Times New Roman"/>
                <w:sz w:val="22"/>
                <w:szCs w:val="22"/>
              </w:rPr>
              <w:t>Naela.sarras@icann.org</w:t>
            </w:r>
          </w:p>
        </w:tc>
      </w:tr>
      <w:tr w:rsidR="00DA1AC8" w:rsidRPr="00DA1AC8" w14:paraId="7254E2E1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85E16F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IANA Functions Program Manager</w:t>
            </w:r>
          </w:p>
        </w:tc>
        <w:tc>
          <w:tcPr>
            <w:tcW w:w="0" w:type="auto"/>
            <w:vAlign w:val="center"/>
            <w:hideMark/>
          </w:tcPr>
          <w:p w14:paraId="25263A84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 Gerich</w:t>
            </w:r>
          </w:p>
        </w:tc>
        <w:tc>
          <w:tcPr>
            <w:tcW w:w="0" w:type="auto"/>
            <w:vAlign w:val="center"/>
            <w:hideMark/>
          </w:tcPr>
          <w:p w14:paraId="469F8F9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elise.gerich@icann.org</w:t>
            </w:r>
          </w:p>
        </w:tc>
      </w:tr>
      <w:tr w:rsidR="00DA1AC8" w:rsidRPr="00DA1AC8" w14:paraId="20D75C6D" w14:textId="77777777" w:rsidTr="00E50C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F5CB0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ICANN Ombudsman</w:t>
            </w:r>
          </w:p>
        </w:tc>
        <w:tc>
          <w:tcPr>
            <w:tcW w:w="0" w:type="auto"/>
            <w:vAlign w:val="center"/>
            <w:hideMark/>
          </w:tcPr>
          <w:p w14:paraId="2143B297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Chris LaHatte</w:t>
            </w:r>
          </w:p>
        </w:tc>
        <w:tc>
          <w:tcPr>
            <w:tcW w:w="0" w:type="auto"/>
            <w:vAlign w:val="center"/>
            <w:hideMark/>
          </w:tcPr>
          <w:p w14:paraId="3D271EDA" w14:textId="77777777" w:rsidR="00DA1AC8" w:rsidRPr="00DA1AC8" w:rsidRDefault="00DA1AC8" w:rsidP="00311C78">
            <w:pPr>
              <w:spacing w:line="360" w:lineRule="auto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DA1AC8">
              <w:rPr>
                <w:rFonts w:asciiTheme="majorHAnsi" w:eastAsia="Times New Roman" w:hAnsiTheme="majorHAnsi" w:cs="Times New Roman"/>
                <w:sz w:val="22"/>
                <w:szCs w:val="22"/>
              </w:rPr>
              <w:t>ombudsman@icann.org</w:t>
            </w:r>
          </w:p>
        </w:tc>
      </w:tr>
    </w:tbl>
    <w:p w14:paraId="000A0138" w14:textId="77777777" w:rsidR="00DA1AC8" w:rsidRDefault="00DA1AC8" w:rsidP="00311C78">
      <w:pPr>
        <w:spacing w:line="360" w:lineRule="auto"/>
      </w:pPr>
    </w:p>
    <w:p w14:paraId="56960A86" w14:textId="066861D9" w:rsidR="00B87F6D" w:rsidRPr="00104A92" w:rsidRDefault="00DA1AC8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In case the issue is escalated to </w:t>
      </w:r>
      <w:r w:rsidR="0049233C" w:rsidRPr="00104A92">
        <w:rPr>
          <w:rFonts w:asciiTheme="majorHAnsi" w:hAnsiTheme="majorHAnsi"/>
          <w:sz w:val="22"/>
          <w:szCs w:val="22"/>
        </w:rPr>
        <w:t>members of the IANA team and/or to the Ombudsman or equivalent</w:t>
      </w:r>
      <w:r w:rsidRPr="00104A92">
        <w:rPr>
          <w:rFonts w:asciiTheme="majorHAnsi" w:hAnsiTheme="majorHAnsi"/>
          <w:sz w:val="22"/>
          <w:szCs w:val="22"/>
        </w:rPr>
        <w:t>, the Customer Standing Committee (CSC) is notified</w:t>
      </w:r>
      <w:r w:rsidR="0049233C" w:rsidRPr="00104A92">
        <w:rPr>
          <w:rFonts w:asciiTheme="majorHAnsi" w:hAnsiTheme="majorHAnsi"/>
          <w:sz w:val="22"/>
          <w:szCs w:val="22"/>
        </w:rPr>
        <w:t xml:space="preserve"> for information purposes only</w:t>
      </w:r>
      <w:r w:rsidRPr="00104A92">
        <w:rPr>
          <w:rFonts w:asciiTheme="majorHAnsi" w:hAnsiTheme="majorHAnsi"/>
          <w:sz w:val="22"/>
          <w:szCs w:val="22"/>
        </w:rPr>
        <w:t xml:space="preserve">. </w:t>
      </w:r>
    </w:p>
    <w:p w14:paraId="1338D1DC" w14:textId="77777777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5D796D4" w14:textId="3DF1D342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  <w:u w:val="single"/>
        </w:rPr>
      </w:pPr>
      <w:r w:rsidRPr="00104A92">
        <w:rPr>
          <w:rFonts w:asciiTheme="majorHAnsi" w:hAnsiTheme="majorHAnsi"/>
          <w:sz w:val="22"/>
          <w:szCs w:val="22"/>
          <w:u w:val="single"/>
        </w:rPr>
        <w:t>Step 2</w:t>
      </w:r>
    </w:p>
    <w:p w14:paraId="3AC1F571" w14:textId="77777777" w:rsidR="00B87F6D" w:rsidRPr="00104A92" w:rsidRDefault="00B87F6D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2E384198" w14:textId="6D7E69EB" w:rsidR="00DA1AC8" w:rsidRPr="00104A92" w:rsidRDefault="00DA1AC8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lastRenderedPageBreak/>
        <w:t xml:space="preserve">Should the issue not be resolved through the involvement of the IANA Functions </w:t>
      </w:r>
      <w:r w:rsidR="001A48EF" w:rsidRPr="00104A92">
        <w:rPr>
          <w:rFonts w:asciiTheme="majorHAnsi" w:hAnsiTheme="majorHAnsi"/>
          <w:sz w:val="22"/>
          <w:szCs w:val="22"/>
        </w:rPr>
        <w:t>Team</w:t>
      </w:r>
      <w:r w:rsidRPr="00104A92">
        <w:rPr>
          <w:rFonts w:asciiTheme="majorHAnsi" w:hAnsiTheme="majorHAnsi"/>
          <w:sz w:val="22"/>
          <w:szCs w:val="22"/>
        </w:rPr>
        <w:t xml:space="preserve"> and/or the ICANN Ombudsman, the following escalation mechanisms will be made available:</w:t>
      </w:r>
    </w:p>
    <w:p w14:paraId="04C1EA9E" w14:textId="77777777" w:rsidR="004C2D52" w:rsidRDefault="004C2D52" w:rsidP="00311C78">
      <w:pPr>
        <w:pStyle w:val="ListParagraph"/>
        <w:numPr>
          <w:ilvl w:val="0"/>
          <w:numId w:val="9"/>
        </w:numPr>
        <w:spacing w:line="360" w:lineRule="auto"/>
        <w:rPr>
          <w:ins w:id="12" w:author="Marika Konings" w:date="2015-04-07T12:22:00Z"/>
          <w:rFonts w:asciiTheme="majorHAnsi" w:hAnsiTheme="majorHAnsi"/>
          <w:sz w:val="22"/>
          <w:szCs w:val="22"/>
        </w:rPr>
      </w:pPr>
      <w:ins w:id="13" w:author="Marika Konings" w:date="2015-04-07T12:21:00Z">
        <w:r>
          <w:rPr>
            <w:rFonts w:asciiTheme="majorHAnsi" w:hAnsiTheme="majorHAnsi"/>
            <w:sz w:val="22"/>
            <w:szCs w:val="22"/>
          </w:rPr>
          <w:t xml:space="preserve">CSC is notified by complainant to take action. CSC decides to take action or not. </w:t>
        </w:r>
      </w:ins>
    </w:p>
    <w:p w14:paraId="40D542E5" w14:textId="30632608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del w:id="14" w:author="Marika Konings" w:date="2015-04-07T12:22:00Z">
        <w:r w:rsidRPr="00104A92" w:rsidDel="004C2D52">
          <w:rPr>
            <w:rFonts w:asciiTheme="majorHAnsi" w:hAnsiTheme="majorHAnsi"/>
            <w:sz w:val="22"/>
            <w:szCs w:val="22"/>
          </w:rPr>
          <w:delText xml:space="preserve">Involve </w:delText>
        </w:r>
      </w:del>
      <w:r w:rsidRPr="00104A92">
        <w:rPr>
          <w:rFonts w:asciiTheme="majorHAnsi" w:hAnsiTheme="majorHAnsi"/>
          <w:sz w:val="22"/>
          <w:szCs w:val="22"/>
        </w:rPr>
        <w:t>CSC to mediate</w:t>
      </w:r>
      <w:ins w:id="15" w:author="Marika Konings" w:date="2015-04-07T12:22:00Z">
        <w:r w:rsidR="004C2D52">
          <w:rPr>
            <w:rFonts w:asciiTheme="majorHAnsi" w:hAnsiTheme="majorHAnsi"/>
            <w:sz w:val="22"/>
            <w:szCs w:val="22"/>
          </w:rPr>
          <w:t xml:space="preserve"> directly with IFO</w:t>
        </w:r>
      </w:ins>
    </w:p>
    <w:p w14:paraId="5D82AEB3" w14:textId="08822731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If issue is not addressed, CSC </w:t>
      </w:r>
      <w:del w:id="16" w:author="Marika Konings" w:date="2015-04-07T12:22:00Z">
        <w:r w:rsidR="00F93C91" w:rsidDel="004C2D52">
          <w:rPr>
            <w:rFonts w:asciiTheme="majorHAnsi" w:hAnsiTheme="majorHAnsi"/>
            <w:sz w:val="22"/>
            <w:szCs w:val="22"/>
          </w:rPr>
          <w:delText>may</w:delText>
        </w:r>
        <w:r w:rsidRPr="00104A92" w:rsidDel="004C2D52">
          <w:rPr>
            <w:rFonts w:asciiTheme="majorHAnsi" w:hAnsiTheme="majorHAnsi"/>
            <w:sz w:val="22"/>
            <w:szCs w:val="22"/>
          </w:rPr>
          <w:delText xml:space="preserve"> involve</w:delText>
        </w:r>
      </w:del>
      <w:ins w:id="17" w:author="Marika Konings" w:date="2015-04-07T12:22:00Z">
        <w:r w:rsidR="004C2D52">
          <w:rPr>
            <w:rFonts w:asciiTheme="majorHAnsi" w:hAnsiTheme="majorHAnsi"/>
            <w:sz w:val="22"/>
            <w:szCs w:val="22"/>
          </w:rPr>
          <w:t>assign</w:t>
        </w:r>
      </w:ins>
      <w:r w:rsidRPr="00104A92">
        <w:rPr>
          <w:rFonts w:asciiTheme="majorHAnsi" w:hAnsiTheme="majorHAnsi"/>
          <w:sz w:val="22"/>
          <w:szCs w:val="22"/>
        </w:rPr>
        <w:t xml:space="preserve"> a mediator</w:t>
      </w:r>
    </w:p>
    <w:p w14:paraId="7A9E99AD" w14:textId="0E9E9C23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 xml:space="preserve">If issue is not addressed, CSC to </w:t>
      </w:r>
      <w:del w:id="18" w:author="Marika Konings" w:date="2015-04-07T12:23:00Z">
        <w:r w:rsidRPr="00104A92" w:rsidDel="004C2D52">
          <w:rPr>
            <w:rFonts w:asciiTheme="majorHAnsi" w:hAnsiTheme="majorHAnsi"/>
            <w:sz w:val="22"/>
            <w:szCs w:val="22"/>
          </w:rPr>
          <w:delText xml:space="preserve">consider </w:delText>
        </w:r>
      </w:del>
      <w:ins w:id="19" w:author="Marika Konings" w:date="2015-04-07T12:23:00Z">
        <w:r w:rsidR="004C2D52">
          <w:rPr>
            <w:rFonts w:asciiTheme="majorHAnsi" w:hAnsiTheme="majorHAnsi"/>
            <w:sz w:val="22"/>
            <w:szCs w:val="22"/>
          </w:rPr>
          <w:t xml:space="preserve">decide </w:t>
        </w:r>
      </w:ins>
      <w:bookmarkStart w:id="20" w:name="_GoBack"/>
      <w:bookmarkEnd w:id="20"/>
      <w:r w:rsidRPr="00104A92">
        <w:rPr>
          <w:rFonts w:asciiTheme="majorHAnsi" w:hAnsiTheme="majorHAnsi"/>
          <w:sz w:val="22"/>
          <w:szCs w:val="22"/>
        </w:rPr>
        <w:t>whether issue is problem (critical, persistent or systematic failure) and escalates to problem management procedure</w:t>
      </w:r>
    </w:p>
    <w:p w14:paraId="3060AAA3" w14:textId="16CFFFBB" w:rsidR="00DA1AC8" w:rsidRPr="00104A92" w:rsidRDefault="00DA1AC8" w:rsidP="00311C78">
      <w:pPr>
        <w:pStyle w:val="ListParagraph"/>
        <w:numPr>
          <w:ilvl w:val="0"/>
          <w:numId w:val="9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104A92">
        <w:rPr>
          <w:rFonts w:asciiTheme="majorHAnsi" w:hAnsiTheme="majorHAnsi"/>
          <w:sz w:val="22"/>
          <w:szCs w:val="22"/>
        </w:rPr>
        <w:t>If issue is not addressed and not considered to be a problem (critical, persistent or systematic failure), registry operator could decide to initiate an Independent Review Process</w:t>
      </w:r>
    </w:p>
    <w:p w14:paraId="3D112A34" w14:textId="77777777" w:rsidR="00DA1AC8" w:rsidRDefault="00DA1AC8" w:rsidP="00311C78">
      <w:pPr>
        <w:spacing w:line="360" w:lineRule="auto"/>
        <w:rPr>
          <w:rFonts w:asciiTheme="majorHAnsi" w:hAnsiTheme="majorHAnsi"/>
          <w:b/>
        </w:rPr>
      </w:pPr>
    </w:p>
    <w:p w14:paraId="047BE34B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  <w:sectPr w:rsidR="00781085" w:rsidSect="00C029D1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87EEE74" w14:textId="61ED2E2E" w:rsidR="00DA1AC8" w:rsidRDefault="00781085" w:rsidP="00311C78">
      <w:pPr>
        <w:spacing w:line="36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Annex </w:t>
      </w:r>
      <w:r w:rsidR="00720644">
        <w:rPr>
          <w:rFonts w:asciiTheme="majorHAnsi" w:hAnsiTheme="majorHAnsi"/>
          <w:b/>
        </w:rPr>
        <w:t>Z</w:t>
      </w:r>
      <w:r>
        <w:rPr>
          <w:rFonts w:asciiTheme="majorHAnsi" w:hAnsiTheme="majorHAnsi"/>
          <w:b/>
        </w:rPr>
        <w:t xml:space="preserve"> – IANA Problem Management Escalation Process</w:t>
      </w:r>
    </w:p>
    <w:p w14:paraId="2407AD5E" w14:textId="77777777" w:rsidR="00781085" w:rsidRDefault="00781085" w:rsidP="00311C78">
      <w:pPr>
        <w:spacing w:line="360" w:lineRule="auto"/>
        <w:rPr>
          <w:rFonts w:asciiTheme="majorHAnsi" w:hAnsiTheme="majorHAnsi"/>
          <w:b/>
        </w:rPr>
      </w:pPr>
    </w:p>
    <w:p w14:paraId="766CDAAC" w14:textId="64593A70" w:rsidR="00781085" w:rsidRPr="00720644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(</w:t>
      </w:r>
      <w:r w:rsidR="00FD1682" w:rsidRPr="00720644">
        <w:rPr>
          <w:rFonts w:asciiTheme="majorHAnsi" w:hAnsiTheme="majorHAnsi"/>
          <w:sz w:val="22"/>
          <w:szCs w:val="22"/>
        </w:rPr>
        <w:t>New</w:t>
      </w:r>
      <w:r w:rsidRPr="00720644">
        <w:rPr>
          <w:rFonts w:asciiTheme="majorHAnsi" w:hAnsiTheme="majorHAnsi"/>
          <w:sz w:val="22"/>
          <w:szCs w:val="22"/>
        </w:rPr>
        <w:t xml:space="preserve"> procedure)</w:t>
      </w:r>
    </w:p>
    <w:p w14:paraId="490DEF18" w14:textId="77777777" w:rsidR="00781085" w:rsidRDefault="00781085" w:rsidP="00311C78">
      <w:pPr>
        <w:spacing w:line="360" w:lineRule="auto"/>
        <w:rPr>
          <w:rFonts w:asciiTheme="majorHAnsi" w:hAnsiTheme="majorHAnsi"/>
        </w:rPr>
      </w:pPr>
    </w:p>
    <w:p w14:paraId="2EEAE6FA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6D5F98">
        <w:rPr>
          <w:rFonts w:asciiTheme="majorHAnsi" w:hAnsiTheme="majorHAnsi"/>
          <w:b/>
          <w:sz w:val="22"/>
          <w:szCs w:val="22"/>
        </w:rPr>
        <w:t>Problem Management</w:t>
      </w:r>
      <w:r w:rsidRPr="00781085">
        <w:rPr>
          <w:rFonts w:asciiTheme="majorHAnsi" w:hAnsiTheme="majorHAnsi"/>
          <w:sz w:val="22"/>
          <w:szCs w:val="22"/>
        </w:rPr>
        <w:t xml:space="preserve"> (Critical, Persistent or Systemic Failures)</w:t>
      </w:r>
    </w:p>
    <w:p w14:paraId="04ABC75C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4D0BD349" w14:textId="233BFD58" w:rsid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  <w:r w:rsidRPr="00781085">
        <w:rPr>
          <w:rFonts w:asciiTheme="majorHAnsi" w:hAnsiTheme="majorHAnsi"/>
          <w:sz w:val="22"/>
          <w:szCs w:val="22"/>
        </w:rPr>
        <w:t>The C</w:t>
      </w:r>
      <w:r>
        <w:rPr>
          <w:rFonts w:asciiTheme="majorHAnsi" w:hAnsiTheme="majorHAnsi"/>
          <w:sz w:val="22"/>
          <w:szCs w:val="22"/>
        </w:rPr>
        <w:t xml:space="preserve">ustomer </w:t>
      </w:r>
      <w:r w:rsidRPr="00781085">
        <w:rPr>
          <w:rFonts w:asciiTheme="majorHAnsi" w:hAnsiTheme="majorHAnsi"/>
          <w:sz w:val="22"/>
          <w:szCs w:val="22"/>
        </w:rPr>
        <w:t>S</w:t>
      </w:r>
      <w:r>
        <w:rPr>
          <w:rFonts w:asciiTheme="majorHAnsi" w:hAnsiTheme="majorHAnsi"/>
          <w:sz w:val="22"/>
          <w:szCs w:val="22"/>
        </w:rPr>
        <w:t xml:space="preserve">tanding </w:t>
      </w:r>
      <w:r w:rsidRPr="00781085">
        <w:rPr>
          <w:rFonts w:asciiTheme="majorHAnsi" w:hAnsiTheme="majorHAnsi"/>
          <w:sz w:val="22"/>
          <w:szCs w:val="22"/>
        </w:rPr>
        <w:t>C</w:t>
      </w:r>
      <w:r>
        <w:rPr>
          <w:rFonts w:asciiTheme="majorHAnsi" w:hAnsiTheme="majorHAnsi"/>
          <w:sz w:val="22"/>
          <w:szCs w:val="22"/>
        </w:rPr>
        <w:t>ommittee</w:t>
      </w:r>
      <w:r w:rsidRPr="00781085">
        <w:rPr>
          <w:rFonts w:asciiTheme="majorHAnsi" w:hAnsiTheme="majorHAnsi"/>
          <w:sz w:val="22"/>
          <w:szCs w:val="22"/>
        </w:rPr>
        <w:t xml:space="preserve"> is empowered to determine a significant failure of the IANA Functions Operator either due to the outcome of periodic audits or the CSC’s evaluation of a rising number of TLD registry operator complaints.</w:t>
      </w:r>
    </w:p>
    <w:p w14:paraId="2F79143D" w14:textId="77777777" w:rsidR="00720644" w:rsidRPr="00781085" w:rsidRDefault="00720644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0D200140" w14:textId="4E23C755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 xml:space="preserve">CSC reports significant failure to the IANA Functions Operator and requests response in </w:t>
      </w:r>
      <w:r w:rsidR="008F2776">
        <w:rPr>
          <w:rFonts w:asciiTheme="majorHAnsi" w:hAnsiTheme="majorHAnsi"/>
          <w:sz w:val="22"/>
          <w:szCs w:val="22"/>
        </w:rPr>
        <w:t>a predetermined number of</w:t>
      </w:r>
      <w:r w:rsidRPr="00720644">
        <w:rPr>
          <w:rFonts w:asciiTheme="majorHAnsi" w:hAnsiTheme="majorHAnsi"/>
          <w:sz w:val="22"/>
          <w:szCs w:val="22"/>
        </w:rPr>
        <w:t xml:space="preserve"> days.</w:t>
      </w:r>
    </w:p>
    <w:p w14:paraId="59200D20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CSC determines the IANA Functions Operator response to be inadequate, the CSC directs remedial action in a specified period of time.</w:t>
      </w:r>
    </w:p>
    <w:p w14:paraId="7EA1152A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CSC confirms completion of remedial action.</w:t>
      </w:r>
    </w:p>
    <w:p w14:paraId="5DACD411" w14:textId="77777777" w:rsidR="00720644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remediation is unsatisfactory, CSC involves a mediator.</w:t>
      </w:r>
    </w:p>
    <w:p w14:paraId="191CA6B7" w14:textId="4A5088F6" w:rsidR="00781085" w:rsidRDefault="00781085" w:rsidP="00311C78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720644">
        <w:rPr>
          <w:rFonts w:asciiTheme="majorHAnsi" w:hAnsiTheme="majorHAnsi"/>
          <w:sz w:val="22"/>
          <w:szCs w:val="22"/>
        </w:rPr>
        <w:t>If mediation fails, a binding Independent Appeals Panel is initiated.</w:t>
      </w:r>
    </w:p>
    <w:p w14:paraId="044347A2" w14:textId="40DE3C80" w:rsidR="00F93C91" w:rsidRPr="00720644" w:rsidRDefault="00F93C91" w:rsidP="00F93C91">
      <w:pPr>
        <w:pStyle w:val="ListParagraph"/>
        <w:numPr>
          <w:ilvl w:val="0"/>
          <w:numId w:val="3"/>
        </w:numPr>
        <w:spacing w:line="360" w:lineRule="auto"/>
        <w:rPr>
          <w:rFonts w:asciiTheme="majorHAnsi" w:hAnsiTheme="majorHAnsi"/>
          <w:sz w:val="22"/>
          <w:szCs w:val="22"/>
        </w:rPr>
      </w:pPr>
      <w:r w:rsidRPr="00F93C91">
        <w:rPr>
          <w:rFonts w:asciiTheme="majorHAnsi" w:hAnsiTheme="majorHAnsi"/>
          <w:sz w:val="22"/>
          <w:szCs w:val="22"/>
        </w:rPr>
        <w:t>Initiate RFP or Process [mechanism ye</w:t>
      </w:r>
      <w:r>
        <w:rPr>
          <w:rFonts w:asciiTheme="majorHAnsi" w:hAnsiTheme="majorHAnsi"/>
          <w:sz w:val="22"/>
          <w:szCs w:val="22"/>
        </w:rPr>
        <w:t>t</w:t>
      </w:r>
      <w:r w:rsidRPr="00F93C91">
        <w:rPr>
          <w:rFonts w:asciiTheme="majorHAnsi" w:hAnsiTheme="majorHAnsi"/>
          <w:sz w:val="22"/>
          <w:szCs w:val="22"/>
        </w:rPr>
        <w:t xml:space="preserve"> to be defined] [Pending Legal Advice &amp; Fundamental Bylaw definition in CCWG]</w:t>
      </w:r>
    </w:p>
    <w:p w14:paraId="5A84ACED" w14:textId="77777777" w:rsidR="00781085" w:rsidRPr="00781085" w:rsidRDefault="00781085" w:rsidP="00311C78">
      <w:pPr>
        <w:spacing w:line="360" w:lineRule="auto"/>
        <w:rPr>
          <w:rFonts w:asciiTheme="majorHAnsi" w:hAnsiTheme="majorHAnsi"/>
          <w:sz w:val="22"/>
          <w:szCs w:val="22"/>
        </w:rPr>
      </w:pPr>
    </w:p>
    <w:sectPr w:rsidR="00781085" w:rsidRPr="00781085" w:rsidSect="00C029D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2C6"/>
    <w:multiLevelType w:val="hybridMultilevel"/>
    <w:tmpl w:val="0A04B3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AC9"/>
    <w:multiLevelType w:val="hybridMultilevel"/>
    <w:tmpl w:val="780C09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8435A"/>
    <w:multiLevelType w:val="hybridMultilevel"/>
    <w:tmpl w:val="6E9481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2573C"/>
    <w:multiLevelType w:val="hybridMultilevel"/>
    <w:tmpl w:val="B2E21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23E42"/>
    <w:multiLevelType w:val="hybridMultilevel"/>
    <w:tmpl w:val="5614D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23FA6"/>
    <w:multiLevelType w:val="hybridMultilevel"/>
    <w:tmpl w:val="18EA4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227CD"/>
    <w:multiLevelType w:val="multilevel"/>
    <w:tmpl w:val="1BB42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414FB6"/>
    <w:multiLevelType w:val="hybridMultilevel"/>
    <w:tmpl w:val="85E6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EB5AAD"/>
    <w:multiLevelType w:val="hybridMultilevel"/>
    <w:tmpl w:val="CC6CD6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B7047"/>
    <w:multiLevelType w:val="hybridMultilevel"/>
    <w:tmpl w:val="C16E1E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34"/>
    <w:rsid w:val="00034153"/>
    <w:rsid w:val="00104A92"/>
    <w:rsid w:val="001056F3"/>
    <w:rsid w:val="001511E3"/>
    <w:rsid w:val="001A48EF"/>
    <w:rsid w:val="00267D7C"/>
    <w:rsid w:val="00311C78"/>
    <w:rsid w:val="00437C04"/>
    <w:rsid w:val="0049233C"/>
    <w:rsid w:val="004C2D52"/>
    <w:rsid w:val="00542B57"/>
    <w:rsid w:val="005D555F"/>
    <w:rsid w:val="00664FE4"/>
    <w:rsid w:val="006D5F98"/>
    <w:rsid w:val="00720644"/>
    <w:rsid w:val="00781085"/>
    <w:rsid w:val="0088230D"/>
    <w:rsid w:val="008C5E0E"/>
    <w:rsid w:val="008E0EDC"/>
    <w:rsid w:val="008E2B40"/>
    <w:rsid w:val="008F2776"/>
    <w:rsid w:val="008F5834"/>
    <w:rsid w:val="009B56BE"/>
    <w:rsid w:val="00A16630"/>
    <w:rsid w:val="00A375D5"/>
    <w:rsid w:val="00B87F6D"/>
    <w:rsid w:val="00B971D9"/>
    <w:rsid w:val="00C029D1"/>
    <w:rsid w:val="00CD5782"/>
    <w:rsid w:val="00D02501"/>
    <w:rsid w:val="00D05CF9"/>
    <w:rsid w:val="00DA1AC8"/>
    <w:rsid w:val="00E50C0A"/>
    <w:rsid w:val="00E92073"/>
    <w:rsid w:val="00F70FEE"/>
    <w:rsid w:val="00F85FAD"/>
    <w:rsid w:val="00F93C91"/>
    <w:rsid w:val="00FD1682"/>
    <w:rsid w:val="00FE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6A7DA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1A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1511E3"/>
    <w:pPr>
      <w:widowControl w:val="0"/>
      <w:ind w:left="200"/>
      <w:outlineLvl w:val="2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1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1E3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1"/>
    <w:rsid w:val="001511E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1511E3"/>
    <w:pPr>
      <w:widowControl w:val="0"/>
    </w:pPr>
    <w:rPr>
      <w:rFonts w:eastAsiaTheme="minorHAnsi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1A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A1AC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1AC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A1A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0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0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0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5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scalation@iana.org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oleObject" Target="embeddings/oleObject1.bin"/><Relationship Id="rId9" Type="http://schemas.openxmlformats.org/officeDocument/2006/relationships/hyperlink" Target="mailto:ROOT-MGMT@IANA.ORG" TargetMode="External"/><Relationship Id="rId10" Type="http://schemas.openxmlformats.org/officeDocument/2006/relationships/hyperlink" Target="http://www.iana.org/help/escalation-proced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C9ACF3-7396-A34E-BF9C-0BB433FE8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1611</Words>
  <Characters>9188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Verisign Inc</Company>
  <LinksUpToDate>false</LinksUpToDate>
  <CharactersWithSpaces>10778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Konings</dc:creator>
  <cp:lastModifiedBy>Marika Konings</cp:lastModifiedBy>
  <cp:revision>2</cp:revision>
  <dcterms:created xsi:type="dcterms:W3CDTF">2015-04-07T10:23:00Z</dcterms:created>
  <dcterms:modified xsi:type="dcterms:W3CDTF">2015-04-07T10:23:00Z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