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D9621A" w14:textId="77777777" w:rsidR="00500E8C" w:rsidRDefault="00500E8C">
      <w:pPr>
        <w:spacing w:before="11"/>
        <w:rPr>
          <w:rFonts w:ascii="Times New Roman" w:eastAsia="Times New Roman" w:hAnsi="Times New Roman" w:cs="Times New Roman"/>
          <w:sz w:val="19"/>
          <w:szCs w:val="19"/>
        </w:rPr>
      </w:pPr>
      <w:bookmarkStart w:id="0" w:name="_GoBack"/>
      <w:bookmarkEnd w:id="0"/>
    </w:p>
    <w:p w14:paraId="39954055" w14:textId="77777777" w:rsidR="00500E8C" w:rsidRDefault="008C0CB1">
      <w:pPr>
        <w:pStyle w:val="BodyText"/>
        <w:ind w:right="195"/>
        <w:jc w:val="right"/>
        <w:rPr>
          <w:b w:val="0"/>
          <w:bCs w:val="0"/>
        </w:rPr>
      </w:pPr>
      <w:r>
        <w:rPr>
          <w:spacing w:val="1"/>
          <w:w w:val="105"/>
        </w:rPr>
        <w:t>Sidley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Draft: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May</w:t>
      </w:r>
      <w:r>
        <w:rPr>
          <w:spacing w:val="-10"/>
          <w:w w:val="105"/>
        </w:rPr>
        <w:t xml:space="preserve"> </w:t>
      </w:r>
      <w:r>
        <w:rPr>
          <w:w w:val="105"/>
        </w:rPr>
        <w:t>6,</w:t>
      </w:r>
      <w:r>
        <w:rPr>
          <w:spacing w:val="-16"/>
          <w:w w:val="105"/>
        </w:rPr>
        <w:t xml:space="preserve"> </w:t>
      </w:r>
      <w:r>
        <w:rPr>
          <w:spacing w:val="2"/>
          <w:w w:val="105"/>
        </w:rPr>
        <w:t>2015</w:t>
      </w:r>
    </w:p>
    <w:p w14:paraId="2DD1E242" w14:textId="77777777" w:rsidR="00500E8C" w:rsidRDefault="008C0CB1">
      <w:pPr>
        <w:pStyle w:val="BodyText"/>
        <w:spacing w:before="82"/>
        <w:ind w:right="197"/>
        <w:jc w:val="right"/>
        <w:rPr>
          <w:spacing w:val="1"/>
          <w:w w:val="105"/>
        </w:rPr>
      </w:pPr>
      <w:r>
        <w:rPr>
          <w:spacing w:val="1"/>
          <w:w w:val="105"/>
        </w:rPr>
        <w:t>DA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revised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May</w:t>
      </w:r>
      <w:r>
        <w:rPr>
          <w:spacing w:val="-8"/>
          <w:w w:val="105"/>
        </w:rPr>
        <w:t xml:space="preserve"> </w:t>
      </w:r>
      <w:r>
        <w:rPr>
          <w:w w:val="105"/>
        </w:rPr>
        <w:t>7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2015</w:t>
      </w:r>
    </w:p>
    <w:p w14:paraId="67E1CE99" w14:textId="77777777" w:rsidR="008C0CB1" w:rsidRDefault="008C0CB1">
      <w:pPr>
        <w:pStyle w:val="BodyText"/>
        <w:spacing w:before="82"/>
        <w:ind w:right="197"/>
        <w:jc w:val="right"/>
        <w:rPr>
          <w:b w:val="0"/>
          <w:bCs w:val="0"/>
        </w:rPr>
      </w:pPr>
      <w:ins w:id="1" w:author="Marika Konings" w:date="2015-05-22T10:40:00Z">
        <w:r>
          <w:rPr>
            <w:b w:val="0"/>
            <w:bCs w:val="0"/>
          </w:rPr>
          <w:t>DT M revised May 22 2015</w:t>
        </w:r>
      </w:ins>
    </w:p>
    <w:p w14:paraId="5CBFAE81" w14:textId="77777777" w:rsidR="00500E8C" w:rsidRDefault="00500E8C">
      <w:pPr>
        <w:spacing w:before="3"/>
        <w:rPr>
          <w:rFonts w:ascii="Arial" w:eastAsia="Arial" w:hAnsi="Arial" w:cs="Arial"/>
          <w:b/>
          <w:bCs/>
          <w:sz w:val="15"/>
          <w:szCs w:val="15"/>
        </w:rPr>
      </w:pPr>
    </w:p>
    <w:p w14:paraId="40966C6C" w14:textId="77777777" w:rsidR="00500E8C" w:rsidRDefault="008C0CB1">
      <w:pPr>
        <w:pStyle w:val="BodyText"/>
        <w:spacing w:line="250" w:lineRule="auto"/>
        <w:ind w:left="4878" w:right="3896" w:hanging="998"/>
        <w:rPr>
          <w:b w:val="0"/>
          <w:bCs w:val="0"/>
        </w:rPr>
      </w:pPr>
      <w:r>
        <w:rPr>
          <w:spacing w:val="1"/>
          <w:w w:val="105"/>
        </w:rPr>
        <w:t>“Punch</w:t>
      </w:r>
      <w:r>
        <w:rPr>
          <w:spacing w:val="-17"/>
          <w:w w:val="105"/>
        </w:rPr>
        <w:t xml:space="preserve"> </w:t>
      </w:r>
      <w:r>
        <w:rPr>
          <w:spacing w:val="1"/>
          <w:w w:val="105"/>
        </w:rPr>
        <w:t>List”/Open</w:t>
      </w:r>
      <w:r>
        <w:rPr>
          <w:spacing w:val="-16"/>
          <w:w w:val="105"/>
        </w:rPr>
        <w:t xml:space="preserve"> </w:t>
      </w:r>
      <w:r>
        <w:rPr>
          <w:spacing w:val="1"/>
          <w:w w:val="105"/>
        </w:rPr>
        <w:t>Items</w:t>
      </w:r>
      <w:r>
        <w:rPr>
          <w:spacing w:val="-17"/>
          <w:w w:val="105"/>
        </w:rPr>
        <w:t xml:space="preserve"> </w:t>
      </w:r>
      <w:r>
        <w:rPr>
          <w:spacing w:val="1"/>
          <w:w w:val="105"/>
        </w:rPr>
        <w:t>on</w:t>
      </w:r>
      <w:r>
        <w:rPr>
          <w:spacing w:val="-17"/>
          <w:w w:val="105"/>
        </w:rPr>
        <w:t xml:space="preserve"> </w:t>
      </w:r>
      <w:r>
        <w:rPr>
          <w:spacing w:val="1"/>
          <w:w w:val="105"/>
        </w:rPr>
        <w:t>Post-Transition</w:t>
      </w:r>
      <w:r>
        <w:rPr>
          <w:spacing w:val="-17"/>
          <w:w w:val="105"/>
        </w:rPr>
        <w:t xml:space="preserve"> </w:t>
      </w:r>
      <w:r>
        <w:rPr>
          <w:spacing w:val="1"/>
          <w:w w:val="105"/>
        </w:rPr>
        <w:t>IANA</w:t>
      </w:r>
      <w:r>
        <w:rPr>
          <w:spacing w:val="-39"/>
          <w:w w:val="105"/>
        </w:rPr>
        <w:t xml:space="preserve"> </w:t>
      </w:r>
      <w:r>
        <w:rPr>
          <w:spacing w:val="1"/>
          <w:w w:val="105"/>
        </w:rPr>
        <w:t>Model</w:t>
      </w:r>
      <w:r>
        <w:rPr>
          <w:spacing w:val="30"/>
          <w:w w:val="103"/>
        </w:rPr>
        <w:t xml:space="preserve"> </w:t>
      </w:r>
      <w:r>
        <w:rPr>
          <w:spacing w:val="1"/>
          <w:w w:val="105"/>
        </w:rPr>
        <w:t>Items</w:t>
      </w:r>
      <w:r>
        <w:rPr>
          <w:spacing w:val="-13"/>
          <w:w w:val="105"/>
        </w:rPr>
        <w:t xml:space="preserve"> </w:t>
      </w:r>
      <w:r>
        <w:rPr>
          <w:spacing w:val="1"/>
          <w:w w:val="105"/>
        </w:rPr>
        <w:t>for</w:t>
      </w:r>
      <w:r>
        <w:rPr>
          <w:spacing w:val="-12"/>
          <w:w w:val="105"/>
        </w:rPr>
        <w:t xml:space="preserve"> </w:t>
      </w:r>
      <w:r>
        <w:rPr>
          <w:spacing w:val="1"/>
          <w:w w:val="105"/>
        </w:rPr>
        <w:t>CWG</w:t>
      </w:r>
      <w:r>
        <w:rPr>
          <w:spacing w:val="-12"/>
          <w:w w:val="105"/>
        </w:rPr>
        <w:t xml:space="preserve"> </w:t>
      </w:r>
      <w:r>
        <w:rPr>
          <w:spacing w:val="1"/>
          <w:w w:val="105"/>
        </w:rPr>
        <w:t>Discussion</w:t>
      </w:r>
      <w:r>
        <w:rPr>
          <w:spacing w:val="-12"/>
          <w:w w:val="105"/>
        </w:rPr>
        <w:t xml:space="preserve"> </w:t>
      </w:r>
      <w:r>
        <w:rPr>
          <w:spacing w:val="1"/>
          <w:w w:val="105"/>
        </w:rPr>
        <w:t>and</w:t>
      </w:r>
      <w:r>
        <w:rPr>
          <w:spacing w:val="-30"/>
          <w:w w:val="105"/>
        </w:rPr>
        <w:t xml:space="preserve"> </w:t>
      </w:r>
      <w:r>
        <w:rPr>
          <w:spacing w:val="1"/>
          <w:w w:val="105"/>
        </w:rPr>
        <w:t>Input</w:t>
      </w:r>
    </w:p>
    <w:p w14:paraId="65CA31BD" w14:textId="77777777" w:rsidR="00500E8C" w:rsidRDefault="00500E8C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8E31CF1" w14:textId="77777777" w:rsidR="00500E8C" w:rsidRDefault="00500E8C">
      <w:pPr>
        <w:spacing w:before="3"/>
        <w:rPr>
          <w:rFonts w:ascii="Arial" w:eastAsia="Arial" w:hAnsi="Arial" w:cs="Arial"/>
          <w:b/>
          <w:bCs/>
          <w:sz w:val="21"/>
          <w:szCs w:val="21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3931"/>
        <w:gridCol w:w="850"/>
        <w:gridCol w:w="7747"/>
      </w:tblGrid>
      <w:tr w:rsidR="00500E8C" w:rsidRPr="008C0CB1" w14:paraId="70A88F40" w14:textId="77777777">
        <w:trPr>
          <w:trHeight w:hRule="exact" w:val="730"/>
        </w:trPr>
        <w:tc>
          <w:tcPr>
            <w:tcW w:w="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EB3E2"/>
          </w:tcPr>
          <w:p w14:paraId="5BDA1800" w14:textId="77777777" w:rsidR="00500E8C" w:rsidRPr="008C0CB1" w:rsidRDefault="008C0CB1">
            <w:pPr>
              <w:pStyle w:val="TableParagraph"/>
              <w:spacing w:before="5"/>
              <w:ind w:left="-2"/>
              <w:rPr>
                <w:rFonts w:eastAsia="Calibri" w:cs="Calibri"/>
              </w:rPr>
            </w:pPr>
            <w:r w:rsidRPr="008C0CB1">
              <w:rPr>
                <w:w w:val="102"/>
              </w:rPr>
              <w:t xml:space="preserve"> </w:t>
            </w:r>
          </w:p>
        </w:tc>
        <w:tc>
          <w:tcPr>
            <w:tcW w:w="3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EB3E2"/>
          </w:tcPr>
          <w:p w14:paraId="58D798A8" w14:textId="77777777" w:rsidR="00500E8C" w:rsidRPr="008C0CB1" w:rsidRDefault="008C0CB1">
            <w:pPr>
              <w:pStyle w:val="TableParagraph"/>
              <w:spacing w:before="128"/>
              <w:ind w:right="4"/>
              <w:jc w:val="center"/>
              <w:rPr>
                <w:rFonts w:eastAsia="Arial" w:cs="Arial"/>
              </w:rPr>
            </w:pPr>
            <w:r w:rsidRPr="008C0CB1">
              <w:rPr>
                <w:b/>
                <w:spacing w:val="1"/>
                <w:w w:val="105"/>
              </w:rPr>
              <w:t>Task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EB3E2"/>
          </w:tcPr>
          <w:p w14:paraId="62084B02" w14:textId="77777777" w:rsidR="00500E8C" w:rsidRPr="008C0CB1" w:rsidRDefault="008C0CB1">
            <w:pPr>
              <w:pStyle w:val="TableParagraph"/>
              <w:spacing w:before="128"/>
              <w:ind w:left="301"/>
              <w:rPr>
                <w:rFonts w:eastAsia="Arial" w:cs="Arial"/>
              </w:rPr>
            </w:pPr>
            <w:r w:rsidRPr="008C0CB1">
              <w:rPr>
                <w:b/>
                <w:spacing w:val="2"/>
                <w:w w:val="105"/>
              </w:rPr>
              <w:t>DT</w:t>
            </w:r>
          </w:p>
        </w:tc>
        <w:tc>
          <w:tcPr>
            <w:tcW w:w="7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EB3E2"/>
          </w:tcPr>
          <w:p w14:paraId="73326DBB" w14:textId="77777777" w:rsidR="00500E8C" w:rsidRPr="008C0CB1" w:rsidRDefault="008C0CB1">
            <w:pPr>
              <w:pStyle w:val="TableParagraph"/>
              <w:spacing w:before="128"/>
              <w:jc w:val="center"/>
              <w:rPr>
                <w:rFonts w:eastAsia="Arial" w:cs="Arial"/>
              </w:rPr>
            </w:pPr>
            <w:r w:rsidRPr="008C0CB1">
              <w:rPr>
                <w:b/>
                <w:spacing w:val="1"/>
                <w:w w:val="105"/>
              </w:rPr>
              <w:t>DT-C</w:t>
            </w:r>
            <w:r w:rsidRPr="008C0CB1">
              <w:rPr>
                <w:b/>
                <w:spacing w:val="-28"/>
                <w:w w:val="105"/>
              </w:rPr>
              <w:t xml:space="preserve"> </w:t>
            </w:r>
            <w:r w:rsidRPr="008C0CB1">
              <w:rPr>
                <w:b/>
                <w:spacing w:val="1"/>
                <w:w w:val="105"/>
              </w:rPr>
              <w:t>Comments</w:t>
            </w:r>
          </w:p>
        </w:tc>
      </w:tr>
      <w:tr w:rsidR="00500E8C" w:rsidRPr="008C0CB1" w14:paraId="5F86857A" w14:textId="77777777">
        <w:trPr>
          <w:trHeight w:hRule="exact" w:val="494"/>
        </w:trPr>
        <w:tc>
          <w:tcPr>
            <w:tcW w:w="131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6D9F1"/>
          </w:tcPr>
          <w:p w14:paraId="0D8C6EE2" w14:textId="77777777" w:rsidR="00500E8C" w:rsidRPr="008C0CB1" w:rsidRDefault="008C0CB1">
            <w:pPr>
              <w:pStyle w:val="TableParagraph"/>
              <w:spacing w:before="128"/>
              <w:ind w:left="101"/>
              <w:rPr>
                <w:rFonts w:eastAsia="Arial" w:cs="Arial"/>
              </w:rPr>
            </w:pPr>
            <w:r w:rsidRPr="008C0CB1">
              <w:rPr>
                <w:b/>
                <w:spacing w:val="1"/>
                <w:w w:val="105"/>
              </w:rPr>
              <w:t>IANA</w:t>
            </w:r>
            <w:r w:rsidRPr="008C0CB1">
              <w:rPr>
                <w:b/>
                <w:spacing w:val="-17"/>
                <w:w w:val="105"/>
              </w:rPr>
              <w:t xml:space="preserve"> </w:t>
            </w:r>
            <w:r w:rsidRPr="008C0CB1">
              <w:rPr>
                <w:b/>
                <w:spacing w:val="1"/>
                <w:w w:val="105"/>
              </w:rPr>
              <w:t>Function</w:t>
            </w:r>
            <w:r w:rsidRPr="008C0CB1">
              <w:rPr>
                <w:b/>
                <w:spacing w:val="-16"/>
                <w:w w:val="105"/>
              </w:rPr>
              <w:t xml:space="preserve"> </w:t>
            </w:r>
            <w:r w:rsidRPr="008C0CB1">
              <w:rPr>
                <w:b/>
                <w:spacing w:val="1"/>
                <w:w w:val="105"/>
              </w:rPr>
              <w:t>Review</w:t>
            </w:r>
            <w:r w:rsidRPr="008C0CB1">
              <w:rPr>
                <w:b/>
                <w:spacing w:val="-29"/>
                <w:w w:val="105"/>
              </w:rPr>
              <w:t xml:space="preserve"> </w:t>
            </w:r>
            <w:r w:rsidRPr="008C0CB1">
              <w:rPr>
                <w:b/>
                <w:spacing w:val="1"/>
                <w:w w:val="105"/>
              </w:rPr>
              <w:t>(IFR)</w:t>
            </w:r>
          </w:p>
        </w:tc>
      </w:tr>
      <w:tr w:rsidR="00500E8C" w:rsidRPr="008C0CB1" w14:paraId="67E0D7A3" w14:textId="77777777">
        <w:trPr>
          <w:trHeight w:hRule="exact" w:val="1550"/>
        </w:trPr>
        <w:tc>
          <w:tcPr>
            <w:tcW w:w="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BB8E0F" w14:textId="77777777" w:rsidR="00500E8C" w:rsidRPr="008C0CB1" w:rsidRDefault="008C0CB1">
            <w:pPr>
              <w:pStyle w:val="TableParagraph"/>
              <w:spacing w:before="128"/>
              <w:ind w:left="101"/>
              <w:rPr>
                <w:rFonts w:eastAsia="Arial" w:cs="Arial"/>
              </w:rPr>
            </w:pPr>
            <w:r w:rsidRPr="008C0CB1">
              <w:rPr>
                <w:spacing w:val="2"/>
                <w:w w:val="105"/>
              </w:rPr>
              <w:t>6.</w:t>
            </w:r>
          </w:p>
        </w:tc>
        <w:tc>
          <w:tcPr>
            <w:tcW w:w="3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45AF24" w14:textId="77777777" w:rsidR="00500E8C" w:rsidRPr="008C0CB1" w:rsidRDefault="008C0CB1">
            <w:pPr>
              <w:pStyle w:val="TableParagraph"/>
              <w:spacing w:before="128" w:line="251" w:lineRule="auto"/>
              <w:ind w:left="101" w:right="313"/>
              <w:rPr>
                <w:rFonts w:eastAsia="Arial" w:cs="Arial"/>
              </w:rPr>
            </w:pPr>
            <w:r w:rsidRPr="008C0CB1">
              <w:rPr>
                <w:spacing w:val="1"/>
                <w:w w:val="105"/>
              </w:rPr>
              <w:t>Proposal</w:t>
            </w:r>
            <w:r w:rsidRPr="008C0CB1">
              <w:rPr>
                <w:spacing w:val="-16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contemplates</w:t>
            </w:r>
            <w:r w:rsidRPr="008C0CB1">
              <w:rPr>
                <w:spacing w:val="-14"/>
                <w:w w:val="105"/>
              </w:rPr>
              <w:t xml:space="preserve"> </w:t>
            </w:r>
            <w:r w:rsidRPr="008C0CB1">
              <w:rPr>
                <w:w w:val="105"/>
              </w:rPr>
              <w:t>that</w:t>
            </w:r>
            <w:r w:rsidRPr="008C0CB1">
              <w:rPr>
                <w:spacing w:val="-15"/>
                <w:w w:val="105"/>
              </w:rPr>
              <w:t xml:space="preserve"> </w:t>
            </w:r>
            <w:r w:rsidRPr="008C0CB1">
              <w:rPr>
                <w:w w:val="105"/>
              </w:rPr>
              <w:t>a</w:t>
            </w:r>
            <w:r w:rsidRPr="008C0CB1">
              <w:rPr>
                <w:spacing w:val="-14"/>
                <w:w w:val="105"/>
              </w:rPr>
              <w:t xml:space="preserve"> </w:t>
            </w:r>
            <w:r w:rsidRPr="008C0CB1">
              <w:rPr>
                <w:w w:val="105"/>
              </w:rPr>
              <w:t>Special</w:t>
            </w:r>
            <w:r w:rsidRPr="008C0CB1">
              <w:rPr>
                <w:spacing w:val="29"/>
                <w:w w:val="103"/>
              </w:rPr>
              <w:t xml:space="preserve"> </w:t>
            </w:r>
            <w:r w:rsidRPr="008C0CB1">
              <w:rPr>
                <w:spacing w:val="1"/>
                <w:w w:val="105"/>
              </w:rPr>
              <w:t>Review</w:t>
            </w:r>
            <w:r w:rsidRPr="008C0CB1">
              <w:rPr>
                <w:spacing w:val="-8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may</w:t>
            </w:r>
            <w:r w:rsidRPr="008C0CB1">
              <w:rPr>
                <w:spacing w:val="-9"/>
                <w:w w:val="105"/>
              </w:rPr>
              <w:t xml:space="preserve"> </w:t>
            </w:r>
            <w:r w:rsidRPr="008C0CB1">
              <w:rPr>
                <w:w w:val="105"/>
              </w:rPr>
              <w:t>also</w:t>
            </w:r>
            <w:r w:rsidRPr="008C0CB1">
              <w:rPr>
                <w:spacing w:val="-9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be</w:t>
            </w:r>
            <w:r w:rsidRPr="008C0CB1">
              <w:rPr>
                <w:spacing w:val="-9"/>
                <w:w w:val="105"/>
              </w:rPr>
              <w:t xml:space="preserve"> </w:t>
            </w:r>
            <w:r w:rsidRPr="008C0CB1">
              <w:rPr>
                <w:w w:val="105"/>
              </w:rPr>
              <w:t>initiated</w:t>
            </w:r>
            <w:r w:rsidRPr="008C0CB1">
              <w:rPr>
                <w:spacing w:val="-8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by</w:t>
            </w:r>
            <w:r w:rsidRPr="008C0CB1">
              <w:rPr>
                <w:spacing w:val="-9"/>
                <w:w w:val="105"/>
              </w:rPr>
              <w:t xml:space="preserve"> </w:t>
            </w:r>
            <w:r w:rsidRPr="008C0CB1">
              <w:rPr>
                <w:spacing w:val="2"/>
                <w:w w:val="105"/>
              </w:rPr>
              <w:t>TLDs</w:t>
            </w:r>
            <w:r w:rsidRPr="008C0CB1">
              <w:rPr>
                <w:spacing w:val="30"/>
                <w:w w:val="103"/>
              </w:rPr>
              <w:t xml:space="preserve"> </w:t>
            </w:r>
            <w:r w:rsidRPr="008C0CB1">
              <w:rPr>
                <w:spacing w:val="1"/>
                <w:w w:val="105"/>
              </w:rPr>
              <w:t>on</w:t>
            </w:r>
            <w:r w:rsidRPr="008C0CB1">
              <w:rPr>
                <w:spacing w:val="-12"/>
                <w:w w:val="105"/>
              </w:rPr>
              <w:t xml:space="preserve"> </w:t>
            </w:r>
            <w:r w:rsidRPr="008C0CB1">
              <w:rPr>
                <w:w w:val="105"/>
              </w:rPr>
              <w:t>concerns</w:t>
            </w:r>
            <w:r w:rsidRPr="008C0CB1">
              <w:rPr>
                <w:spacing w:val="-10"/>
                <w:w w:val="105"/>
              </w:rPr>
              <w:t xml:space="preserve"> </w:t>
            </w:r>
            <w:r w:rsidRPr="008C0CB1">
              <w:rPr>
                <w:w w:val="105"/>
              </w:rPr>
              <w:t>raised</w:t>
            </w:r>
            <w:r w:rsidRPr="008C0CB1">
              <w:rPr>
                <w:spacing w:val="-11"/>
                <w:w w:val="105"/>
              </w:rPr>
              <w:t xml:space="preserve"> </w:t>
            </w:r>
            <w:r w:rsidRPr="008C0CB1">
              <w:rPr>
                <w:w w:val="105"/>
              </w:rPr>
              <w:t>by</w:t>
            </w:r>
            <w:r w:rsidRPr="008C0CB1">
              <w:rPr>
                <w:spacing w:val="-10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TLDs</w:t>
            </w:r>
            <w:r w:rsidRPr="008C0CB1">
              <w:rPr>
                <w:spacing w:val="-10"/>
                <w:w w:val="105"/>
              </w:rPr>
              <w:t xml:space="preserve"> </w:t>
            </w:r>
            <w:r w:rsidRPr="008C0CB1">
              <w:rPr>
                <w:w w:val="105"/>
              </w:rPr>
              <w:t>directly</w:t>
            </w:r>
            <w:r w:rsidRPr="008C0CB1">
              <w:rPr>
                <w:spacing w:val="36"/>
                <w:w w:val="103"/>
              </w:rPr>
              <w:t xml:space="preserve"> </w:t>
            </w:r>
            <w:r w:rsidRPr="008C0CB1">
              <w:rPr>
                <w:w w:val="105"/>
              </w:rPr>
              <w:t>with</w:t>
            </w:r>
            <w:r w:rsidRPr="008C0CB1">
              <w:rPr>
                <w:spacing w:val="-9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the</w:t>
            </w:r>
            <w:r w:rsidRPr="008C0CB1">
              <w:rPr>
                <w:spacing w:val="-8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ccNSO</w:t>
            </w:r>
            <w:r w:rsidRPr="008C0CB1">
              <w:rPr>
                <w:spacing w:val="-7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or</w:t>
            </w:r>
            <w:r w:rsidRPr="008C0CB1">
              <w:rPr>
                <w:spacing w:val="-9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the</w:t>
            </w:r>
            <w:r w:rsidRPr="008C0CB1">
              <w:rPr>
                <w:spacing w:val="-9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GNSO.</w:t>
            </w:r>
            <w:r w:rsidRPr="008C0CB1">
              <w:rPr>
                <w:spacing w:val="27"/>
                <w:w w:val="103"/>
              </w:rPr>
              <w:t xml:space="preserve"> </w:t>
            </w:r>
            <w:r w:rsidRPr="008C0CB1">
              <w:rPr>
                <w:spacing w:val="1"/>
                <w:w w:val="105"/>
              </w:rPr>
              <w:t>(Section</w:t>
            </w:r>
            <w:r w:rsidRPr="008C0CB1">
              <w:rPr>
                <w:spacing w:val="-29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III.A.i.d.)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5CBBD1" w14:textId="77777777" w:rsidR="00500E8C" w:rsidRPr="008C0CB1" w:rsidRDefault="008C0CB1">
            <w:pPr>
              <w:pStyle w:val="TableParagraph"/>
              <w:spacing w:before="128"/>
              <w:ind w:left="101"/>
              <w:rPr>
                <w:rFonts w:eastAsia="Arial" w:cs="Arial"/>
              </w:rPr>
            </w:pPr>
            <w:r w:rsidRPr="008C0CB1">
              <w:rPr>
                <w:spacing w:val="1"/>
                <w:w w:val="105"/>
              </w:rPr>
              <w:t>DT-N</w:t>
            </w:r>
          </w:p>
        </w:tc>
        <w:tc>
          <w:tcPr>
            <w:tcW w:w="7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9DFC32" w14:textId="77777777" w:rsidR="00500E8C" w:rsidRPr="008C0CB1" w:rsidRDefault="008C0CB1">
            <w:pPr>
              <w:pStyle w:val="TableParagraph"/>
              <w:spacing w:before="5"/>
              <w:ind w:left="-2"/>
              <w:rPr>
                <w:rFonts w:eastAsia="Calibri" w:cs="Calibri"/>
              </w:rPr>
            </w:pPr>
            <w:r w:rsidRPr="008C0CB1">
              <w:rPr>
                <w:spacing w:val="1"/>
              </w:rPr>
              <w:t>Do</w:t>
            </w:r>
            <w:r w:rsidRPr="008C0CB1">
              <w:rPr>
                <w:spacing w:val="12"/>
              </w:rPr>
              <w:t xml:space="preserve"> </w:t>
            </w:r>
            <w:r w:rsidRPr="008C0CB1">
              <w:rPr>
                <w:spacing w:val="1"/>
              </w:rPr>
              <w:t>we</w:t>
            </w:r>
            <w:r w:rsidRPr="008C0CB1">
              <w:rPr>
                <w:spacing w:val="13"/>
              </w:rPr>
              <w:t xml:space="preserve"> </w:t>
            </w:r>
            <w:r w:rsidRPr="008C0CB1">
              <w:t>have</w:t>
            </w:r>
            <w:r w:rsidRPr="008C0CB1">
              <w:rPr>
                <w:spacing w:val="13"/>
              </w:rPr>
              <w:t xml:space="preserve"> </w:t>
            </w:r>
            <w:r w:rsidRPr="008C0CB1">
              <w:t>any</w:t>
            </w:r>
            <w:r w:rsidRPr="008C0CB1">
              <w:rPr>
                <w:spacing w:val="12"/>
              </w:rPr>
              <w:t xml:space="preserve"> </w:t>
            </w:r>
            <w:r w:rsidRPr="008C0CB1">
              <w:t>views</w:t>
            </w:r>
            <w:r w:rsidRPr="008C0CB1">
              <w:rPr>
                <w:spacing w:val="13"/>
              </w:rPr>
              <w:t xml:space="preserve"> </w:t>
            </w:r>
            <w:r w:rsidRPr="008C0CB1">
              <w:rPr>
                <w:spacing w:val="1"/>
              </w:rPr>
              <w:t>on</w:t>
            </w:r>
            <w:r w:rsidRPr="008C0CB1">
              <w:rPr>
                <w:spacing w:val="13"/>
              </w:rPr>
              <w:t xml:space="preserve"> </w:t>
            </w:r>
            <w:r w:rsidRPr="008C0CB1">
              <w:t>this?</w:t>
            </w:r>
            <w:r w:rsidRPr="008C0CB1">
              <w:rPr>
                <w:w w:val="102"/>
              </w:rPr>
              <w:t xml:space="preserve"> </w:t>
            </w:r>
          </w:p>
        </w:tc>
      </w:tr>
      <w:tr w:rsidR="00500E8C" w:rsidRPr="008C0CB1" w14:paraId="7C190EB2" w14:textId="77777777">
        <w:trPr>
          <w:trHeight w:hRule="exact" w:val="490"/>
        </w:trPr>
        <w:tc>
          <w:tcPr>
            <w:tcW w:w="131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6D9F1"/>
          </w:tcPr>
          <w:p w14:paraId="37BD8160" w14:textId="77777777" w:rsidR="00500E8C" w:rsidRPr="008C0CB1" w:rsidRDefault="008C0CB1">
            <w:pPr>
              <w:pStyle w:val="TableParagraph"/>
              <w:spacing w:before="128"/>
              <w:ind w:left="101"/>
              <w:rPr>
                <w:rFonts w:eastAsia="Arial" w:cs="Arial"/>
              </w:rPr>
            </w:pPr>
            <w:r w:rsidRPr="008C0CB1">
              <w:rPr>
                <w:b/>
                <w:i/>
                <w:spacing w:val="1"/>
                <w:w w:val="105"/>
              </w:rPr>
              <w:t>Customer</w:t>
            </w:r>
            <w:r w:rsidRPr="008C0CB1">
              <w:rPr>
                <w:b/>
                <w:i/>
                <w:spacing w:val="-26"/>
                <w:w w:val="105"/>
              </w:rPr>
              <w:t xml:space="preserve"> </w:t>
            </w:r>
            <w:r w:rsidRPr="008C0CB1">
              <w:rPr>
                <w:b/>
                <w:i/>
                <w:spacing w:val="1"/>
                <w:w w:val="105"/>
              </w:rPr>
              <w:t>Standing</w:t>
            </w:r>
            <w:r w:rsidRPr="008C0CB1">
              <w:rPr>
                <w:b/>
                <w:i/>
                <w:spacing w:val="-24"/>
                <w:w w:val="105"/>
              </w:rPr>
              <w:t xml:space="preserve"> </w:t>
            </w:r>
            <w:r w:rsidRPr="008C0CB1">
              <w:rPr>
                <w:b/>
                <w:i/>
                <w:spacing w:val="1"/>
                <w:w w:val="105"/>
              </w:rPr>
              <w:t>Committee</w:t>
            </w:r>
            <w:r w:rsidRPr="008C0CB1">
              <w:rPr>
                <w:b/>
                <w:i/>
                <w:spacing w:val="-40"/>
                <w:w w:val="105"/>
              </w:rPr>
              <w:t xml:space="preserve"> </w:t>
            </w:r>
            <w:r w:rsidRPr="008C0CB1">
              <w:rPr>
                <w:b/>
                <w:i/>
                <w:spacing w:val="1"/>
                <w:w w:val="105"/>
              </w:rPr>
              <w:t>(CSC)</w:t>
            </w:r>
          </w:p>
        </w:tc>
      </w:tr>
      <w:tr w:rsidR="00500E8C" w:rsidRPr="008C0CB1" w14:paraId="1FD4B9A1" w14:textId="77777777">
        <w:trPr>
          <w:trHeight w:hRule="exact" w:val="2630"/>
        </w:trPr>
        <w:tc>
          <w:tcPr>
            <w:tcW w:w="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55C629" w14:textId="77777777" w:rsidR="00500E8C" w:rsidRPr="008C0CB1" w:rsidRDefault="008C0CB1">
            <w:pPr>
              <w:pStyle w:val="TableParagraph"/>
              <w:spacing w:before="128"/>
              <w:ind w:left="101"/>
              <w:rPr>
                <w:rFonts w:eastAsia="Arial" w:cs="Arial"/>
              </w:rPr>
            </w:pPr>
            <w:r w:rsidRPr="008C0CB1">
              <w:rPr>
                <w:spacing w:val="2"/>
                <w:w w:val="105"/>
              </w:rPr>
              <w:t>11.</w:t>
            </w:r>
          </w:p>
        </w:tc>
        <w:tc>
          <w:tcPr>
            <w:tcW w:w="3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A00AB5" w14:textId="77777777" w:rsidR="00500E8C" w:rsidRPr="008C0CB1" w:rsidRDefault="008C0CB1">
            <w:pPr>
              <w:pStyle w:val="TableParagraph"/>
              <w:spacing w:before="128" w:line="252" w:lineRule="auto"/>
              <w:ind w:left="101" w:right="808"/>
              <w:jc w:val="both"/>
              <w:rPr>
                <w:rFonts w:eastAsia="Arial" w:cs="Arial"/>
              </w:rPr>
            </w:pPr>
            <w:r w:rsidRPr="008C0CB1">
              <w:rPr>
                <w:spacing w:val="1"/>
                <w:w w:val="105"/>
              </w:rPr>
              <w:t>Composition:</w:t>
            </w:r>
            <w:r w:rsidRPr="008C0CB1">
              <w:rPr>
                <w:spacing w:val="-14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who</w:t>
            </w:r>
            <w:r w:rsidRPr="008C0CB1">
              <w:rPr>
                <w:spacing w:val="-12"/>
                <w:w w:val="105"/>
              </w:rPr>
              <w:t xml:space="preserve"> </w:t>
            </w:r>
            <w:r w:rsidRPr="008C0CB1">
              <w:rPr>
                <w:w w:val="105"/>
              </w:rPr>
              <w:t>will</w:t>
            </w:r>
            <w:r w:rsidRPr="008C0CB1">
              <w:rPr>
                <w:spacing w:val="-13"/>
                <w:w w:val="105"/>
              </w:rPr>
              <w:t xml:space="preserve"> </w:t>
            </w:r>
            <w:r w:rsidRPr="008C0CB1">
              <w:rPr>
                <w:w w:val="105"/>
              </w:rPr>
              <w:t>select</w:t>
            </w:r>
            <w:r w:rsidRPr="008C0CB1">
              <w:rPr>
                <w:spacing w:val="-13"/>
                <w:w w:val="105"/>
              </w:rPr>
              <w:t xml:space="preserve"> </w:t>
            </w:r>
            <w:r w:rsidRPr="008C0CB1">
              <w:rPr>
                <w:w w:val="105"/>
              </w:rPr>
              <w:t>the</w:t>
            </w:r>
            <w:r w:rsidRPr="008C0CB1">
              <w:rPr>
                <w:spacing w:val="28"/>
                <w:w w:val="103"/>
              </w:rPr>
              <w:t xml:space="preserve"> </w:t>
            </w:r>
            <w:r w:rsidRPr="008C0CB1">
              <w:rPr>
                <w:spacing w:val="1"/>
                <w:w w:val="105"/>
              </w:rPr>
              <w:t>TLD</w:t>
            </w:r>
            <w:r w:rsidRPr="008C0CB1">
              <w:rPr>
                <w:spacing w:val="-9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representative</w:t>
            </w:r>
            <w:r w:rsidRPr="008C0CB1">
              <w:rPr>
                <w:spacing w:val="-10"/>
                <w:w w:val="105"/>
              </w:rPr>
              <w:t xml:space="preserve"> </w:t>
            </w:r>
            <w:r w:rsidRPr="008C0CB1">
              <w:rPr>
                <w:w w:val="105"/>
              </w:rPr>
              <w:t>that</w:t>
            </w:r>
            <w:r w:rsidRPr="008C0CB1">
              <w:rPr>
                <w:spacing w:val="-11"/>
                <w:w w:val="105"/>
              </w:rPr>
              <w:t xml:space="preserve"> </w:t>
            </w:r>
            <w:r w:rsidRPr="008C0CB1">
              <w:rPr>
                <w:w w:val="105"/>
              </w:rPr>
              <w:t>is</w:t>
            </w:r>
            <w:r w:rsidRPr="008C0CB1">
              <w:rPr>
                <w:spacing w:val="-10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not</w:t>
            </w:r>
            <w:r w:rsidRPr="008C0CB1">
              <w:rPr>
                <w:spacing w:val="-11"/>
                <w:w w:val="105"/>
              </w:rPr>
              <w:t xml:space="preserve"> </w:t>
            </w:r>
            <w:r w:rsidRPr="008C0CB1">
              <w:rPr>
                <w:w w:val="105"/>
              </w:rPr>
              <w:t>a</w:t>
            </w:r>
            <w:r w:rsidRPr="008C0CB1">
              <w:rPr>
                <w:spacing w:val="28"/>
                <w:w w:val="103"/>
              </w:rPr>
              <w:t xml:space="preserve"> </w:t>
            </w:r>
            <w:r w:rsidRPr="008C0CB1">
              <w:rPr>
                <w:spacing w:val="1"/>
                <w:w w:val="105"/>
              </w:rPr>
              <w:t>ccTLD</w:t>
            </w:r>
            <w:r w:rsidRPr="008C0CB1">
              <w:rPr>
                <w:spacing w:val="-14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or</w:t>
            </w:r>
            <w:r w:rsidRPr="008C0CB1">
              <w:rPr>
                <w:spacing w:val="-12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gTLD</w:t>
            </w:r>
            <w:r w:rsidRPr="008C0CB1">
              <w:rPr>
                <w:spacing w:val="-11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registry?</w:t>
            </w:r>
            <w:r w:rsidRPr="008C0CB1">
              <w:rPr>
                <w:spacing w:val="-11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(Annex</w:t>
            </w:r>
            <w:r w:rsidRPr="008C0CB1">
              <w:rPr>
                <w:spacing w:val="29"/>
                <w:w w:val="103"/>
              </w:rPr>
              <w:t xml:space="preserve"> </w:t>
            </w:r>
            <w:r w:rsidRPr="008C0CB1">
              <w:rPr>
                <w:spacing w:val="1"/>
                <w:w w:val="105"/>
              </w:rPr>
              <w:t>G,</w:t>
            </w:r>
            <w:r w:rsidRPr="008C0CB1">
              <w:rPr>
                <w:spacing w:val="-12"/>
                <w:w w:val="105"/>
              </w:rPr>
              <w:t xml:space="preserve"> </w:t>
            </w:r>
            <w:r w:rsidRPr="008C0CB1">
              <w:rPr>
                <w:w w:val="105"/>
              </w:rPr>
              <w:t>page</w:t>
            </w:r>
            <w:r w:rsidRPr="008C0CB1">
              <w:rPr>
                <w:spacing w:val="-26"/>
                <w:w w:val="105"/>
              </w:rPr>
              <w:t xml:space="preserve"> </w:t>
            </w:r>
            <w:r w:rsidRPr="008C0CB1">
              <w:rPr>
                <w:spacing w:val="2"/>
                <w:w w:val="105"/>
              </w:rPr>
              <w:t>59)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C7863D" w14:textId="77777777" w:rsidR="00500E8C" w:rsidRPr="008C0CB1" w:rsidRDefault="008C0CB1">
            <w:pPr>
              <w:pStyle w:val="TableParagraph"/>
              <w:spacing w:before="8"/>
              <w:ind w:left="101"/>
              <w:rPr>
                <w:rFonts w:eastAsia="Arial" w:cs="Arial"/>
              </w:rPr>
            </w:pPr>
            <w:r w:rsidRPr="008C0CB1">
              <w:rPr>
                <w:spacing w:val="1"/>
                <w:w w:val="105"/>
              </w:rPr>
              <w:t>DT-C</w:t>
            </w:r>
          </w:p>
        </w:tc>
        <w:tc>
          <w:tcPr>
            <w:tcW w:w="7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75ACBF" w14:textId="77777777" w:rsidR="00500E8C" w:rsidRPr="008C0CB1" w:rsidRDefault="008C0CB1">
            <w:pPr>
              <w:pStyle w:val="TableParagraph"/>
              <w:spacing w:before="5" w:line="251" w:lineRule="auto"/>
              <w:ind w:left="-2" w:right="28"/>
              <w:rPr>
                <w:rFonts w:eastAsia="Calibri" w:cs="Calibri"/>
              </w:rPr>
            </w:pPr>
            <w:r w:rsidRPr="008C0CB1">
              <w:rPr>
                <w:spacing w:val="1"/>
              </w:rPr>
              <w:t>An</w:t>
            </w:r>
            <w:r w:rsidRPr="008C0CB1">
              <w:rPr>
                <w:spacing w:val="15"/>
              </w:rPr>
              <w:t xml:space="preserve"> </w:t>
            </w:r>
            <w:r w:rsidRPr="008C0CB1">
              <w:t>Expression</w:t>
            </w:r>
            <w:r w:rsidRPr="008C0CB1">
              <w:rPr>
                <w:spacing w:val="15"/>
              </w:rPr>
              <w:t xml:space="preserve"> </w:t>
            </w:r>
            <w:r w:rsidRPr="008C0CB1">
              <w:t>of</w:t>
            </w:r>
            <w:r w:rsidRPr="008C0CB1">
              <w:rPr>
                <w:spacing w:val="15"/>
              </w:rPr>
              <w:t xml:space="preserve"> </w:t>
            </w:r>
            <w:r w:rsidRPr="008C0CB1">
              <w:t>Interest</w:t>
            </w:r>
            <w:r w:rsidRPr="008C0CB1">
              <w:rPr>
                <w:spacing w:val="17"/>
              </w:rPr>
              <w:t xml:space="preserve"> </w:t>
            </w:r>
            <w:r w:rsidRPr="008C0CB1">
              <w:t>must</w:t>
            </w:r>
            <w:r w:rsidRPr="008C0CB1">
              <w:rPr>
                <w:spacing w:val="15"/>
              </w:rPr>
              <w:t xml:space="preserve"> </w:t>
            </w:r>
            <w:r w:rsidRPr="008C0CB1">
              <w:t>be</w:t>
            </w:r>
            <w:r w:rsidRPr="008C0CB1">
              <w:rPr>
                <w:spacing w:val="15"/>
              </w:rPr>
              <w:t xml:space="preserve"> </w:t>
            </w:r>
            <w:r w:rsidRPr="008C0CB1">
              <w:t>submitted</w:t>
            </w:r>
            <w:r w:rsidRPr="008C0CB1">
              <w:rPr>
                <w:spacing w:val="15"/>
              </w:rPr>
              <w:t xml:space="preserve"> </w:t>
            </w:r>
            <w:r w:rsidRPr="008C0CB1">
              <w:t>to</w:t>
            </w:r>
            <w:r w:rsidRPr="008C0CB1">
              <w:rPr>
                <w:spacing w:val="16"/>
              </w:rPr>
              <w:t xml:space="preserve"> </w:t>
            </w:r>
            <w:r w:rsidRPr="008C0CB1">
              <w:t>be</w:t>
            </w:r>
            <w:r w:rsidRPr="008C0CB1">
              <w:rPr>
                <w:spacing w:val="15"/>
              </w:rPr>
              <w:t xml:space="preserve"> </w:t>
            </w:r>
            <w:r w:rsidRPr="008C0CB1">
              <w:t>considered</w:t>
            </w:r>
            <w:r w:rsidRPr="008C0CB1">
              <w:rPr>
                <w:spacing w:val="15"/>
              </w:rPr>
              <w:t xml:space="preserve"> </w:t>
            </w:r>
            <w:r w:rsidRPr="008C0CB1">
              <w:t>eligible</w:t>
            </w:r>
            <w:r w:rsidRPr="008C0CB1">
              <w:rPr>
                <w:spacing w:val="15"/>
              </w:rPr>
              <w:t xml:space="preserve"> </w:t>
            </w:r>
            <w:r w:rsidRPr="008C0CB1">
              <w:t>for</w:t>
            </w:r>
            <w:r w:rsidRPr="008C0CB1">
              <w:rPr>
                <w:spacing w:val="16"/>
              </w:rPr>
              <w:t xml:space="preserve"> </w:t>
            </w:r>
            <w:r w:rsidRPr="008C0CB1">
              <w:t>the</w:t>
            </w:r>
            <w:r w:rsidRPr="008C0CB1">
              <w:rPr>
                <w:spacing w:val="15"/>
              </w:rPr>
              <w:t xml:space="preserve"> </w:t>
            </w:r>
            <w:r w:rsidRPr="008C0CB1">
              <w:t>CSC.</w:t>
            </w:r>
            <w:r w:rsidRPr="008C0CB1">
              <w:rPr>
                <w:spacing w:val="15"/>
              </w:rPr>
              <w:t xml:space="preserve"> </w:t>
            </w:r>
            <w:r w:rsidRPr="008C0CB1">
              <w:t>For</w:t>
            </w:r>
            <w:r w:rsidRPr="008C0CB1">
              <w:rPr>
                <w:w w:val="102"/>
              </w:rPr>
              <w:t xml:space="preserve"> </w:t>
            </w:r>
            <w:r w:rsidRPr="008C0CB1">
              <w:rPr>
                <w:spacing w:val="50"/>
                <w:w w:val="102"/>
              </w:rPr>
              <w:t xml:space="preserve"> </w:t>
            </w:r>
            <w:r w:rsidRPr="008C0CB1">
              <w:t>a</w:t>
            </w:r>
            <w:r w:rsidRPr="008C0CB1">
              <w:rPr>
                <w:spacing w:val="12"/>
              </w:rPr>
              <w:t xml:space="preserve"> </w:t>
            </w:r>
            <w:r w:rsidRPr="008C0CB1">
              <w:t>person</w:t>
            </w:r>
            <w:r w:rsidRPr="008C0CB1">
              <w:rPr>
                <w:spacing w:val="13"/>
              </w:rPr>
              <w:t xml:space="preserve"> </w:t>
            </w:r>
            <w:r w:rsidRPr="008C0CB1">
              <w:t>seeking</w:t>
            </w:r>
            <w:r w:rsidRPr="008C0CB1">
              <w:rPr>
                <w:spacing w:val="13"/>
              </w:rPr>
              <w:t xml:space="preserve"> </w:t>
            </w:r>
            <w:r w:rsidRPr="008C0CB1">
              <w:t>to</w:t>
            </w:r>
            <w:r w:rsidRPr="008C0CB1">
              <w:rPr>
                <w:spacing w:val="13"/>
              </w:rPr>
              <w:t xml:space="preserve"> </w:t>
            </w:r>
            <w:r w:rsidRPr="008C0CB1">
              <w:t>represent</w:t>
            </w:r>
            <w:r w:rsidRPr="008C0CB1">
              <w:rPr>
                <w:spacing w:val="13"/>
              </w:rPr>
              <w:t xml:space="preserve"> </w:t>
            </w:r>
            <w:r w:rsidRPr="008C0CB1">
              <w:t>a</w:t>
            </w:r>
            <w:r w:rsidRPr="008C0CB1">
              <w:rPr>
                <w:spacing w:val="13"/>
              </w:rPr>
              <w:t xml:space="preserve"> </w:t>
            </w:r>
            <w:r w:rsidRPr="008C0CB1">
              <w:t>TLD</w:t>
            </w:r>
            <w:r w:rsidRPr="008C0CB1">
              <w:rPr>
                <w:spacing w:val="13"/>
              </w:rPr>
              <w:t xml:space="preserve"> </w:t>
            </w:r>
            <w:r w:rsidRPr="008C0CB1">
              <w:t>not</w:t>
            </w:r>
            <w:r w:rsidRPr="008C0CB1">
              <w:rPr>
                <w:spacing w:val="13"/>
              </w:rPr>
              <w:t xml:space="preserve"> </w:t>
            </w:r>
            <w:r w:rsidRPr="008C0CB1">
              <w:t>considered</w:t>
            </w:r>
            <w:r w:rsidRPr="008C0CB1">
              <w:rPr>
                <w:spacing w:val="13"/>
              </w:rPr>
              <w:t xml:space="preserve"> </w:t>
            </w:r>
            <w:r w:rsidRPr="008C0CB1">
              <w:t>to</w:t>
            </w:r>
            <w:r w:rsidRPr="008C0CB1">
              <w:rPr>
                <w:spacing w:val="13"/>
              </w:rPr>
              <w:t xml:space="preserve"> </w:t>
            </w:r>
            <w:r w:rsidRPr="008C0CB1">
              <w:rPr>
                <w:spacing w:val="1"/>
              </w:rPr>
              <w:t>be</w:t>
            </w:r>
            <w:r w:rsidRPr="008C0CB1">
              <w:rPr>
                <w:spacing w:val="13"/>
              </w:rPr>
              <w:t xml:space="preserve"> </w:t>
            </w:r>
            <w:r w:rsidRPr="008C0CB1">
              <w:t>either</w:t>
            </w:r>
            <w:r w:rsidRPr="008C0CB1">
              <w:rPr>
                <w:spacing w:val="13"/>
              </w:rPr>
              <w:t xml:space="preserve"> </w:t>
            </w:r>
            <w:r w:rsidRPr="008C0CB1">
              <w:t>a</w:t>
            </w:r>
            <w:r w:rsidRPr="008C0CB1">
              <w:rPr>
                <w:spacing w:val="13"/>
              </w:rPr>
              <w:t xml:space="preserve"> </w:t>
            </w:r>
            <w:r w:rsidRPr="008C0CB1">
              <w:t>cc</w:t>
            </w:r>
            <w:r w:rsidRPr="008C0CB1">
              <w:rPr>
                <w:spacing w:val="14"/>
              </w:rPr>
              <w:t xml:space="preserve"> </w:t>
            </w:r>
            <w:r w:rsidRPr="008C0CB1">
              <w:t>or</w:t>
            </w:r>
            <w:r w:rsidRPr="008C0CB1">
              <w:rPr>
                <w:spacing w:val="14"/>
              </w:rPr>
              <w:t xml:space="preserve"> </w:t>
            </w:r>
            <w:r w:rsidRPr="008C0CB1">
              <w:t>gTLD</w:t>
            </w:r>
            <w:r w:rsidRPr="008C0CB1">
              <w:rPr>
                <w:spacing w:val="14"/>
              </w:rPr>
              <w:t xml:space="preserve"> </w:t>
            </w:r>
            <w:r w:rsidRPr="008C0CB1">
              <w:t>registry,</w:t>
            </w:r>
            <w:r w:rsidRPr="008C0CB1">
              <w:rPr>
                <w:spacing w:val="68"/>
                <w:w w:val="102"/>
              </w:rPr>
              <w:t xml:space="preserve"> </w:t>
            </w:r>
            <w:r w:rsidRPr="008C0CB1">
              <w:t>the</w:t>
            </w:r>
            <w:r w:rsidRPr="008C0CB1">
              <w:rPr>
                <w:spacing w:val="16"/>
              </w:rPr>
              <w:t xml:space="preserve"> </w:t>
            </w:r>
            <w:r w:rsidRPr="008C0CB1">
              <w:t>Expression</w:t>
            </w:r>
            <w:r w:rsidRPr="008C0CB1">
              <w:rPr>
                <w:spacing w:val="17"/>
              </w:rPr>
              <w:t xml:space="preserve"> </w:t>
            </w:r>
            <w:r w:rsidRPr="008C0CB1">
              <w:t>of</w:t>
            </w:r>
            <w:r w:rsidRPr="008C0CB1">
              <w:rPr>
                <w:spacing w:val="17"/>
              </w:rPr>
              <w:t xml:space="preserve"> </w:t>
            </w:r>
            <w:r w:rsidRPr="008C0CB1">
              <w:t>Interest</w:t>
            </w:r>
            <w:r w:rsidRPr="008C0CB1">
              <w:rPr>
                <w:spacing w:val="17"/>
              </w:rPr>
              <w:t xml:space="preserve"> </w:t>
            </w:r>
            <w:r w:rsidRPr="008C0CB1">
              <w:t>must</w:t>
            </w:r>
            <w:r w:rsidRPr="008C0CB1">
              <w:rPr>
                <w:spacing w:val="16"/>
              </w:rPr>
              <w:t xml:space="preserve"> </w:t>
            </w:r>
            <w:r w:rsidRPr="008C0CB1">
              <w:t>have</w:t>
            </w:r>
            <w:r w:rsidRPr="008C0CB1">
              <w:rPr>
                <w:spacing w:val="17"/>
              </w:rPr>
              <w:t xml:space="preserve"> </w:t>
            </w:r>
            <w:r w:rsidRPr="008C0CB1">
              <w:t>the</w:t>
            </w:r>
            <w:r w:rsidRPr="008C0CB1">
              <w:rPr>
                <w:spacing w:val="17"/>
              </w:rPr>
              <w:t xml:space="preserve"> </w:t>
            </w:r>
            <w:r w:rsidRPr="008C0CB1">
              <w:t>support</w:t>
            </w:r>
            <w:r w:rsidRPr="008C0CB1">
              <w:rPr>
                <w:spacing w:val="17"/>
              </w:rPr>
              <w:t xml:space="preserve"> </w:t>
            </w:r>
            <w:r w:rsidRPr="008C0CB1">
              <w:t>of</w:t>
            </w:r>
            <w:r w:rsidRPr="008C0CB1">
              <w:rPr>
                <w:spacing w:val="16"/>
              </w:rPr>
              <w:t xml:space="preserve"> </w:t>
            </w:r>
            <w:r w:rsidRPr="008C0CB1">
              <w:t>the</w:t>
            </w:r>
            <w:r w:rsidRPr="008C0CB1">
              <w:rPr>
                <w:spacing w:val="17"/>
              </w:rPr>
              <w:t xml:space="preserve"> </w:t>
            </w:r>
            <w:r w:rsidRPr="008C0CB1">
              <w:t>relevant</w:t>
            </w:r>
            <w:r w:rsidRPr="008C0CB1">
              <w:rPr>
                <w:spacing w:val="17"/>
              </w:rPr>
              <w:t xml:space="preserve"> </w:t>
            </w:r>
            <w:r w:rsidRPr="008C0CB1">
              <w:t>registry,</w:t>
            </w:r>
            <w:r w:rsidRPr="008C0CB1">
              <w:rPr>
                <w:spacing w:val="17"/>
              </w:rPr>
              <w:t xml:space="preserve"> </w:t>
            </w:r>
            <w:r w:rsidRPr="008C0CB1">
              <w:t>which</w:t>
            </w:r>
            <w:r w:rsidRPr="008C0CB1">
              <w:rPr>
                <w:spacing w:val="16"/>
              </w:rPr>
              <w:t xml:space="preserve"> </w:t>
            </w:r>
            <w:r w:rsidRPr="008C0CB1">
              <w:t>will</w:t>
            </w:r>
            <w:r w:rsidRPr="008C0CB1">
              <w:rPr>
                <w:spacing w:val="62"/>
                <w:w w:val="102"/>
              </w:rPr>
              <w:t xml:space="preserve"> </w:t>
            </w:r>
            <w:r w:rsidRPr="008C0CB1">
              <w:t>serve</w:t>
            </w:r>
            <w:r w:rsidRPr="008C0CB1">
              <w:rPr>
                <w:spacing w:val="15"/>
              </w:rPr>
              <w:t xml:space="preserve"> </w:t>
            </w:r>
            <w:r w:rsidRPr="008C0CB1">
              <w:t>as</w:t>
            </w:r>
            <w:r w:rsidRPr="008C0CB1">
              <w:rPr>
                <w:spacing w:val="16"/>
              </w:rPr>
              <w:t xml:space="preserve"> </w:t>
            </w:r>
            <w:r w:rsidRPr="008C0CB1">
              <w:t>a</w:t>
            </w:r>
            <w:r w:rsidRPr="008C0CB1">
              <w:rPr>
                <w:spacing w:val="15"/>
              </w:rPr>
              <w:t xml:space="preserve"> </w:t>
            </w:r>
            <w:r w:rsidRPr="008C0CB1">
              <w:t>recommendation</w:t>
            </w:r>
            <w:r w:rsidRPr="008C0CB1">
              <w:rPr>
                <w:spacing w:val="16"/>
              </w:rPr>
              <w:t xml:space="preserve"> </w:t>
            </w:r>
            <w:r w:rsidRPr="008C0CB1">
              <w:t>for</w:t>
            </w:r>
            <w:r w:rsidRPr="008C0CB1">
              <w:rPr>
                <w:spacing w:val="15"/>
              </w:rPr>
              <w:t xml:space="preserve"> </w:t>
            </w:r>
            <w:r w:rsidRPr="008C0CB1">
              <w:t>appointment</w:t>
            </w:r>
            <w:r w:rsidRPr="008C0CB1">
              <w:rPr>
                <w:spacing w:val="16"/>
              </w:rPr>
              <w:t xml:space="preserve"> </w:t>
            </w:r>
            <w:r w:rsidRPr="008C0CB1">
              <w:t>to</w:t>
            </w:r>
            <w:r w:rsidRPr="008C0CB1">
              <w:rPr>
                <w:spacing w:val="15"/>
              </w:rPr>
              <w:t xml:space="preserve"> </w:t>
            </w:r>
            <w:r w:rsidRPr="008C0CB1">
              <w:t>the</w:t>
            </w:r>
            <w:r w:rsidRPr="008C0CB1">
              <w:rPr>
                <w:spacing w:val="16"/>
              </w:rPr>
              <w:t xml:space="preserve"> </w:t>
            </w:r>
            <w:r w:rsidRPr="008C0CB1">
              <w:t>CSC.</w:t>
            </w:r>
            <w:r w:rsidRPr="008C0CB1">
              <w:rPr>
                <w:spacing w:val="15"/>
              </w:rPr>
              <w:t xml:space="preserve"> </w:t>
            </w:r>
            <w:r w:rsidRPr="008C0CB1">
              <w:t>As</w:t>
            </w:r>
            <w:r w:rsidRPr="008C0CB1">
              <w:rPr>
                <w:spacing w:val="16"/>
              </w:rPr>
              <w:t xml:space="preserve"> </w:t>
            </w:r>
            <w:r w:rsidRPr="008C0CB1">
              <w:t>the</w:t>
            </w:r>
            <w:r w:rsidRPr="008C0CB1">
              <w:rPr>
                <w:spacing w:val="15"/>
              </w:rPr>
              <w:t xml:space="preserve"> </w:t>
            </w:r>
            <w:r w:rsidRPr="008C0CB1">
              <w:t>ccNSO</w:t>
            </w:r>
            <w:r w:rsidRPr="008C0CB1">
              <w:rPr>
                <w:spacing w:val="16"/>
              </w:rPr>
              <w:t xml:space="preserve"> </w:t>
            </w:r>
            <w:r w:rsidRPr="008C0CB1">
              <w:t>and</w:t>
            </w:r>
            <w:r w:rsidRPr="008C0CB1">
              <w:rPr>
                <w:spacing w:val="15"/>
              </w:rPr>
              <w:t xml:space="preserve"> </w:t>
            </w:r>
            <w:r w:rsidRPr="008C0CB1">
              <w:t>GNSO</w:t>
            </w:r>
            <w:r w:rsidRPr="008C0CB1">
              <w:rPr>
                <w:spacing w:val="56"/>
                <w:w w:val="102"/>
              </w:rPr>
              <w:t xml:space="preserve"> </w:t>
            </w:r>
            <w:r w:rsidRPr="008C0CB1">
              <w:t>Councils</w:t>
            </w:r>
            <w:r w:rsidRPr="008C0CB1">
              <w:rPr>
                <w:spacing w:val="15"/>
              </w:rPr>
              <w:t xml:space="preserve"> </w:t>
            </w:r>
            <w:r w:rsidRPr="008C0CB1">
              <w:t>are</w:t>
            </w:r>
            <w:r w:rsidRPr="008C0CB1">
              <w:rPr>
                <w:spacing w:val="16"/>
              </w:rPr>
              <w:t xml:space="preserve"> </w:t>
            </w:r>
            <w:r w:rsidRPr="008C0CB1">
              <w:t>responsible</w:t>
            </w:r>
            <w:r w:rsidRPr="008C0CB1">
              <w:rPr>
                <w:spacing w:val="16"/>
              </w:rPr>
              <w:t xml:space="preserve"> </w:t>
            </w:r>
            <w:r w:rsidRPr="008C0CB1">
              <w:t>for</w:t>
            </w:r>
            <w:r w:rsidRPr="008C0CB1">
              <w:rPr>
                <w:spacing w:val="15"/>
              </w:rPr>
              <w:t xml:space="preserve"> </w:t>
            </w:r>
            <w:r w:rsidRPr="008C0CB1">
              <w:t>approving</w:t>
            </w:r>
            <w:r w:rsidRPr="008C0CB1">
              <w:rPr>
                <w:spacing w:val="16"/>
              </w:rPr>
              <w:t xml:space="preserve"> </w:t>
            </w:r>
            <w:r w:rsidRPr="008C0CB1">
              <w:t>the</w:t>
            </w:r>
            <w:r w:rsidRPr="008C0CB1">
              <w:rPr>
                <w:spacing w:val="15"/>
              </w:rPr>
              <w:t xml:space="preserve"> </w:t>
            </w:r>
            <w:r w:rsidRPr="008C0CB1">
              <w:t>full</w:t>
            </w:r>
            <w:r w:rsidRPr="008C0CB1">
              <w:rPr>
                <w:spacing w:val="16"/>
              </w:rPr>
              <w:t xml:space="preserve"> </w:t>
            </w:r>
            <w:r w:rsidRPr="008C0CB1">
              <w:t>membership</w:t>
            </w:r>
            <w:r w:rsidRPr="008C0CB1">
              <w:rPr>
                <w:spacing w:val="16"/>
              </w:rPr>
              <w:t xml:space="preserve"> </w:t>
            </w:r>
            <w:r w:rsidRPr="008C0CB1">
              <w:t>of</w:t>
            </w:r>
            <w:r w:rsidRPr="008C0CB1">
              <w:rPr>
                <w:spacing w:val="15"/>
              </w:rPr>
              <w:t xml:space="preserve"> </w:t>
            </w:r>
            <w:r w:rsidRPr="008C0CB1">
              <w:t>the</w:t>
            </w:r>
            <w:r w:rsidRPr="008C0CB1">
              <w:rPr>
                <w:spacing w:val="16"/>
              </w:rPr>
              <w:t xml:space="preserve"> </w:t>
            </w:r>
            <w:r w:rsidRPr="008C0CB1">
              <w:t>CSC,</w:t>
            </w:r>
            <w:r w:rsidRPr="008C0CB1">
              <w:rPr>
                <w:spacing w:val="16"/>
              </w:rPr>
              <w:t xml:space="preserve"> </w:t>
            </w:r>
            <w:r w:rsidRPr="008C0CB1">
              <w:t>the</w:t>
            </w:r>
            <w:r w:rsidRPr="008C0CB1">
              <w:rPr>
                <w:spacing w:val="15"/>
              </w:rPr>
              <w:t xml:space="preserve"> </w:t>
            </w:r>
            <w:r w:rsidRPr="008C0CB1">
              <w:t>EOI</w:t>
            </w:r>
            <w:r w:rsidRPr="008C0CB1">
              <w:rPr>
                <w:spacing w:val="16"/>
              </w:rPr>
              <w:t xml:space="preserve"> </w:t>
            </w:r>
            <w:r w:rsidRPr="008C0CB1">
              <w:t>will</w:t>
            </w:r>
            <w:r w:rsidRPr="008C0CB1">
              <w:rPr>
                <w:spacing w:val="16"/>
              </w:rPr>
              <w:t xml:space="preserve"> </w:t>
            </w:r>
            <w:r w:rsidRPr="008C0CB1">
              <w:rPr>
                <w:spacing w:val="1"/>
              </w:rPr>
              <w:t>be</w:t>
            </w:r>
            <w:r w:rsidRPr="008C0CB1">
              <w:rPr>
                <w:spacing w:val="70"/>
                <w:w w:val="102"/>
              </w:rPr>
              <w:t xml:space="preserve"> </w:t>
            </w:r>
            <w:r w:rsidRPr="008C0CB1">
              <w:t>considered</w:t>
            </w:r>
            <w:r w:rsidRPr="008C0CB1">
              <w:rPr>
                <w:spacing w:val="20"/>
              </w:rPr>
              <w:t xml:space="preserve"> </w:t>
            </w:r>
            <w:r w:rsidRPr="008C0CB1">
              <w:t>as</w:t>
            </w:r>
            <w:r w:rsidRPr="008C0CB1">
              <w:rPr>
                <w:spacing w:val="19"/>
              </w:rPr>
              <w:t xml:space="preserve"> </w:t>
            </w:r>
            <w:r w:rsidRPr="008C0CB1">
              <w:t>part</w:t>
            </w:r>
            <w:r w:rsidRPr="008C0CB1">
              <w:rPr>
                <w:spacing w:val="20"/>
              </w:rPr>
              <w:t xml:space="preserve"> </w:t>
            </w:r>
            <w:r w:rsidRPr="008C0CB1">
              <w:t>of</w:t>
            </w:r>
            <w:r w:rsidRPr="008C0CB1">
              <w:rPr>
                <w:spacing w:val="20"/>
              </w:rPr>
              <w:t xml:space="preserve"> </w:t>
            </w:r>
            <w:r w:rsidRPr="008C0CB1">
              <w:t>that</w:t>
            </w:r>
            <w:r w:rsidRPr="008C0CB1">
              <w:rPr>
                <w:spacing w:val="20"/>
              </w:rPr>
              <w:t xml:space="preserve"> </w:t>
            </w:r>
            <w:r w:rsidRPr="008C0CB1">
              <w:t>approval</w:t>
            </w:r>
            <w:r w:rsidRPr="008C0CB1">
              <w:rPr>
                <w:spacing w:val="20"/>
              </w:rPr>
              <w:t xml:space="preserve"> </w:t>
            </w:r>
            <w:r w:rsidRPr="008C0CB1">
              <w:t>process.</w:t>
            </w:r>
            <w:r w:rsidRPr="008C0CB1">
              <w:rPr>
                <w:w w:val="102"/>
              </w:rPr>
              <w:t xml:space="preserve"> </w:t>
            </w:r>
          </w:p>
          <w:p w14:paraId="11710C62" w14:textId="77777777" w:rsidR="00500E8C" w:rsidRPr="008C0CB1" w:rsidRDefault="008C0CB1">
            <w:pPr>
              <w:pStyle w:val="TableParagraph"/>
              <w:ind w:left="-2"/>
              <w:rPr>
                <w:rFonts w:eastAsia="Calibri" w:cs="Calibri"/>
              </w:rPr>
            </w:pPr>
            <w:r w:rsidRPr="008C0CB1">
              <w:rPr>
                <w:w w:val="102"/>
              </w:rPr>
              <w:t xml:space="preserve"> </w:t>
            </w:r>
          </w:p>
          <w:p w14:paraId="38F4BBC8" w14:textId="77777777" w:rsidR="00500E8C" w:rsidRPr="008C0CB1" w:rsidRDefault="008C0CB1">
            <w:pPr>
              <w:pStyle w:val="TableParagraph"/>
              <w:spacing w:before="12" w:line="251" w:lineRule="auto"/>
              <w:ind w:left="-2" w:right="223"/>
              <w:rPr>
                <w:rFonts w:eastAsia="Calibri" w:cs="Calibri"/>
              </w:rPr>
            </w:pPr>
            <w:r w:rsidRPr="008C0CB1">
              <w:t>NB:</w:t>
            </w:r>
            <w:r w:rsidRPr="008C0CB1">
              <w:rPr>
                <w:spacing w:val="15"/>
              </w:rPr>
              <w:t xml:space="preserve"> </w:t>
            </w:r>
            <w:r w:rsidRPr="008C0CB1">
              <w:t>References</w:t>
            </w:r>
            <w:r w:rsidRPr="008C0CB1">
              <w:rPr>
                <w:spacing w:val="16"/>
              </w:rPr>
              <w:t xml:space="preserve"> </w:t>
            </w:r>
            <w:r w:rsidRPr="008C0CB1">
              <w:t>to</w:t>
            </w:r>
            <w:r w:rsidRPr="008C0CB1">
              <w:rPr>
                <w:spacing w:val="16"/>
              </w:rPr>
              <w:t xml:space="preserve"> </w:t>
            </w:r>
            <w:r w:rsidRPr="008C0CB1">
              <w:t>ccNSO</w:t>
            </w:r>
            <w:r w:rsidRPr="008C0CB1">
              <w:rPr>
                <w:spacing w:val="16"/>
              </w:rPr>
              <w:t xml:space="preserve"> </w:t>
            </w:r>
            <w:r w:rsidRPr="008C0CB1">
              <w:t>and</w:t>
            </w:r>
            <w:r w:rsidRPr="008C0CB1">
              <w:rPr>
                <w:spacing w:val="16"/>
              </w:rPr>
              <w:t xml:space="preserve"> </w:t>
            </w:r>
            <w:r w:rsidRPr="008C0CB1">
              <w:t>GNSO</w:t>
            </w:r>
            <w:r w:rsidRPr="008C0CB1">
              <w:rPr>
                <w:spacing w:val="16"/>
              </w:rPr>
              <w:t xml:space="preserve"> </w:t>
            </w:r>
            <w:r w:rsidRPr="008C0CB1">
              <w:t>should</w:t>
            </w:r>
            <w:r w:rsidRPr="008C0CB1">
              <w:rPr>
                <w:spacing w:val="16"/>
              </w:rPr>
              <w:t xml:space="preserve"> </w:t>
            </w:r>
            <w:r w:rsidRPr="008C0CB1">
              <w:t>be</w:t>
            </w:r>
            <w:r w:rsidRPr="008C0CB1">
              <w:rPr>
                <w:spacing w:val="16"/>
              </w:rPr>
              <w:t xml:space="preserve"> </w:t>
            </w:r>
            <w:r w:rsidRPr="008C0CB1">
              <w:t>changed</w:t>
            </w:r>
            <w:r w:rsidRPr="008C0CB1">
              <w:rPr>
                <w:spacing w:val="16"/>
              </w:rPr>
              <w:t xml:space="preserve"> </w:t>
            </w:r>
            <w:r w:rsidRPr="008C0CB1">
              <w:t>to</w:t>
            </w:r>
            <w:r w:rsidRPr="008C0CB1">
              <w:rPr>
                <w:spacing w:val="16"/>
              </w:rPr>
              <w:t xml:space="preserve"> </w:t>
            </w:r>
            <w:r w:rsidRPr="008C0CB1">
              <w:t>ccNSO</w:t>
            </w:r>
            <w:r w:rsidRPr="008C0CB1">
              <w:rPr>
                <w:spacing w:val="16"/>
              </w:rPr>
              <w:t xml:space="preserve"> </w:t>
            </w:r>
            <w:r w:rsidRPr="008C0CB1">
              <w:t>Council</w:t>
            </w:r>
            <w:r w:rsidRPr="008C0CB1">
              <w:rPr>
                <w:spacing w:val="15"/>
              </w:rPr>
              <w:t xml:space="preserve"> </w:t>
            </w:r>
            <w:r w:rsidRPr="008C0CB1">
              <w:t>and</w:t>
            </w:r>
            <w:r w:rsidRPr="008C0CB1">
              <w:rPr>
                <w:spacing w:val="16"/>
              </w:rPr>
              <w:t xml:space="preserve"> </w:t>
            </w:r>
            <w:r w:rsidRPr="008C0CB1">
              <w:t>GNSO</w:t>
            </w:r>
            <w:r w:rsidRPr="008C0CB1">
              <w:rPr>
                <w:spacing w:val="58"/>
                <w:w w:val="102"/>
              </w:rPr>
              <w:t xml:space="preserve"> </w:t>
            </w:r>
            <w:r w:rsidRPr="008C0CB1">
              <w:t>Council.</w:t>
            </w:r>
            <w:r w:rsidRPr="008C0CB1">
              <w:rPr>
                <w:w w:val="102"/>
              </w:rPr>
              <w:t xml:space="preserve"> </w:t>
            </w:r>
          </w:p>
        </w:tc>
      </w:tr>
      <w:tr w:rsidR="00500E8C" w:rsidRPr="008C0CB1" w14:paraId="6B2C50E5" w14:textId="77777777">
        <w:trPr>
          <w:trHeight w:hRule="exact" w:val="1550"/>
        </w:trPr>
        <w:tc>
          <w:tcPr>
            <w:tcW w:w="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E22463" w14:textId="77777777" w:rsidR="00500E8C" w:rsidRPr="008C0CB1" w:rsidRDefault="008C0CB1">
            <w:pPr>
              <w:pStyle w:val="TableParagraph"/>
              <w:spacing w:before="128"/>
              <w:ind w:left="101"/>
              <w:rPr>
                <w:rFonts w:eastAsia="Arial" w:cs="Arial"/>
              </w:rPr>
            </w:pPr>
            <w:r w:rsidRPr="008C0CB1">
              <w:rPr>
                <w:spacing w:val="2"/>
                <w:w w:val="105"/>
              </w:rPr>
              <w:t>12.</w:t>
            </w:r>
          </w:p>
        </w:tc>
        <w:tc>
          <w:tcPr>
            <w:tcW w:w="3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ACE13" w14:textId="77777777" w:rsidR="00500E8C" w:rsidRPr="008C0CB1" w:rsidRDefault="008C0CB1">
            <w:pPr>
              <w:pStyle w:val="TableParagraph"/>
              <w:spacing w:before="128" w:line="252" w:lineRule="auto"/>
              <w:ind w:left="101" w:right="1147"/>
              <w:rPr>
                <w:rFonts w:eastAsia="Arial" w:cs="Arial"/>
              </w:rPr>
            </w:pPr>
            <w:r w:rsidRPr="008C0CB1">
              <w:rPr>
                <w:w w:val="105"/>
              </w:rPr>
              <w:t>Full</w:t>
            </w:r>
            <w:r w:rsidRPr="008C0CB1">
              <w:rPr>
                <w:spacing w:val="-11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membership</w:t>
            </w:r>
            <w:r w:rsidRPr="008C0CB1">
              <w:rPr>
                <w:spacing w:val="-10"/>
                <w:w w:val="105"/>
              </w:rPr>
              <w:t xml:space="preserve"> </w:t>
            </w:r>
            <w:r w:rsidRPr="008C0CB1">
              <w:rPr>
                <w:w w:val="105"/>
              </w:rPr>
              <w:t>of</w:t>
            </w:r>
            <w:r w:rsidRPr="008C0CB1">
              <w:rPr>
                <w:spacing w:val="-10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CSC</w:t>
            </w:r>
            <w:r w:rsidRPr="008C0CB1">
              <w:rPr>
                <w:spacing w:val="-9"/>
                <w:w w:val="105"/>
              </w:rPr>
              <w:t xml:space="preserve"> </w:t>
            </w:r>
            <w:r w:rsidRPr="008C0CB1">
              <w:rPr>
                <w:w w:val="105"/>
              </w:rPr>
              <w:t>is</w:t>
            </w:r>
            <w:r w:rsidRPr="008C0CB1">
              <w:rPr>
                <w:spacing w:val="27"/>
                <w:w w:val="103"/>
              </w:rPr>
              <w:t xml:space="preserve"> </w:t>
            </w:r>
            <w:r w:rsidRPr="008C0CB1">
              <w:rPr>
                <w:spacing w:val="1"/>
                <w:w w:val="105"/>
              </w:rPr>
              <w:t>approved</w:t>
            </w:r>
            <w:r w:rsidRPr="008C0CB1">
              <w:rPr>
                <w:spacing w:val="-13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by</w:t>
            </w:r>
            <w:r w:rsidRPr="008C0CB1">
              <w:rPr>
                <w:spacing w:val="-12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ccNSO</w:t>
            </w:r>
            <w:r w:rsidRPr="008C0CB1">
              <w:rPr>
                <w:spacing w:val="-11"/>
                <w:w w:val="105"/>
              </w:rPr>
              <w:t xml:space="preserve"> </w:t>
            </w:r>
            <w:r w:rsidRPr="008C0CB1">
              <w:rPr>
                <w:spacing w:val="2"/>
                <w:w w:val="105"/>
              </w:rPr>
              <w:t>and</w:t>
            </w:r>
            <w:r w:rsidRPr="008C0CB1">
              <w:rPr>
                <w:spacing w:val="27"/>
                <w:w w:val="103"/>
              </w:rPr>
              <w:t xml:space="preserve"> </w:t>
            </w:r>
            <w:r w:rsidRPr="008C0CB1">
              <w:rPr>
                <w:spacing w:val="1"/>
                <w:w w:val="105"/>
              </w:rPr>
              <w:t>GNSO.</w:t>
            </w:r>
            <w:r w:rsidRPr="008C0CB1">
              <w:rPr>
                <w:spacing w:val="-25"/>
                <w:w w:val="105"/>
              </w:rPr>
              <w:t xml:space="preserve"> </w:t>
            </w:r>
            <w:r w:rsidRPr="008C0CB1">
              <w:rPr>
                <w:spacing w:val="4"/>
                <w:w w:val="105"/>
              </w:rPr>
              <w:t>Bywhat</w:t>
            </w:r>
            <w:r w:rsidRPr="008C0CB1">
              <w:rPr>
                <w:spacing w:val="-24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percentage?</w:t>
            </w:r>
            <w:r w:rsidRPr="008C0CB1">
              <w:rPr>
                <w:spacing w:val="34"/>
                <w:w w:val="103"/>
              </w:rPr>
              <w:t xml:space="preserve"> </w:t>
            </w:r>
            <w:r w:rsidRPr="008C0CB1">
              <w:rPr>
                <w:spacing w:val="1"/>
                <w:w w:val="105"/>
              </w:rPr>
              <w:t>(Annex</w:t>
            </w:r>
            <w:r w:rsidRPr="008C0CB1">
              <w:rPr>
                <w:spacing w:val="-11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G,</w:t>
            </w:r>
            <w:r w:rsidRPr="008C0CB1">
              <w:rPr>
                <w:spacing w:val="-11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page</w:t>
            </w:r>
            <w:r w:rsidRPr="008C0CB1">
              <w:rPr>
                <w:spacing w:val="-24"/>
                <w:w w:val="105"/>
              </w:rPr>
              <w:t xml:space="preserve"> </w:t>
            </w:r>
            <w:r w:rsidRPr="008C0CB1">
              <w:rPr>
                <w:spacing w:val="2"/>
                <w:w w:val="105"/>
              </w:rPr>
              <w:t>60)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E055CA" w14:textId="77777777" w:rsidR="00500E8C" w:rsidRPr="008C0CB1" w:rsidRDefault="008C0CB1">
            <w:pPr>
              <w:pStyle w:val="TableParagraph"/>
              <w:spacing w:before="8"/>
              <w:ind w:left="101"/>
              <w:rPr>
                <w:rFonts w:eastAsia="Arial" w:cs="Arial"/>
              </w:rPr>
            </w:pPr>
            <w:r w:rsidRPr="008C0CB1">
              <w:rPr>
                <w:spacing w:val="1"/>
                <w:w w:val="105"/>
              </w:rPr>
              <w:t>DT-C</w:t>
            </w:r>
          </w:p>
        </w:tc>
        <w:tc>
          <w:tcPr>
            <w:tcW w:w="7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480AA3" w14:textId="77777777" w:rsidR="00500E8C" w:rsidRPr="008C0CB1" w:rsidRDefault="008C0CB1">
            <w:pPr>
              <w:pStyle w:val="TableParagraph"/>
              <w:spacing w:before="5" w:line="251" w:lineRule="auto"/>
              <w:ind w:left="-2" w:right="1"/>
              <w:rPr>
                <w:rFonts w:eastAsia="Calibri" w:cs="Calibri"/>
              </w:rPr>
            </w:pPr>
            <w:r w:rsidRPr="008C0CB1">
              <w:t>Full</w:t>
            </w:r>
            <w:r w:rsidRPr="008C0CB1">
              <w:rPr>
                <w:spacing w:val="14"/>
              </w:rPr>
              <w:t xml:space="preserve"> </w:t>
            </w:r>
            <w:r w:rsidRPr="008C0CB1">
              <w:t>membership</w:t>
            </w:r>
            <w:r w:rsidRPr="008C0CB1">
              <w:rPr>
                <w:spacing w:val="14"/>
              </w:rPr>
              <w:t xml:space="preserve"> </w:t>
            </w:r>
            <w:r w:rsidRPr="008C0CB1">
              <w:t>of</w:t>
            </w:r>
            <w:r w:rsidRPr="008C0CB1">
              <w:rPr>
                <w:spacing w:val="14"/>
              </w:rPr>
              <w:t xml:space="preserve"> </w:t>
            </w:r>
            <w:r w:rsidRPr="008C0CB1">
              <w:t>the</w:t>
            </w:r>
            <w:r w:rsidRPr="008C0CB1">
              <w:rPr>
                <w:spacing w:val="14"/>
              </w:rPr>
              <w:t xml:space="preserve"> </w:t>
            </w:r>
            <w:r w:rsidRPr="008C0CB1">
              <w:t>CSC</w:t>
            </w:r>
            <w:r w:rsidRPr="008C0CB1">
              <w:rPr>
                <w:spacing w:val="14"/>
              </w:rPr>
              <w:t xml:space="preserve"> </w:t>
            </w:r>
            <w:r w:rsidRPr="008C0CB1">
              <w:t>is</w:t>
            </w:r>
            <w:r w:rsidRPr="008C0CB1">
              <w:rPr>
                <w:spacing w:val="14"/>
              </w:rPr>
              <w:t xml:space="preserve"> </w:t>
            </w:r>
            <w:r w:rsidRPr="008C0CB1">
              <w:t>to</w:t>
            </w:r>
            <w:r w:rsidRPr="008C0CB1">
              <w:rPr>
                <w:spacing w:val="14"/>
              </w:rPr>
              <w:t xml:space="preserve"> </w:t>
            </w:r>
            <w:r w:rsidRPr="008C0CB1">
              <w:rPr>
                <w:spacing w:val="1"/>
              </w:rPr>
              <w:t>be</w:t>
            </w:r>
            <w:r w:rsidRPr="008C0CB1">
              <w:rPr>
                <w:spacing w:val="14"/>
              </w:rPr>
              <w:t xml:space="preserve"> </w:t>
            </w:r>
            <w:r w:rsidRPr="008C0CB1">
              <w:t>approved</w:t>
            </w:r>
            <w:r w:rsidRPr="008C0CB1">
              <w:rPr>
                <w:spacing w:val="14"/>
              </w:rPr>
              <w:t xml:space="preserve"> </w:t>
            </w:r>
            <w:r w:rsidRPr="008C0CB1">
              <w:t>by</w:t>
            </w:r>
            <w:r w:rsidRPr="008C0CB1">
              <w:rPr>
                <w:spacing w:val="15"/>
              </w:rPr>
              <w:t xml:space="preserve"> </w:t>
            </w:r>
            <w:r w:rsidRPr="008C0CB1">
              <w:t>the</w:t>
            </w:r>
            <w:r w:rsidRPr="008C0CB1">
              <w:rPr>
                <w:spacing w:val="14"/>
              </w:rPr>
              <w:t xml:space="preserve"> </w:t>
            </w:r>
            <w:r w:rsidRPr="008C0CB1">
              <w:t>ccNSO</w:t>
            </w:r>
            <w:r w:rsidRPr="008C0CB1">
              <w:rPr>
                <w:spacing w:val="14"/>
              </w:rPr>
              <w:t xml:space="preserve"> </w:t>
            </w:r>
            <w:r w:rsidRPr="008C0CB1">
              <w:t>Council</w:t>
            </w:r>
            <w:r w:rsidRPr="008C0CB1">
              <w:rPr>
                <w:spacing w:val="14"/>
              </w:rPr>
              <w:t xml:space="preserve"> </w:t>
            </w:r>
            <w:r w:rsidRPr="008C0CB1">
              <w:t>and</w:t>
            </w:r>
            <w:r w:rsidRPr="008C0CB1">
              <w:rPr>
                <w:spacing w:val="14"/>
              </w:rPr>
              <w:t xml:space="preserve"> </w:t>
            </w:r>
            <w:r w:rsidRPr="008C0CB1">
              <w:t>GNSO</w:t>
            </w:r>
            <w:r w:rsidRPr="008C0CB1">
              <w:rPr>
                <w:spacing w:val="14"/>
              </w:rPr>
              <w:t xml:space="preserve"> </w:t>
            </w:r>
            <w:r w:rsidRPr="008C0CB1">
              <w:t>Council</w:t>
            </w:r>
            <w:r w:rsidRPr="008C0CB1">
              <w:rPr>
                <w:spacing w:val="74"/>
                <w:w w:val="102"/>
              </w:rPr>
              <w:t xml:space="preserve"> </w:t>
            </w:r>
            <w:r w:rsidRPr="008C0CB1">
              <w:t>in</w:t>
            </w:r>
            <w:r w:rsidRPr="008C0CB1">
              <w:rPr>
                <w:spacing w:val="19"/>
              </w:rPr>
              <w:t xml:space="preserve"> </w:t>
            </w:r>
            <w:r w:rsidRPr="008C0CB1">
              <w:t>accordance</w:t>
            </w:r>
            <w:r w:rsidRPr="008C0CB1">
              <w:rPr>
                <w:spacing w:val="20"/>
              </w:rPr>
              <w:t xml:space="preserve"> </w:t>
            </w:r>
            <w:r w:rsidRPr="008C0CB1">
              <w:t>with</w:t>
            </w:r>
            <w:r w:rsidRPr="008C0CB1">
              <w:rPr>
                <w:spacing w:val="20"/>
              </w:rPr>
              <w:t xml:space="preserve"> </w:t>
            </w:r>
            <w:r w:rsidRPr="008C0CB1">
              <w:t>their</w:t>
            </w:r>
            <w:r w:rsidRPr="008C0CB1">
              <w:rPr>
                <w:spacing w:val="19"/>
              </w:rPr>
              <w:t xml:space="preserve"> </w:t>
            </w:r>
            <w:r w:rsidRPr="008C0CB1">
              <w:rPr>
                <w:spacing w:val="1"/>
              </w:rPr>
              <w:t>own</w:t>
            </w:r>
            <w:r w:rsidRPr="008C0CB1">
              <w:rPr>
                <w:spacing w:val="20"/>
              </w:rPr>
              <w:t xml:space="preserve"> </w:t>
            </w:r>
            <w:r w:rsidRPr="008C0CB1">
              <w:t>rules</w:t>
            </w:r>
            <w:r w:rsidRPr="008C0CB1">
              <w:rPr>
                <w:spacing w:val="20"/>
              </w:rPr>
              <w:t xml:space="preserve"> </w:t>
            </w:r>
            <w:r w:rsidRPr="008C0CB1">
              <w:t>and</w:t>
            </w:r>
            <w:r w:rsidRPr="008C0CB1">
              <w:rPr>
                <w:spacing w:val="20"/>
              </w:rPr>
              <w:t xml:space="preserve"> </w:t>
            </w:r>
            <w:r w:rsidRPr="008C0CB1">
              <w:t>procedures.</w:t>
            </w:r>
            <w:r w:rsidRPr="008C0CB1">
              <w:rPr>
                <w:w w:val="102"/>
              </w:rPr>
              <w:t xml:space="preserve"> </w:t>
            </w:r>
          </w:p>
          <w:p w14:paraId="24CCEA68" w14:textId="77777777" w:rsidR="00500E8C" w:rsidRPr="008C0CB1" w:rsidRDefault="008C0CB1">
            <w:pPr>
              <w:pStyle w:val="TableParagraph"/>
              <w:ind w:left="-2"/>
              <w:rPr>
                <w:rFonts w:eastAsia="Calibri" w:cs="Calibri"/>
              </w:rPr>
            </w:pPr>
            <w:r w:rsidRPr="008C0CB1">
              <w:rPr>
                <w:w w:val="102"/>
              </w:rPr>
              <w:t xml:space="preserve"> </w:t>
            </w:r>
          </w:p>
          <w:p w14:paraId="64494D6E" w14:textId="77777777" w:rsidR="00500E8C" w:rsidRPr="008C0CB1" w:rsidRDefault="008C0CB1">
            <w:pPr>
              <w:pStyle w:val="TableParagraph"/>
              <w:spacing w:before="12" w:line="251" w:lineRule="auto"/>
              <w:ind w:left="-2" w:right="435"/>
              <w:rPr>
                <w:rFonts w:eastAsia="Calibri" w:cs="Calibri"/>
              </w:rPr>
            </w:pPr>
            <w:r w:rsidRPr="008C0CB1">
              <w:t>The</w:t>
            </w:r>
            <w:r w:rsidRPr="008C0CB1">
              <w:rPr>
                <w:spacing w:val="18"/>
              </w:rPr>
              <w:t xml:space="preserve"> </w:t>
            </w:r>
            <w:r w:rsidRPr="008C0CB1">
              <w:t>approval</w:t>
            </w:r>
            <w:r w:rsidRPr="008C0CB1">
              <w:rPr>
                <w:spacing w:val="19"/>
              </w:rPr>
              <w:t xml:space="preserve"> </w:t>
            </w:r>
            <w:r w:rsidRPr="008C0CB1">
              <w:t>process</w:t>
            </w:r>
            <w:r w:rsidRPr="008C0CB1">
              <w:rPr>
                <w:spacing w:val="19"/>
              </w:rPr>
              <w:t xml:space="preserve"> </w:t>
            </w:r>
            <w:r w:rsidRPr="008C0CB1">
              <w:t>should</w:t>
            </w:r>
            <w:r w:rsidRPr="008C0CB1">
              <w:rPr>
                <w:spacing w:val="19"/>
              </w:rPr>
              <w:t xml:space="preserve"> </w:t>
            </w:r>
            <w:r w:rsidRPr="008C0CB1">
              <w:t>include</w:t>
            </w:r>
            <w:r w:rsidRPr="008C0CB1">
              <w:rPr>
                <w:spacing w:val="19"/>
              </w:rPr>
              <w:t xml:space="preserve"> </w:t>
            </w:r>
            <w:r w:rsidRPr="008C0CB1">
              <w:t>some</w:t>
            </w:r>
            <w:r w:rsidRPr="008C0CB1">
              <w:rPr>
                <w:spacing w:val="18"/>
              </w:rPr>
              <w:t xml:space="preserve"> </w:t>
            </w:r>
            <w:r w:rsidRPr="008C0CB1">
              <w:t>form</w:t>
            </w:r>
            <w:r w:rsidRPr="008C0CB1">
              <w:rPr>
                <w:spacing w:val="19"/>
              </w:rPr>
              <w:t xml:space="preserve"> </w:t>
            </w:r>
            <w:r w:rsidRPr="008C0CB1">
              <w:t>of</w:t>
            </w:r>
            <w:r w:rsidRPr="008C0CB1">
              <w:rPr>
                <w:spacing w:val="19"/>
              </w:rPr>
              <w:t xml:space="preserve"> </w:t>
            </w:r>
            <w:r w:rsidRPr="008C0CB1">
              <w:t>consultation</w:t>
            </w:r>
            <w:r w:rsidRPr="008C0CB1">
              <w:rPr>
                <w:spacing w:val="19"/>
              </w:rPr>
              <w:t xml:space="preserve"> </w:t>
            </w:r>
            <w:r w:rsidRPr="008C0CB1">
              <w:t>between</w:t>
            </w:r>
            <w:r w:rsidRPr="008C0CB1">
              <w:rPr>
                <w:spacing w:val="19"/>
              </w:rPr>
              <w:t xml:space="preserve"> </w:t>
            </w:r>
            <w:r w:rsidRPr="008C0CB1">
              <w:t>the</w:t>
            </w:r>
            <w:r w:rsidRPr="008C0CB1">
              <w:rPr>
                <w:spacing w:val="18"/>
              </w:rPr>
              <w:t xml:space="preserve"> </w:t>
            </w:r>
            <w:r w:rsidRPr="008C0CB1">
              <w:t>two</w:t>
            </w:r>
            <w:r w:rsidRPr="008C0CB1">
              <w:rPr>
                <w:spacing w:val="56"/>
                <w:w w:val="102"/>
              </w:rPr>
              <w:t xml:space="preserve"> </w:t>
            </w:r>
            <w:r w:rsidRPr="008C0CB1">
              <w:t>Councils.</w:t>
            </w:r>
            <w:r w:rsidRPr="008C0CB1">
              <w:rPr>
                <w:w w:val="102"/>
              </w:rPr>
              <w:t xml:space="preserve">  </w:t>
            </w:r>
          </w:p>
        </w:tc>
      </w:tr>
    </w:tbl>
    <w:p w14:paraId="1E285C87" w14:textId="77777777" w:rsidR="00500E8C" w:rsidRDefault="00500E8C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D7259EC" w14:textId="77777777" w:rsidR="00500E8C" w:rsidRDefault="00500E8C">
      <w:pPr>
        <w:spacing w:before="1"/>
        <w:rPr>
          <w:rFonts w:ascii="Arial" w:eastAsia="Arial" w:hAnsi="Arial" w:cs="Arial"/>
          <w:b/>
          <w:bCs/>
          <w:sz w:val="20"/>
          <w:szCs w:val="20"/>
        </w:rPr>
      </w:pPr>
    </w:p>
    <w:p w14:paraId="76F07305" w14:textId="77777777" w:rsidR="00500E8C" w:rsidRDefault="008C0CB1">
      <w:pPr>
        <w:spacing w:before="1"/>
        <w:rPr>
          <w:rFonts w:ascii="Times New Roman" w:eastAsia="Times New Roman" w:hAnsi="Times New Roman" w:cs="Times New Roman"/>
          <w:sz w:val="7"/>
          <w:szCs w:val="7"/>
        </w:rPr>
      </w:pPr>
      <w:r>
        <w:rPr>
          <w:rFonts w:ascii="Calibri"/>
          <w:sz w:val="20"/>
        </w:rPr>
        <w:t>1</w:t>
      </w: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3931"/>
        <w:gridCol w:w="850"/>
        <w:gridCol w:w="7747"/>
      </w:tblGrid>
      <w:tr w:rsidR="00500E8C" w14:paraId="15027A77" w14:textId="77777777">
        <w:trPr>
          <w:trHeight w:hRule="exact" w:val="2040"/>
        </w:trPr>
        <w:tc>
          <w:tcPr>
            <w:tcW w:w="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79812E" w14:textId="77777777" w:rsidR="00500E8C" w:rsidRDefault="008C0CB1">
            <w:pPr>
              <w:pStyle w:val="TableParagraph"/>
              <w:spacing w:before="12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2"/>
                <w:w w:val="105"/>
                <w:sz w:val="20"/>
              </w:rPr>
              <w:t>13.</w:t>
            </w:r>
          </w:p>
        </w:tc>
        <w:tc>
          <w:tcPr>
            <w:tcW w:w="3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5D66A7" w14:textId="77777777" w:rsidR="00500E8C" w:rsidRDefault="008C0CB1">
            <w:pPr>
              <w:pStyle w:val="TableParagraph"/>
              <w:spacing w:before="128" w:line="252" w:lineRule="auto"/>
              <w:ind w:left="101" w:right="61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105"/>
                <w:sz w:val="20"/>
              </w:rPr>
              <w:t>If</w:t>
            </w:r>
            <w:r>
              <w:rPr>
                <w:rFonts w:ascii="Arial"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ccTLD</w:t>
            </w:r>
            <w:r>
              <w:rPr>
                <w:rFonts w:ascii="Arial"/>
                <w:spacing w:val="-9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or</w:t>
            </w:r>
            <w:r>
              <w:rPr>
                <w:rFonts w:ascii="Arial"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gTLD</w:t>
            </w:r>
            <w:r>
              <w:rPr>
                <w:rFonts w:ascii="Arial"/>
                <w:spacing w:val="-9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representative</w:t>
            </w:r>
            <w:r>
              <w:rPr>
                <w:rFonts w:ascii="Arial"/>
                <w:spacing w:val="-10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is</w:t>
            </w:r>
            <w:r>
              <w:rPr>
                <w:rFonts w:ascii="Arial"/>
                <w:spacing w:val="26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recalled,</w:t>
            </w:r>
            <w:r>
              <w:rPr>
                <w:rFonts w:ascii="Arial"/>
                <w:spacing w:val="-18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can</w:t>
            </w:r>
            <w:r>
              <w:rPr>
                <w:rFonts w:ascii="Arial"/>
                <w:spacing w:val="-16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meetings</w:t>
            </w:r>
            <w:r>
              <w:rPr>
                <w:rFonts w:ascii="Arial"/>
                <w:spacing w:val="-17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continue</w:t>
            </w:r>
            <w:r>
              <w:rPr>
                <w:rFonts w:ascii="Arial"/>
                <w:spacing w:val="27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before</w:t>
            </w:r>
            <w:r>
              <w:rPr>
                <w:rFonts w:ascii="Arial"/>
                <w:spacing w:val="-37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a</w:t>
            </w:r>
            <w:r>
              <w:rPr>
                <w:rFonts w:ascii="Arial"/>
                <w:spacing w:val="-14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replacement</w:t>
            </w:r>
            <w:r>
              <w:rPr>
                <w:rFonts w:ascii="Arial"/>
                <w:spacing w:val="-15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is</w:t>
            </w:r>
            <w:r>
              <w:rPr>
                <w:rFonts w:ascii="Arial"/>
                <w:spacing w:val="-14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2"/>
                <w:w w:val="105"/>
                <w:sz w:val="20"/>
              </w:rPr>
              <w:t>named?</w:t>
            </w:r>
            <w:r>
              <w:rPr>
                <w:rFonts w:ascii="Arial"/>
                <w:spacing w:val="31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(Annex</w:t>
            </w:r>
            <w:r>
              <w:rPr>
                <w:rFonts w:ascii="Arial"/>
                <w:spacing w:val="-12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G,</w:t>
            </w:r>
            <w:r>
              <w:rPr>
                <w:rFonts w:ascii="Arial"/>
                <w:spacing w:val="-12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page</w:t>
            </w:r>
            <w:r>
              <w:rPr>
                <w:rFonts w:ascii="Arial"/>
                <w:spacing w:val="-31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2"/>
                <w:w w:val="105"/>
                <w:sz w:val="20"/>
              </w:rPr>
              <w:t>60)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37DD32" w14:textId="77777777" w:rsidR="00500E8C" w:rsidRDefault="008C0CB1">
            <w:pPr>
              <w:pStyle w:val="TableParagraph"/>
              <w:spacing w:before="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1"/>
                <w:w w:val="105"/>
                <w:sz w:val="20"/>
              </w:rPr>
              <w:t>DT-C</w:t>
            </w:r>
          </w:p>
        </w:tc>
        <w:tc>
          <w:tcPr>
            <w:tcW w:w="7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2DCC46" w14:textId="77777777" w:rsidR="00500E8C" w:rsidRDefault="008C0CB1">
            <w:pPr>
              <w:pStyle w:val="TableParagraph"/>
              <w:spacing w:before="5" w:line="250" w:lineRule="auto"/>
              <w:ind w:left="-2" w:right="1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sz w:val="21"/>
              </w:rPr>
              <w:t>In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event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that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a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ccTLD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or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gTLD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representative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to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CSC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is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recalled,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appointing</w:t>
            </w:r>
            <w:r>
              <w:rPr>
                <w:rFonts w:ascii="Calibri"/>
                <w:spacing w:val="22"/>
                <w:w w:val="102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party</w:t>
            </w:r>
            <w:r>
              <w:rPr>
                <w:rFonts w:ascii="Calibri"/>
                <w:spacing w:val="19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can</w:t>
            </w:r>
            <w:r>
              <w:rPr>
                <w:rFonts w:ascii="Calibri"/>
                <w:spacing w:val="19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provide</w:t>
            </w:r>
            <w:r>
              <w:rPr>
                <w:rFonts w:ascii="Calibri"/>
                <w:spacing w:val="20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a</w:t>
            </w:r>
            <w:r>
              <w:rPr>
                <w:rFonts w:ascii="Calibri"/>
                <w:spacing w:val="19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temporary</w:t>
            </w:r>
            <w:r>
              <w:rPr>
                <w:rFonts w:ascii="Calibri"/>
                <w:spacing w:val="20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replacement</w:t>
            </w:r>
            <w:r>
              <w:rPr>
                <w:rFonts w:ascii="Calibri"/>
                <w:spacing w:val="18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while</w:t>
            </w:r>
            <w:r>
              <w:rPr>
                <w:rFonts w:ascii="Calibri"/>
                <w:spacing w:val="19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they</w:t>
            </w:r>
            <w:r>
              <w:rPr>
                <w:rFonts w:ascii="Calibri"/>
                <w:spacing w:val="20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endeavor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to</w:t>
            </w:r>
            <w:r>
              <w:rPr>
                <w:rFonts w:ascii="Calibri"/>
                <w:spacing w:val="19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fill</w:t>
            </w:r>
            <w:r>
              <w:rPr>
                <w:rFonts w:ascii="Calibri"/>
                <w:spacing w:val="18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20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vacancy.</w:t>
            </w:r>
            <w:r>
              <w:rPr>
                <w:rFonts w:ascii="Calibri"/>
                <w:spacing w:val="18"/>
                <w:sz w:val="21"/>
              </w:rPr>
              <w:t xml:space="preserve"> </w:t>
            </w:r>
            <w:r>
              <w:rPr>
                <w:rFonts w:ascii="Calibri"/>
                <w:spacing w:val="1"/>
                <w:sz w:val="21"/>
              </w:rPr>
              <w:t>As</w:t>
            </w:r>
            <w:r>
              <w:rPr>
                <w:rFonts w:ascii="Calibri"/>
                <w:spacing w:val="50"/>
                <w:w w:val="102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CSC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will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be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meeting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regularly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on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a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monthly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basis,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best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efforts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should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be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made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to</w:t>
            </w:r>
            <w:r>
              <w:rPr>
                <w:rFonts w:ascii="Calibri"/>
                <w:spacing w:val="14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fill</w:t>
            </w:r>
            <w:r>
              <w:rPr>
                <w:rFonts w:ascii="Calibri"/>
                <w:spacing w:val="33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18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vacancy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within</w:t>
            </w:r>
            <w:r>
              <w:rPr>
                <w:rFonts w:ascii="Calibri"/>
                <w:spacing w:val="18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one</w:t>
            </w:r>
            <w:r>
              <w:rPr>
                <w:rFonts w:ascii="Calibri"/>
                <w:spacing w:val="18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month</w:t>
            </w:r>
            <w:r>
              <w:rPr>
                <w:rFonts w:ascii="Calibri"/>
                <w:spacing w:val="19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of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20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recall.</w:t>
            </w:r>
          </w:p>
        </w:tc>
      </w:tr>
      <w:tr w:rsidR="00500E8C" w14:paraId="21866EE7" w14:textId="77777777">
        <w:trPr>
          <w:trHeight w:hRule="exact" w:val="3125"/>
        </w:trPr>
        <w:tc>
          <w:tcPr>
            <w:tcW w:w="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20E353" w14:textId="77777777" w:rsidR="00500E8C" w:rsidRDefault="008C0CB1">
            <w:pPr>
              <w:pStyle w:val="TableParagraph"/>
              <w:spacing w:before="12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2"/>
                <w:w w:val="105"/>
                <w:sz w:val="20"/>
              </w:rPr>
              <w:t>14.</w:t>
            </w:r>
          </w:p>
        </w:tc>
        <w:tc>
          <w:tcPr>
            <w:tcW w:w="3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BDB48D" w14:textId="77777777" w:rsidR="00500E8C" w:rsidRDefault="008C0CB1">
            <w:pPr>
              <w:pStyle w:val="TableParagraph"/>
              <w:spacing w:before="128" w:line="250" w:lineRule="auto"/>
              <w:ind w:left="101" w:right="497" w:hanging="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1"/>
                <w:w w:val="105"/>
                <w:sz w:val="20"/>
              </w:rPr>
              <w:t>Determine</w:t>
            </w:r>
            <w:r>
              <w:rPr>
                <w:rFonts w:ascii="Arial"/>
                <w:spacing w:val="-13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how</w:t>
            </w:r>
            <w:r>
              <w:rPr>
                <w:rFonts w:ascii="Arial"/>
                <w:spacing w:val="-13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CSC</w:t>
            </w:r>
            <w:r>
              <w:rPr>
                <w:rFonts w:ascii="Arial"/>
                <w:spacing w:val="-12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will</w:t>
            </w:r>
            <w:r>
              <w:rPr>
                <w:rFonts w:ascii="Arial"/>
                <w:spacing w:val="-13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decide</w:t>
            </w:r>
            <w:r>
              <w:rPr>
                <w:rFonts w:ascii="Arial"/>
                <w:spacing w:val="-13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2"/>
                <w:w w:val="105"/>
                <w:sz w:val="20"/>
              </w:rPr>
              <w:t>on</w:t>
            </w:r>
            <w:r>
              <w:rPr>
                <w:rFonts w:ascii="Arial"/>
                <w:spacing w:val="31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who</w:t>
            </w:r>
            <w:r>
              <w:rPr>
                <w:rFonts w:ascii="Arial"/>
                <w:spacing w:val="-10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will</w:t>
            </w:r>
            <w:r>
              <w:rPr>
                <w:rFonts w:ascii="Arial"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be</w:t>
            </w:r>
            <w:r>
              <w:rPr>
                <w:rFonts w:ascii="Arial"/>
                <w:spacing w:val="-10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liaison</w:t>
            </w:r>
            <w:r>
              <w:rPr>
                <w:rFonts w:ascii="Arial"/>
                <w:spacing w:val="-10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to</w:t>
            </w:r>
            <w:r>
              <w:rPr>
                <w:rFonts w:ascii="Arial"/>
                <w:spacing w:val="-9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IFR.</w:t>
            </w:r>
            <w:r>
              <w:rPr>
                <w:rFonts w:ascii="Arial"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(Annex</w:t>
            </w:r>
            <w:r>
              <w:rPr>
                <w:rFonts w:ascii="Arial"/>
                <w:spacing w:val="-10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2"/>
                <w:w w:val="105"/>
                <w:sz w:val="20"/>
              </w:rPr>
              <w:t>F,</w:t>
            </w:r>
            <w:r>
              <w:rPr>
                <w:rFonts w:ascii="Arial"/>
                <w:spacing w:val="28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page</w:t>
            </w:r>
            <w:r>
              <w:rPr>
                <w:rFonts w:ascii="Arial"/>
                <w:spacing w:val="-15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2"/>
                <w:w w:val="105"/>
                <w:sz w:val="20"/>
              </w:rPr>
              <w:t>52)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C4776A" w14:textId="77777777" w:rsidR="00500E8C" w:rsidRDefault="008C0CB1">
            <w:pPr>
              <w:pStyle w:val="TableParagraph"/>
              <w:spacing w:before="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1"/>
                <w:w w:val="105"/>
                <w:sz w:val="20"/>
              </w:rPr>
              <w:t>DT-C</w:t>
            </w:r>
          </w:p>
        </w:tc>
        <w:tc>
          <w:tcPr>
            <w:tcW w:w="7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25F074" w14:textId="77777777" w:rsidR="00500E8C" w:rsidRDefault="008C0CB1">
            <w:pPr>
              <w:pStyle w:val="TableParagraph"/>
              <w:spacing w:before="5" w:line="251" w:lineRule="auto"/>
              <w:ind w:left="-2" w:right="440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13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CSC</w:t>
            </w:r>
            <w:r>
              <w:rPr>
                <w:rFonts w:ascii="Calibri"/>
                <w:spacing w:val="14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as</w:t>
            </w:r>
            <w:r>
              <w:rPr>
                <w:rFonts w:ascii="Calibri"/>
                <w:spacing w:val="13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a</w:t>
            </w:r>
            <w:r>
              <w:rPr>
                <w:rFonts w:ascii="Calibri"/>
                <w:spacing w:val="13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whole</w:t>
            </w:r>
            <w:r>
              <w:rPr>
                <w:rFonts w:ascii="Calibri"/>
                <w:spacing w:val="14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will</w:t>
            </w:r>
            <w:r>
              <w:rPr>
                <w:rFonts w:ascii="Calibri"/>
                <w:spacing w:val="13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decide</w:t>
            </w:r>
            <w:r>
              <w:rPr>
                <w:rFonts w:ascii="Calibri"/>
                <w:spacing w:val="13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who</w:t>
            </w:r>
            <w:r>
              <w:rPr>
                <w:rFonts w:ascii="Calibri"/>
                <w:spacing w:val="14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will</w:t>
            </w:r>
            <w:r>
              <w:rPr>
                <w:rFonts w:ascii="Calibri"/>
                <w:spacing w:val="13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serve</w:t>
            </w:r>
            <w:r>
              <w:rPr>
                <w:rFonts w:ascii="Calibri"/>
                <w:spacing w:val="14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as</w:t>
            </w:r>
            <w:r>
              <w:rPr>
                <w:rFonts w:ascii="Calibri"/>
                <w:spacing w:val="12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14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Liaison</w:t>
            </w:r>
            <w:r>
              <w:rPr>
                <w:rFonts w:ascii="Calibri"/>
                <w:spacing w:val="14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to</w:t>
            </w:r>
            <w:r>
              <w:rPr>
                <w:rFonts w:ascii="Calibri"/>
                <w:spacing w:val="13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14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IFR.</w:t>
            </w:r>
            <w:r>
              <w:rPr>
                <w:rFonts w:ascii="Calibri"/>
                <w:spacing w:val="13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Preference</w:t>
            </w:r>
            <w:r>
              <w:rPr>
                <w:rFonts w:ascii="Calibri"/>
                <w:spacing w:val="38"/>
                <w:w w:val="102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should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be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given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to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Liaison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being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a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registry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representative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given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that</w:t>
            </w:r>
            <w:r>
              <w:rPr>
                <w:rFonts w:ascii="Calibri"/>
                <w:spacing w:val="14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technical</w:t>
            </w:r>
            <w:r>
              <w:rPr>
                <w:rFonts w:ascii="Calibri"/>
                <w:spacing w:val="38"/>
                <w:w w:val="103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expertise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is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anticipated</w:t>
            </w:r>
            <w:r>
              <w:rPr>
                <w:rFonts w:ascii="Calibri"/>
                <w:spacing w:val="18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to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be</w:t>
            </w:r>
            <w:r>
              <w:rPr>
                <w:rFonts w:ascii="Calibri"/>
                <w:spacing w:val="18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valuable</w:t>
            </w:r>
            <w:r>
              <w:rPr>
                <w:rFonts w:ascii="Calibri"/>
                <w:spacing w:val="18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in</w:t>
            </w:r>
            <w:r>
              <w:rPr>
                <w:rFonts w:ascii="Calibri"/>
                <w:spacing w:val="18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role.</w:t>
            </w:r>
          </w:p>
        </w:tc>
      </w:tr>
      <w:tr w:rsidR="00500E8C" w14:paraId="352CD5FF" w14:textId="77777777">
        <w:trPr>
          <w:trHeight w:hRule="exact" w:val="1363"/>
        </w:trPr>
        <w:tc>
          <w:tcPr>
            <w:tcW w:w="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968D0" w14:textId="77777777" w:rsidR="00500E8C" w:rsidRDefault="008C0CB1">
            <w:pPr>
              <w:pStyle w:val="TableParagraph"/>
              <w:spacing w:before="12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2"/>
                <w:w w:val="105"/>
                <w:sz w:val="20"/>
              </w:rPr>
              <w:t>15.</w:t>
            </w:r>
          </w:p>
        </w:tc>
        <w:tc>
          <w:tcPr>
            <w:tcW w:w="3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16C5B0" w14:textId="77777777" w:rsidR="00500E8C" w:rsidRDefault="008C0CB1">
            <w:pPr>
              <w:pStyle w:val="TableParagraph"/>
              <w:spacing w:before="128" w:line="252" w:lineRule="auto"/>
              <w:ind w:left="101" w:right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1"/>
                <w:w w:val="105"/>
                <w:sz w:val="20"/>
              </w:rPr>
              <w:t>Proposed</w:t>
            </w:r>
            <w:r>
              <w:rPr>
                <w:rFonts w:ascii="Arial"/>
                <w:spacing w:val="-20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Remedial</w:t>
            </w:r>
            <w:r>
              <w:rPr>
                <w:rFonts w:ascii="Arial"/>
                <w:spacing w:val="-20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Action</w:t>
            </w:r>
            <w:r>
              <w:rPr>
                <w:rFonts w:ascii="Arial"/>
                <w:spacing w:val="-20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Procedures</w:t>
            </w:r>
            <w:r>
              <w:rPr>
                <w:rFonts w:ascii="Arial"/>
                <w:spacing w:val="-19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is</w:t>
            </w:r>
            <w:r>
              <w:rPr>
                <w:rFonts w:ascii="Arial"/>
                <w:spacing w:val="30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noted</w:t>
            </w:r>
            <w:r>
              <w:rPr>
                <w:rFonts w:ascii="Arial"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as</w:t>
            </w:r>
            <w:r>
              <w:rPr>
                <w:rFonts w:ascii="Arial"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item</w:t>
            </w:r>
            <w:r>
              <w:rPr>
                <w:rFonts w:ascii="Arial"/>
                <w:spacing w:val="-10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to</w:t>
            </w:r>
            <w:r>
              <w:rPr>
                <w:rFonts w:ascii="Arial"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be</w:t>
            </w:r>
            <w:r>
              <w:rPr>
                <w:rFonts w:ascii="Arial"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agreed</w:t>
            </w:r>
            <w:r>
              <w:rPr>
                <w:rFonts w:ascii="Arial"/>
                <w:spacing w:val="-10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upon</w:t>
            </w:r>
            <w:r>
              <w:rPr>
                <w:rFonts w:ascii="Arial"/>
                <w:spacing w:val="-10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by</w:t>
            </w:r>
            <w:r>
              <w:rPr>
                <w:rFonts w:ascii="Arial"/>
                <w:spacing w:val="-7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CSC</w:t>
            </w:r>
            <w:r>
              <w:rPr>
                <w:rFonts w:ascii="Arial"/>
                <w:spacing w:val="24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and</w:t>
            </w:r>
            <w:r>
              <w:rPr>
                <w:rFonts w:ascii="Arial"/>
                <w:spacing w:val="-7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PTI.</w:t>
            </w:r>
            <w:r>
              <w:rPr>
                <w:rFonts w:ascii="Arial"/>
                <w:spacing w:val="45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Will</w:t>
            </w:r>
            <w:r>
              <w:rPr>
                <w:rFonts w:ascii="Arial"/>
                <w:spacing w:val="-7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this</w:t>
            </w:r>
            <w:r>
              <w:rPr>
                <w:rFonts w:ascii="Arial"/>
                <w:spacing w:val="-7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happen</w:t>
            </w:r>
            <w:r>
              <w:rPr>
                <w:rFonts w:ascii="Arial"/>
                <w:spacing w:val="-6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prior</w:t>
            </w:r>
            <w:r>
              <w:rPr>
                <w:rFonts w:ascii="Arial"/>
                <w:spacing w:val="-6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to</w:t>
            </w:r>
            <w:r>
              <w:rPr>
                <w:rFonts w:ascii="Arial"/>
                <w:spacing w:val="26"/>
                <w:w w:val="103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transition?</w:t>
            </w:r>
            <w:r>
              <w:rPr>
                <w:rFonts w:ascii="Arial"/>
                <w:spacing w:val="38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(Annex</w:t>
            </w:r>
            <w:r>
              <w:rPr>
                <w:rFonts w:ascii="Arial"/>
                <w:spacing w:val="-9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F,</w:t>
            </w:r>
            <w:r>
              <w:rPr>
                <w:rFonts w:ascii="Arial"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page</w:t>
            </w:r>
            <w:r>
              <w:rPr>
                <w:rFonts w:ascii="Arial"/>
                <w:spacing w:val="-27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2"/>
                <w:w w:val="105"/>
                <w:sz w:val="20"/>
              </w:rPr>
              <w:t>62)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AAA769" w14:textId="77777777" w:rsidR="00500E8C" w:rsidRDefault="008C0CB1">
            <w:pPr>
              <w:pStyle w:val="TableParagraph"/>
              <w:spacing w:before="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1"/>
                <w:w w:val="105"/>
                <w:sz w:val="20"/>
              </w:rPr>
              <w:t>DT-C</w:t>
            </w:r>
          </w:p>
        </w:tc>
        <w:tc>
          <w:tcPr>
            <w:tcW w:w="7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E54302" w14:textId="77777777" w:rsidR="00500E8C" w:rsidRDefault="008C0CB1">
            <w:pPr>
              <w:pStyle w:val="TableParagraph"/>
              <w:spacing w:before="5" w:line="251" w:lineRule="auto"/>
              <w:ind w:left="-2" w:right="165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sz w:val="21"/>
              </w:rPr>
              <w:t>It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is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expected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that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CSC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and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PTI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will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agree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to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Remedial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Action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Procedures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post</w:t>
            </w:r>
            <w:r>
              <w:rPr>
                <w:rFonts w:ascii="Calibri"/>
                <w:spacing w:val="30"/>
                <w:w w:val="102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transition</w:t>
            </w:r>
            <w:r>
              <w:rPr>
                <w:rFonts w:ascii="Calibri"/>
                <w:spacing w:val="22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once</w:t>
            </w:r>
            <w:r>
              <w:rPr>
                <w:rFonts w:ascii="Calibri"/>
                <w:spacing w:val="22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22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two</w:t>
            </w:r>
            <w:r>
              <w:rPr>
                <w:rFonts w:ascii="Calibri"/>
                <w:spacing w:val="22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entities</w:t>
            </w:r>
            <w:r>
              <w:rPr>
                <w:rFonts w:ascii="Calibri"/>
                <w:spacing w:val="21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are</w:t>
            </w:r>
            <w:r>
              <w:rPr>
                <w:rFonts w:ascii="Calibri"/>
                <w:spacing w:val="22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formed.</w:t>
            </w:r>
          </w:p>
          <w:p w14:paraId="454871BA" w14:textId="77777777" w:rsidR="00500E8C" w:rsidRDefault="00500E8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073FC9C9" w14:textId="77777777" w:rsidR="00500E8C" w:rsidRDefault="008C0CB1">
            <w:pPr>
              <w:pStyle w:val="TableParagraph"/>
              <w:spacing w:line="251" w:lineRule="auto"/>
              <w:ind w:left="-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sz w:val="21"/>
              </w:rPr>
              <w:t>It</w:t>
            </w:r>
            <w:r>
              <w:rPr>
                <w:rFonts w:ascii="Calibri"/>
                <w:spacing w:val="14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is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important</w:t>
            </w:r>
            <w:r>
              <w:rPr>
                <w:rFonts w:ascii="Calibri"/>
                <w:spacing w:val="14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to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note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that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agreement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should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be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between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CSC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and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PTI,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not</w:t>
            </w:r>
            <w:r>
              <w:rPr>
                <w:rFonts w:ascii="Calibri"/>
                <w:spacing w:val="14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50"/>
                <w:w w:val="102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CSC</w:t>
            </w:r>
            <w:r>
              <w:rPr>
                <w:rFonts w:ascii="Calibri"/>
                <w:spacing w:val="18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and</w:t>
            </w:r>
            <w:r>
              <w:rPr>
                <w:rFonts w:ascii="Calibri"/>
                <w:spacing w:val="19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PTI</w:t>
            </w:r>
            <w:r>
              <w:rPr>
                <w:rFonts w:ascii="Calibri"/>
                <w:spacing w:val="18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Board.</w:t>
            </w:r>
          </w:p>
        </w:tc>
      </w:tr>
      <w:tr w:rsidR="00500E8C" w14:paraId="15757F74" w14:textId="77777777">
        <w:trPr>
          <w:trHeight w:hRule="exact" w:val="2515"/>
        </w:trPr>
        <w:tc>
          <w:tcPr>
            <w:tcW w:w="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1A7766" w14:textId="77777777" w:rsidR="00500E8C" w:rsidRDefault="008C0CB1">
            <w:pPr>
              <w:pStyle w:val="TableParagraph"/>
              <w:spacing w:before="12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2"/>
                <w:w w:val="105"/>
                <w:sz w:val="20"/>
              </w:rPr>
              <w:t>16.</w:t>
            </w:r>
          </w:p>
        </w:tc>
        <w:tc>
          <w:tcPr>
            <w:tcW w:w="3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633CC6" w14:textId="77777777" w:rsidR="00500E8C" w:rsidRDefault="008C0CB1">
            <w:pPr>
              <w:pStyle w:val="TableParagraph"/>
              <w:spacing w:before="128" w:line="252" w:lineRule="auto"/>
              <w:ind w:left="101" w:right="33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IANA</w:t>
            </w:r>
            <w:r>
              <w:rPr>
                <w:rFonts w:ascii="Arial" w:eastAsia="Arial" w:hAnsi="Arial" w:cs="Arial"/>
                <w:spacing w:val="-18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Problem</w:t>
            </w:r>
            <w:r>
              <w:rPr>
                <w:rFonts w:ascii="Arial" w:eastAsia="Arial" w:hAnsi="Arial" w:cs="Arial"/>
                <w:spacing w:val="-17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Resolution</w:t>
            </w:r>
            <w:r>
              <w:rPr>
                <w:rFonts w:ascii="Arial" w:eastAsia="Arial" w:hAnsi="Arial" w:cs="Arial"/>
                <w:spacing w:val="-19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Process:</w:t>
            </w:r>
            <w:r>
              <w:rPr>
                <w:rFonts w:ascii="Arial" w:eastAsia="Arial" w:hAnsi="Arial" w:cs="Arial"/>
                <w:spacing w:val="30"/>
                <w:w w:val="10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contemplates</w:t>
            </w:r>
            <w:r>
              <w:rPr>
                <w:rFonts w:ascii="Arial" w:eastAsia="Arial" w:hAnsi="Arial" w:cs="Arial"/>
                <w:spacing w:val="-14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spacing w:val="-15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CSC</w:t>
            </w:r>
            <w:r>
              <w:rPr>
                <w:rFonts w:ascii="Arial" w:eastAsia="Arial" w:hAnsi="Arial" w:cs="Arial"/>
                <w:spacing w:val="-13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can</w:t>
            </w:r>
            <w:r>
              <w:rPr>
                <w:rFonts w:ascii="Arial" w:eastAsia="Arial" w:hAnsi="Arial" w:cs="Arial"/>
                <w:spacing w:val="-14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escalate</w:t>
            </w:r>
            <w:r>
              <w:rPr>
                <w:rFonts w:ascii="Arial" w:eastAsia="Arial" w:hAnsi="Arial" w:cs="Arial"/>
                <w:spacing w:val="24"/>
                <w:w w:val="10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11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ccNSO</w:t>
            </w:r>
            <w:r>
              <w:rPr>
                <w:rFonts w:ascii="Arial" w:eastAsia="Arial" w:hAnsi="Arial" w:cs="Arial"/>
                <w:spacing w:val="-12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13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GNSO</w:t>
            </w:r>
            <w:r>
              <w:rPr>
                <w:rFonts w:ascii="Arial" w:eastAsia="Arial" w:hAnsi="Arial" w:cs="Arial"/>
                <w:spacing w:val="-12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which</w:t>
            </w:r>
            <w:r>
              <w:rPr>
                <w:rFonts w:ascii="Arial" w:eastAsia="Arial" w:hAnsi="Arial" w:cs="Arial"/>
                <w:spacing w:val="-13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may</w:t>
            </w:r>
            <w:r>
              <w:rPr>
                <w:rFonts w:ascii="Arial" w:eastAsia="Arial" w:hAnsi="Arial" w:cs="Arial"/>
                <w:spacing w:val="-12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then</w:t>
            </w:r>
            <w:r>
              <w:rPr>
                <w:rFonts w:ascii="Arial" w:eastAsia="Arial" w:hAnsi="Arial" w:cs="Arial"/>
                <w:spacing w:val="30"/>
                <w:w w:val="10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decide</w:t>
            </w:r>
            <w:r>
              <w:rPr>
                <w:rFonts w:ascii="Arial" w:eastAsia="Arial" w:hAnsi="Arial" w:cs="Arial"/>
                <w:spacing w:val="-14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14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take</w:t>
            </w:r>
            <w:r>
              <w:rPr>
                <w:rFonts w:ascii="Arial" w:eastAsia="Arial" w:hAnsi="Arial" w:cs="Arial"/>
                <w:spacing w:val="-15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further</w:t>
            </w:r>
            <w:r>
              <w:rPr>
                <w:rFonts w:ascii="Arial" w:eastAsia="Arial" w:hAnsi="Arial" w:cs="Arial"/>
                <w:spacing w:val="-14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action</w:t>
            </w:r>
            <w:r>
              <w:rPr>
                <w:rFonts w:ascii="Arial" w:eastAsia="Arial" w:hAnsi="Arial" w:cs="Arial"/>
                <w:spacing w:val="-14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“using</w:t>
            </w:r>
            <w:r>
              <w:rPr>
                <w:rFonts w:ascii="Arial" w:eastAsia="Arial" w:hAnsi="Arial" w:cs="Arial"/>
                <w:spacing w:val="22"/>
                <w:w w:val="10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agreed</w:t>
            </w:r>
            <w:r>
              <w:rPr>
                <w:rFonts w:ascii="Arial" w:eastAsia="Arial" w:hAnsi="Arial" w:cs="Arial"/>
                <w:spacing w:val="-19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consultation</w:t>
            </w:r>
            <w:r>
              <w:rPr>
                <w:rFonts w:ascii="Arial" w:eastAsia="Arial" w:hAnsi="Arial" w:cs="Arial"/>
                <w:spacing w:val="-18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18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escalation</w:t>
            </w:r>
            <w:r>
              <w:rPr>
                <w:rFonts w:ascii="Arial" w:eastAsia="Arial" w:hAnsi="Arial" w:cs="Arial"/>
                <w:spacing w:val="42"/>
                <w:w w:val="10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processes”.</w:t>
            </w:r>
            <w:r>
              <w:rPr>
                <w:rFonts w:ascii="Arial" w:eastAsia="Arial" w:hAnsi="Arial" w:cs="Arial"/>
                <w:spacing w:val="-15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What</w:t>
            </w:r>
            <w:r>
              <w:rPr>
                <w:rFonts w:ascii="Arial" w:eastAsia="Arial" w:hAnsi="Arial" w:cs="Arial"/>
                <w:spacing w:val="-15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will</w:t>
            </w:r>
            <w:r>
              <w:rPr>
                <w:rFonts w:ascii="Arial" w:eastAsia="Arial" w:hAnsi="Arial" w:cs="Arial"/>
                <w:spacing w:val="-15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these</w:t>
            </w:r>
            <w:r>
              <w:rPr>
                <w:rFonts w:ascii="Arial" w:eastAsia="Arial" w:hAnsi="Arial" w:cs="Arial"/>
                <w:spacing w:val="29"/>
                <w:w w:val="10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processes</w:t>
            </w:r>
            <w:r>
              <w:rPr>
                <w:rFonts w:ascii="Arial" w:eastAsia="Arial" w:hAnsi="Arial" w:cs="Arial"/>
                <w:spacing w:val="-10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10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4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is</w:t>
            </w:r>
            <w:r>
              <w:rPr>
                <w:rFonts w:ascii="Arial" w:eastAsia="Arial" w:hAnsi="Arial" w:cs="Arial"/>
                <w:spacing w:val="-11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anything</w:t>
            </w:r>
            <w:r>
              <w:rPr>
                <w:rFonts w:ascii="Arial" w:eastAsia="Arial" w:hAnsi="Arial" w:cs="Arial"/>
                <w:spacing w:val="30"/>
                <w:w w:val="10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contemplated</w:t>
            </w:r>
            <w:r>
              <w:rPr>
                <w:rFonts w:ascii="Arial" w:eastAsia="Arial" w:hAnsi="Arial" w:cs="Arial"/>
                <w:spacing w:val="-17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beyond</w:t>
            </w:r>
            <w:r>
              <w:rPr>
                <w:rFonts w:ascii="Arial" w:eastAsia="Arial" w:hAnsi="Arial" w:cs="Arial"/>
                <w:spacing w:val="-16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6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Special</w:t>
            </w:r>
            <w:r>
              <w:rPr>
                <w:rFonts w:ascii="Arial" w:eastAsia="Arial" w:hAnsi="Arial" w:cs="Arial"/>
                <w:spacing w:val="26"/>
                <w:w w:val="10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Review?</w:t>
            </w:r>
            <w:r>
              <w:rPr>
                <w:rFonts w:ascii="Arial" w:eastAsia="Arial" w:hAnsi="Arial" w:cs="Arial"/>
                <w:spacing w:val="38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(Annex</w:t>
            </w:r>
            <w:r>
              <w:rPr>
                <w:rFonts w:ascii="Arial" w:eastAsia="Arial" w:hAnsi="Arial" w:cs="Arial"/>
                <w:spacing w:val="-9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J,</w:t>
            </w:r>
            <w:r>
              <w:rPr>
                <w:rFonts w:ascii="Arial" w:eastAsia="Arial" w:hAnsi="Arial" w:cs="Arial"/>
                <w:spacing w:val="-10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page</w:t>
            </w:r>
            <w:r>
              <w:rPr>
                <w:rFonts w:ascii="Arial" w:eastAsia="Arial" w:hAnsi="Arial" w:cs="Arial"/>
                <w:spacing w:val="-41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68)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1F6507" w14:textId="77777777" w:rsidR="00500E8C" w:rsidRDefault="008C0CB1">
            <w:pPr>
              <w:pStyle w:val="TableParagraph"/>
              <w:spacing w:before="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1"/>
                <w:w w:val="105"/>
                <w:sz w:val="20"/>
              </w:rPr>
              <w:t>DT-C</w:t>
            </w:r>
          </w:p>
        </w:tc>
        <w:tc>
          <w:tcPr>
            <w:tcW w:w="7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38301" w14:textId="77777777" w:rsidR="00500E8C" w:rsidRDefault="008C0CB1">
            <w:pPr>
              <w:pStyle w:val="TableParagraph"/>
              <w:spacing w:before="5" w:line="251" w:lineRule="auto"/>
              <w:ind w:left="-2" w:right="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sz w:val="21"/>
                <w:szCs w:val="21"/>
              </w:rPr>
              <w:t>The</w:t>
            </w:r>
            <w:r>
              <w:rPr>
                <w:rFonts w:ascii="Calibri" w:eastAsia="Calibri" w:hAnsi="Calibri" w:cs="Calibri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ccNSO</w:t>
            </w:r>
            <w:r>
              <w:rPr>
                <w:rFonts w:ascii="Calibri" w:eastAsia="Calibri" w:hAnsi="Calibri" w:cs="Calibri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and</w:t>
            </w:r>
            <w:r>
              <w:rPr>
                <w:rFonts w:ascii="Calibri" w:eastAsia="Calibri" w:hAnsi="Calibri" w:cs="Calibri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GNSO</w:t>
            </w:r>
            <w:r>
              <w:rPr>
                <w:rFonts w:ascii="Calibri" w:eastAsia="Calibri" w:hAnsi="Calibri" w:cs="Calibri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will</w:t>
            </w:r>
            <w:r>
              <w:rPr>
                <w:rFonts w:ascii="Calibri" w:eastAsia="Calibri" w:hAnsi="Calibri" w:cs="Calibri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be</w:t>
            </w:r>
            <w:r>
              <w:rPr>
                <w:rFonts w:ascii="Calibri" w:eastAsia="Calibri" w:hAnsi="Calibri" w:cs="Calibri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responsible</w:t>
            </w:r>
            <w:r>
              <w:rPr>
                <w:rFonts w:ascii="Calibri" w:eastAsia="Calibri" w:hAnsi="Calibri" w:cs="Calibri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for</w:t>
            </w:r>
            <w:r>
              <w:rPr>
                <w:rFonts w:ascii="Calibri" w:eastAsia="Calibri" w:hAnsi="Calibri" w:cs="Calibri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developing</w:t>
            </w:r>
            <w:r>
              <w:rPr>
                <w:rFonts w:ascii="Calibri" w:eastAsia="Calibri" w:hAnsi="Calibri" w:cs="Calibri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their</w:t>
            </w:r>
            <w:r>
              <w:rPr>
                <w:rFonts w:ascii="Calibri" w:eastAsia="Calibri" w:hAnsi="Calibri" w:cs="Calibri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own</w:t>
            </w:r>
            <w:r>
              <w:rPr>
                <w:rFonts w:ascii="Calibri" w:eastAsia="Calibri" w:hAnsi="Calibri" w:cs="Calibri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procedures,</w:t>
            </w:r>
            <w:r>
              <w:rPr>
                <w:rFonts w:ascii="Calibri" w:eastAsia="Calibri" w:hAnsi="Calibri" w:cs="Calibri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which</w:t>
            </w:r>
            <w:r>
              <w:rPr>
                <w:rFonts w:ascii="Calibri" w:eastAsia="Calibri" w:hAnsi="Calibri" w:cs="Calibri"/>
                <w:spacing w:val="34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will</w:t>
            </w:r>
            <w:r>
              <w:rPr>
                <w:rFonts w:ascii="Calibri" w:eastAsia="Calibri" w:hAnsi="Calibri" w:cs="Calibri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be</w:t>
            </w:r>
            <w:r>
              <w:rPr>
                <w:rFonts w:ascii="Calibri" w:eastAsia="Calibri" w:hAnsi="Calibri" w:cs="Calibri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done</w:t>
            </w:r>
            <w:r>
              <w:rPr>
                <w:rFonts w:ascii="Calibri" w:eastAsia="Calibri" w:hAnsi="Calibri" w:cs="Calibri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post</w:t>
            </w:r>
            <w:r>
              <w:rPr>
                <w:rFonts w:ascii="Calibri" w:eastAsia="Calibri" w:hAnsi="Calibri" w:cs="Calibri"/>
                <w:spacing w:val="5"/>
                <w:sz w:val="21"/>
                <w:szCs w:val="21"/>
              </w:rPr>
              <w:t>-­‐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transition.</w:t>
            </w:r>
            <w:r>
              <w:rPr>
                <w:rFonts w:ascii="Calibri" w:eastAsia="Calibri" w:hAnsi="Calibri" w:cs="Calibri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It</w:t>
            </w:r>
            <w:r>
              <w:rPr>
                <w:rFonts w:ascii="Calibri" w:eastAsia="Calibri" w:hAnsi="Calibri" w:cs="Calibri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is</w:t>
            </w:r>
            <w:r>
              <w:rPr>
                <w:rFonts w:ascii="Calibri" w:eastAsia="Calibri" w:hAnsi="Calibri" w:cs="Calibri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envisaged</w:t>
            </w:r>
            <w:r>
              <w:rPr>
                <w:rFonts w:ascii="Calibri" w:eastAsia="Calibri" w:hAnsi="Calibri" w:cs="Calibri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that</w:t>
            </w:r>
            <w:r>
              <w:rPr>
                <w:rFonts w:ascii="Calibri" w:eastAsia="Calibri" w:hAnsi="Calibri" w:cs="Calibri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the</w:t>
            </w:r>
            <w:r>
              <w:rPr>
                <w:rFonts w:ascii="Calibri" w:eastAsia="Calibri" w:hAnsi="Calibri" w:cs="Calibri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Special</w:t>
            </w:r>
            <w:r>
              <w:rPr>
                <w:rFonts w:ascii="Calibri" w:eastAsia="Calibri" w:hAnsi="Calibri" w:cs="Calibri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Review</w:t>
            </w:r>
            <w:r>
              <w:rPr>
                <w:rFonts w:ascii="Calibri" w:eastAsia="Calibri" w:hAnsi="Calibri" w:cs="Calibri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will</w:t>
            </w:r>
            <w:r>
              <w:rPr>
                <w:rFonts w:ascii="Calibri" w:eastAsia="Calibri" w:hAnsi="Calibri" w:cs="Calibri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not</w:t>
            </w:r>
            <w:r>
              <w:rPr>
                <w:rFonts w:ascii="Calibri" w:eastAsia="Calibri" w:hAnsi="Calibri" w:cs="Calibri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be</w:t>
            </w:r>
            <w:r>
              <w:rPr>
                <w:rFonts w:ascii="Calibri" w:eastAsia="Calibri" w:hAnsi="Calibri" w:cs="Calibri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the</w:t>
            </w:r>
            <w:r>
              <w:rPr>
                <w:rFonts w:ascii="Calibri" w:eastAsia="Calibri" w:hAnsi="Calibri" w:cs="Calibri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only</w:t>
            </w:r>
            <w:r>
              <w:rPr>
                <w:rFonts w:ascii="Calibri" w:eastAsia="Calibri" w:hAnsi="Calibri" w:cs="Calibri"/>
                <w:spacing w:val="28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possible</w:t>
            </w:r>
            <w:r>
              <w:rPr>
                <w:rFonts w:ascii="Calibri" w:eastAsia="Calibri" w:hAnsi="Calibri" w:cs="Calibri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escalation</w:t>
            </w:r>
            <w:r>
              <w:rPr>
                <w:rFonts w:ascii="Calibri" w:eastAsia="Calibri" w:hAnsi="Calibri" w:cs="Calibri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path</w:t>
            </w:r>
            <w:r>
              <w:rPr>
                <w:rFonts w:ascii="Calibri" w:eastAsia="Calibri" w:hAnsi="Calibri" w:cs="Calibri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available,</w:t>
            </w:r>
            <w:r>
              <w:rPr>
                <w:rFonts w:ascii="Calibri" w:eastAsia="Calibri" w:hAnsi="Calibri" w:cs="Calibri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for</w:t>
            </w:r>
            <w:r>
              <w:rPr>
                <w:rFonts w:ascii="Calibri" w:eastAsia="Calibri" w:hAnsi="Calibri" w:cs="Calibri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example</w:t>
            </w:r>
            <w:r>
              <w:rPr>
                <w:rFonts w:ascii="Calibri" w:eastAsia="Calibri" w:hAnsi="Calibri" w:cs="Calibri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the</w:t>
            </w:r>
            <w:r>
              <w:rPr>
                <w:rFonts w:ascii="Calibri" w:eastAsia="Calibri" w:hAnsi="Calibri" w:cs="Calibri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ccNSO</w:t>
            </w:r>
            <w:r>
              <w:rPr>
                <w:rFonts w:ascii="Calibri" w:eastAsia="Calibri" w:hAnsi="Calibri" w:cs="Calibri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and</w:t>
            </w:r>
            <w:r>
              <w:rPr>
                <w:rFonts w:ascii="Calibri" w:eastAsia="Calibri" w:hAnsi="Calibri" w:cs="Calibri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GNSO</w:t>
            </w:r>
            <w:r>
              <w:rPr>
                <w:rFonts w:ascii="Calibri" w:eastAsia="Calibri" w:hAnsi="Calibri" w:cs="Calibri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could</w:t>
            </w:r>
            <w:r>
              <w:rPr>
                <w:rFonts w:ascii="Calibri" w:eastAsia="Calibri" w:hAnsi="Calibri" w:cs="Calibri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seek</w:t>
            </w:r>
            <w:r>
              <w:rPr>
                <w:rFonts w:ascii="Calibri" w:eastAsia="Calibri" w:hAnsi="Calibri" w:cs="Calibri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a</w:t>
            </w:r>
            <w:r>
              <w:rPr>
                <w:rFonts w:ascii="Calibri" w:eastAsia="Calibri" w:hAnsi="Calibri" w:cs="Calibri"/>
                <w:spacing w:val="30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meeting</w:t>
            </w:r>
            <w:r>
              <w:rPr>
                <w:rFonts w:ascii="Calibri" w:eastAsia="Calibri" w:hAnsi="Calibri" w:cs="Calibri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with</w:t>
            </w:r>
            <w:r>
              <w:rPr>
                <w:rFonts w:ascii="Calibri" w:eastAsia="Calibri" w:hAnsi="Calibri" w:cs="Calibri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the</w:t>
            </w:r>
            <w:r>
              <w:rPr>
                <w:rFonts w:ascii="Calibri" w:eastAsia="Calibri" w:hAnsi="Calibri" w:cs="Calibri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ICANN</w:t>
            </w:r>
            <w:r>
              <w:rPr>
                <w:rFonts w:ascii="Calibri" w:eastAsia="Calibri" w:hAnsi="Calibri" w:cs="Calibri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Board</w:t>
            </w:r>
            <w:r>
              <w:rPr>
                <w:rFonts w:ascii="Calibri" w:eastAsia="Calibri" w:hAnsi="Calibri" w:cs="Calibri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as</w:t>
            </w:r>
            <w:r>
              <w:rPr>
                <w:rFonts w:ascii="Calibri" w:eastAsia="Calibri" w:hAnsi="Calibri" w:cs="Calibri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a</w:t>
            </w:r>
            <w:r>
              <w:rPr>
                <w:rFonts w:ascii="Calibri" w:eastAsia="Calibri" w:hAnsi="Calibri" w:cs="Calibri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mechanism</w:t>
            </w:r>
            <w:r>
              <w:rPr>
                <w:rFonts w:ascii="Calibri" w:eastAsia="Calibri" w:hAnsi="Calibri" w:cs="Calibri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to</w:t>
            </w:r>
            <w:r>
              <w:rPr>
                <w:rFonts w:ascii="Calibri" w:eastAsia="Calibri" w:hAnsi="Calibri" w:cs="Calibri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resolve</w:t>
            </w:r>
            <w:r>
              <w:rPr>
                <w:rFonts w:ascii="Calibri" w:eastAsia="Calibri" w:hAnsi="Calibri" w:cs="Calibri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issues.</w:t>
            </w:r>
          </w:p>
        </w:tc>
      </w:tr>
      <w:tr w:rsidR="00500E8C" w14:paraId="4664895D" w14:textId="77777777">
        <w:trPr>
          <w:trHeight w:hRule="exact" w:val="490"/>
        </w:trPr>
        <w:tc>
          <w:tcPr>
            <w:tcW w:w="131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6D9F1"/>
          </w:tcPr>
          <w:p w14:paraId="57A7408F" w14:textId="77777777" w:rsidR="00500E8C" w:rsidRDefault="008C0CB1">
            <w:pPr>
              <w:pStyle w:val="TableParagraph"/>
              <w:spacing w:before="12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1"/>
                <w:w w:val="105"/>
                <w:sz w:val="20"/>
              </w:rPr>
              <w:t>ICANN/PTI</w:t>
            </w:r>
            <w:r>
              <w:rPr>
                <w:rFonts w:ascii="Arial"/>
                <w:b/>
                <w:spacing w:val="-16"/>
                <w:w w:val="105"/>
                <w:sz w:val="20"/>
              </w:rPr>
              <w:t xml:space="preserve"> </w:t>
            </w:r>
            <w:r>
              <w:rPr>
                <w:rFonts w:ascii="Arial"/>
                <w:b/>
                <w:spacing w:val="1"/>
                <w:w w:val="105"/>
                <w:sz w:val="20"/>
              </w:rPr>
              <w:t>Contract;</w:t>
            </w:r>
            <w:r>
              <w:rPr>
                <w:rFonts w:ascii="Arial"/>
                <w:b/>
                <w:spacing w:val="-16"/>
                <w:w w:val="105"/>
                <w:sz w:val="20"/>
              </w:rPr>
              <w:t xml:space="preserve"> </w:t>
            </w:r>
            <w:r>
              <w:rPr>
                <w:rFonts w:ascii="Arial"/>
                <w:b/>
                <w:spacing w:val="1"/>
                <w:w w:val="105"/>
                <w:sz w:val="20"/>
              </w:rPr>
              <w:t>Statement</w:t>
            </w:r>
            <w:r>
              <w:rPr>
                <w:rFonts w:ascii="Arial"/>
                <w:b/>
                <w:spacing w:val="-16"/>
                <w:w w:val="105"/>
                <w:sz w:val="20"/>
              </w:rPr>
              <w:t xml:space="preserve"> </w:t>
            </w:r>
            <w:r>
              <w:rPr>
                <w:rFonts w:ascii="Arial"/>
                <w:b/>
                <w:spacing w:val="1"/>
                <w:w w:val="105"/>
                <w:sz w:val="20"/>
              </w:rPr>
              <w:t>of</w:t>
            </w:r>
            <w:r>
              <w:rPr>
                <w:rFonts w:ascii="Arial"/>
                <w:b/>
                <w:spacing w:val="-16"/>
                <w:w w:val="105"/>
                <w:sz w:val="20"/>
              </w:rPr>
              <w:t xml:space="preserve"> </w:t>
            </w:r>
            <w:r>
              <w:rPr>
                <w:rFonts w:ascii="Arial"/>
                <w:b/>
                <w:spacing w:val="1"/>
                <w:w w:val="105"/>
                <w:sz w:val="20"/>
              </w:rPr>
              <w:t>Work</w:t>
            </w:r>
            <w:r>
              <w:rPr>
                <w:rFonts w:ascii="Arial"/>
                <w:b/>
                <w:spacing w:val="-15"/>
                <w:w w:val="105"/>
                <w:sz w:val="20"/>
              </w:rPr>
              <w:t xml:space="preserve"> </w:t>
            </w:r>
            <w:r>
              <w:rPr>
                <w:rFonts w:ascii="Arial"/>
                <w:b/>
                <w:spacing w:val="1"/>
                <w:w w:val="105"/>
                <w:sz w:val="20"/>
              </w:rPr>
              <w:t>and</w:t>
            </w:r>
            <w:r>
              <w:rPr>
                <w:rFonts w:ascii="Arial"/>
                <w:b/>
                <w:spacing w:val="-38"/>
                <w:w w:val="105"/>
                <w:sz w:val="20"/>
              </w:rPr>
              <w:t xml:space="preserve"> </w:t>
            </w:r>
            <w:r>
              <w:rPr>
                <w:rFonts w:ascii="Arial"/>
                <w:b/>
                <w:spacing w:val="2"/>
                <w:w w:val="105"/>
                <w:sz w:val="20"/>
              </w:rPr>
              <w:t>SLEs</w:t>
            </w:r>
          </w:p>
        </w:tc>
      </w:tr>
    </w:tbl>
    <w:p w14:paraId="19F67F57" w14:textId="77777777" w:rsidR="00500E8C" w:rsidRDefault="00500E8C">
      <w:pPr>
        <w:rPr>
          <w:rFonts w:ascii="Arial" w:eastAsia="Arial" w:hAnsi="Arial" w:cs="Arial"/>
          <w:sz w:val="20"/>
          <w:szCs w:val="20"/>
        </w:rPr>
        <w:sectPr w:rsidR="00500E8C">
          <w:footerReference w:type="default" r:id="rId7"/>
          <w:pgSz w:w="15840" w:h="12240" w:orient="landscape"/>
          <w:pgMar w:top="1060" w:right="1240" w:bottom="1060" w:left="1220" w:header="0" w:footer="872" w:gutter="0"/>
          <w:pgNumType w:start="2"/>
          <w:cols w:space="720"/>
        </w:sectPr>
      </w:pPr>
    </w:p>
    <w:p w14:paraId="207FFC2E" w14:textId="77777777" w:rsidR="00500E8C" w:rsidRDefault="00500E8C">
      <w:pPr>
        <w:spacing w:before="1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  <w:tblPrChange w:id="2" w:author="Marika Konings" w:date="2015-05-22T10:47:00Z">
          <w:tblPr>
            <w:tblW w:w="0" w:type="auto"/>
            <w:tblInd w:w="94" w:type="dxa"/>
            <w:tblLayout w:type="fixed"/>
            <w:tblCellMar>
              <w:left w:w="0" w:type="dxa"/>
              <w:right w:w="0" w:type="dxa"/>
            </w:tblCellMar>
            <w:tblLook w:val="01E0" w:firstRow="1" w:lastRow="1" w:firstColumn="1" w:lastColumn="1" w:noHBand="0" w:noVBand="0"/>
          </w:tblPr>
        </w:tblPrChange>
      </w:tblPr>
      <w:tblGrid>
        <w:gridCol w:w="648"/>
        <w:gridCol w:w="3931"/>
        <w:gridCol w:w="850"/>
        <w:gridCol w:w="7747"/>
        <w:tblGridChange w:id="3">
          <w:tblGrid>
            <w:gridCol w:w="648"/>
            <w:gridCol w:w="3931"/>
            <w:gridCol w:w="850"/>
            <w:gridCol w:w="7747"/>
          </w:tblGrid>
        </w:tblGridChange>
      </w:tblGrid>
      <w:tr w:rsidR="00500E8C" w14:paraId="30AF7438" w14:textId="77777777" w:rsidTr="008C0CB1">
        <w:trPr>
          <w:trHeight w:hRule="exact" w:val="1853"/>
          <w:trPrChange w:id="4" w:author="Marika Konings" w:date="2015-05-22T10:47:00Z">
            <w:trPr>
              <w:trHeight w:hRule="exact" w:val="1853"/>
            </w:trPr>
          </w:trPrChange>
        </w:trPr>
        <w:tc>
          <w:tcPr>
            <w:tcW w:w="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5" w:author="Marika Konings" w:date="2015-05-22T10:47:00Z">
              <w:tcPr>
                <w:tcW w:w="648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14:paraId="68FA46CD" w14:textId="77777777" w:rsidR="00500E8C" w:rsidRDefault="008C0CB1">
            <w:pPr>
              <w:pStyle w:val="TableParagraph"/>
              <w:spacing w:before="12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2"/>
                <w:w w:val="105"/>
                <w:sz w:val="20"/>
              </w:rPr>
              <w:t>17.</w:t>
            </w:r>
          </w:p>
        </w:tc>
        <w:tc>
          <w:tcPr>
            <w:tcW w:w="3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6" w:author="Marika Konings" w:date="2015-05-22T10:47:00Z">
              <w:tcPr>
                <w:tcW w:w="3931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14:paraId="647B1B5C" w14:textId="77777777" w:rsidR="00500E8C" w:rsidRDefault="008C0CB1">
            <w:pPr>
              <w:pStyle w:val="TableParagraph"/>
              <w:spacing w:before="128" w:line="251" w:lineRule="auto"/>
              <w:ind w:left="101" w:right="105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1"/>
                <w:w w:val="105"/>
                <w:sz w:val="20"/>
              </w:rPr>
              <w:t>Determine</w:t>
            </w:r>
            <w:r>
              <w:rPr>
                <w:rFonts w:ascii="Arial"/>
                <w:spacing w:val="-16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to</w:t>
            </w:r>
            <w:r>
              <w:rPr>
                <w:rFonts w:ascii="Arial"/>
                <w:spacing w:val="-16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what</w:t>
            </w:r>
            <w:r>
              <w:rPr>
                <w:rFonts w:ascii="Arial"/>
                <w:spacing w:val="-16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extent</w:t>
            </w:r>
            <w:r>
              <w:rPr>
                <w:rFonts w:ascii="Arial"/>
                <w:spacing w:val="-16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the</w:t>
            </w:r>
            <w:r>
              <w:rPr>
                <w:rFonts w:ascii="Arial"/>
                <w:spacing w:val="22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ICANN/PTI</w:t>
            </w:r>
            <w:r>
              <w:rPr>
                <w:rFonts w:ascii="Arial"/>
                <w:spacing w:val="-20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contract</w:t>
            </w:r>
            <w:r>
              <w:rPr>
                <w:rFonts w:ascii="Arial"/>
                <w:spacing w:val="-19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will</w:t>
            </w:r>
            <w:r>
              <w:rPr>
                <w:rFonts w:ascii="Arial"/>
                <w:spacing w:val="-20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2"/>
                <w:w w:val="105"/>
                <w:sz w:val="20"/>
              </w:rPr>
              <w:t>be</w:t>
            </w:r>
            <w:r>
              <w:rPr>
                <w:rFonts w:ascii="Arial"/>
                <w:spacing w:val="30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enforceability</w:t>
            </w:r>
            <w:r>
              <w:rPr>
                <w:rFonts w:ascii="Arial"/>
                <w:spacing w:val="-26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mechanism</w:t>
            </w:r>
            <w:r>
              <w:rPr>
                <w:rFonts w:ascii="Arial"/>
                <w:spacing w:val="-28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(vs.</w:t>
            </w:r>
            <w:r>
              <w:rPr>
                <w:rFonts w:ascii="Arial"/>
                <w:spacing w:val="29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CSC,</w:t>
            </w:r>
            <w:r>
              <w:rPr>
                <w:rFonts w:ascii="Arial"/>
                <w:spacing w:val="-17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IFR</w:t>
            </w:r>
            <w:r>
              <w:rPr>
                <w:rFonts w:ascii="Arial"/>
                <w:spacing w:val="-14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or</w:t>
            </w:r>
            <w:r>
              <w:rPr>
                <w:rFonts w:ascii="Arial"/>
                <w:spacing w:val="-16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other</w:t>
            </w:r>
            <w:r>
              <w:rPr>
                <w:rFonts w:ascii="Arial"/>
                <w:spacing w:val="-18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ICANN</w:t>
            </w:r>
            <w:r>
              <w:rPr>
                <w:rFonts w:ascii="Arial"/>
                <w:spacing w:val="26"/>
                <w:w w:val="10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 xml:space="preserve">accountability </w:t>
            </w:r>
            <w:r>
              <w:rPr>
                <w:rFonts w:ascii="Arial"/>
                <w:spacing w:val="4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mechanisms).</w:t>
            </w:r>
            <w:r>
              <w:rPr>
                <w:rFonts w:ascii="Arial"/>
                <w:spacing w:val="28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(Section</w:t>
            </w:r>
            <w:r>
              <w:rPr>
                <w:rFonts w:ascii="Arial"/>
                <w:spacing w:val="-14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III.A.i.</w:t>
            </w:r>
            <w:r>
              <w:rPr>
                <w:rFonts w:ascii="Arial"/>
                <w:spacing w:val="-15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and</w:t>
            </w:r>
            <w:r>
              <w:rPr>
                <w:rFonts w:ascii="Arial"/>
                <w:spacing w:val="-14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Section</w:t>
            </w:r>
          </w:p>
          <w:p w14:paraId="61D5800C" w14:textId="77777777" w:rsidR="00500E8C" w:rsidRDefault="008C0CB1">
            <w:pPr>
              <w:pStyle w:val="TableParagraph"/>
              <w:spacing w:before="4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105"/>
                <w:sz w:val="20"/>
              </w:rPr>
              <w:t>III.A.i.c.</w:t>
            </w:r>
            <w:r>
              <w:rPr>
                <w:rFonts w:ascii="Arial"/>
                <w:spacing w:val="-10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See</w:t>
            </w:r>
            <w:r>
              <w:rPr>
                <w:rFonts w:ascii="Arial"/>
                <w:spacing w:val="-9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also</w:t>
            </w:r>
            <w:r>
              <w:rPr>
                <w:rFonts w:ascii="Arial"/>
                <w:spacing w:val="-9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Annex</w:t>
            </w:r>
            <w:r>
              <w:rPr>
                <w:rFonts w:ascii="Arial"/>
                <w:spacing w:val="5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2"/>
                <w:w w:val="105"/>
                <w:sz w:val="20"/>
              </w:rPr>
              <w:t>F)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7" w:author="Marika Konings" w:date="2015-05-22T10:47:00Z">
              <w:tcPr>
                <w:tcW w:w="850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14:paraId="569E2E37" w14:textId="77777777" w:rsidR="00500E8C" w:rsidRDefault="008C0CB1">
            <w:pPr>
              <w:pStyle w:val="TableParagraph"/>
              <w:spacing w:before="12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1"/>
                <w:w w:val="105"/>
                <w:sz w:val="20"/>
              </w:rPr>
              <w:t>CWG</w:t>
            </w:r>
          </w:p>
        </w:tc>
        <w:tc>
          <w:tcPr>
            <w:tcW w:w="7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8" w:author="Marika Konings" w:date="2015-05-22T10:47:00Z">
              <w:tcPr>
                <w:tcW w:w="7747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14:paraId="0D5FD65D" w14:textId="77777777" w:rsidR="00500E8C" w:rsidRDefault="00500E8C"/>
        </w:tc>
      </w:tr>
      <w:tr w:rsidR="00500E8C" w14:paraId="66C0535C" w14:textId="77777777" w:rsidTr="008C0CB1">
        <w:trPr>
          <w:trHeight w:hRule="exact" w:val="1829"/>
          <w:trPrChange w:id="9" w:author="Marika Konings" w:date="2015-05-22T10:47:00Z">
            <w:trPr>
              <w:trHeight w:hRule="exact" w:val="1829"/>
            </w:trPr>
          </w:trPrChange>
        </w:trPr>
        <w:tc>
          <w:tcPr>
            <w:tcW w:w="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10" w:author="Marika Konings" w:date="2015-05-22T10:47:00Z">
              <w:tcPr>
                <w:tcW w:w="648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14:paraId="560A584B" w14:textId="77777777" w:rsidR="00500E8C" w:rsidRDefault="008C0CB1">
            <w:pPr>
              <w:pStyle w:val="TableParagraph"/>
              <w:spacing w:before="12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2"/>
                <w:w w:val="105"/>
                <w:sz w:val="20"/>
              </w:rPr>
              <w:t>18.</w:t>
            </w:r>
          </w:p>
        </w:tc>
        <w:tc>
          <w:tcPr>
            <w:tcW w:w="3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11" w:author="Marika Konings" w:date="2015-05-22T10:47:00Z">
              <w:tcPr>
                <w:tcW w:w="3931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14:paraId="65EA07D1" w14:textId="77777777" w:rsidR="00500E8C" w:rsidRDefault="008C0CB1">
            <w:pPr>
              <w:pStyle w:val="TableParagraph"/>
              <w:spacing w:before="128" w:line="251" w:lineRule="auto"/>
              <w:ind w:left="101" w:right="2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1"/>
                <w:w w:val="105"/>
                <w:sz w:val="20"/>
              </w:rPr>
              <w:t>Determine</w:t>
            </w:r>
            <w:r>
              <w:rPr>
                <w:rFonts w:ascii="Arial"/>
                <w:spacing w:val="-18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which</w:t>
            </w:r>
            <w:r>
              <w:rPr>
                <w:rFonts w:ascii="Arial"/>
                <w:spacing w:val="-17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rights</w:t>
            </w:r>
            <w:r>
              <w:rPr>
                <w:rFonts w:ascii="Arial"/>
                <w:spacing w:val="-18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under</w:t>
            </w:r>
            <w:r>
              <w:rPr>
                <w:rFonts w:ascii="Arial"/>
                <w:spacing w:val="-18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the</w:t>
            </w:r>
            <w:r>
              <w:rPr>
                <w:rFonts w:ascii="Arial"/>
                <w:spacing w:val="29"/>
                <w:w w:val="103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existing</w:t>
            </w:r>
            <w:r>
              <w:rPr>
                <w:rFonts w:ascii="Arial"/>
                <w:spacing w:val="-16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NTIA</w:t>
            </w:r>
            <w:r>
              <w:rPr>
                <w:rFonts w:ascii="Arial"/>
                <w:spacing w:val="-16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contract</w:t>
            </w:r>
            <w:r>
              <w:rPr>
                <w:rFonts w:ascii="Arial"/>
                <w:spacing w:val="-16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will</w:t>
            </w:r>
            <w:r>
              <w:rPr>
                <w:rFonts w:ascii="Arial"/>
                <w:spacing w:val="-16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2"/>
                <w:w w:val="105"/>
                <w:sz w:val="20"/>
              </w:rPr>
              <w:t>be</w:t>
            </w:r>
            <w:r>
              <w:rPr>
                <w:rFonts w:ascii="Arial"/>
                <w:spacing w:val="36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implemented</w:t>
            </w:r>
            <w:r>
              <w:rPr>
                <w:rFonts w:ascii="Arial"/>
                <w:spacing w:val="-18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in</w:t>
            </w:r>
            <w:r>
              <w:rPr>
                <w:rFonts w:ascii="Arial"/>
                <w:spacing w:val="-15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the</w:t>
            </w:r>
            <w:r>
              <w:rPr>
                <w:rFonts w:ascii="Arial"/>
                <w:spacing w:val="-14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ICANN</w:t>
            </w:r>
            <w:r>
              <w:rPr>
                <w:rFonts w:ascii="Arial"/>
                <w:spacing w:val="30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governance</w:t>
            </w:r>
            <w:r>
              <w:rPr>
                <w:rFonts w:ascii="Arial"/>
                <w:spacing w:val="-15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documents</w:t>
            </w:r>
            <w:r>
              <w:rPr>
                <w:rFonts w:ascii="Arial"/>
                <w:spacing w:val="-14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and</w:t>
            </w:r>
            <w:r>
              <w:rPr>
                <w:rFonts w:ascii="Arial"/>
                <w:spacing w:val="-15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which</w:t>
            </w:r>
            <w:r>
              <w:rPr>
                <w:rFonts w:ascii="Arial"/>
                <w:spacing w:val="-15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will</w:t>
            </w:r>
            <w:r>
              <w:rPr>
                <w:rFonts w:ascii="Arial"/>
                <w:spacing w:val="28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be</w:t>
            </w:r>
            <w:r>
              <w:rPr>
                <w:rFonts w:ascii="Arial"/>
                <w:spacing w:val="-12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in</w:t>
            </w:r>
            <w:r>
              <w:rPr>
                <w:rFonts w:ascii="Arial"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the</w:t>
            </w:r>
            <w:r>
              <w:rPr>
                <w:rFonts w:ascii="Arial"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new</w:t>
            </w:r>
            <w:r>
              <w:rPr>
                <w:rFonts w:ascii="Arial"/>
                <w:spacing w:val="-33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ICANN/PTI</w:t>
            </w:r>
            <w:r>
              <w:rPr>
                <w:rFonts w:ascii="Arial"/>
                <w:spacing w:val="-13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contract.</w:t>
            </w:r>
            <w:r>
              <w:rPr>
                <w:rFonts w:ascii="Arial"/>
                <w:spacing w:val="28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(Section</w:t>
            </w:r>
            <w:r>
              <w:rPr>
                <w:rFonts w:ascii="Arial"/>
                <w:spacing w:val="-35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III.A.i.c.)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12" w:author="Marika Konings" w:date="2015-05-22T10:47:00Z">
              <w:tcPr>
                <w:tcW w:w="850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14:paraId="5E3ABD35" w14:textId="77777777" w:rsidR="00500E8C" w:rsidRDefault="008C0CB1">
            <w:pPr>
              <w:pStyle w:val="TableParagraph"/>
              <w:spacing w:before="12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1"/>
                <w:w w:val="105"/>
                <w:sz w:val="20"/>
              </w:rPr>
              <w:t>CWG</w:t>
            </w:r>
          </w:p>
        </w:tc>
        <w:tc>
          <w:tcPr>
            <w:tcW w:w="7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13" w:author="Marika Konings" w:date="2015-05-22T10:47:00Z">
              <w:tcPr>
                <w:tcW w:w="7747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14:paraId="0E7983C2" w14:textId="77777777" w:rsidR="00500E8C" w:rsidRDefault="00500E8C"/>
        </w:tc>
      </w:tr>
      <w:tr w:rsidR="00500E8C" w14:paraId="1EB23FC2" w14:textId="77777777" w:rsidTr="008C0CB1">
        <w:trPr>
          <w:trHeight w:hRule="exact" w:val="1853"/>
          <w:trPrChange w:id="14" w:author="Marika Konings" w:date="2015-05-22T10:47:00Z">
            <w:trPr>
              <w:trHeight w:hRule="exact" w:val="1853"/>
            </w:trPr>
          </w:trPrChange>
        </w:trPr>
        <w:tc>
          <w:tcPr>
            <w:tcW w:w="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15" w:author="Marika Konings" w:date="2015-05-22T10:47:00Z">
              <w:tcPr>
                <w:tcW w:w="648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14:paraId="7B4ADEDD" w14:textId="77777777" w:rsidR="00500E8C" w:rsidRDefault="008C0CB1">
            <w:pPr>
              <w:pStyle w:val="TableParagraph"/>
              <w:spacing w:before="12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2"/>
                <w:w w:val="105"/>
                <w:sz w:val="20"/>
              </w:rPr>
              <w:t>19.</w:t>
            </w:r>
          </w:p>
        </w:tc>
        <w:tc>
          <w:tcPr>
            <w:tcW w:w="3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16" w:author="Marika Konings" w:date="2015-05-22T10:47:00Z">
              <w:tcPr>
                <w:tcW w:w="3931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14:paraId="0254BA73" w14:textId="77777777" w:rsidR="00500E8C" w:rsidRDefault="008C0CB1">
            <w:pPr>
              <w:pStyle w:val="TableParagraph"/>
              <w:spacing w:before="128" w:line="251" w:lineRule="auto"/>
              <w:ind w:left="101" w:right="1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1"/>
                <w:w w:val="105"/>
                <w:sz w:val="20"/>
              </w:rPr>
              <w:t>Determine</w:t>
            </w:r>
            <w:r>
              <w:rPr>
                <w:rFonts w:ascii="Arial"/>
                <w:spacing w:val="-9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who</w:t>
            </w:r>
            <w:r>
              <w:rPr>
                <w:rFonts w:ascii="Arial"/>
                <w:spacing w:val="-8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will</w:t>
            </w:r>
            <w:r>
              <w:rPr>
                <w:rFonts w:ascii="Arial"/>
                <w:spacing w:val="-9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have</w:t>
            </w:r>
            <w:r>
              <w:rPr>
                <w:rFonts w:ascii="Arial"/>
                <w:spacing w:val="-8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the</w:t>
            </w:r>
            <w:r>
              <w:rPr>
                <w:rFonts w:ascii="Arial"/>
                <w:spacing w:val="-9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right</w:t>
            </w:r>
            <w:r>
              <w:rPr>
                <w:rFonts w:ascii="Arial"/>
                <w:spacing w:val="-9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to</w:t>
            </w:r>
            <w:r>
              <w:rPr>
                <w:rFonts w:ascii="Arial"/>
                <w:spacing w:val="29"/>
                <w:w w:val="103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trigger</w:t>
            </w:r>
            <w:r>
              <w:rPr>
                <w:rFonts w:ascii="Arial"/>
                <w:spacing w:val="-13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remedies</w:t>
            </w:r>
            <w:r>
              <w:rPr>
                <w:rFonts w:ascii="Arial"/>
                <w:spacing w:val="-12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for</w:t>
            </w:r>
            <w:r>
              <w:rPr>
                <w:rFonts w:ascii="Arial"/>
                <w:spacing w:val="-13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breaches</w:t>
            </w:r>
            <w:r>
              <w:rPr>
                <w:rFonts w:ascii="Arial"/>
                <w:spacing w:val="-12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of,</w:t>
            </w:r>
            <w:r>
              <w:rPr>
                <w:rFonts w:ascii="Arial"/>
                <w:spacing w:val="-30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2"/>
                <w:w w:val="105"/>
                <w:sz w:val="20"/>
              </w:rPr>
              <w:t>and</w:t>
            </w:r>
            <w:r>
              <w:rPr>
                <w:rFonts w:ascii="Arial"/>
                <w:spacing w:val="34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otherwise</w:t>
            </w:r>
            <w:r>
              <w:rPr>
                <w:rFonts w:ascii="Arial"/>
                <w:spacing w:val="-22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enforce,</w:t>
            </w:r>
            <w:r>
              <w:rPr>
                <w:rFonts w:ascii="Arial"/>
                <w:spacing w:val="-22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ICANN/PTI</w:t>
            </w:r>
            <w:r>
              <w:rPr>
                <w:rFonts w:ascii="Arial"/>
                <w:spacing w:val="-22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Contract</w:t>
            </w:r>
            <w:r>
              <w:rPr>
                <w:rFonts w:ascii="Arial"/>
                <w:spacing w:val="26"/>
                <w:w w:val="103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(i.e.,</w:t>
            </w:r>
            <w:r>
              <w:rPr>
                <w:rFonts w:ascii="Arial"/>
                <w:spacing w:val="-9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will</w:t>
            </w:r>
            <w:r>
              <w:rPr>
                <w:rFonts w:ascii="Arial"/>
                <w:spacing w:val="-9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PTI</w:t>
            </w:r>
            <w:r>
              <w:rPr>
                <w:rFonts w:ascii="Arial"/>
                <w:spacing w:val="-9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Board</w:t>
            </w:r>
            <w:r>
              <w:rPr>
                <w:rFonts w:ascii="Arial"/>
                <w:spacing w:val="-8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exercise</w:t>
            </w:r>
            <w:r>
              <w:rPr>
                <w:rFonts w:ascii="Arial"/>
                <w:spacing w:val="-9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this</w:t>
            </w:r>
            <w:r>
              <w:rPr>
                <w:rFonts w:ascii="Arial"/>
                <w:spacing w:val="-8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right</w:t>
            </w:r>
            <w:r>
              <w:rPr>
                <w:rFonts w:ascii="Arial"/>
                <w:spacing w:val="-20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2"/>
                <w:w w:val="105"/>
                <w:sz w:val="20"/>
              </w:rPr>
              <w:t>or</w:t>
            </w:r>
            <w:r>
              <w:rPr>
                <w:rFonts w:ascii="Arial"/>
                <w:spacing w:val="28"/>
                <w:w w:val="103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will</w:t>
            </w:r>
            <w:r>
              <w:rPr>
                <w:rFonts w:ascii="Arial"/>
                <w:spacing w:val="-10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this</w:t>
            </w:r>
            <w:r>
              <w:rPr>
                <w:rFonts w:ascii="Arial"/>
                <w:spacing w:val="-10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require</w:t>
            </w:r>
            <w:r>
              <w:rPr>
                <w:rFonts w:ascii="Arial"/>
                <w:spacing w:val="-9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CSC</w:t>
            </w:r>
            <w:r>
              <w:rPr>
                <w:rFonts w:ascii="Arial"/>
                <w:spacing w:val="-8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or</w:t>
            </w:r>
            <w:r>
              <w:rPr>
                <w:rFonts w:ascii="Arial"/>
                <w:spacing w:val="-10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IFR).</w:t>
            </w:r>
            <w:r>
              <w:rPr>
                <w:rFonts w:ascii="Arial"/>
                <w:spacing w:val="-10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(Sections</w:t>
            </w:r>
            <w:r>
              <w:rPr>
                <w:rFonts w:ascii="Arial"/>
                <w:spacing w:val="30"/>
                <w:w w:val="103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III.A.i.b,</w:t>
            </w:r>
            <w:r>
              <w:rPr>
                <w:rFonts w:ascii="Arial"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c,</w:t>
            </w:r>
            <w:r>
              <w:rPr>
                <w:rFonts w:ascii="Arial"/>
                <w:spacing w:val="-10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and</w:t>
            </w:r>
            <w:r>
              <w:rPr>
                <w:rFonts w:ascii="Arial"/>
                <w:spacing w:val="-31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2"/>
                <w:w w:val="105"/>
                <w:sz w:val="20"/>
              </w:rPr>
              <w:t>d)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17" w:author="Marika Konings" w:date="2015-05-22T10:47:00Z">
              <w:tcPr>
                <w:tcW w:w="850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14:paraId="0781927E" w14:textId="77777777" w:rsidR="00500E8C" w:rsidRDefault="008C0CB1">
            <w:pPr>
              <w:pStyle w:val="TableParagraph"/>
              <w:spacing w:before="12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1"/>
                <w:w w:val="105"/>
                <w:sz w:val="20"/>
              </w:rPr>
              <w:t>CWG</w:t>
            </w:r>
          </w:p>
        </w:tc>
        <w:tc>
          <w:tcPr>
            <w:tcW w:w="7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18" w:author="Marika Konings" w:date="2015-05-22T10:47:00Z">
              <w:tcPr>
                <w:tcW w:w="7747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14:paraId="10DD8E8C" w14:textId="77777777" w:rsidR="00500E8C" w:rsidRDefault="00500E8C"/>
        </w:tc>
      </w:tr>
      <w:tr w:rsidR="00500E8C" w14:paraId="2994F6D5" w14:textId="77777777" w:rsidTr="008C0CB1">
        <w:trPr>
          <w:trHeight w:hRule="exact" w:val="1258"/>
          <w:trPrChange w:id="19" w:author="Marika Konings" w:date="2015-05-22T10:47:00Z">
            <w:trPr>
              <w:trHeight w:hRule="exact" w:val="1258"/>
            </w:trPr>
          </w:trPrChange>
        </w:trPr>
        <w:tc>
          <w:tcPr>
            <w:tcW w:w="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20" w:author="Marika Konings" w:date="2015-05-22T10:47:00Z">
              <w:tcPr>
                <w:tcW w:w="648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14:paraId="3744B4D4" w14:textId="77777777" w:rsidR="00500E8C" w:rsidRDefault="008C0CB1">
            <w:pPr>
              <w:pStyle w:val="TableParagraph"/>
              <w:spacing w:before="12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2"/>
                <w:w w:val="105"/>
                <w:sz w:val="20"/>
              </w:rPr>
              <w:t>20.</w:t>
            </w:r>
          </w:p>
        </w:tc>
        <w:tc>
          <w:tcPr>
            <w:tcW w:w="3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21" w:author="Marika Konings" w:date="2015-05-22T10:47:00Z">
              <w:tcPr>
                <w:tcW w:w="3931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14:paraId="61DA05D0" w14:textId="77777777" w:rsidR="00500E8C" w:rsidRDefault="008C0CB1">
            <w:pPr>
              <w:pStyle w:val="TableParagraph"/>
              <w:spacing w:before="128" w:line="252" w:lineRule="auto"/>
              <w:ind w:left="101" w:right="56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1"/>
                <w:w w:val="105"/>
                <w:sz w:val="20"/>
              </w:rPr>
              <w:t>DT-A</w:t>
            </w:r>
            <w:r>
              <w:rPr>
                <w:rFonts w:ascii="Arial"/>
                <w:spacing w:val="-18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SLE</w:t>
            </w:r>
            <w:r>
              <w:rPr>
                <w:rFonts w:ascii="Arial"/>
                <w:spacing w:val="-17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documentation</w:t>
            </w:r>
            <w:r>
              <w:rPr>
                <w:rFonts w:ascii="Arial"/>
                <w:spacing w:val="-19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following</w:t>
            </w:r>
            <w:r>
              <w:rPr>
                <w:rFonts w:ascii="Arial"/>
                <w:spacing w:val="27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receipt</w:t>
            </w:r>
            <w:r>
              <w:rPr>
                <w:rFonts w:ascii="Arial"/>
                <w:spacing w:val="-14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of</w:t>
            </w:r>
            <w:r>
              <w:rPr>
                <w:rFonts w:ascii="Arial"/>
                <w:spacing w:val="-14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additional</w:t>
            </w:r>
            <w:r>
              <w:rPr>
                <w:rFonts w:ascii="Arial"/>
                <w:spacing w:val="-14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IANA</w:t>
            </w:r>
            <w:r>
              <w:rPr>
                <w:rFonts w:ascii="Arial"/>
                <w:spacing w:val="25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documentation.</w:t>
            </w:r>
            <w:r>
              <w:rPr>
                <w:rFonts w:ascii="Arial"/>
                <w:spacing w:val="-29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(Section</w:t>
            </w:r>
            <w:r>
              <w:rPr>
                <w:rFonts w:ascii="Arial"/>
                <w:spacing w:val="-28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III.A.ii.b.</w:t>
            </w:r>
            <w:r>
              <w:rPr>
                <w:rFonts w:ascii="Arial"/>
                <w:spacing w:val="38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and</w:t>
            </w:r>
            <w:r>
              <w:rPr>
                <w:rFonts w:ascii="Arial"/>
                <w:spacing w:val="-13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Annex</w:t>
            </w:r>
            <w:r>
              <w:rPr>
                <w:rFonts w:ascii="Arial"/>
                <w:spacing w:val="-32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2"/>
                <w:w w:val="105"/>
                <w:sz w:val="20"/>
              </w:rPr>
              <w:t>H)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22" w:author="Marika Konings" w:date="2015-05-22T10:47:00Z">
              <w:tcPr>
                <w:tcW w:w="850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14:paraId="041DE82A" w14:textId="77777777" w:rsidR="00500E8C" w:rsidRDefault="008C0CB1">
            <w:pPr>
              <w:pStyle w:val="TableParagraph"/>
              <w:spacing w:before="12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1"/>
                <w:w w:val="105"/>
                <w:sz w:val="20"/>
              </w:rPr>
              <w:t>DT-A</w:t>
            </w:r>
          </w:p>
        </w:tc>
        <w:tc>
          <w:tcPr>
            <w:tcW w:w="7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23" w:author="Marika Konings" w:date="2015-05-22T10:47:00Z">
              <w:tcPr>
                <w:tcW w:w="7747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14:paraId="0A604071" w14:textId="77777777" w:rsidR="00500E8C" w:rsidRDefault="00500E8C"/>
        </w:tc>
      </w:tr>
    </w:tbl>
    <w:p w14:paraId="52CE23AB" w14:textId="77777777" w:rsidR="008C0CB1" w:rsidRDefault="008C0CB1">
      <w:pPr>
        <w:rPr>
          <w:ins w:id="24" w:author="Marika Konings" w:date="2015-05-22T10:47:00Z"/>
        </w:rPr>
      </w:pPr>
    </w:p>
    <w:p w14:paraId="493B2C3D" w14:textId="77777777" w:rsidR="008C0CB1" w:rsidRDefault="008C0CB1">
      <w:pPr>
        <w:rPr>
          <w:ins w:id="25" w:author="Marika Konings" w:date="2015-05-22T10:47:00Z"/>
        </w:rPr>
      </w:pPr>
    </w:p>
    <w:p w14:paraId="7E1D072F" w14:textId="77777777" w:rsidR="008C0CB1" w:rsidRDefault="008C0CB1">
      <w:pPr>
        <w:rPr>
          <w:ins w:id="26" w:author="Marika Konings" w:date="2015-05-22T10:47:00Z"/>
        </w:rPr>
      </w:pPr>
    </w:p>
    <w:p w14:paraId="3AA98CE9" w14:textId="77777777" w:rsidR="008C0CB1" w:rsidRDefault="008C0CB1">
      <w:pPr>
        <w:rPr>
          <w:ins w:id="27" w:author="Marika Konings" w:date="2015-05-22T10:47:00Z"/>
        </w:rPr>
      </w:pPr>
    </w:p>
    <w:p w14:paraId="158FA3C9" w14:textId="77777777" w:rsidR="008C0CB1" w:rsidRDefault="008C0CB1">
      <w:pPr>
        <w:rPr>
          <w:ins w:id="28" w:author="Marika Konings" w:date="2015-05-22T10:47:00Z"/>
        </w:rPr>
      </w:pPr>
    </w:p>
    <w:p w14:paraId="428B0107" w14:textId="77777777" w:rsidR="008C0CB1" w:rsidRDefault="008C0CB1">
      <w:pPr>
        <w:rPr>
          <w:ins w:id="29" w:author="Marika Konings" w:date="2015-05-22T10:47:00Z"/>
        </w:rPr>
      </w:pPr>
    </w:p>
    <w:p w14:paraId="69B34D6C" w14:textId="77777777" w:rsidR="008C0CB1" w:rsidRDefault="008C0CB1">
      <w:pPr>
        <w:rPr>
          <w:ins w:id="30" w:author="Marika Konings" w:date="2015-05-22T10:47:00Z"/>
        </w:rPr>
      </w:pPr>
    </w:p>
    <w:p w14:paraId="1EAE06F2" w14:textId="77777777" w:rsidR="008C0CB1" w:rsidRDefault="008C0CB1">
      <w:pPr>
        <w:rPr>
          <w:ins w:id="31" w:author="Marika Konings" w:date="2015-05-22T10:47:00Z"/>
        </w:rPr>
      </w:pPr>
    </w:p>
    <w:p w14:paraId="154D3C2C" w14:textId="77777777" w:rsidR="008C0CB1" w:rsidRDefault="008C0CB1">
      <w:pPr>
        <w:rPr>
          <w:ins w:id="32" w:author="Marika Konings" w:date="2015-05-22T10:47:00Z"/>
        </w:rPr>
      </w:pPr>
    </w:p>
    <w:p w14:paraId="4F0A17AF" w14:textId="77777777" w:rsidR="008C0CB1" w:rsidRDefault="008C0CB1">
      <w:pPr>
        <w:rPr>
          <w:ins w:id="33" w:author="Marika Konings" w:date="2015-05-22T10:47:00Z"/>
        </w:rPr>
      </w:pPr>
    </w:p>
    <w:p w14:paraId="513B7B26" w14:textId="77777777" w:rsidR="008C0CB1" w:rsidRDefault="008C0CB1">
      <w:pPr>
        <w:rPr>
          <w:ins w:id="34" w:author="Marika Konings" w:date="2015-05-22T10:47:00Z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3931"/>
        <w:gridCol w:w="850"/>
        <w:gridCol w:w="7747"/>
      </w:tblGrid>
      <w:tr w:rsidR="00500E8C" w:rsidRPr="00174BAE" w14:paraId="2BDAD184" w14:textId="77777777" w:rsidTr="007257CB">
        <w:trPr>
          <w:trHeight w:hRule="exact" w:val="490"/>
        </w:trPr>
        <w:tc>
          <w:tcPr>
            <w:tcW w:w="131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6D9F1"/>
          </w:tcPr>
          <w:p w14:paraId="71F05431" w14:textId="77777777" w:rsidR="00500E8C" w:rsidRPr="007257CB" w:rsidRDefault="008C0CB1">
            <w:pPr>
              <w:pStyle w:val="TableParagraph"/>
              <w:spacing w:before="128"/>
              <w:ind w:left="101"/>
              <w:rPr>
                <w:rFonts w:eastAsia="Arial" w:cs="Arial"/>
              </w:rPr>
            </w:pPr>
            <w:r w:rsidRPr="007257CB">
              <w:rPr>
                <w:b/>
              </w:rPr>
              <w:lastRenderedPageBreak/>
              <w:t xml:space="preserve">Escalation </w:t>
            </w:r>
            <w:r w:rsidRPr="007257CB">
              <w:rPr>
                <w:b/>
                <w:spacing w:val="35"/>
              </w:rPr>
              <w:t xml:space="preserve"> </w:t>
            </w:r>
            <w:r w:rsidRPr="007257CB">
              <w:rPr>
                <w:b/>
              </w:rPr>
              <w:t>mechanisms</w:t>
            </w:r>
          </w:p>
        </w:tc>
      </w:tr>
      <w:tr w:rsidR="008C0CB1" w:rsidRPr="00174BAE" w14:paraId="68EC9E65" w14:textId="77777777" w:rsidTr="007257CB">
        <w:trPr>
          <w:trHeight w:hRule="exact" w:val="2939"/>
        </w:trPr>
        <w:tc>
          <w:tcPr>
            <w:tcW w:w="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A47638" w14:textId="77777777" w:rsidR="00500E8C" w:rsidRPr="007257CB" w:rsidRDefault="008C0CB1">
            <w:pPr>
              <w:pStyle w:val="TableParagraph"/>
              <w:spacing w:before="133"/>
              <w:ind w:left="101"/>
              <w:rPr>
                <w:rFonts w:eastAsia="Arial" w:cs="Arial"/>
              </w:rPr>
            </w:pPr>
            <w:r w:rsidRPr="007257CB">
              <w:rPr>
                <w:spacing w:val="2"/>
                <w:w w:val="105"/>
              </w:rPr>
              <w:t>21.</w:t>
            </w:r>
          </w:p>
        </w:tc>
        <w:tc>
          <w:tcPr>
            <w:tcW w:w="3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57FDD6" w14:textId="77777777" w:rsidR="00500E8C" w:rsidRPr="007257CB" w:rsidRDefault="008C0CB1">
            <w:pPr>
              <w:pStyle w:val="TableParagraph"/>
              <w:spacing w:before="133" w:line="250" w:lineRule="auto"/>
              <w:ind w:left="101" w:right="543"/>
              <w:rPr>
                <w:rFonts w:eastAsia="Arial" w:cs="Arial"/>
              </w:rPr>
            </w:pPr>
            <w:r w:rsidRPr="007257CB">
              <w:rPr>
                <w:spacing w:val="1"/>
                <w:w w:val="105"/>
              </w:rPr>
              <w:t>Who</w:t>
            </w:r>
            <w:r w:rsidRPr="007257CB">
              <w:rPr>
                <w:spacing w:val="-18"/>
                <w:w w:val="105"/>
              </w:rPr>
              <w:t xml:space="preserve"> </w:t>
            </w:r>
            <w:r w:rsidRPr="007257CB">
              <w:rPr>
                <w:spacing w:val="1"/>
                <w:w w:val="105"/>
              </w:rPr>
              <w:t>does</w:t>
            </w:r>
            <w:r w:rsidRPr="007257CB">
              <w:rPr>
                <w:spacing w:val="-18"/>
                <w:w w:val="105"/>
              </w:rPr>
              <w:t xml:space="preserve"> </w:t>
            </w:r>
            <w:r w:rsidRPr="007257CB">
              <w:rPr>
                <w:spacing w:val="1"/>
                <w:w w:val="105"/>
              </w:rPr>
              <w:t>ccNSO/GNSO</w:t>
            </w:r>
            <w:r w:rsidRPr="007257CB">
              <w:rPr>
                <w:spacing w:val="-17"/>
                <w:w w:val="105"/>
              </w:rPr>
              <w:t xml:space="preserve"> </w:t>
            </w:r>
            <w:r w:rsidRPr="007257CB">
              <w:rPr>
                <w:spacing w:val="1"/>
                <w:w w:val="105"/>
              </w:rPr>
              <w:t>escalate</w:t>
            </w:r>
            <w:r w:rsidRPr="007257CB">
              <w:rPr>
                <w:spacing w:val="30"/>
                <w:w w:val="103"/>
              </w:rPr>
              <w:t xml:space="preserve"> </w:t>
            </w:r>
            <w:r w:rsidRPr="007257CB">
              <w:rPr>
                <w:spacing w:val="1"/>
                <w:w w:val="105"/>
              </w:rPr>
              <w:t>unresolved</w:t>
            </w:r>
            <w:r w:rsidRPr="007257CB">
              <w:rPr>
                <w:spacing w:val="-11"/>
                <w:w w:val="105"/>
              </w:rPr>
              <w:t xml:space="preserve"> </w:t>
            </w:r>
            <w:r w:rsidRPr="007257CB">
              <w:rPr>
                <w:spacing w:val="1"/>
                <w:w w:val="105"/>
              </w:rPr>
              <w:t>issues</w:t>
            </w:r>
            <w:r w:rsidRPr="007257CB">
              <w:rPr>
                <w:spacing w:val="-10"/>
                <w:w w:val="105"/>
              </w:rPr>
              <w:t xml:space="preserve"> </w:t>
            </w:r>
            <w:r w:rsidRPr="007257CB">
              <w:rPr>
                <w:spacing w:val="1"/>
                <w:w w:val="105"/>
              </w:rPr>
              <w:t>to?</w:t>
            </w:r>
            <w:r w:rsidRPr="007257CB">
              <w:rPr>
                <w:spacing w:val="-10"/>
                <w:w w:val="105"/>
              </w:rPr>
              <w:t xml:space="preserve"> </w:t>
            </w:r>
            <w:r w:rsidRPr="007257CB">
              <w:rPr>
                <w:w w:val="105"/>
              </w:rPr>
              <w:t>Will</w:t>
            </w:r>
            <w:r w:rsidRPr="007257CB">
              <w:rPr>
                <w:spacing w:val="-11"/>
                <w:w w:val="105"/>
              </w:rPr>
              <w:t xml:space="preserve"> </w:t>
            </w:r>
            <w:r w:rsidRPr="007257CB">
              <w:rPr>
                <w:spacing w:val="1"/>
                <w:w w:val="105"/>
              </w:rPr>
              <w:t>there</w:t>
            </w:r>
            <w:r w:rsidRPr="007257CB">
              <w:rPr>
                <w:spacing w:val="-10"/>
                <w:w w:val="105"/>
              </w:rPr>
              <w:t xml:space="preserve"> </w:t>
            </w:r>
            <w:r w:rsidRPr="007257CB">
              <w:rPr>
                <w:spacing w:val="2"/>
                <w:w w:val="105"/>
              </w:rPr>
              <w:t>be</w:t>
            </w:r>
            <w:r w:rsidRPr="007257CB">
              <w:rPr>
                <w:spacing w:val="29"/>
                <w:w w:val="103"/>
              </w:rPr>
              <w:t xml:space="preserve"> </w:t>
            </w:r>
            <w:r w:rsidRPr="007257CB">
              <w:rPr>
                <w:spacing w:val="1"/>
                <w:w w:val="105"/>
              </w:rPr>
              <w:t>an</w:t>
            </w:r>
            <w:r w:rsidRPr="007257CB">
              <w:rPr>
                <w:spacing w:val="2"/>
                <w:w w:val="105"/>
              </w:rPr>
              <w:t xml:space="preserve"> </w:t>
            </w:r>
            <w:r w:rsidRPr="007257CB">
              <w:rPr>
                <w:spacing w:val="1"/>
                <w:w w:val="105"/>
              </w:rPr>
              <w:t>IRP</w:t>
            </w:r>
            <w:r w:rsidRPr="007257CB">
              <w:rPr>
                <w:spacing w:val="-9"/>
                <w:w w:val="105"/>
              </w:rPr>
              <w:t xml:space="preserve"> </w:t>
            </w:r>
            <w:r w:rsidRPr="007257CB">
              <w:rPr>
                <w:spacing w:val="1"/>
                <w:w w:val="105"/>
              </w:rPr>
              <w:t>process?</w:t>
            </w:r>
            <w:r w:rsidRPr="007257CB">
              <w:rPr>
                <w:spacing w:val="38"/>
                <w:w w:val="105"/>
              </w:rPr>
              <w:t xml:space="preserve"> </w:t>
            </w:r>
            <w:r w:rsidRPr="007257CB">
              <w:rPr>
                <w:spacing w:val="1"/>
                <w:w w:val="105"/>
              </w:rPr>
              <w:t>(Section</w:t>
            </w:r>
            <w:r w:rsidRPr="007257CB">
              <w:rPr>
                <w:spacing w:val="-9"/>
                <w:w w:val="105"/>
              </w:rPr>
              <w:t xml:space="preserve"> </w:t>
            </w:r>
            <w:r w:rsidRPr="007257CB">
              <w:rPr>
                <w:spacing w:val="1"/>
                <w:w w:val="105"/>
              </w:rPr>
              <w:t>III.A.ii.a.</w:t>
            </w:r>
            <w:r w:rsidRPr="007257CB">
              <w:rPr>
                <w:spacing w:val="26"/>
                <w:w w:val="103"/>
              </w:rPr>
              <w:t xml:space="preserve"> </w:t>
            </w:r>
            <w:r w:rsidRPr="007257CB">
              <w:rPr>
                <w:spacing w:val="1"/>
                <w:w w:val="105"/>
              </w:rPr>
              <w:t>and</w:t>
            </w:r>
            <w:r w:rsidRPr="007257CB">
              <w:rPr>
                <w:spacing w:val="-11"/>
                <w:w w:val="105"/>
              </w:rPr>
              <w:t xml:space="preserve"> </w:t>
            </w:r>
            <w:r w:rsidRPr="007257CB">
              <w:rPr>
                <w:spacing w:val="1"/>
                <w:w w:val="105"/>
              </w:rPr>
              <w:t>Annex</w:t>
            </w:r>
            <w:r w:rsidRPr="007257CB">
              <w:rPr>
                <w:spacing w:val="-10"/>
                <w:w w:val="105"/>
              </w:rPr>
              <w:t xml:space="preserve"> </w:t>
            </w:r>
            <w:r w:rsidRPr="007257CB">
              <w:rPr>
                <w:w w:val="105"/>
              </w:rPr>
              <w:t>J,</w:t>
            </w:r>
            <w:r w:rsidRPr="007257CB">
              <w:rPr>
                <w:spacing w:val="-11"/>
                <w:w w:val="105"/>
              </w:rPr>
              <w:t xml:space="preserve"> </w:t>
            </w:r>
            <w:r w:rsidRPr="007257CB">
              <w:rPr>
                <w:spacing w:val="1"/>
                <w:w w:val="105"/>
              </w:rPr>
              <w:t>footnote</w:t>
            </w:r>
            <w:r w:rsidRPr="007257CB">
              <w:rPr>
                <w:spacing w:val="-26"/>
                <w:w w:val="105"/>
              </w:rPr>
              <w:t xml:space="preserve"> </w:t>
            </w:r>
            <w:r w:rsidRPr="007257CB">
              <w:rPr>
                <w:spacing w:val="2"/>
                <w:w w:val="105"/>
              </w:rPr>
              <w:t>22)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B1DD20" w14:textId="77777777" w:rsidR="00500E8C" w:rsidRPr="00174BAE" w:rsidRDefault="008C0CB1">
            <w:pPr>
              <w:pStyle w:val="TableParagraph"/>
              <w:spacing w:before="133"/>
              <w:ind w:left="101"/>
              <w:rPr>
                <w:rFonts w:eastAsia="Arial" w:cs="Arial"/>
                <w:rPrChange w:id="35" w:author="Marika Konings" w:date="2015-05-22T10:58:00Z">
                  <w:rPr>
                    <w:rFonts w:ascii="Arial" w:eastAsia="Arial" w:hAnsi="Arial" w:cs="Arial"/>
                    <w:sz w:val="20"/>
                    <w:szCs w:val="20"/>
                  </w:rPr>
                </w:rPrChange>
              </w:rPr>
            </w:pPr>
            <w:r w:rsidRPr="007257CB">
              <w:rPr>
                <w:spacing w:val="1"/>
                <w:w w:val="105"/>
              </w:rPr>
              <w:t>DT-M</w:t>
            </w:r>
          </w:p>
        </w:tc>
        <w:tc>
          <w:tcPr>
            <w:tcW w:w="7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7CDB0E" w14:textId="77777777" w:rsidR="00500E8C" w:rsidRPr="007257CB" w:rsidRDefault="007257CB" w:rsidP="007257CB">
            <w:pPr>
              <w:pStyle w:val="TableParagraph"/>
              <w:spacing w:before="10" w:line="247" w:lineRule="auto"/>
              <w:ind w:left="-2" w:right="156"/>
              <w:rPr>
                <w:rFonts w:eastAsia="Calibri" w:cs="Calibri"/>
              </w:rPr>
            </w:pPr>
            <w:ins w:id="36" w:author="Marika Konings" w:date="2015-05-25T17:39:00Z">
              <w:r w:rsidRPr="007257CB">
                <w:rPr>
                  <w:rFonts w:cs="Calibri"/>
                </w:rPr>
                <w:t>DTM proposes that the following should be eligible for using the IRP: individual gTLD registries, the GNSO or ccNSO or the two SOs collectively, and the RySG (in cases of systemic issues, not individual registry cases). </w:t>
              </w:r>
              <w:r>
                <w:rPr>
                  <w:rFonts w:cs="Calibri"/>
                </w:rPr>
                <w:t>Note,</w:t>
              </w:r>
              <w:r w:rsidRPr="007257CB">
                <w:rPr>
                  <w:rFonts w:cs="Calibri"/>
                </w:rPr>
                <w:t>the eligibility of ccTLD registries to use the IRP is dependent on the ccTLD community work that is anticipated in this regard.</w:t>
              </w:r>
            </w:ins>
            <w:ins w:id="37" w:author="Marika Konings" w:date="2015-05-22T10:46:00Z">
              <w:r w:rsidR="008C0CB1" w:rsidRPr="007257CB">
                <w:rPr>
                  <w:rFonts w:cs="Calibri"/>
                </w:rPr>
                <w:t xml:space="preserve">. </w:t>
              </w:r>
            </w:ins>
            <w:ins w:id="38" w:author="Marika Konings" w:date="2015-05-22T10:50:00Z">
              <w:r w:rsidR="008C0CB1" w:rsidRPr="007257CB">
                <w:rPr>
                  <w:rFonts w:cs="Calibri"/>
                </w:rPr>
                <w:t xml:space="preserve">Furthermore, if an issue is escalated to the ccNSO/GNSO, DTM foresees the following steps: </w:t>
              </w:r>
            </w:ins>
            <w:ins w:id="39" w:author="Marika Konings" w:date="2015-05-22T10:48:00Z">
              <w:r w:rsidR="008C0CB1" w:rsidRPr="007257CB">
                <w:rPr>
                  <w:rFonts w:cs="Calibri"/>
                </w:rPr>
                <w:t xml:space="preserve">1) an issue is raised with one or both SOs </w:t>
              </w:r>
            </w:ins>
            <w:ins w:id="40" w:author="Marika Konings" w:date="2015-05-22T10:49:00Z">
              <w:r w:rsidR="008C0CB1" w:rsidRPr="007257CB">
                <w:rPr>
                  <w:rFonts w:cs="Calibri"/>
                </w:rPr>
                <w:t xml:space="preserve">– one or both SOs would carry out fact finding in view of mitigating the issue. If the issue is not resolved via step 1), </w:t>
              </w:r>
            </w:ins>
            <w:ins w:id="41" w:author="Marika Konings" w:date="2015-05-22T10:46:00Z">
              <w:r w:rsidR="008C0CB1" w:rsidRPr="007257CB">
                <w:rPr>
                  <w:rFonts w:cs="Calibri"/>
                </w:rPr>
                <w:t xml:space="preserve">step </w:t>
              </w:r>
            </w:ins>
            <w:ins w:id="42" w:author="Marika Konings" w:date="2015-05-22T10:51:00Z">
              <w:r w:rsidR="008C0CB1" w:rsidRPr="007257CB">
                <w:rPr>
                  <w:rFonts w:cs="Calibri"/>
                </w:rPr>
                <w:t>2</w:t>
              </w:r>
            </w:ins>
            <w:ins w:id="43" w:author="Marika Konings" w:date="2015-05-22T10:46:00Z">
              <w:r w:rsidR="008C0CB1" w:rsidRPr="007257CB">
                <w:rPr>
                  <w:rFonts w:cs="Calibri"/>
                </w:rPr>
                <w:t xml:space="preserve">) </w:t>
              </w:r>
            </w:ins>
            <w:ins w:id="44" w:author="Marika Konings" w:date="2015-05-22T10:51:00Z">
              <w:r w:rsidR="008C0CB1" w:rsidRPr="007257CB">
                <w:rPr>
                  <w:rFonts w:cs="Calibri"/>
                </w:rPr>
                <w:t xml:space="preserve">could be for the </w:t>
              </w:r>
            </w:ins>
            <w:ins w:id="45" w:author="Marika Konings" w:date="2015-05-22T10:48:00Z">
              <w:r w:rsidR="008C0CB1" w:rsidRPr="007257CB">
                <w:rPr>
                  <w:rFonts w:cs="Calibri"/>
                </w:rPr>
                <w:t xml:space="preserve">ccNSO or GNSO </w:t>
              </w:r>
            </w:ins>
            <w:ins w:id="46" w:author="Marika Konings" w:date="2015-05-22T10:51:00Z">
              <w:r w:rsidR="008C0CB1" w:rsidRPr="007257CB">
                <w:rPr>
                  <w:rFonts w:cs="Calibri"/>
                </w:rPr>
                <w:t>to initiate</w:t>
              </w:r>
            </w:ins>
            <w:ins w:id="47" w:author="Marika Konings" w:date="2015-05-22T10:46:00Z">
              <w:r w:rsidR="008C0CB1" w:rsidRPr="007257CB">
                <w:rPr>
                  <w:rFonts w:cs="Calibri"/>
                </w:rPr>
                <w:t xml:space="preserve"> an IRP</w:t>
              </w:r>
            </w:ins>
            <w:ins w:id="48" w:author="Marika Konings" w:date="2015-05-22T10:51:00Z">
              <w:r w:rsidR="008C0CB1" w:rsidRPr="007257CB">
                <w:rPr>
                  <w:rFonts w:cs="Calibri"/>
                </w:rPr>
                <w:t xml:space="preserve"> and/or step</w:t>
              </w:r>
            </w:ins>
            <w:ins w:id="49" w:author="Marika Konings" w:date="2015-05-22T10:46:00Z">
              <w:r w:rsidR="008C0CB1" w:rsidRPr="007257CB">
                <w:rPr>
                  <w:rFonts w:cs="Calibri"/>
                </w:rPr>
                <w:t xml:space="preserve"> 3) both SOs agree on escalation </w:t>
              </w:r>
            </w:ins>
            <w:ins w:id="50" w:author="Marika Konings" w:date="2015-05-22T10:51:00Z">
              <w:r w:rsidR="008C0CB1" w:rsidRPr="007257CB">
                <w:rPr>
                  <w:rFonts w:cs="Calibri"/>
                </w:rPr>
                <w:t>to</w:t>
              </w:r>
            </w:ins>
            <w:ins w:id="51" w:author="Marika Konings" w:date="2015-05-22T10:46:00Z">
              <w:r w:rsidR="008C0CB1" w:rsidRPr="007257CB">
                <w:rPr>
                  <w:rFonts w:cs="Calibri"/>
                </w:rPr>
                <w:t xml:space="preserve"> IFR</w:t>
              </w:r>
            </w:ins>
            <w:ins w:id="52" w:author="Marika Konings" w:date="2015-05-22T10:51:00Z">
              <w:r w:rsidR="008C0CB1" w:rsidRPr="007257CB">
                <w:rPr>
                  <w:rFonts w:cs="Calibri"/>
                </w:rPr>
                <w:t>.</w:t>
              </w:r>
            </w:ins>
            <w:del w:id="53" w:author="Marika Konings" w:date="2015-05-22T10:46:00Z">
              <w:r w:rsidR="008C0CB1" w:rsidRPr="007257CB" w:rsidDel="008C0CB1">
                <w:rPr>
                  <w:rFonts w:eastAsia="Calibri" w:cs="Calibri"/>
                </w:rPr>
                <w:delText>This</w:delText>
              </w:r>
              <w:r w:rsidR="008C0CB1" w:rsidRPr="007257CB" w:rsidDel="008C0CB1">
                <w:rPr>
                  <w:rFonts w:eastAsia="Calibri" w:cs="Calibri"/>
                  <w:spacing w:val="15"/>
                </w:rPr>
                <w:delText xml:space="preserve"> </w:delText>
              </w:r>
              <w:r w:rsidR="008C0CB1" w:rsidRPr="007257CB" w:rsidDel="008C0CB1">
                <w:rPr>
                  <w:rFonts w:eastAsia="Calibri" w:cs="Calibri"/>
                </w:rPr>
                <w:delText>is</w:delText>
              </w:r>
              <w:r w:rsidR="008C0CB1" w:rsidRPr="007257CB" w:rsidDel="008C0CB1">
                <w:rPr>
                  <w:rFonts w:eastAsia="Calibri" w:cs="Calibri"/>
                  <w:spacing w:val="15"/>
                </w:rPr>
                <w:delText xml:space="preserve"> </w:delText>
              </w:r>
              <w:r w:rsidR="008C0CB1" w:rsidRPr="007257CB" w:rsidDel="008C0CB1">
                <w:rPr>
                  <w:rFonts w:eastAsia="Calibri" w:cs="Calibri"/>
                </w:rPr>
                <w:delText>related</w:delText>
              </w:r>
              <w:r w:rsidR="008C0CB1" w:rsidRPr="007257CB" w:rsidDel="008C0CB1">
                <w:rPr>
                  <w:rFonts w:eastAsia="Calibri" w:cs="Calibri"/>
                  <w:spacing w:val="16"/>
                </w:rPr>
                <w:delText xml:space="preserve"> </w:delText>
              </w:r>
              <w:r w:rsidR="008C0CB1" w:rsidRPr="007257CB" w:rsidDel="008C0CB1">
                <w:rPr>
                  <w:rFonts w:eastAsia="Calibri" w:cs="Calibri"/>
                </w:rPr>
                <w:delText>to</w:delText>
              </w:r>
              <w:r w:rsidR="008C0CB1" w:rsidRPr="007257CB" w:rsidDel="008C0CB1">
                <w:rPr>
                  <w:rFonts w:eastAsia="Calibri" w:cs="Calibri"/>
                  <w:spacing w:val="16"/>
                </w:rPr>
                <w:delText xml:space="preserve"> </w:delText>
              </w:r>
              <w:r w:rsidR="008C0CB1" w:rsidRPr="007257CB" w:rsidDel="008C0CB1">
                <w:rPr>
                  <w:rFonts w:eastAsia="Calibri" w:cs="Calibri"/>
                </w:rPr>
                <w:delText>Q.</w:delText>
              </w:r>
              <w:r w:rsidR="008C0CB1" w:rsidRPr="007257CB" w:rsidDel="008C0CB1">
                <w:rPr>
                  <w:rFonts w:eastAsia="Calibri" w:cs="Calibri"/>
                  <w:spacing w:val="15"/>
                </w:rPr>
                <w:delText xml:space="preserve"> </w:delText>
              </w:r>
              <w:r w:rsidR="008C0CB1" w:rsidRPr="007257CB" w:rsidDel="008C0CB1">
                <w:rPr>
                  <w:rFonts w:eastAsia="Calibri" w:cs="Calibri"/>
                </w:rPr>
                <w:delText>16</w:delText>
              </w:r>
              <w:r w:rsidR="008C0CB1" w:rsidRPr="007257CB" w:rsidDel="008C0CB1">
                <w:rPr>
                  <w:rFonts w:eastAsia="Calibri" w:cs="Calibri"/>
                  <w:spacing w:val="17"/>
                </w:rPr>
                <w:delText xml:space="preserve"> </w:delText>
              </w:r>
              <w:r w:rsidR="008C0CB1" w:rsidRPr="007257CB" w:rsidDel="008C0CB1">
                <w:rPr>
                  <w:rFonts w:eastAsia="Calibri" w:cs="Calibri"/>
                </w:rPr>
                <w:delText>and</w:delText>
              </w:r>
              <w:r w:rsidR="008C0CB1" w:rsidRPr="007257CB" w:rsidDel="008C0CB1">
                <w:rPr>
                  <w:rFonts w:eastAsia="Calibri" w:cs="Calibri"/>
                  <w:spacing w:val="16"/>
                </w:rPr>
                <w:delText xml:space="preserve"> </w:delText>
              </w:r>
              <w:r w:rsidR="008C0CB1" w:rsidRPr="007257CB" w:rsidDel="008C0CB1">
                <w:rPr>
                  <w:rFonts w:eastAsia="Calibri" w:cs="Calibri"/>
                </w:rPr>
                <w:delText>will</w:delText>
              </w:r>
              <w:r w:rsidR="008C0CB1" w:rsidRPr="007257CB" w:rsidDel="008C0CB1">
                <w:rPr>
                  <w:rFonts w:eastAsia="Calibri" w:cs="Calibri"/>
                  <w:spacing w:val="15"/>
                </w:rPr>
                <w:delText xml:space="preserve"> </w:delText>
              </w:r>
              <w:r w:rsidR="008C0CB1" w:rsidRPr="007257CB" w:rsidDel="008C0CB1">
                <w:rPr>
                  <w:rFonts w:eastAsia="Calibri" w:cs="Calibri"/>
                </w:rPr>
                <w:delText>be</w:delText>
              </w:r>
              <w:r w:rsidR="008C0CB1" w:rsidRPr="007257CB" w:rsidDel="008C0CB1">
                <w:rPr>
                  <w:rFonts w:eastAsia="Calibri" w:cs="Calibri"/>
                  <w:spacing w:val="16"/>
                </w:rPr>
                <w:delText xml:space="preserve"> </w:delText>
              </w:r>
              <w:r w:rsidR="008C0CB1" w:rsidRPr="007257CB" w:rsidDel="008C0CB1">
                <w:rPr>
                  <w:rFonts w:eastAsia="Calibri" w:cs="Calibri"/>
                </w:rPr>
                <w:delText>dependent</w:delText>
              </w:r>
              <w:r w:rsidR="008C0CB1" w:rsidRPr="007257CB" w:rsidDel="008C0CB1">
                <w:rPr>
                  <w:rFonts w:eastAsia="Calibri" w:cs="Calibri"/>
                  <w:spacing w:val="16"/>
                </w:rPr>
                <w:delText xml:space="preserve"> </w:delText>
              </w:r>
              <w:r w:rsidR="008C0CB1" w:rsidRPr="007257CB" w:rsidDel="008C0CB1">
                <w:rPr>
                  <w:rFonts w:eastAsia="Calibri" w:cs="Calibri"/>
                </w:rPr>
                <w:delText>upon</w:delText>
              </w:r>
              <w:r w:rsidR="008C0CB1" w:rsidRPr="007257CB" w:rsidDel="008C0CB1">
                <w:rPr>
                  <w:rFonts w:eastAsia="Calibri" w:cs="Calibri"/>
                  <w:spacing w:val="16"/>
                </w:rPr>
                <w:delText xml:space="preserve"> </w:delText>
              </w:r>
              <w:r w:rsidR="008C0CB1" w:rsidRPr="007257CB" w:rsidDel="008C0CB1">
                <w:rPr>
                  <w:rFonts w:eastAsia="Calibri" w:cs="Calibri"/>
                </w:rPr>
                <w:delText>the</w:delText>
              </w:r>
              <w:r w:rsidR="008C0CB1" w:rsidRPr="007257CB" w:rsidDel="008C0CB1">
                <w:rPr>
                  <w:rFonts w:eastAsia="Calibri" w:cs="Calibri"/>
                  <w:spacing w:val="16"/>
                </w:rPr>
                <w:delText xml:space="preserve"> </w:delText>
              </w:r>
              <w:r w:rsidR="008C0CB1" w:rsidRPr="007257CB" w:rsidDel="008C0CB1">
                <w:rPr>
                  <w:rFonts w:eastAsia="Calibri" w:cs="Calibri"/>
                </w:rPr>
                <w:delText>procedures</w:delText>
              </w:r>
              <w:r w:rsidR="008C0CB1" w:rsidRPr="007257CB" w:rsidDel="008C0CB1">
                <w:rPr>
                  <w:rFonts w:eastAsia="Calibri" w:cs="Calibri"/>
                  <w:spacing w:val="15"/>
                </w:rPr>
                <w:delText xml:space="preserve"> </w:delText>
              </w:r>
              <w:r w:rsidR="008C0CB1" w:rsidRPr="007257CB" w:rsidDel="008C0CB1">
                <w:rPr>
                  <w:rFonts w:eastAsia="Calibri" w:cs="Calibri"/>
                </w:rPr>
                <w:delText>developed</w:delText>
              </w:r>
              <w:r w:rsidR="008C0CB1" w:rsidRPr="007257CB" w:rsidDel="008C0CB1">
                <w:rPr>
                  <w:rFonts w:eastAsia="Calibri" w:cs="Calibri"/>
                  <w:spacing w:val="17"/>
                </w:rPr>
                <w:delText xml:space="preserve"> </w:delText>
              </w:r>
              <w:r w:rsidR="008C0CB1" w:rsidRPr="007257CB" w:rsidDel="008C0CB1">
                <w:rPr>
                  <w:rFonts w:eastAsia="Calibri" w:cs="Calibri"/>
                </w:rPr>
                <w:delText>by</w:delText>
              </w:r>
              <w:r w:rsidR="008C0CB1" w:rsidRPr="007257CB" w:rsidDel="008C0CB1">
                <w:rPr>
                  <w:rFonts w:eastAsia="Calibri" w:cs="Calibri"/>
                  <w:spacing w:val="16"/>
                </w:rPr>
                <w:delText xml:space="preserve"> </w:delText>
              </w:r>
              <w:r w:rsidR="008C0CB1" w:rsidRPr="007257CB" w:rsidDel="008C0CB1">
                <w:rPr>
                  <w:rFonts w:eastAsia="Calibri" w:cs="Calibri"/>
                </w:rPr>
                <w:delText>the</w:delText>
              </w:r>
              <w:r w:rsidR="008C0CB1" w:rsidRPr="007257CB" w:rsidDel="008C0CB1">
                <w:rPr>
                  <w:rFonts w:eastAsia="Calibri" w:cs="Calibri"/>
                  <w:spacing w:val="46"/>
                  <w:w w:val="102"/>
                </w:rPr>
                <w:delText xml:space="preserve"> </w:delText>
              </w:r>
              <w:r w:rsidR="008C0CB1" w:rsidRPr="007257CB" w:rsidDel="008C0CB1">
                <w:rPr>
                  <w:rFonts w:eastAsia="Calibri" w:cs="Calibri"/>
                </w:rPr>
                <w:delText>ccNSO</w:delText>
              </w:r>
              <w:r w:rsidR="008C0CB1" w:rsidRPr="007257CB" w:rsidDel="008C0CB1">
                <w:rPr>
                  <w:rFonts w:eastAsia="Calibri" w:cs="Calibri"/>
                  <w:spacing w:val="-13"/>
                </w:rPr>
                <w:delText xml:space="preserve"> </w:delText>
              </w:r>
              <w:r w:rsidR="008C0CB1" w:rsidRPr="007257CB" w:rsidDel="008C0CB1">
                <w:rPr>
                  <w:rFonts w:eastAsia="Calibri" w:cs="Calibri"/>
                </w:rPr>
                <w:delText>and</w:delText>
              </w:r>
              <w:r w:rsidR="008C0CB1" w:rsidRPr="007257CB" w:rsidDel="008C0CB1">
                <w:rPr>
                  <w:rFonts w:eastAsia="Calibri" w:cs="Calibri"/>
                  <w:spacing w:val="-13"/>
                </w:rPr>
                <w:delText xml:space="preserve"> </w:delText>
              </w:r>
              <w:r w:rsidR="008C0CB1" w:rsidRPr="007257CB" w:rsidDel="008C0CB1">
                <w:rPr>
                  <w:rFonts w:eastAsia="Calibri" w:cs="Calibri"/>
                </w:rPr>
                <w:delText>GNSO,</w:delText>
              </w:r>
              <w:r w:rsidR="008C0CB1" w:rsidRPr="007257CB" w:rsidDel="008C0CB1">
                <w:rPr>
                  <w:rFonts w:eastAsia="Calibri" w:cs="Calibri"/>
                  <w:spacing w:val="-14"/>
                </w:rPr>
                <w:delText xml:space="preserve"> </w:delText>
              </w:r>
              <w:r w:rsidR="008C0CB1" w:rsidRPr="007257CB" w:rsidDel="008C0CB1">
                <w:rPr>
                  <w:rFonts w:eastAsia="Calibri" w:cs="Calibri"/>
                </w:rPr>
                <w:delText>which</w:delText>
              </w:r>
              <w:r w:rsidR="008C0CB1" w:rsidRPr="007257CB" w:rsidDel="008C0CB1">
                <w:rPr>
                  <w:rFonts w:eastAsia="Calibri" w:cs="Calibri"/>
                  <w:spacing w:val="-13"/>
                </w:rPr>
                <w:delText xml:space="preserve"> </w:delText>
              </w:r>
              <w:r w:rsidR="008C0CB1" w:rsidRPr="007257CB" w:rsidDel="008C0CB1">
                <w:rPr>
                  <w:rFonts w:eastAsia="Calibri" w:cs="Calibri"/>
                </w:rPr>
                <w:delText>are</w:delText>
              </w:r>
              <w:r w:rsidR="008C0CB1" w:rsidRPr="007257CB" w:rsidDel="008C0CB1">
                <w:rPr>
                  <w:rFonts w:eastAsia="Calibri" w:cs="Calibri"/>
                  <w:spacing w:val="-13"/>
                </w:rPr>
                <w:delText xml:space="preserve"> </w:delText>
              </w:r>
              <w:r w:rsidR="008C0CB1" w:rsidRPr="007257CB" w:rsidDel="008C0CB1">
                <w:rPr>
                  <w:rFonts w:eastAsia="Calibri" w:cs="Calibri"/>
                </w:rPr>
                <w:delText>expected</w:delText>
              </w:r>
              <w:r w:rsidR="008C0CB1" w:rsidRPr="007257CB" w:rsidDel="008C0CB1">
                <w:rPr>
                  <w:rFonts w:eastAsia="Calibri" w:cs="Calibri"/>
                  <w:spacing w:val="-13"/>
                </w:rPr>
                <w:delText xml:space="preserve"> </w:delText>
              </w:r>
              <w:r w:rsidR="008C0CB1" w:rsidRPr="007257CB" w:rsidDel="008C0CB1">
                <w:rPr>
                  <w:rFonts w:eastAsia="Calibri" w:cs="Calibri"/>
                </w:rPr>
                <w:delText>to</w:delText>
              </w:r>
              <w:r w:rsidR="008C0CB1" w:rsidRPr="007257CB" w:rsidDel="008C0CB1">
                <w:rPr>
                  <w:rFonts w:eastAsia="Calibri" w:cs="Calibri"/>
                  <w:spacing w:val="-13"/>
                </w:rPr>
                <w:delText xml:space="preserve"> </w:delText>
              </w:r>
              <w:r w:rsidR="008C0CB1" w:rsidRPr="007257CB" w:rsidDel="008C0CB1">
                <w:rPr>
                  <w:rFonts w:eastAsia="Calibri" w:cs="Calibri"/>
                </w:rPr>
                <w:delText>happen</w:delText>
              </w:r>
              <w:r w:rsidR="008C0CB1" w:rsidRPr="007257CB" w:rsidDel="008C0CB1">
                <w:rPr>
                  <w:rFonts w:eastAsia="Calibri" w:cs="Calibri"/>
                  <w:spacing w:val="-13"/>
                </w:rPr>
                <w:delText xml:space="preserve"> </w:delText>
              </w:r>
              <w:r w:rsidR="008C0CB1" w:rsidRPr="007257CB" w:rsidDel="008C0CB1">
                <w:rPr>
                  <w:rFonts w:eastAsia="Calibri" w:cs="Calibri"/>
                </w:rPr>
                <w:delText>post</w:delText>
              </w:r>
              <w:r w:rsidR="008C0CB1" w:rsidRPr="007257CB" w:rsidDel="008C0CB1">
                <w:rPr>
                  <w:rFonts w:eastAsia="Calibri" w:cs="Calibri"/>
                  <w:spacing w:val="5"/>
                </w:rPr>
                <w:delText>-­‐</w:delText>
              </w:r>
              <w:r w:rsidR="008C0CB1" w:rsidRPr="007257CB" w:rsidDel="008C0CB1">
                <w:rPr>
                  <w:rFonts w:eastAsia="Calibri" w:cs="Calibri"/>
                </w:rPr>
                <w:delText>transition.</w:delText>
              </w:r>
            </w:del>
          </w:p>
        </w:tc>
      </w:tr>
    </w:tbl>
    <w:p w14:paraId="588581B3" w14:textId="77777777" w:rsidR="00500E8C" w:rsidRDefault="00500E8C">
      <w:pPr>
        <w:spacing w:line="247" w:lineRule="auto"/>
        <w:rPr>
          <w:rFonts w:ascii="Calibri" w:eastAsia="Calibri" w:hAnsi="Calibri" w:cs="Calibri"/>
          <w:sz w:val="21"/>
          <w:szCs w:val="21"/>
        </w:rPr>
        <w:sectPr w:rsidR="00500E8C">
          <w:pgSz w:w="15840" w:h="12240" w:orient="landscape"/>
          <w:pgMar w:top="1060" w:right="1240" w:bottom="1060" w:left="1220" w:header="0" w:footer="872" w:gutter="0"/>
          <w:cols w:space="720"/>
        </w:sectPr>
      </w:pPr>
    </w:p>
    <w:p w14:paraId="14CD9748" w14:textId="77777777" w:rsidR="00500E8C" w:rsidRDefault="00500E8C">
      <w:pPr>
        <w:spacing w:before="1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3931"/>
        <w:gridCol w:w="850"/>
        <w:gridCol w:w="7747"/>
        <w:tblGridChange w:id="54">
          <w:tblGrid>
            <w:gridCol w:w="196"/>
            <w:gridCol w:w="452"/>
            <w:gridCol w:w="196"/>
            <w:gridCol w:w="3735"/>
            <w:gridCol w:w="196"/>
            <w:gridCol w:w="654"/>
            <w:gridCol w:w="196"/>
            <w:gridCol w:w="7551"/>
            <w:gridCol w:w="196"/>
          </w:tblGrid>
        </w:tblGridChange>
      </w:tblGrid>
      <w:tr w:rsidR="00500E8C" w:rsidRPr="00174BAE" w14:paraId="375CBF74" w14:textId="77777777">
        <w:trPr>
          <w:trHeight w:hRule="exact" w:val="2678"/>
        </w:trPr>
        <w:tc>
          <w:tcPr>
            <w:tcW w:w="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31642C" w14:textId="77777777" w:rsidR="00500E8C" w:rsidRPr="00174BAE" w:rsidRDefault="008C0CB1">
            <w:pPr>
              <w:pStyle w:val="TableParagraph"/>
              <w:spacing w:before="128"/>
              <w:ind w:left="101"/>
              <w:rPr>
                <w:rFonts w:eastAsia="Arial" w:cs="Arial"/>
                <w:sz w:val="20"/>
                <w:szCs w:val="20"/>
                <w:rPrChange w:id="55" w:author="Marika Konings" w:date="2015-05-22T10:58:00Z">
                  <w:rPr>
                    <w:rFonts w:ascii="Arial" w:eastAsia="Arial" w:hAnsi="Arial" w:cs="Arial"/>
                    <w:sz w:val="20"/>
                    <w:szCs w:val="20"/>
                  </w:rPr>
                </w:rPrChange>
              </w:rPr>
            </w:pPr>
            <w:r w:rsidRPr="00174BAE">
              <w:rPr>
                <w:spacing w:val="2"/>
                <w:w w:val="105"/>
                <w:sz w:val="20"/>
                <w:rPrChange w:id="56" w:author="Marika Konings" w:date="2015-05-22T10:58:00Z">
                  <w:rPr>
                    <w:rFonts w:ascii="Arial"/>
                    <w:spacing w:val="2"/>
                    <w:w w:val="105"/>
                    <w:sz w:val="20"/>
                  </w:rPr>
                </w:rPrChange>
              </w:rPr>
              <w:t>22.</w:t>
            </w:r>
          </w:p>
        </w:tc>
        <w:tc>
          <w:tcPr>
            <w:tcW w:w="3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DCBC9C" w14:textId="77777777" w:rsidR="00500E8C" w:rsidRPr="00174BAE" w:rsidRDefault="008C0CB1">
            <w:pPr>
              <w:pStyle w:val="TableParagraph"/>
              <w:spacing w:before="128" w:line="251" w:lineRule="auto"/>
              <w:ind w:left="101" w:right="300"/>
              <w:jc w:val="both"/>
              <w:rPr>
                <w:rFonts w:eastAsia="Arial" w:cs="Arial"/>
                <w:sz w:val="20"/>
                <w:szCs w:val="20"/>
                <w:rPrChange w:id="57" w:author="Marika Konings" w:date="2015-05-22T10:58:00Z">
                  <w:rPr>
                    <w:rFonts w:ascii="Arial" w:eastAsia="Arial" w:hAnsi="Arial" w:cs="Arial"/>
                    <w:sz w:val="20"/>
                    <w:szCs w:val="20"/>
                  </w:rPr>
                </w:rPrChange>
              </w:rPr>
            </w:pPr>
            <w:r w:rsidRPr="00174BAE">
              <w:rPr>
                <w:w w:val="105"/>
                <w:sz w:val="20"/>
                <w:rPrChange w:id="58" w:author="Marika Konings" w:date="2015-05-22T10:58:00Z">
                  <w:rPr>
                    <w:rFonts w:ascii="Arial"/>
                    <w:w w:val="105"/>
                    <w:sz w:val="20"/>
                  </w:rPr>
                </w:rPrChange>
              </w:rPr>
              <w:t>Additional</w:t>
            </w:r>
            <w:r w:rsidRPr="00174BAE">
              <w:rPr>
                <w:spacing w:val="20"/>
                <w:w w:val="105"/>
                <w:sz w:val="20"/>
                <w:rPrChange w:id="59" w:author="Marika Konings" w:date="2015-05-22T10:58:00Z">
                  <w:rPr>
                    <w:rFonts w:ascii="Arial"/>
                    <w:spacing w:val="20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w w:val="105"/>
                <w:sz w:val="20"/>
                <w:rPrChange w:id="60" w:author="Marika Konings" w:date="2015-05-22T10:58:00Z">
                  <w:rPr>
                    <w:rFonts w:ascii="Arial"/>
                    <w:w w:val="105"/>
                    <w:sz w:val="20"/>
                  </w:rPr>
                </w:rPrChange>
              </w:rPr>
              <w:t>detail</w:t>
            </w:r>
            <w:r w:rsidRPr="00174BAE">
              <w:rPr>
                <w:spacing w:val="20"/>
                <w:w w:val="105"/>
                <w:sz w:val="20"/>
                <w:rPrChange w:id="61" w:author="Marika Konings" w:date="2015-05-22T10:58:00Z">
                  <w:rPr>
                    <w:rFonts w:ascii="Arial"/>
                    <w:spacing w:val="20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w w:val="105"/>
                <w:sz w:val="20"/>
                <w:rPrChange w:id="62" w:author="Marika Konings" w:date="2015-05-22T10:58:00Z">
                  <w:rPr>
                    <w:rFonts w:ascii="Arial"/>
                    <w:w w:val="105"/>
                    <w:sz w:val="20"/>
                  </w:rPr>
                </w:rPrChange>
              </w:rPr>
              <w:t>on</w:t>
            </w:r>
            <w:r w:rsidRPr="00174BAE">
              <w:rPr>
                <w:spacing w:val="22"/>
                <w:w w:val="105"/>
                <w:sz w:val="20"/>
                <w:rPrChange w:id="63" w:author="Marika Konings" w:date="2015-05-22T10:58:00Z">
                  <w:rPr>
                    <w:rFonts w:ascii="Arial"/>
                    <w:spacing w:val="22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w w:val="105"/>
                <w:sz w:val="20"/>
                <w:rPrChange w:id="64" w:author="Marika Konings" w:date="2015-05-22T10:58:00Z">
                  <w:rPr>
                    <w:rFonts w:ascii="Arial"/>
                    <w:w w:val="105"/>
                    <w:sz w:val="20"/>
                  </w:rPr>
                </w:rPrChange>
              </w:rPr>
              <w:t>how</w:t>
            </w:r>
            <w:r w:rsidRPr="00174BAE">
              <w:rPr>
                <w:spacing w:val="22"/>
                <w:w w:val="105"/>
                <w:sz w:val="20"/>
                <w:rPrChange w:id="65" w:author="Marika Konings" w:date="2015-05-22T10:58:00Z">
                  <w:rPr>
                    <w:rFonts w:ascii="Arial"/>
                    <w:spacing w:val="22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w w:val="105"/>
                <w:sz w:val="20"/>
                <w:rPrChange w:id="66" w:author="Marika Konings" w:date="2015-05-22T10:58:00Z">
                  <w:rPr>
                    <w:rFonts w:ascii="Arial"/>
                    <w:w w:val="105"/>
                    <w:sz w:val="20"/>
                  </w:rPr>
                </w:rPrChange>
              </w:rPr>
              <w:t>a</w:t>
            </w:r>
            <w:r w:rsidRPr="00174BAE">
              <w:rPr>
                <w:spacing w:val="21"/>
                <w:w w:val="105"/>
                <w:sz w:val="20"/>
                <w:rPrChange w:id="67" w:author="Marika Konings" w:date="2015-05-22T10:58:00Z">
                  <w:rPr>
                    <w:rFonts w:ascii="Arial"/>
                    <w:spacing w:val="21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w w:val="105"/>
                <w:sz w:val="20"/>
                <w:rPrChange w:id="68" w:author="Marika Konings" w:date="2015-05-22T10:58:00Z">
                  <w:rPr>
                    <w:rFonts w:ascii="Arial"/>
                    <w:w w:val="105"/>
                    <w:sz w:val="20"/>
                  </w:rPr>
                </w:rPrChange>
              </w:rPr>
              <w:t>persistent</w:t>
            </w:r>
            <w:r w:rsidRPr="00174BAE">
              <w:rPr>
                <w:spacing w:val="46"/>
                <w:w w:val="103"/>
                <w:sz w:val="20"/>
                <w:rPrChange w:id="69" w:author="Marika Konings" w:date="2015-05-22T10:58:00Z">
                  <w:rPr>
                    <w:rFonts w:ascii="Arial"/>
                    <w:spacing w:val="46"/>
                    <w:w w:val="103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70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performance</w:t>
            </w:r>
            <w:r w:rsidRPr="00174BAE">
              <w:rPr>
                <w:spacing w:val="21"/>
                <w:w w:val="105"/>
                <w:sz w:val="20"/>
                <w:rPrChange w:id="71" w:author="Marika Konings" w:date="2015-05-22T10:58:00Z">
                  <w:rPr>
                    <w:rFonts w:ascii="Arial"/>
                    <w:spacing w:val="21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72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issue/systemic</w:t>
            </w:r>
            <w:r w:rsidRPr="00174BAE">
              <w:rPr>
                <w:spacing w:val="21"/>
                <w:w w:val="105"/>
                <w:sz w:val="20"/>
                <w:rPrChange w:id="73" w:author="Marika Konings" w:date="2015-05-22T10:58:00Z">
                  <w:rPr>
                    <w:rFonts w:ascii="Arial"/>
                    <w:spacing w:val="21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74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problem</w:t>
            </w:r>
            <w:r w:rsidRPr="00174BAE">
              <w:rPr>
                <w:spacing w:val="26"/>
                <w:w w:val="103"/>
                <w:sz w:val="20"/>
                <w:rPrChange w:id="75" w:author="Marika Konings" w:date="2015-05-22T10:58:00Z">
                  <w:rPr>
                    <w:rFonts w:ascii="Arial"/>
                    <w:spacing w:val="26"/>
                    <w:w w:val="103"/>
                    <w:sz w:val="20"/>
                  </w:rPr>
                </w:rPrChange>
              </w:rPr>
              <w:t xml:space="preserve"> </w:t>
            </w:r>
            <w:r w:rsidRPr="00174BAE">
              <w:rPr>
                <w:w w:val="105"/>
                <w:sz w:val="20"/>
                <w:rPrChange w:id="76" w:author="Marika Konings" w:date="2015-05-22T10:58:00Z">
                  <w:rPr>
                    <w:rFonts w:ascii="Arial"/>
                    <w:w w:val="105"/>
                    <w:sz w:val="20"/>
                  </w:rPr>
                </w:rPrChange>
              </w:rPr>
              <w:t>will</w:t>
            </w:r>
            <w:r w:rsidRPr="00174BAE">
              <w:rPr>
                <w:spacing w:val="18"/>
                <w:w w:val="105"/>
                <w:sz w:val="20"/>
                <w:rPrChange w:id="77" w:author="Marika Konings" w:date="2015-05-22T10:58:00Z">
                  <w:rPr>
                    <w:rFonts w:ascii="Arial"/>
                    <w:spacing w:val="18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78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be</w:t>
            </w:r>
            <w:r w:rsidRPr="00174BAE">
              <w:rPr>
                <w:spacing w:val="16"/>
                <w:w w:val="105"/>
                <w:sz w:val="20"/>
                <w:rPrChange w:id="79" w:author="Marika Konings" w:date="2015-05-22T10:58:00Z">
                  <w:rPr>
                    <w:rFonts w:ascii="Arial"/>
                    <w:spacing w:val="16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80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defined</w:t>
            </w:r>
            <w:r w:rsidRPr="00174BAE">
              <w:rPr>
                <w:spacing w:val="15"/>
                <w:w w:val="105"/>
                <w:sz w:val="20"/>
                <w:rPrChange w:id="81" w:author="Marika Konings" w:date="2015-05-22T10:58:00Z">
                  <w:rPr>
                    <w:rFonts w:ascii="Arial"/>
                    <w:spacing w:val="15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82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(e.g.,</w:t>
            </w:r>
            <w:r w:rsidRPr="00174BAE">
              <w:rPr>
                <w:spacing w:val="15"/>
                <w:w w:val="105"/>
                <w:sz w:val="20"/>
                <w:rPrChange w:id="83" w:author="Marika Konings" w:date="2015-05-22T10:58:00Z">
                  <w:rPr>
                    <w:rFonts w:ascii="Arial"/>
                    <w:spacing w:val="15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84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discretion</w:t>
            </w:r>
            <w:r w:rsidRPr="00174BAE">
              <w:rPr>
                <w:spacing w:val="16"/>
                <w:w w:val="105"/>
                <w:sz w:val="20"/>
                <w:rPrChange w:id="85" w:author="Marika Konings" w:date="2015-05-22T10:58:00Z">
                  <w:rPr>
                    <w:rFonts w:ascii="Arial"/>
                    <w:spacing w:val="16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86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given</w:t>
            </w:r>
            <w:r w:rsidRPr="00174BAE">
              <w:rPr>
                <w:spacing w:val="29"/>
                <w:w w:val="103"/>
                <w:sz w:val="20"/>
                <w:rPrChange w:id="87" w:author="Marika Konings" w:date="2015-05-22T10:58:00Z">
                  <w:rPr>
                    <w:rFonts w:ascii="Arial"/>
                    <w:spacing w:val="29"/>
                    <w:w w:val="103"/>
                    <w:sz w:val="20"/>
                  </w:rPr>
                </w:rPrChange>
              </w:rPr>
              <w:t xml:space="preserve"> </w:t>
            </w:r>
            <w:r w:rsidRPr="00174BAE">
              <w:rPr>
                <w:w w:val="105"/>
                <w:sz w:val="20"/>
                <w:rPrChange w:id="88" w:author="Marika Konings" w:date="2015-05-22T10:58:00Z">
                  <w:rPr>
                    <w:rFonts w:ascii="Arial"/>
                    <w:w w:val="105"/>
                    <w:sz w:val="20"/>
                  </w:rPr>
                </w:rPrChange>
              </w:rPr>
              <w:t>to</w:t>
            </w:r>
            <w:r w:rsidRPr="00174BAE">
              <w:rPr>
                <w:spacing w:val="38"/>
                <w:w w:val="105"/>
                <w:sz w:val="20"/>
                <w:rPrChange w:id="89" w:author="Marika Konings" w:date="2015-05-22T10:58:00Z">
                  <w:rPr>
                    <w:rFonts w:ascii="Arial"/>
                    <w:spacing w:val="38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90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CSC</w:t>
            </w:r>
            <w:r w:rsidRPr="00174BAE">
              <w:rPr>
                <w:spacing w:val="39"/>
                <w:w w:val="105"/>
                <w:sz w:val="20"/>
                <w:rPrChange w:id="91" w:author="Marika Konings" w:date="2015-05-22T10:58:00Z">
                  <w:rPr>
                    <w:rFonts w:ascii="Arial"/>
                    <w:spacing w:val="39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92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or</w:t>
            </w:r>
            <w:r w:rsidRPr="00174BAE">
              <w:rPr>
                <w:spacing w:val="38"/>
                <w:w w:val="105"/>
                <w:sz w:val="20"/>
                <w:rPrChange w:id="93" w:author="Marika Konings" w:date="2015-05-22T10:58:00Z">
                  <w:rPr>
                    <w:rFonts w:ascii="Arial"/>
                    <w:spacing w:val="38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94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some</w:t>
            </w:r>
            <w:r w:rsidRPr="00174BAE">
              <w:rPr>
                <w:spacing w:val="38"/>
                <w:w w:val="105"/>
                <w:sz w:val="20"/>
                <w:rPrChange w:id="95" w:author="Marika Konings" w:date="2015-05-22T10:58:00Z">
                  <w:rPr>
                    <w:rFonts w:ascii="Arial"/>
                    <w:spacing w:val="38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96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principles-based</w:t>
            </w:r>
            <w:r w:rsidRPr="00174BAE">
              <w:rPr>
                <w:spacing w:val="30"/>
                <w:w w:val="103"/>
                <w:sz w:val="20"/>
                <w:rPrChange w:id="97" w:author="Marika Konings" w:date="2015-05-22T10:58:00Z">
                  <w:rPr>
                    <w:rFonts w:ascii="Arial"/>
                    <w:spacing w:val="30"/>
                    <w:w w:val="103"/>
                    <w:sz w:val="20"/>
                  </w:rPr>
                </w:rPrChange>
              </w:rPr>
              <w:t xml:space="preserve"> </w:t>
            </w:r>
            <w:r w:rsidRPr="00174BAE">
              <w:rPr>
                <w:w w:val="105"/>
                <w:sz w:val="20"/>
                <w:rPrChange w:id="98" w:author="Marika Konings" w:date="2015-05-22T10:58:00Z">
                  <w:rPr>
                    <w:rFonts w:ascii="Arial"/>
                    <w:w w:val="105"/>
                    <w:sz w:val="20"/>
                  </w:rPr>
                </w:rPrChange>
              </w:rPr>
              <w:t>standard)?</w:t>
            </w:r>
            <w:r w:rsidRPr="00174BAE">
              <w:rPr>
                <w:spacing w:val="-24"/>
                <w:w w:val="105"/>
                <w:sz w:val="20"/>
                <w:rPrChange w:id="99" w:author="Marika Konings" w:date="2015-05-22T10:58:00Z">
                  <w:rPr>
                    <w:rFonts w:ascii="Arial"/>
                    <w:spacing w:val="-24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w w:val="105"/>
                <w:sz w:val="20"/>
                <w:rPrChange w:id="100" w:author="Marika Konings" w:date="2015-05-22T10:58:00Z">
                  <w:rPr>
                    <w:rFonts w:ascii="Arial"/>
                    <w:w w:val="105"/>
                    <w:sz w:val="20"/>
                  </w:rPr>
                </w:rPrChange>
              </w:rPr>
              <w:t>(Section</w:t>
            </w:r>
            <w:r w:rsidRPr="00174BAE">
              <w:rPr>
                <w:spacing w:val="-25"/>
                <w:w w:val="105"/>
                <w:sz w:val="20"/>
                <w:rPrChange w:id="101" w:author="Marika Konings" w:date="2015-05-22T10:58:00Z">
                  <w:rPr>
                    <w:rFonts w:ascii="Arial"/>
                    <w:spacing w:val="-25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w w:val="105"/>
                <w:sz w:val="20"/>
                <w:rPrChange w:id="102" w:author="Marika Konings" w:date="2015-05-22T10:58:00Z">
                  <w:rPr>
                    <w:rFonts w:ascii="Arial"/>
                    <w:w w:val="105"/>
                    <w:sz w:val="20"/>
                  </w:rPr>
                </w:rPrChange>
              </w:rPr>
              <w:t>III.A.ii.c.)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3C713C" w14:textId="77777777" w:rsidR="00500E8C" w:rsidRPr="00174BAE" w:rsidRDefault="008C0CB1">
            <w:pPr>
              <w:pStyle w:val="TableParagraph"/>
              <w:spacing w:before="128"/>
              <w:ind w:left="101"/>
              <w:rPr>
                <w:rFonts w:eastAsia="Arial" w:cs="Arial"/>
                <w:sz w:val="20"/>
                <w:szCs w:val="20"/>
                <w:rPrChange w:id="103" w:author="Marika Konings" w:date="2015-05-22T10:58:00Z">
                  <w:rPr>
                    <w:rFonts w:ascii="Arial" w:eastAsia="Arial" w:hAnsi="Arial" w:cs="Arial"/>
                    <w:sz w:val="20"/>
                    <w:szCs w:val="20"/>
                  </w:rPr>
                </w:rPrChange>
              </w:rPr>
            </w:pPr>
            <w:r w:rsidRPr="00174BAE">
              <w:rPr>
                <w:spacing w:val="1"/>
                <w:w w:val="105"/>
                <w:sz w:val="20"/>
                <w:rPrChange w:id="104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DT-M</w:t>
            </w:r>
          </w:p>
          <w:p w14:paraId="6BD0C5FD" w14:textId="77777777" w:rsidR="00500E8C" w:rsidRPr="00174BAE" w:rsidRDefault="008C0CB1">
            <w:pPr>
              <w:pStyle w:val="TableParagraph"/>
              <w:spacing w:before="10" w:line="250" w:lineRule="auto"/>
              <w:ind w:left="101" w:right="235"/>
              <w:rPr>
                <w:rFonts w:eastAsia="Arial" w:cs="Arial"/>
                <w:sz w:val="20"/>
                <w:szCs w:val="20"/>
                <w:rPrChange w:id="105" w:author="Marika Konings" w:date="2015-05-22T10:58:00Z">
                  <w:rPr>
                    <w:rFonts w:ascii="Arial" w:eastAsia="Arial" w:hAnsi="Arial" w:cs="Arial"/>
                    <w:sz w:val="20"/>
                    <w:szCs w:val="20"/>
                  </w:rPr>
                </w:rPrChange>
              </w:rPr>
            </w:pPr>
            <w:r w:rsidRPr="00174BAE">
              <w:rPr>
                <w:spacing w:val="2"/>
                <w:w w:val="105"/>
                <w:sz w:val="20"/>
                <w:rPrChange w:id="106" w:author="Marika Konings" w:date="2015-05-22T10:58:00Z">
                  <w:rPr>
                    <w:rFonts w:ascii="Arial"/>
                    <w:spacing w:val="2"/>
                    <w:w w:val="105"/>
                    <w:sz w:val="20"/>
                  </w:rPr>
                </w:rPrChange>
              </w:rPr>
              <w:t>and</w:t>
            </w:r>
            <w:r w:rsidRPr="00174BAE">
              <w:rPr>
                <w:spacing w:val="2"/>
                <w:w w:val="103"/>
                <w:sz w:val="20"/>
                <w:rPrChange w:id="107" w:author="Marika Konings" w:date="2015-05-22T10:58:00Z">
                  <w:rPr>
                    <w:rFonts w:ascii="Arial"/>
                    <w:spacing w:val="2"/>
                    <w:w w:val="103"/>
                    <w:sz w:val="20"/>
                  </w:rPr>
                </w:rPrChange>
              </w:rPr>
              <w:t xml:space="preserve"> </w:t>
            </w:r>
            <w:r w:rsidRPr="00174BAE">
              <w:rPr>
                <w:sz w:val="20"/>
                <w:rPrChange w:id="108" w:author="Marika Konings" w:date="2015-05-22T10:58:00Z">
                  <w:rPr>
                    <w:rFonts w:ascii="Arial"/>
                    <w:sz w:val="20"/>
                  </w:rPr>
                </w:rPrChange>
              </w:rPr>
              <w:t>DT-C</w:t>
            </w:r>
          </w:p>
        </w:tc>
        <w:tc>
          <w:tcPr>
            <w:tcW w:w="7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4867C8" w14:textId="77777777" w:rsidR="00500E8C" w:rsidRPr="00174BAE" w:rsidRDefault="008C0CB1">
            <w:pPr>
              <w:pStyle w:val="TableParagraph"/>
              <w:spacing w:before="5" w:line="251" w:lineRule="auto"/>
              <w:ind w:left="-2" w:right="755"/>
              <w:rPr>
                <w:rFonts w:eastAsia="Calibri" w:cs="Calibri"/>
                <w:sz w:val="21"/>
                <w:szCs w:val="21"/>
                <w:rPrChange w:id="109" w:author="Marika Konings" w:date="2015-05-22T10:58:00Z">
                  <w:rPr>
                    <w:rFonts w:ascii="Calibri" w:eastAsia="Calibri" w:hAnsi="Calibri" w:cs="Calibri"/>
                    <w:sz w:val="21"/>
                    <w:szCs w:val="21"/>
                  </w:rPr>
                </w:rPrChange>
              </w:rPr>
            </w:pPr>
            <w:r w:rsidRPr="00174BAE">
              <w:rPr>
                <w:sz w:val="21"/>
                <w:rPrChange w:id="110" w:author="Marika Konings" w:date="2015-05-22T10:58:00Z">
                  <w:rPr>
                    <w:rFonts w:ascii="Calibri"/>
                    <w:sz w:val="21"/>
                  </w:rPr>
                </w:rPrChange>
              </w:rPr>
              <w:t>This</w:t>
            </w:r>
            <w:r w:rsidRPr="00174BAE">
              <w:rPr>
                <w:spacing w:val="13"/>
                <w:sz w:val="21"/>
                <w:rPrChange w:id="111" w:author="Marika Konings" w:date="2015-05-22T10:58:00Z">
                  <w:rPr>
                    <w:rFonts w:ascii="Calibri"/>
                    <w:spacing w:val="13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112" w:author="Marika Konings" w:date="2015-05-22T10:58:00Z">
                  <w:rPr>
                    <w:rFonts w:ascii="Calibri"/>
                    <w:sz w:val="21"/>
                  </w:rPr>
                </w:rPrChange>
              </w:rPr>
              <w:t>is</w:t>
            </w:r>
            <w:r w:rsidRPr="00174BAE">
              <w:rPr>
                <w:spacing w:val="14"/>
                <w:sz w:val="21"/>
                <w:rPrChange w:id="113" w:author="Marika Konings" w:date="2015-05-22T10:58:00Z">
                  <w:rPr>
                    <w:rFonts w:ascii="Calibri"/>
                    <w:spacing w:val="14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114" w:author="Marika Konings" w:date="2015-05-22T10:58:00Z">
                  <w:rPr>
                    <w:rFonts w:ascii="Calibri"/>
                    <w:sz w:val="21"/>
                  </w:rPr>
                </w:rPrChange>
              </w:rPr>
              <w:t>related</w:t>
            </w:r>
            <w:r w:rsidRPr="00174BAE">
              <w:rPr>
                <w:spacing w:val="15"/>
                <w:sz w:val="21"/>
                <w:rPrChange w:id="115" w:author="Marika Konings" w:date="2015-05-22T10:58:00Z">
                  <w:rPr>
                    <w:rFonts w:ascii="Calibri"/>
                    <w:spacing w:val="15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116" w:author="Marika Konings" w:date="2015-05-22T10:58:00Z">
                  <w:rPr>
                    <w:rFonts w:ascii="Calibri"/>
                    <w:sz w:val="21"/>
                  </w:rPr>
                </w:rPrChange>
              </w:rPr>
              <w:t>to</w:t>
            </w:r>
            <w:r w:rsidRPr="00174BAE">
              <w:rPr>
                <w:spacing w:val="15"/>
                <w:sz w:val="21"/>
                <w:rPrChange w:id="117" w:author="Marika Konings" w:date="2015-05-22T10:58:00Z">
                  <w:rPr>
                    <w:rFonts w:ascii="Calibri"/>
                    <w:spacing w:val="15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118" w:author="Marika Konings" w:date="2015-05-22T10:58:00Z">
                  <w:rPr>
                    <w:rFonts w:ascii="Calibri"/>
                    <w:sz w:val="21"/>
                  </w:rPr>
                </w:rPrChange>
              </w:rPr>
              <w:t>Q15</w:t>
            </w:r>
            <w:r w:rsidRPr="00174BAE">
              <w:rPr>
                <w:spacing w:val="15"/>
                <w:sz w:val="21"/>
                <w:rPrChange w:id="119" w:author="Marika Konings" w:date="2015-05-22T10:58:00Z">
                  <w:rPr>
                    <w:rFonts w:ascii="Calibri"/>
                    <w:spacing w:val="15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120" w:author="Marika Konings" w:date="2015-05-22T10:58:00Z">
                  <w:rPr>
                    <w:rFonts w:ascii="Calibri"/>
                    <w:sz w:val="21"/>
                  </w:rPr>
                </w:rPrChange>
              </w:rPr>
              <w:t>and</w:t>
            </w:r>
            <w:r w:rsidRPr="00174BAE">
              <w:rPr>
                <w:spacing w:val="16"/>
                <w:sz w:val="21"/>
                <w:rPrChange w:id="121" w:author="Marika Konings" w:date="2015-05-22T10:58:00Z">
                  <w:rPr>
                    <w:rFonts w:ascii="Calibri"/>
                    <w:spacing w:val="16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122" w:author="Marika Konings" w:date="2015-05-22T10:58:00Z">
                  <w:rPr>
                    <w:rFonts w:ascii="Calibri"/>
                    <w:sz w:val="21"/>
                  </w:rPr>
                </w:rPrChange>
              </w:rPr>
              <w:t>should</w:t>
            </w:r>
            <w:r w:rsidRPr="00174BAE">
              <w:rPr>
                <w:spacing w:val="15"/>
                <w:sz w:val="21"/>
                <w:rPrChange w:id="123" w:author="Marika Konings" w:date="2015-05-22T10:58:00Z">
                  <w:rPr>
                    <w:rFonts w:ascii="Calibri"/>
                    <w:spacing w:val="15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124" w:author="Marika Konings" w:date="2015-05-22T10:58:00Z">
                  <w:rPr>
                    <w:rFonts w:ascii="Calibri"/>
                    <w:sz w:val="21"/>
                  </w:rPr>
                </w:rPrChange>
              </w:rPr>
              <w:t>also</w:t>
            </w:r>
            <w:r w:rsidRPr="00174BAE">
              <w:rPr>
                <w:spacing w:val="15"/>
                <w:sz w:val="21"/>
                <w:rPrChange w:id="125" w:author="Marika Konings" w:date="2015-05-22T10:58:00Z">
                  <w:rPr>
                    <w:rFonts w:ascii="Calibri"/>
                    <w:spacing w:val="15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126" w:author="Marika Konings" w:date="2015-05-22T10:58:00Z">
                  <w:rPr>
                    <w:rFonts w:ascii="Calibri"/>
                    <w:sz w:val="21"/>
                  </w:rPr>
                </w:rPrChange>
              </w:rPr>
              <w:t>be</w:t>
            </w:r>
            <w:r w:rsidRPr="00174BAE">
              <w:rPr>
                <w:spacing w:val="15"/>
                <w:sz w:val="21"/>
                <w:rPrChange w:id="127" w:author="Marika Konings" w:date="2015-05-22T10:58:00Z">
                  <w:rPr>
                    <w:rFonts w:ascii="Calibri"/>
                    <w:spacing w:val="15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128" w:author="Marika Konings" w:date="2015-05-22T10:58:00Z">
                  <w:rPr>
                    <w:rFonts w:ascii="Calibri"/>
                    <w:sz w:val="21"/>
                  </w:rPr>
                </w:rPrChange>
              </w:rPr>
              <w:t>considered</w:t>
            </w:r>
            <w:r w:rsidRPr="00174BAE">
              <w:rPr>
                <w:spacing w:val="15"/>
                <w:sz w:val="21"/>
                <w:rPrChange w:id="129" w:author="Marika Konings" w:date="2015-05-22T10:58:00Z">
                  <w:rPr>
                    <w:rFonts w:ascii="Calibri"/>
                    <w:spacing w:val="15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130" w:author="Marika Konings" w:date="2015-05-22T10:58:00Z">
                  <w:rPr>
                    <w:rFonts w:ascii="Calibri"/>
                    <w:sz w:val="21"/>
                  </w:rPr>
                </w:rPrChange>
              </w:rPr>
              <w:t>in</w:t>
            </w:r>
            <w:r w:rsidRPr="00174BAE">
              <w:rPr>
                <w:spacing w:val="15"/>
                <w:sz w:val="21"/>
                <w:rPrChange w:id="131" w:author="Marika Konings" w:date="2015-05-22T10:58:00Z">
                  <w:rPr>
                    <w:rFonts w:ascii="Calibri"/>
                    <w:spacing w:val="15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132" w:author="Marika Konings" w:date="2015-05-22T10:58:00Z">
                  <w:rPr>
                    <w:rFonts w:ascii="Calibri"/>
                    <w:sz w:val="21"/>
                  </w:rPr>
                </w:rPrChange>
              </w:rPr>
              <w:t>the</w:t>
            </w:r>
            <w:r w:rsidRPr="00174BAE">
              <w:rPr>
                <w:spacing w:val="15"/>
                <w:sz w:val="21"/>
                <w:rPrChange w:id="133" w:author="Marika Konings" w:date="2015-05-22T10:58:00Z">
                  <w:rPr>
                    <w:rFonts w:ascii="Calibri"/>
                    <w:spacing w:val="15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134" w:author="Marika Konings" w:date="2015-05-22T10:58:00Z">
                  <w:rPr>
                    <w:rFonts w:ascii="Calibri"/>
                    <w:sz w:val="21"/>
                  </w:rPr>
                </w:rPrChange>
              </w:rPr>
              <w:t>context</w:t>
            </w:r>
            <w:r w:rsidRPr="00174BAE">
              <w:rPr>
                <w:spacing w:val="14"/>
                <w:sz w:val="21"/>
                <w:rPrChange w:id="135" w:author="Marika Konings" w:date="2015-05-22T10:58:00Z">
                  <w:rPr>
                    <w:rFonts w:ascii="Calibri"/>
                    <w:spacing w:val="14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136" w:author="Marika Konings" w:date="2015-05-22T10:58:00Z">
                  <w:rPr>
                    <w:rFonts w:ascii="Calibri"/>
                    <w:sz w:val="21"/>
                  </w:rPr>
                </w:rPrChange>
              </w:rPr>
              <w:t>of</w:t>
            </w:r>
            <w:r w:rsidRPr="00174BAE">
              <w:rPr>
                <w:spacing w:val="14"/>
                <w:sz w:val="21"/>
                <w:rPrChange w:id="137" w:author="Marika Konings" w:date="2015-05-22T10:58:00Z">
                  <w:rPr>
                    <w:rFonts w:ascii="Calibri"/>
                    <w:spacing w:val="14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138" w:author="Marika Konings" w:date="2015-05-22T10:58:00Z">
                  <w:rPr>
                    <w:rFonts w:ascii="Calibri"/>
                    <w:sz w:val="21"/>
                  </w:rPr>
                </w:rPrChange>
              </w:rPr>
              <w:t>the</w:t>
            </w:r>
            <w:r w:rsidRPr="00174BAE">
              <w:rPr>
                <w:spacing w:val="15"/>
                <w:sz w:val="21"/>
                <w:rPrChange w:id="139" w:author="Marika Konings" w:date="2015-05-22T10:58:00Z">
                  <w:rPr>
                    <w:rFonts w:ascii="Calibri"/>
                    <w:spacing w:val="15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140" w:author="Marika Konings" w:date="2015-05-22T10:58:00Z">
                  <w:rPr>
                    <w:rFonts w:ascii="Calibri"/>
                    <w:sz w:val="21"/>
                  </w:rPr>
                </w:rPrChange>
              </w:rPr>
              <w:t>SLAs</w:t>
            </w:r>
            <w:r w:rsidRPr="00174BAE">
              <w:rPr>
                <w:spacing w:val="36"/>
                <w:w w:val="102"/>
                <w:sz w:val="21"/>
                <w:rPrChange w:id="141" w:author="Marika Konings" w:date="2015-05-22T10:58:00Z">
                  <w:rPr>
                    <w:rFonts w:ascii="Calibri"/>
                    <w:spacing w:val="36"/>
                    <w:w w:val="102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142" w:author="Marika Konings" w:date="2015-05-22T10:58:00Z">
                  <w:rPr>
                    <w:rFonts w:ascii="Calibri"/>
                    <w:sz w:val="21"/>
                  </w:rPr>
                </w:rPrChange>
              </w:rPr>
              <w:t>contained</w:t>
            </w:r>
            <w:r w:rsidRPr="00174BAE">
              <w:rPr>
                <w:spacing w:val="25"/>
                <w:sz w:val="21"/>
                <w:rPrChange w:id="143" w:author="Marika Konings" w:date="2015-05-22T10:58:00Z">
                  <w:rPr>
                    <w:rFonts w:ascii="Calibri"/>
                    <w:spacing w:val="25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144" w:author="Marika Konings" w:date="2015-05-22T10:58:00Z">
                  <w:rPr>
                    <w:rFonts w:ascii="Calibri"/>
                    <w:sz w:val="21"/>
                  </w:rPr>
                </w:rPrChange>
              </w:rPr>
              <w:t>in</w:t>
            </w:r>
            <w:r w:rsidRPr="00174BAE">
              <w:rPr>
                <w:spacing w:val="25"/>
                <w:sz w:val="21"/>
                <w:rPrChange w:id="145" w:author="Marika Konings" w:date="2015-05-22T10:58:00Z">
                  <w:rPr>
                    <w:rFonts w:ascii="Calibri"/>
                    <w:spacing w:val="25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146" w:author="Marika Konings" w:date="2015-05-22T10:58:00Z">
                  <w:rPr>
                    <w:rFonts w:ascii="Calibri"/>
                    <w:sz w:val="21"/>
                  </w:rPr>
                </w:rPrChange>
              </w:rPr>
              <w:t>the</w:t>
            </w:r>
            <w:r w:rsidRPr="00174BAE">
              <w:rPr>
                <w:spacing w:val="25"/>
                <w:sz w:val="21"/>
                <w:rPrChange w:id="147" w:author="Marika Konings" w:date="2015-05-22T10:58:00Z">
                  <w:rPr>
                    <w:rFonts w:ascii="Calibri"/>
                    <w:spacing w:val="25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148" w:author="Marika Konings" w:date="2015-05-22T10:58:00Z">
                  <w:rPr>
                    <w:rFonts w:ascii="Calibri"/>
                    <w:sz w:val="21"/>
                  </w:rPr>
                </w:rPrChange>
              </w:rPr>
              <w:t>contract.</w:t>
            </w:r>
          </w:p>
          <w:p w14:paraId="4BC23AA6" w14:textId="77777777" w:rsidR="00500E8C" w:rsidRPr="00174BAE" w:rsidRDefault="00500E8C">
            <w:pPr>
              <w:pStyle w:val="TableParagraph"/>
              <w:spacing w:before="11"/>
              <w:rPr>
                <w:rFonts w:eastAsia="Times New Roman" w:cs="Times New Roman"/>
                <w:rPrChange w:id="149" w:author="Marika Konings" w:date="2015-05-22T10:58:00Z">
                  <w:rPr>
                    <w:rFonts w:ascii="Times New Roman" w:eastAsia="Times New Roman" w:hAnsi="Times New Roman" w:cs="Times New Roman"/>
                  </w:rPr>
                </w:rPrChange>
              </w:rPr>
            </w:pPr>
          </w:p>
          <w:p w14:paraId="7550C7B8" w14:textId="77777777" w:rsidR="00500E8C" w:rsidRPr="00174BAE" w:rsidRDefault="0019063B">
            <w:pPr>
              <w:pStyle w:val="TableParagraph"/>
              <w:spacing w:line="251" w:lineRule="auto"/>
              <w:ind w:left="-2" w:right="186"/>
              <w:rPr>
                <w:ins w:id="150" w:author="Marika Konings" w:date="2015-05-22T10:53:00Z"/>
                <w:sz w:val="21"/>
                <w:rPrChange w:id="151" w:author="Marika Konings" w:date="2015-05-22T10:58:00Z">
                  <w:rPr>
                    <w:ins w:id="152" w:author="Marika Konings" w:date="2015-05-22T10:53:00Z"/>
                    <w:rFonts w:ascii="Calibri"/>
                    <w:sz w:val="21"/>
                  </w:rPr>
                </w:rPrChange>
              </w:rPr>
            </w:pPr>
            <w:ins w:id="153" w:author="Marika Konings" w:date="2015-05-25T17:41:00Z">
              <w:r>
                <w:rPr>
                  <w:sz w:val="21"/>
                </w:rPr>
                <w:t xml:space="preserve">DT-M agrees with the </w:t>
              </w:r>
            </w:ins>
            <w:ins w:id="154" w:author="Marika Konings" w:date="2015-05-25T17:42:00Z">
              <w:r>
                <w:rPr>
                  <w:sz w:val="21"/>
                </w:rPr>
                <w:t>proposed</w:t>
              </w:r>
            </w:ins>
            <w:ins w:id="155" w:author="Marika Konings" w:date="2015-05-25T17:41:00Z">
              <w:r>
                <w:rPr>
                  <w:sz w:val="21"/>
                </w:rPr>
                <w:t xml:space="preserve"> </w:t>
              </w:r>
            </w:ins>
            <w:ins w:id="156" w:author="Marika Konings" w:date="2015-05-25T17:42:00Z">
              <w:r>
                <w:rPr>
                  <w:sz w:val="21"/>
                </w:rPr>
                <w:t xml:space="preserve">approach by DT-C: </w:t>
              </w:r>
            </w:ins>
            <w:r w:rsidR="008C0CB1" w:rsidRPr="00174BAE">
              <w:rPr>
                <w:sz w:val="21"/>
                <w:rPrChange w:id="157" w:author="Marika Konings" w:date="2015-05-22T10:58:00Z">
                  <w:rPr>
                    <w:rFonts w:ascii="Calibri"/>
                    <w:sz w:val="21"/>
                  </w:rPr>
                </w:rPrChange>
              </w:rPr>
              <w:t>The</w:t>
            </w:r>
            <w:r w:rsidR="008C0CB1" w:rsidRPr="00174BAE">
              <w:rPr>
                <w:spacing w:val="21"/>
                <w:sz w:val="21"/>
                <w:rPrChange w:id="158" w:author="Marika Konings" w:date="2015-05-22T10:58:00Z">
                  <w:rPr>
                    <w:rFonts w:ascii="Calibri"/>
                    <w:spacing w:val="21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159" w:author="Marika Konings" w:date="2015-05-22T10:58:00Z">
                  <w:rPr>
                    <w:rFonts w:ascii="Calibri"/>
                    <w:sz w:val="21"/>
                  </w:rPr>
                </w:rPrChange>
              </w:rPr>
              <w:t>Remedial</w:t>
            </w:r>
            <w:r w:rsidR="008C0CB1" w:rsidRPr="00174BAE">
              <w:rPr>
                <w:spacing w:val="20"/>
                <w:sz w:val="21"/>
                <w:rPrChange w:id="160" w:author="Marika Konings" w:date="2015-05-22T10:58:00Z">
                  <w:rPr>
                    <w:rFonts w:ascii="Calibri"/>
                    <w:spacing w:val="20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161" w:author="Marika Konings" w:date="2015-05-22T10:58:00Z">
                  <w:rPr>
                    <w:rFonts w:ascii="Calibri"/>
                    <w:sz w:val="21"/>
                  </w:rPr>
                </w:rPrChange>
              </w:rPr>
              <w:t>Action</w:t>
            </w:r>
            <w:r w:rsidR="008C0CB1" w:rsidRPr="00174BAE">
              <w:rPr>
                <w:spacing w:val="22"/>
                <w:sz w:val="21"/>
                <w:rPrChange w:id="162" w:author="Marika Konings" w:date="2015-05-22T10:58:00Z">
                  <w:rPr>
                    <w:rFonts w:ascii="Calibri"/>
                    <w:spacing w:val="22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163" w:author="Marika Konings" w:date="2015-05-22T10:58:00Z">
                  <w:rPr>
                    <w:rFonts w:ascii="Calibri"/>
                    <w:sz w:val="21"/>
                  </w:rPr>
                </w:rPrChange>
              </w:rPr>
              <w:t>Procedures</w:t>
            </w:r>
            <w:r w:rsidR="008C0CB1" w:rsidRPr="00174BAE">
              <w:rPr>
                <w:spacing w:val="20"/>
                <w:sz w:val="21"/>
                <w:rPrChange w:id="164" w:author="Marika Konings" w:date="2015-05-22T10:58:00Z">
                  <w:rPr>
                    <w:rFonts w:ascii="Calibri"/>
                    <w:spacing w:val="20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165" w:author="Marika Konings" w:date="2015-05-22T10:58:00Z">
                  <w:rPr>
                    <w:rFonts w:ascii="Calibri"/>
                    <w:sz w:val="21"/>
                  </w:rPr>
                </w:rPrChange>
              </w:rPr>
              <w:t>should</w:t>
            </w:r>
            <w:r w:rsidR="008C0CB1" w:rsidRPr="00174BAE">
              <w:rPr>
                <w:spacing w:val="21"/>
                <w:sz w:val="21"/>
                <w:rPrChange w:id="166" w:author="Marika Konings" w:date="2015-05-22T10:58:00Z">
                  <w:rPr>
                    <w:rFonts w:ascii="Calibri"/>
                    <w:spacing w:val="21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167" w:author="Marika Konings" w:date="2015-05-22T10:58:00Z">
                  <w:rPr>
                    <w:rFonts w:ascii="Calibri"/>
                    <w:sz w:val="21"/>
                  </w:rPr>
                </w:rPrChange>
              </w:rPr>
              <w:t>contain</w:t>
            </w:r>
            <w:r w:rsidR="008C0CB1" w:rsidRPr="00174BAE">
              <w:rPr>
                <w:spacing w:val="22"/>
                <w:sz w:val="21"/>
                <w:rPrChange w:id="168" w:author="Marika Konings" w:date="2015-05-22T10:58:00Z">
                  <w:rPr>
                    <w:rFonts w:ascii="Calibri"/>
                    <w:spacing w:val="22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169" w:author="Marika Konings" w:date="2015-05-22T10:58:00Z">
                  <w:rPr>
                    <w:rFonts w:ascii="Calibri"/>
                    <w:sz w:val="21"/>
                  </w:rPr>
                </w:rPrChange>
              </w:rPr>
              <w:t>a</w:t>
            </w:r>
            <w:r w:rsidR="008C0CB1" w:rsidRPr="00174BAE">
              <w:rPr>
                <w:spacing w:val="21"/>
                <w:sz w:val="21"/>
                <w:rPrChange w:id="170" w:author="Marika Konings" w:date="2015-05-22T10:58:00Z">
                  <w:rPr>
                    <w:rFonts w:ascii="Calibri"/>
                    <w:spacing w:val="21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171" w:author="Marika Konings" w:date="2015-05-22T10:58:00Z">
                  <w:rPr>
                    <w:rFonts w:ascii="Calibri"/>
                    <w:sz w:val="21"/>
                  </w:rPr>
                </w:rPrChange>
              </w:rPr>
              <w:t>threshold</w:t>
            </w:r>
            <w:r w:rsidR="008C0CB1" w:rsidRPr="00174BAE">
              <w:rPr>
                <w:spacing w:val="22"/>
                <w:sz w:val="21"/>
                <w:rPrChange w:id="172" w:author="Marika Konings" w:date="2015-05-22T10:58:00Z">
                  <w:rPr>
                    <w:rFonts w:ascii="Calibri"/>
                    <w:spacing w:val="22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173" w:author="Marika Konings" w:date="2015-05-22T10:58:00Z">
                  <w:rPr>
                    <w:rFonts w:ascii="Calibri"/>
                    <w:sz w:val="21"/>
                  </w:rPr>
                </w:rPrChange>
              </w:rPr>
              <w:t>of</w:t>
            </w:r>
            <w:r w:rsidR="008C0CB1" w:rsidRPr="00174BAE">
              <w:rPr>
                <w:spacing w:val="20"/>
                <w:sz w:val="21"/>
                <w:rPrChange w:id="174" w:author="Marika Konings" w:date="2015-05-22T10:58:00Z">
                  <w:rPr>
                    <w:rFonts w:ascii="Calibri"/>
                    <w:spacing w:val="20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175" w:author="Marika Konings" w:date="2015-05-22T10:58:00Z">
                  <w:rPr>
                    <w:rFonts w:ascii="Calibri"/>
                    <w:sz w:val="21"/>
                  </w:rPr>
                </w:rPrChange>
              </w:rPr>
              <w:t>what</w:t>
            </w:r>
            <w:r w:rsidR="008C0CB1" w:rsidRPr="00174BAE">
              <w:rPr>
                <w:spacing w:val="20"/>
                <w:sz w:val="21"/>
                <w:rPrChange w:id="176" w:author="Marika Konings" w:date="2015-05-22T10:58:00Z">
                  <w:rPr>
                    <w:rFonts w:ascii="Calibri"/>
                    <w:spacing w:val="20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177" w:author="Marika Konings" w:date="2015-05-22T10:58:00Z">
                  <w:rPr>
                    <w:rFonts w:ascii="Calibri"/>
                    <w:sz w:val="21"/>
                  </w:rPr>
                </w:rPrChange>
              </w:rPr>
              <w:t>is</w:t>
            </w:r>
            <w:r w:rsidR="008C0CB1" w:rsidRPr="00174BAE">
              <w:rPr>
                <w:spacing w:val="20"/>
                <w:sz w:val="21"/>
                <w:rPrChange w:id="178" w:author="Marika Konings" w:date="2015-05-22T10:58:00Z">
                  <w:rPr>
                    <w:rFonts w:ascii="Calibri"/>
                    <w:spacing w:val="20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179" w:author="Marika Konings" w:date="2015-05-22T10:58:00Z">
                  <w:rPr>
                    <w:rFonts w:ascii="Calibri"/>
                    <w:sz w:val="21"/>
                  </w:rPr>
                </w:rPrChange>
              </w:rPr>
              <w:t>regarded</w:t>
            </w:r>
            <w:r w:rsidR="008C0CB1" w:rsidRPr="00174BAE">
              <w:rPr>
                <w:spacing w:val="24"/>
                <w:w w:val="102"/>
                <w:sz w:val="21"/>
                <w:rPrChange w:id="180" w:author="Marika Konings" w:date="2015-05-22T10:58:00Z">
                  <w:rPr>
                    <w:rFonts w:ascii="Calibri"/>
                    <w:spacing w:val="24"/>
                    <w:w w:val="102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181" w:author="Marika Konings" w:date="2015-05-22T10:58:00Z">
                  <w:rPr>
                    <w:rFonts w:ascii="Calibri"/>
                    <w:sz w:val="21"/>
                  </w:rPr>
                </w:rPrChange>
              </w:rPr>
              <w:t>persistent</w:t>
            </w:r>
            <w:r w:rsidR="008C0CB1" w:rsidRPr="00174BAE">
              <w:rPr>
                <w:spacing w:val="17"/>
                <w:sz w:val="21"/>
                <w:rPrChange w:id="182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183" w:author="Marika Konings" w:date="2015-05-22T10:58:00Z">
                  <w:rPr>
                    <w:rFonts w:ascii="Calibri"/>
                    <w:sz w:val="21"/>
                  </w:rPr>
                </w:rPrChange>
              </w:rPr>
              <w:t>or</w:t>
            </w:r>
            <w:r w:rsidR="008C0CB1" w:rsidRPr="00174BAE">
              <w:rPr>
                <w:spacing w:val="17"/>
                <w:sz w:val="21"/>
                <w:rPrChange w:id="184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185" w:author="Marika Konings" w:date="2015-05-22T10:58:00Z">
                  <w:rPr>
                    <w:rFonts w:ascii="Calibri"/>
                    <w:sz w:val="21"/>
                  </w:rPr>
                </w:rPrChange>
              </w:rPr>
              <w:t>systemic</w:t>
            </w:r>
            <w:r w:rsidR="008C0CB1" w:rsidRPr="00174BAE">
              <w:rPr>
                <w:spacing w:val="18"/>
                <w:sz w:val="21"/>
                <w:rPrChange w:id="186" w:author="Marika Konings" w:date="2015-05-22T10:58:00Z">
                  <w:rPr>
                    <w:rFonts w:ascii="Calibri"/>
                    <w:spacing w:val="18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187" w:author="Marika Konings" w:date="2015-05-22T10:58:00Z">
                  <w:rPr>
                    <w:rFonts w:ascii="Calibri"/>
                    <w:sz w:val="21"/>
                  </w:rPr>
                </w:rPrChange>
              </w:rPr>
              <w:t>problems</w:t>
            </w:r>
            <w:ins w:id="188" w:author="Marika Konings" w:date="2015-05-25T17:41:00Z">
              <w:r>
                <w:rPr>
                  <w:sz w:val="21"/>
                </w:rPr>
                <w:t>;</w:t>
              </w:r>
            </w:ins>
            <w:del w:id="189" w:author="Marika Konings" w:date="2015-05-25T17:41:00Z">
              <w:r w:rsidR="008C0CB1" w:rsidRPr="00174BAE" w:rsidDel="0019063B">
                <w:rPr>
                  <w:sz w:val="21"/>
                  <w:rPrChange w:id="190" w:author="Marika Konings" w:date="2015-05-22T10:58:00Z">
                    <w:rPr>
                      <w:rFonts w:ascii="Calibri"/>
                      <w:sz w:val="21"/>
                    </w:rPr>
                  </w:rPrChange>
                </w:rPr>
                <w:delText>,</w:delText>
              </w:r>
            </w:del>
            <w:r w:rsidR="008C0CB1" w:rsidRPr="00174BAE">
              <w:rPr>
                <w:spacing w:val="16"/>
                <w:sz w:val="21"/>
                <w:rPrChange w:id="191" w:author="Marika Konings" w:date="2015-05-22T10:58:00Z">
                  <w:rPr>
                    <w:rFonts w:ascii="Calibri"/>
                    <w:spacing w:val="16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192" w:author="Marika Konings" w:date="2015-05-22T10:58:00Z">
                  <w:rPr>
                    <w:rFonts w:ascii="Calibri"/>
                    <w:sz w:val="21"/>
                  </w:rPr>
                </w:rPrChange>
              </w:rPr>
              <w:t>for</w:t>
            </w:r>
            <w:r w:rsidR="008C0CB1" w:rsidRPr="00174BAE">
              <w:rPr>
                <w:spacing w:val="17"/>
                <w:sz w:val="21"/>
                <w:rPrChange w:id="193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194" w:author="Marika Konings" w:date="2015-05-22T10:58:00Z">
                  <w:rPr>
                    <w:rFonts w:ascii="Calibri"/>
                    <w:sz w:val="21"/>
                  </w:rPr>
                </w:rPrChange>
              </w:rPr>
              <w:t>example</w:t>
            </w:r>
            <w:r w:rsidR="008C0CB1" w:rsidRPr="00174BAE">
              <w:rPr>
                <w:spacing w:val="18"/>
                <w:sz w:val="21"/>
                <w:rPrChange w:id="195" w:author="Marika Konings" w:date="2015-05-22T10:58:00Z">
                  <w:rPr>
                    <w:rFonts w:ascii="Calibri"/>
                    <w:spacing w:val="18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196" w:author="Marika Konings" w:date="2015-05-22T10:58:00Z">
                  <w:rPr>
                    <w:rFonts w:ascii="Calibri"/>
                    <w:sz w:val="21"/>
                  </w:rPr>
                </w:rPrChange>
              </w:rPr>
              <w:t>if</w:t>
            </w:r>
            <w:r w:rsidR="008C0CB1" w:rsidRPr="00174BAE">
              <w:rPr>
                <w:spacing w:val="17"/>
                <w:sz w:val="21"/>
                <w:rPrChange w:id="197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198" w:author="Marika Konings" w:date="2015-05-22T10:58:00Z">
                  <w:rPr>
                    <w:rFonts w:ascii="Calibri"/>
                    <w:sz w:val="21"/>
                  </w:rPr>
                </w:rPrChange>
              </w:rPr>
              <w:t>reports</w:t>
            </w:r>
            <w:r w:rsidR="008C0CB1" w:rsidRPr="00174BAE">
              <w:rPr>
                <w:spacing w:val="17"/>
                <w:sz w:val="21"/>
                <w:rPrChange w:id="199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00" w:author="Marika Konings" w:date="2015-05-22T10:58:00Z">
                  <w:rPr>
                    <w:rFonts w:ascii="Calibri"/>
                    <w:sz w:val="21"/>
                  </w:rPr>
                </w:rPrChange>
              </w:rPr>
              <w:t>reveal</w:t>
            </w:r>
            <w:r w:rsidR="008C0CB1" w:rsidRPr="00174BAE">
              <w:rPr>
                <w:spacing w:val="17"/>
                <w:sz w:val="21"/>
                <w:rPrChange w:id="201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02" w:author="Marika Konings" w:date="2015-05-22T10:58:00Z">
                  <w:rPr>
                    <w:rFonts w:ascii="Calibri"/>
                    <w:sz w:val="21"/>
                  </w:rPr>
                </w:rPrChange>
              </w:rPr>
              <w:t>that</w:t>
            </w:r>
            <w:r w:rsidR="008C0CB1" w:rsidRPr="00174BAE">
              <w:rPr>
                <w:spacing w:val="17"/>
                <w:sz w:val="21"/>
                <w:rPrChange w:id="203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04" w:author="Marika Konings" w:date="2015-05-22T10:58:00Z">
                  <w:rPr>
                    <w:rFonts w:ascii="Calibri"/>
                    <w:sz w:val="21"/>
                  </w:rPr>
                </w:rPrChange>
              </w:rPr>
              <w:t>an</w:t>
            </w:r>
            <w:r w:rsidR="008C0CB1" w:rsidRPr="00174BAE">
              <w:rPr>
                <w:spacing w:val="18"/>
                <w:sz w:val="21"/>
                <w:rPrChange w:id="205" w:author="Marika Konings" w:date="2015-05-22T10:58:00Z">
                  <w:rPr>
                    <w:rFonts w:ascii="Calibri"/>
                    <w:spacing w:val="18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06" w:author="Marika Konings" w:date="2015-05-22T10:58:00Z">
                  <w:rPr>
                    <w:rFonts w:ascii="Calibri"/>
                    <w:sz w:val="21"/>
                  </w:rPr>
                </w:rPrChange>
              </w:rPr>
              <w:t>SLA</w:t>
            </w:r>
            <w:r w:rsidR="008C0CB1" w:rsidRPr="00174BAE">
              <w:rPr>
                <w:spacing w:val="19"/>
                <w:sz w:val="21"/>
                <w:rPrChange w:id="207" w:author="Marika Konings" w:date="2015-05-22T10:58:00Z">
                  <w:rPr>
                    <w:rFonts w:ascii="Calibri"/>
                    <w:spacing w:val="19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08" w:author="Marika Konings" w:date="2015-05-22T10:58:00Z">
                  <w:rPr>
                    <w:rFonts w:ascii="Calibri"/>
                    <w:sz w:val="21"/>
                  </w:rPr>
                </w:rPrChange>
              </w:rPr>
              <w:t>has</w:t>
            </w:r>
            <w:r w:rsidR="008C0CB1" w:rsidRPr="00174BAE">
              <w:rPr>
                <w:spacing w:val="17"/>
                <w:sz w:val="21"/>
                <w:rPrChange w:id="209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10" w:author="Marika Konings" w:date="2015-05-22T10:58:00Z">
                  <w:rPr>
                    <w:rFonts w:ascii="Calibri"/>
                    <w:sz w:val="21"/>
                  </w:rPr>
                </w:rPrChange>
              </w:rPr>
              <w:t>not</w:t>
            </w:r>
            <w:r w:rsidR="008C0CB1" w:rsidRPr="00174BAE">
              <w:rPr>
                <w:spacing w:val="17"/>
                <w:sz w:val="21"/>
                <w:rPrChange w:id="211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12" w:author="Marika Konings" w:date="2015-05-22T10:58:00Z">
                  <w:rPr>
                    <w:rFonts w:ascii="Calibri"/>
                    <w:sz w:val="21"/>
                  </w:rPr>
                </w:rPrChange>
              </w:rPr>
              <w:t>be</w:t>
            </w:r>
            <w:ins w:id="213" w:author="Marika Konings" w:date="2015-05-25T17:41:00Z">
              <w:r>
                <w:rPr>
                  <w:sz w:val="21"/>
                </w:rPr>
                <w:t>en</w:t>
              </w:r>
            </w:ins>
            <w:r w:rsidR="008C0CB1" w:rsidRPr="00174BAE">
              <w:rPr>
                <w:spacing w:val="38"/>
                <w:w w:val="102"/>
                <w:sz w:val="21"/>
                <w:rPrChange w:id="214" w:author="Marika Konings" w:date="2015-05-22T10:58:00Z">
                  <w:rPr>
                    <w:rFonts w:ascii="Calibri"/>
                    <w:spacing w:val="38"/>
                    <w:w w:val="102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15" w:author="Marika Konings" w:date="2015-05-22T10:58:00Z">
                  <w:rPr>
                    <w:rFonts w:ascii="Calibri"/>
                    <w:sz w:val="21"/>
                  </w:rPr>
                </w:rPrChange>
              </w:rPr>
              <w:t>met</w:t>
            </w:r>
            <w:r w:rsidR="008C0CB1" w:rsidRPr="00174BAE">
              <w:rPr>
                <w:spacing w:val="20"/>
                <w:sz w:val="21"/>
                <w:rPrChange w:id="216" w:author="Marika Konings" w:date="2015-05-22T10:58:00Z">
                  <w:rPr>
                    <w:rFonts w:ascii="Calibri"/>
                    <w:spacing w:val="20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17" w:author="Marika Konings" w:date="2015-05-22T10:58:00Z">
                  <w:rPr>
                    <w:rFonts w:ascii="Calibri"/>
                    <w:sz w:val="21"/>
                  </w:rPr>
                </w:rPrChange>
              </w:rPr>
              <w:t>for</w:t>
            </w:r>
            <w:r w:rsidR="008C0CB1" w:rsidRPr="00174BAE">
              <w:rPr>
                <w:spacing w:val="20"/>
                <w:sz w:val="21"/>
                <w:rPrChange w:id="218" w:author="Marika Konings" w:date="2015-05-22T10:58:00Z">
                  <w:rPr>
                    <w:rFonts w:ascii="Calibri"/>
                    <w:spacing w:val="20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19" w:author="Marika Konings" w:date="2015-05-22T10:58:00Z">
                  <w:rPr>
                    <w:rFonts w:ascii="Calibri"/>
                    <w:sz w:val="21"/>
                  </w:rPr>
                </w:rPrChange>
              </w:rPr>
              <w:t>6</w:t>
            </w:r>
            <w:r w:rsidR="008C0CB1" w:rsidRPr="00174BAE">
              <w:rPr>
                <w:spacing w:val="21"/>
                <w:sz w:val="21"/>
                <w:rPrChange w:id="220" w:author="Marika Konings" w:date="2015-05-22T10:58:00Z">
                  <w:rPr>
                    <w:rFonts w:ascii="Calibri"/>
                    <w:spacing w:val="21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21" w:author="Marika Konings" w:date="2015-05-22T10:58:00Z">
                  <w:rPr>
                    <w:rFonts w:ascii="Calibri"/>
                    <w:sz w:val="21"/>
                  </w:rPr>
                </w:rPrChange>
              </w:rPr>
              <w:t>continuous</w:t>
            </w:r>
            <w:r w:rsidR="008C0CB1" w:rsidRPr="00174BAE">
              <w:rPr>
                <w:spacing w:val="20"/>
                <w:sz w:val="21"/>
                <w:rPrChange w:id="222" w:author="Marika Konings" w:date="2015-05-22T10:58:00Z">
                  <w:rPr>
                    <w:rFonts w:ascii="Calibri"/>
                    <w:spacing w:val="20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23" w:author="Marika Konings" w:date="2015-05-22T10:58:00Z">
                  <w:rPr>
                    <w:rFonts w:ascii="Calibri"/>
                    <w:sz w:val="21"/>
                  </w:rPr>
                </w:rPrChange>
              </w:rPr>
              <w:t>months</w:t>
            </w:r>
            <w:r w:rsidR="008C0CB1" w:rsidRPr="00174BAE">
              <w:rPr>
                <w:spacing w:val="20"/>
                <w:sz w:val="21"/>
                <w:rPrChange w:id="224" w:author="Marika Konings" w:date="2015-05-22T10:58:00Z">
                  <w:rPr>
                    <w:rFonts w:ascii="Calibri"/>
                    <w:spacing w:val="20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25" w:author="Marika Konings" w:date="2015-05-22T10:58:00Z">
                  <w:rPr>
                    <w:rFonts w:ascii="Calibri"/>
                    <w:sz w:val="21"/>
                  </w:rPr>
                </w:rPrChange>
              </w:rPr>
              <w:t>this</w:t>
            </w:r>
            <w:r w:rsidR="008C0CB1" w:rsidRPr="00174BAE">
              <w:rPr>
                <w:spacing w:val="20"/>
                <w:sz w:val="21"/>
                <w:rPrChange w:id="226" w:author="Marika Konings" w:date="2015-05-22T10:58:00Z">
                  <w:rPr>
                    <w:rFonts w:ascii="Calibri"/>
                    <w:spacing w:val="20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27" w:author="Marika Konings" w:date="2015-05-22T10:58:00Z">
                  <w:rPr>
                    <w:rFonts w:ascii="Calibri"/>
                    <w:sz w:val="21"/>
                  </w:rPr>
                </w:rPrChange>
              </w:rPr>
              <w:t>would</w:t>
            </w:r>
            <w:r w:rsidR="008C0CB1" w:rsidRPr="00174BAE">
              <w:rPr>
                <w:spacing w:val="22"/>
                <w:sz w:val="21"/>
                <w:rPrChange w:id="228" w:author="Marika Konings" w:date="2015-05-22T10:58:00Z">
                  <w:rPr>
                    <w:rFonts w:ascii="Calibri"/>
                    <w:spacing w:val="22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29" w:author="Marika Konings" w:date="2015-05-22T10:58:00Z">
                  <w:rPr>
                    <w:rFonts w:ascii="Calibri"/>
                    <w:sz w:val="21"/>
                  </w:rPr>
                </w:rPrChange>
              </w:rPr>
              <w:t>be</w:t>
            </w:r>
            <w:r w:rsidR="008C0CB1" w:rsidRPr="00174BAE">
              <w:rPr>
                <w:spacing w:val="21"/>
                <w:sz w:val="21"/>
                <w:rPrChange w:id="230" w:author="Marika Konings" w:date="2015-05-22T10:58:00Z">
                  <w:rPr>
                    <w:rFonts w:ascii="Calibri"/>
                    <w:spacing w:val="21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31" w:author="Marika Konings" w:date="2015-05-22T10:58:00Z">
                  <w:rPr>
                    <w:rFonts w:ascii="Calibri"/>
                    <w:sz w:val="21"/>
                  </w:rPr>
                </w:rPrChange>
              </w:rPr>
              <w:t>considered</w:t>
            </w:r>
            <w:r w:rsidR="008C0CB1" w:rsidRPr="00174BAE">
              <w:rPr>
                <w:spacing w:val="21"/>
                <w:sz w:val="21"/>
                <w:rPrChange w:id="232" w:author="Marika Konings" w:date="2015-05-22T10:58:00Z">
                  <w:rPr>
                    <w:rFonts w:ascii="Calibri"/>
                    <w:spacing w:val="21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33" w:author="Marika Konings" w:date="2015-05-22T10:58:00Z">
                  <w:rPr>
                    <w:rFonts w:ascii="Calibri"/>
                    <w:sz w:val="21"/>
                  </w:rPr>
                </w:rPrChange>
              </w:rPr>
              <w:t>a</w:t>
            </w:r>
            <w:r w:rsidR="008C0CB1" w:rsidRPr="00174BAE">
              <w:rPr>
                <w:spacing w:val="22"/>
                <w:sz w:val="21"/>
                <w:rPrChange w:id="234" w:author="Marika Konings" w:date="2015-05-22T10:58:00Z">
                  <w:rPr>
                    <w:rFonts w:ascii="Calibri"/>
                    <w:spacing w:val="22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35" w:author="Marika Konings" w:date="2015-05-22T10:58:00Z">
                  <w:rPr>
                    <w:rFonts w:ascii="Calibri"/>
                    <w:sz w:val="21"/>
                  </w:rPr>
                </w:rPrChange>
              </w:rPr>
              <w:t>persistent</w:t>
            </w:r>
            <w:r w:rsidR="008C0CB1" w:rsidRPr="00174BAE">
              <w:rPr>
                <w:spacing w:val="20"/>
                <w:sz w:val="21"/>
                <w:rPrChange w:id="236" w:author="Marika Konings" w:date="2015-05-22T10:58:00Z">
                  <w:rPr>
                    <w:rFonts w:ascii="Calibri"/>
                    <w:spacing w:val="20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37" w:author="Marika Konings" w:date="2015-05-22T10:58:00Z">
                  <w:rPr>
                    <w:rFonts w:ascii="Calibri"/>
                    <w:sz w:val="21"/>
                  </w:rPr>
                </w:rPrChange>
              </w:rPr>
              <w:t>performance</w:t>
            </w:r>
            <w:r w:rsidR="008C0CB1" w:rsidRPr="00174BAE">
              <w:rPr>
                <w:spacing w:val="44"/>
                <w:w w:val="102"/>
                <w:sz w:val="21"/>
                <w:rPrChange w:id="238" w:author="Marika Konings" w:date="2015-05-22T10:58:00Z">
                  <w:rPr>
                    <w:rFonts w:ascii="Calibri"/>
                    <w:spacing w:val="44"/>
                    <w:w w:val="102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39" w:author="Marika Konings" w:date="2015-05-22T10:58:00Z">
                  <w:rPr>
                    <w:rFonts w:ascii="Calibri"/>
                    <w:sz w:val="21"/>
                  </w:rPr>
                </w:rPrChange>
              </w:rPr>
              <w:t>issue;</w:t>
            </w:r>
            <w:r w:rsidR="008C0CB1" w:rsidRPr="00174BAE">
              <w:rPr>
                <w:spacing w:val="15"/>
                <w:sz w:val="21"/>
                <w:rPrChange w:id="240" w:author="Marika Konings" w:date="2015-05-22T10:58:00Z">
                  <w:rPr>
                    <w:rFonts w:ascii="Calibri"/>
                    <w:spacing w:val="15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41" w:author="Marika Konings" w:date="2015-05-22T10:58:00Z">
                  <w:rPr>
                    <w:rFonts w:ascii="Calibri"/>
                    <w:sz w:val="21"/>
                  </w:rPr>
                </w:rPrChange>
              </w:rPr>
              <w:t>however,</w:t>
            </w:r>
            <w:r w:rsidR="008C0CB1" w:rsidRPr="00174BAE">
              <w:rPr>
                <w:spacing w:val="16"/>
                <w:sz w:val="21"/>
                <w:rPrChange w:id="242" w:author="Marika Konings" w:date="2015-05-22T10:58:00Z">
                  <w:rPr>
                    <w:rFonts w:ascii="Calibri"/>
                    <w:spacing w:val="16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43" w:author="Marika Konings" w:date="2015-05-22T10:58:00Z">
                  <w:rPr>
                    <w:rFonts w:ascii="Calibri"/>
                    <w:sz w:val="21"/>
                  </w:rPr>
                </w:rPrChange>
              </w:rPr>
              <w:t>it</w:t>
            </w:r>
            <w:r w:rsidR="008C0CB1" w:rsidRPr="00174BAE">
              <w:rPr>
                <w:spacing w:val="16"/>
                <w:sz w:val="21"/>
                <w:rPrChange w:id="244" w:author="Marika Konings" w:date="2015-05-22T10:58:00Z">
                  <w:rPr>
                    <w:rFonts w:ascii="Calibri"/>
                    <w:spacing w:val="16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45" w:author="Marika Konings" w:date="2015-05-22T10:58:00Z">
                  <w:rPr>
                    <w:rFonts w:ascii="Calibri"/>
                    <w:sz w:val="21"/>
                  </w:rPr>
                </w:rPrChange>
              </w:rPr>
              <w:t>should</w:t>
            </w:r>
            <w:r w:rsidR="008C0CB1" w:rsidRPr="00174BAE">
              <w:rPr>
                <w:spacing w:val="17"/>
                <w:sz w:val="21"/>
                <w:rPrChange w:id="246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47" w:author="Marika Konings" w:date="2015-05-22T10:58:00Z">
                  <w:rPr>
                    <w:rFonts w:ascii="Calibri"/>
                    <w:sz w:val="21"/>
                  </w:rPr>
                </w:rPrChange>
              </w:rPr>
              <w:t>be</w:t>
            </w:r>
            <w:r w:rsidR="008C0CB1" w:rsidRPr="00174BAE">
              <w:rPr>
                <w:spacing w:val="17"/>
                <w:sz w:val="21"/>
                <w:rPrChange w:id="248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49" w:author="Marika Konings" w:date="2015-05-22T10:58:00Z">
                  <w:rPr>
                    <w:rFonts w:ascii="Calibri"/>
                    <w:sz w:val="21"/>
                  </w:rPr>
                </w:rPrChange>
              </w:rPr>
              <w:t>recognized</w:t>
            </w:r>
            <w:r w:rsidR="008C0CB1" w:rsidRPr="00174BAE">
              <w:rPr>
                <w:spacing w:val="17"/>
                <w:sz w:val="21"/>
                <w:rPrChange w:id="250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51" w:author="Marika Konings" w:date="2015-05-22T10:58:00Z">
                  <w:rPr>
                    <w:rFonts w:ascii="Calibri"/>
                    <w:sz w:val="21"/>
                  </w:rPr>
                </w:rPrChange>
              </w:rPr>
              <w:t>that</w:t>
            </w:r>
            <w:r w:rsidR="008C0CB1" w:rsidRPr="00174BAE">
              <w:rPr>
                <w:spacing w:val="16"/>
                <w:sz w:val="21"/>
                <w:rPrChange w:id="252" w:author="Marika Konings" w:date="2015-05-22T10:58:00Z">
                  <w:rPr>
                    <w:rFonts w:ascii="Calibri"/>
                    <w:spacing w:val="16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53" w:author="Marika Konings" w:date="2015-05-22T10:58:00Z">
                  <w:rPr>
                    <w:rFonts w:ascii="Calibri"/>
                    <w:sz w:val="21"/>
                  </w:rPr>
                </w:rPrChange>
              </w:rPr>
              <w:t>the</w:t>
            </w:r>
            <w:r w:rsidR="008C0CB1" w:rsidRPr="00174BAE">
              <w:rPr>
                <w:spacing w:val="17"/>
                <w:sz w:val="21"/>
                <w:rPrChange w:id="254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55" w:author="Marika Konings" w:date="2015-05-22T10:58:00Z">
                  <w:rPr>
                    <w:rFonts w:ascii="Calibri"/>
                    <w:sz w:val="21"/>
                  </w:rPr>
                </w:rPrChange>
              </w:rPr>
              <w:t>CSC</w:t>
            </w:r>
            <w:r w:rsidR="008C0CB1" w:rsidRPr="00174BAE">
              <w:rPr>
                <w:spacing w:val="17"/>
                <w:sz w:val="21"/>
                <w:rPrChange w:id="256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del w:id="257" w:author="Marika Konings" w:date="2015-05-25T17:41:00Z">
              <w:r w:rsidR="008C0CB1" w:rsidRPr="00174BAE" w:rsidDel="0019063B">
                <w:rPr>
                  <w:sz w:val="21"/>
                  <w:rPrChange w:id="258" w:author="Marika Konings" w:date="2015-05-22T10:58:00Z">
                    <w:rPr>
                      <w:rFonts w:ascii="Calibri"/>
                      <w:sz w:val="21"/>
                    </w:rPr>
                  </w:rPrChange>
                </w:rPr>
                <w:delText>will</w:delText>
              </w:r>
              <w:r w:rsidR="008C0CB1" w:rsidRPr="00174BAE" w:rsidDel="0019063B">
                <w:rPr>
                  <w:spacing w:val="16"/>
                  <w:sz w:val="21"/>
                  <w:rPrChange w:id="259" w:author="Marika Konings" w:date="2015-05-22T10:58:00Z">
                    <w:rPr>
                      <w:rFonts w:ascii="Calibri"/>
                      <w:spacing w:val="16"/>
                      <w:sz w:val="21"/>
                    </w:rPr>
                  </w:rPrChange>
                </w:rPr>
                <w:delText xml:space="preserve"> </w:delText>
              </w:r>
            </w:del>
            <w:ins w:id="260" w:author="Marika Konings" w:date="2015-05-25T17:41:00Z">
              <w:r>
                <w:rPr>
                  <w:sz w:val="21"/>
                </w:rPr>
                <w:t>should</w:t>
              </w:r>
              <w:r w:rsidRPr="00174BAE">
                <w:rPr>
                  <w:spacing w:val="16"/>
                  <w:sz w:val="21"/>
                  <w:rPrChange w:id="261" w:author="Marika Konings" w:date="2015-05-22T10:58:00Z">
                    <w:rPr>
                      <w:rFonts w:ascii="Calibri"/>
                      <w:spacing w:val="16"/>
                      <w:sz w:val="21"/>
                    </w:rPr>
                  </w:rPrChange>
                </w:rPr>
                <w:t xml:space="preserve"> </w:t>
              </w:r>
            </w:ins>
            <w:r w:rsidR="008C0CB1" w:rsidRPr="00174BAE">
              <w:rPr>
                <w:sz w:val="21"/>
                <w:rPrChange w:id="262" w:author="Marika Konings" w:date="2015-05-22T10:58:00Z">
                  <w:rPr>
                    <w:rFonts w:ascii="Calibri"/>
                    <w:sz w:val="21"/>
                  </w:rPr>
                </w:rPrChange>
              </w:rPr>
              <w:t>have</w:t>
            </w:r>
            <w:r w:rsidR="008C0CB1" w:rsidRPr="00174BAE">
              <w:rPr>
                <w:spacing w:val="17"/>
                <w:sz w:val="21"/>
                <w:rPrChange w:id="263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64" w:author="Marika Konings" w:date="2015-05-22T10:58:00Z">
                  <w:rPr>
                    <w:rFonts w:ascii="Calibri"/>
                    <w:sz w:val="21"/>
                  </w:rPr>
                </w:rPrChange>
              </w:rPr>
              <w:t>the</w:t>
            </w:r>
            <w:r w:rsidR="008C0CB1" w:rsidRPr="00174BAE">
              <w:rPr>
                <w:spacing w:val="17"/>
                <w:sz w:val="21"/>
                <w:rPrChange w:id="265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66" w:author="Marika Konings" w:date="2015-05-22T10:58:00Z">
                  <w:rPr>
                    <w:rFonts w:ascii="Calibri"/>
                    <w:sz w:val="21"/>
                  </w:rPr>
                </w:rPrChange>
              </w:rPr>
              <w:t>discretion</w:t>
            </w:r>
            <w:r w:rsidR="008C0CB1" w:rsidRPr="00174BAE">
              <w:rPr>
                <w:spacing w:val="15"/>
                <w:sz w:val="21"/>
                <w:rPrChange w:id="267" w:author="Marika Konings" w:date="2015-05-22T10:58:00Z">
                  <w:rPr>
                    <w:rFonts w:ascii="Calibri"/>
                    <w:spacing w:val="15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68" w:author="Marika Konings" w:date="2015-05-22T10:58:00Z">
                  <w:rPr>
                    <w:rFonts w:ascii="Calibri"/>
                    <w:sz w:val="21"/>
                  </w:rPr>
                </w:rPrChange>
              </w:rPr>
              <w:t>to</w:t>
            </w:r>
            <w:r w:rsidR="008C0CB1" w:rsidRPr="00174BAE">
              <w:rPr>
                <w:spacing w:val="39"/>
                <w:w w:val="102"/>
                <w:sz w:val="21"/>
                <w:rPrChange w:id="269" w:author="Marika Konings" w:date="2015-05-22T10:58:00Z">
                  <w:rPr>
                    <w:rFonts w:ascii="Calibri"/>
                    <w:spacing w:val="39"/>
                    <w:w w:val="102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70" w:author="Marika Konings" w:date="2015-05-22T10:58:00Z">
                  <w:rPr>
                    <w:rFonts w:ascii="Calibri"/>
                    <w:sz w:val="21"/>
                  </w:rPr>
                </w:rPrChange>
              </w:rPr>
              <w:t>determine</w:t>
            </w:r>
            <w:r w:rsidR="008C0CB1" w:rsidRPr="00174BAE">
              <w:rPr>
                <w:spacing w:val="15"/>
                <w:sz w:val="21"/>
                <w:rPrChange w:id="271" w:author="Marika Konings" w:date="2015-05-22T10:58:00Z">
                  <w:rPr>
                    <w:rFonts w:ascii="Calibri"/>
                    <w:spacing w:val="15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72" w:author="Marika Konings" w:date="2015-05-22T10:58:00Z">
                  <w:rPr>
                    <w:rFonts w:ascii="Calibri"/>
                    <w:sz w:val="21"/>
                  </w:rPr>
                </w:rPrChange>
              </w:rPr>
              <w:t>whether</w:t>
            </w:r>
            <w:r w:rsidR="008C0CB1" w:rsidRPr="00174BAE">
              <w:rPr>
                <w:spacing w:val="16"/>
                <w:sz w:val="21"/>
                <w:rPrChange w:id="273" w:author="Marika Konings" w:date="2015-05-22T10:58:00Z">
                  <w:rPr>
                    <w:rFonts w:ascii="Calibri"/>
                    <w:spacing w:val="16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74" w:author="Marika Konings" w:date="2015-05-22T10:58:00Z">
                  <w:rPr>
                    <w:rFonts w:ascii="Calibri"/>
                    <w:sz w:val="21"/>
                  </w:rPr>
                </w:rPrChange>
              </w:rPr>
              <w:t>this</w:t>
            </w:r>
            <w:r w:rsidR="008C0CB1" w:rsidRPr="00174BAE">
              <w:rPr>
                <w:spacing w:val="16"/>
                <w:sz w:val="21"/>
                <w:rPrChange w:id="275" w:author="Marika Konings" w:date="2015-05-22T10:58:00Z">
                  <w:rPr>
                    <w:rFonts w:ascii="Calibri"/>
                    <w:spacing w:val="16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76" w:author="Marika Konings" w:date="2015-05-22T10:58:00Z">
                  <w:rPr>
                    <w:rFonts w:ascii="Calibri"/>
                    <w:sz w:val="21"/>
                  </w:rPr>
                </w:rPrChange>
              </w:rPr>
              <w:t>is</w:t>
            </w:r>
            <w:r w:rsidR="008C0CB1" w:rsidRPr="00174BAE">
              <w:rPr>
                <w:spacing w:val="16"/>
                <w:sz w:val="21"/>
                <w:rPrChange w:id="277" w:author="Marika Konings" w:date="2015-05-22T10:58:00Z">
                  <w:rPr>
                    <w:rFonts w:ascii="Calibri"/>
                    <w:spacing w:val="16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78" w:author="Marika Konings" w:date="2015-05-22T10:58:00Z">
                  <w:rPr>
                    <w:rFonts w:ascii="Calibri"/>
                    <w:sz w:val="21"/>
                  </w:rPr>
                </w:rPrChange>
              </w:rPr>
              <w:t>a</w:t>
            </w:r>
            <w:r w:rsidR="008C0CB1" w:rsidRPr="00174BAE">
              <w:rPr>
                <w:spacing w:val="17"/>
                <w:sz w:val="21"/>
                <w:rPrChange w:id="279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80" w:author="Marika Konings" w:date="2015-05-22T10:58:00Z">
                  <w:rPr>
                    <w:rFonts w:ascii="Calibri"/>
                    <w:sz w:val="21"/>
                  </w:rPr>
                </w:rPrChange>
              </w:rPr>
              <w:t>trivial</w:t>
            </w:r>
            <w:r w:rsidR="008C0CB1" w:rsidRPr="00174BAE">
              <w:rPr>
                <w:spacing w:val="16"/>
                <w:sz w:val="21"/>
                <w:rPrChange w:id="281" w:author="Marika Konings" w:date="2015-05-22T10:58:00Z">
                  <w:rPr>
                    <w:rFonts w:ascii="Calibri"/>
                    <w:spacing w:val="16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82" w:author="Marika Konings" w:date="2015-05-22T10:58:00Z">
                  <w:rPr>
                    <w:rFonts w:ascii="Calibri"/>
                    <w:sz w:val="21"/>
                  </w:rPr>
                </w:rPrChange>
              </w:rPr>
              <w:t>or</w:t>
            </w:r>
            <w:r w:rsidR="008C0CB1" w:rsidRPr="00174BAE">
              <w:rPr>
                <w:spacing w:val="16"/>
                <w:sz w:val="21"/>
                <w:rPrChange w:id="283" w:author="Marika Konings" w:date="2015-05-22T10:58:00Z">
                  <w:rPr>
                    <w:rFonts w:ascii="Calibri"/>
                    <w:spacing w:val="16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84" w:author="Marika Konings" w:date="2015-05-22T10:58:00Z">
                  <w:rPr>
                    <w:rFonts w:ascii="Calibri"/>
                    <w:sz w:val="21"/>
                  </w:rPr>
                </w:rPrChange>
              </w:rPr>
              <w:t>serious</w:t>
            </w:r>
            <w:r w:rsidR="008C0CB1" w:rsidRPr="00174BAE">
              <w:rPr>
                <w:spacing w:val="16"/>
                <w:sz w:val="21"/>
                <w:rPrChange w:id="285" w:author="Marika Konings" w:date="2015-05-22T10:58:00Z">
                  <w:rPr>
                    <w:rFonts w:ascii="Calibri"/>
                    <w:spacing w:val="16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86" w:author="Marika Konings" w:date="2015-05-22T10:58:00Z">
                  <w:rPr>
                    <w:rFonts w:ascii="Calibri"/>
                    <w:sz w:val="21"/>
                  </w:rPr>
                </w:rPrChange>
              </w:rPr>
              <w:t>matter,</w:t>
            </w:r>
            <w:r w:rsidR="008C0CB1" w:rsidRPr="00174BAE">
              <w:rPr>
                <w:spacing w:val="16"/>
                <w:sz w:val="21"/>
                <w:rPrChange w:id="287" w:author="Marika Konings" w:date="2015-05-22T10:58:00Z">
                  <w:rPr>
                    <w:rFonts w:ascii="Calibri"/>
                    <w:spacing w:val="16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88" w:author="Marika Konings" w:date="2015-05-22T10:58:00Z">
                  <w:rPr>
                    <w:rFonts w:ascii="Calibri"/>
                    <w:sz w:val="21"/>
                  </w:rPr>
                </w:rPrChange>
              </w:rPr>
              <w:t>and</w:t>
            </w:r>
            <w:r w:rsidR="008C0CB1" w:rsidRPr="00174BAE">
              <w:rPr>
                <w:spacing w:val="17"/>
                <w:sz w:val="21"/>
                <w:rPrChange w:id="289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90" w:author="Marika Konings" w:date="2015-05-22T10:58:00Z">
                  <w:rPr>
                    <w:rFonts w:ascii="Calibri"/>
                    <w:sz w:val="21"/>
                  </w:rPr>
                </w:rPrChange>
              </w:rPr>
              <w:t>agree</w:t>
            </w:r>
            <w:ins w:id="291" w:author="Marika Konings" w:date="2015-05-25T17:41:00Z">
              <w:r>
                <w:rPr>
                  <w:sz w:val="21"/>
                </w:rPr>
                <w:t xml:space="preserve"> on</w:t>
              </w:r>
            </w:ins>
            <w:r w:rsidR="008C0CB1" w:rsidRPr="00174BAE">
              <w:rPr>
                <w:spacing w:val="17"/>
                <w:sz w:val="21"/>
                <w:rPrChange w:id="292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93" w:author="Marika Konings" w:date="2015-05-22T10:58:00Z">
                  <w:rPr>
                    <w:rFonts w:ascii="Calibri"/>
                    <w:sz w:val="21"/>
                  </w:rPr>
                </w:rPrChange>
              </w:rPr>
              <w:t>a</w:t>
            </w:r>
            <w:r w:rsidR="008C0CB1" w:rsidRPr="00174BAE">
              <w:rPr>
                <w:spacing w:val="17"/>
                <w:sz w:val="21"/>
                <w:rPrChange w:id="294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95" w:author="Marika Konings" w:date="2015-05-22T10:58:00Z">
                  <w:rPr>
                    <w:rFonts w:ascii="Calibri"/>
                    <w:sz w:val="21"/>
                  </w:rPr>
                </w:rPrChange>
              </w:rPr>
              <w:t>course</w:t>
            </w:r>
            <w:r w:rsidR="008C0CB1" w:rsidRPr="00174BAE">
              <w:rPr>
                <w:spacing w:val="17"/>
                <w:sz w:val="21"/>
                <w:rPrChange w:id="296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97" w:author="Marika Konings" w:date="2015-05-22T10:58:00Z">
                  <w:rPr>
                    <w:rFonts w:ascii="Calibri"/>
                    <w:sz w:val="21"/>
                  </w:rPr>
                </w:rPrChange>
              </w:rPr>
              <w:t>of</w:t>
            </w:r>
            <w:r w:rsidR="008C0CB1" w:rsidRPr="00174BAE">
              <w:rPr>
                <w:spacing w:val="16"/>
                <w:sz w:val="21"/>
                <w:rPrChange w:id="298" w:author="Marika Konings" w:date="2015-05-22T10:58:00Z">
                  <w:rPr>
                    <w:rFonts w:ascii="Calibri"/>
                    <w:spacing w:val="16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99" w:author="Marika Konings" w:date="2015-05-22T10:58:00Z">
                  <w:rPr>
                    <w:rFonts w:ascii="Calibri"/>
                    <w:sz w:val="21"/>
                  </w:rPr>
                </w:rPrChange>
              </w:rPr>
              <w:t>action</w:t>
            </w:r>
            <w:r w:rsidR="008C0CB1" w:rsidRPr="00174BAE">
              <w:rPr>
                <w:spacing w:val="48"/>
                <w:w w:val="102"/>
                <w:sz w:val="21"/>
                <w:rPrChange w:id="300" w:author="Marika Konings" w:date="2015-05-22T10:58:00Z">
                  <w:rPr>
                    <w:rFonts w:ascii="Calibri"/>
                    <w:spacing w:val="48"/>
                    <w:w w:val="102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301" w:author="Marika Konings" w:date="2015-05-22T10:58:00Z">
                  <w:rPr>
                    <w:rFonts w:ascii="Calibri"/>
                    <w:sz w:val="21"/>
                  </w:rPr>
                </w:rPrChange>
              </w:rPr>
              <w:t>appropriate</w:t>
            </w:r>
            <w:r w:rsidR="008C0CB1" w:rsidRPr="00174BAE">
              <w:rPr>
                <w:spacing w:val="32"/>
                <w:sz w:val="21"/>
                <w:rPrChange w:id="302" w:author="Marika Konings" w:date="2015-05-22T10:58:00Z">
                  <w:rPr>
                    <w:rFonts w:ascii="Calibri"/>
                    <w:spacing w:val="32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303" w:author="Marika Konings" w:date="2015-05-22T10:58:00Z">
                  <w:rPr>
                    <w:rFonts w:ascii="Calibri"/>
                    <w:sz w:val="21"/>
                  </w:rPr>
                </w:rPrChange>
              </w:rPr>
              <w:t>to</w:t>
            </w:r>
            <w:r w:rsidR="008C0CB1" w:rsidRPr="00174BAE">
              <w:rPr>
                <w:spacing w:val="32"/>
                <w:sz w:val="21"/>
                <w:rPrChange w:id="304" w:author="Marika Konings" w:date="2015-05-22T10:58:00Z">
                  <w:rPr>
                    <w:rFonts w:ascii="Calibri"/>
                    <w:spacing w:val="32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305" w:author="Marika Konings" w:date="2015-05-22T10:58:00Z">
                  <w:rPr>
                    <w:rFonts w:ascii="Calibri"/>
                    <w:sz w:val="21"/>
                  </w:rPr>
                </w:rPrChange>
              </w:rPr>
              <w:t>the</w:t>
            </w:r>
            <w:r w:rsidR="008C0CB1" w:rsidRPr="00174BAE">
              <w:rPr>
                <w:spacing w:val="32"/>
                <w:sz w:val="21"/>
                <w:rPrChange w:id="306" w:author="Marika Konings" w:date="2015-05-22T10:58:00Z">
                  <w:rPr>
                    <w:rFonts w:ascii="Calibri"/>
                    <w:spacing w:val="32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307" w:author="Marika Konings" w:date="2015-05-22T10:58:00Z">
                  <w:rPr>
                    <w:rFonts w:ascii="Calibri"/>
                    <w:sz w:val="21"/>
                  </w:rPr>
                </w:rPrChange>
              </w:rPr>
              <w:t>circumstances.</w:t>
            </w:r>
            <w:ins w:id="308" w:author="Marika Konings" w:date="2015-05-22T10:53:00Z">
              <w:r w:rsidR="008C0CB1" w:rsidRPr="00174BAE">
                <w:rPr>
                  <w:sz w:val="21"/>
                  <w:rPrChange w:id="309" w:author="Marika Konings" w:date="2015-05-22T10:58:00Z">
                    <w:rPr>
                      <w:rFonts w:ascii="Calibri"/>
                      <w:sz w:val="21"/>
                    </w:rPr>
                  </w:rPrChange>
                </w:rPr>
                <w:t xml:space="preserve"> (DT M agrees with the approach proposed by DT C.)</w:t>
              </w:r>
            </w:ins>
          </w:p>
          <w:p w14:paraId="370AE0BF" w14:textId="77777777" w:rsidR="008C0CB1" w:rsidRPr="00174BAE" w:rsidRDefault="008C0CB1">
            <w:pPr>
              <w:pStyle w:val="TableParagraph"/>
              <w:spacing w:line="251" w:lineRule="auto"/>
              <w:ind w:left="-2" w:right="186"/>
              <w:rPr>
                <w:rFonts w:eastAsia="Calibri" w:cs="Calibri"/>
                <w:sz w:val="21"/>
                <w:szCs w:val="21"/>
                <w:rPrChange w:id="310" w:author="Marika Konings" w:date="2015-05-22T10:58:00Z">
                  <w:rPr>
                    <w:rFonts w:ascii="Calibri" w:eastAsia="Calibri" w:hAnsi="Calibri" w:cs="Calibri"/>
                    <w:sz w:val="21"/>
                    <w:szCs w:val="21"/>
                  </w:rPr>
                </w:rPrChange>
              </w:rPr>
            </w:pPr>
          </w:p>
        </w:tc>
      </w:tr>
      <w:tr w:rsidR="00500E8C" w:rsidRPr="00174BAE" w14:paraId="1C2A3EDC" w14:textId="77777777" w:rsidTr="00174BAE">
        <w:tblPrEx>
          <w:tblW w:w="0" w:type="auto"/>
          <w:tblInd w:w="94" w:type="dxa"/>
          <w:tblLayout w:type="fixed"/>
          <w:tblCellMar>
            <w:left w:w="0" w:type="dxa"/>
            <w:right w:w="0" w:type="dxa"/>
          </w:tblCellMar>
          <w:tblLook w:val="01E0" w:firstRow="1" w:lastRow="1" w:firstColumn="1" w:lastColumn="1" w:noHBand="0" w:noVBand="0"/>
          <w:tblPrExChange w:id="311" w:author="Marika Konings" w:date="2015-05-22T10:57:00Z">
            <w:tblPrEx>
              <w:tblW w:w="0" w:type="auto"/>
              <w:tblInd w:w="9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hRule="exact" w:val="2561"/>
          <w:trPrChange w:id="312" w:author="Marika Konings" w:date="2015-05-22T10:57:00Z">
            <w:trPr>
              <w:gridAfter w:val="0"/>
              <w:trHeight w:hRule="exact" w:val="1075"/>
            </w:trPr>
          </w:trPrChange>
        </w:trPr>
        <w:tc>
          <w:tcPr>
            <w:tcW w:w="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313" w:author="Marika Konings" w:date="2015-05-22T10:57:00Z">
              <w:tcPr>
                <w:tcW w:w="648" w:type="dxa"/>
                <w:gridSpan w:val="2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14:paraId="7C29843A" w14:textId="77777777" w:rsidR="00500E8C" w:rsidRPr="00174BAE" w:rsidRDefault="008C0CB1">
            <w:pPr>
              <w:pStyle w:val="TableParagraph"/>
              <w:spacing w:before="128"/>
              <w:ind w:left="101"/>
              <w:rPr>
                <w:rFonts w:eastAsia="Arial" w:cs="Arial"/>
                <w:sz w:val="20"/>
                <w:szCs w:val="20"/>
                <w:rPrChange w:id="314" w:author="Marika Konings" w:date="2015-05-22T10:58:00Z">
                  <w:rPr>
                    <w:rFonts w:ascii="Arial" w:eastAsia="Arial" w:hAnsi="Arial" w:cs="Arial"/>
                    <w:sz w:val="20"/>
                    <w:szCs w:val="20"/>
                  </w:rPr>
                </w:rPrChange>
              </w:rPr>
            </w:pPr>
            <w:r w:rsidRPr="00174BAE">
              <w:rPr>
                <w:spacing w:val="2"/>
                <w:w w:val="105"/>
                <w:sz w:val="20"/>
                <w:rPrChange w:id="315" w:author="Marika Konings" w:date="2015-05-22T10:58:00Z">
                  <w:rPr>
                    <w:rFonts w:ascii="Arial"/>
                    <w:spacing w:val="2"/>
                    <w:w w:val="105"/>
                    <w:sz w:val="20"/>
                  </w:rPr>
                </w:rPrChange>
              </w:rPr>
              <w:t>23.</w:t>
            </w:r>
          </w:p>
        </w:tc>
        <w:tc>
          <w:tcPr>
            <w:tcW w:w="3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316" w:author="Marika Konings" w:date="2015-05-22T10:57:00Z">
              <w:tcPr>
                <w:tcW w:w="3931" w:type="dxa"/>
                <w:gridSpan w:val="2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14:paraId="5FC2A306" w14:textId="77777777" w:rsidR="00500E8C" w:rsidRPr="00174BAE" w:rsidRDefault="008C0CB1">
            <w:pPr>
              <w:pStyle w:val="TableParagraph"/>
              <w:spacing w:before="128" w:line="252" w:lineRule="auto"/>
              <w:ind w:left="101" w:right="172"/>
              <w:rPr>
                <w:rFonts w:eastAsia="Arial" w:cs="Arial"/>
                <w:sz w:val="20"/>
                <w:szCs w:val="20"/>
                <w:rPrChange w:id="317" w:author="Marika Konings" w:date="2015-05-22T10:58:00Z">
                  <w:rPr>
                    <w:rFonts w:ascii="Arial" w:eastAsia="Arial" w:hAnsi="Arial" w:cs="Arial"/>
                    <w:sz w:val="20"/>
                    <w:szCs w:val="20"/>
                  </w:rPr>
                </w:rPrChange>
              </w:rPr>
            </w:pPr>
            <w:r w:rsidRPr="00174BAE">
              <w:rPr>
                <w:spacing w:val="1"/>
                <w:w w:val="105"/>
                <w:sz w:val="20"/>
                <w:rPrChange w:id="318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Customer</w:t>
            </w:r>
            <w:r w:rsidRPr="00174BAE">
              <w:rPr>
                <w:spacing w:val="-18"/>
                <w:w w:val="105"/>
                <w:sz w:val="20"/>
                <w:rPrChange w:id="319" w:author="Marika Konings" w:date="2015-05-22T10:58:00Z">
                  <w:rPr>
                    <w:rFonts w:ascii="Arial"/>
                    <w:spacing w:val="-18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320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complaints,</w:t>
            </w:r>
            <w:r w:rsidRPr="00174BAE">
              <w:rPr>
                <w:spacing w:val="-17"/>
                <w:w w:val="105"/>
                <w:sz w:val="20"/>
                <w:rPrChange w:id="321" w:author="Marika Konings" w:date="2015-05-22T10:58:00Z">
                  <w:rPr>
                    <w:rFonts w:ascii="Arial"/>
                    <w:spacing w:val="-17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322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Phase</w:t>
            </w:r>
            <w:r w:rsidRPr="00174BAE">
              <w:rPr>
                <w:spacing w:val="-16"/>
                <w:w w:val="105"/>
                <w:sz w:val="20"/>
                <w:rPrChange w:id="323" w:author="Marika Konings" w:date="2015-05-22T10:58:00Z">
                  <w:rPr>
                    <w:rFonts w:ascii="Arial"/>
                    <w:spacing w:val="-16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324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2:</w:t>
            </w:r>
            <w:r w:rsidRPr="00174BAE">
              <w:rPr>
                <w:spacing w:val="30"/>
                <w:w w:val="103"/>
                <w:sz w:val="20"/>
                <w:rPrChange w:id="325" w:author="Marika Konings" w:date="2015-05-22T10:58:00Z">
                  <w:rPr>
                    <w:rFonts w:ascii="Arial"/>
                    <w:spacing w:val="30"/>
                    <w:w w:val="103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326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additional</w:t>
            </w:r>
            <w:r w:rsidRPr="00174BAE">
              <w:rPr>
                <w:spacing w:val="-16"/>
                <w:w w:val="105"/>
                <w:sz w:val="20"/>
                <w:rPrChange w:id="327" w:author="Marika Konings" w:date="2015-05-22T10:58:00Z">
                  <w:rPr>
                    <w:rFonts w:ascii="Arial"/>
                    <w:spacing w:val="-16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328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detail</w:t>
            </w:r>
            <w:r w:rsidRPr="00174BAE">
              <w:rPr>
                <w:spacing w:val="-16"/>
                <w:w w:val="105"/>
                <w:sz w:val="20"/>
                <w:rPrChange w:id="329" w:author="Marika Konings" w:date="2015-05-22T10:58:00Z">
                  <w:rPr>
                    <w:rFonts w:ascii="Arial"/>
                    <w:spacing w:val="-16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330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on</w:t>
            </w:r>
            <w:r w:rsidRPr="00174BAE">
              <w:rPr>
                <w:spacing w:val="-15"/>
                <w:w w:val="105"/>
                <w:sz w:val="20"/>
                <w:rPrChange w:id="331" w:author="Marika Konings" w:date="2015-05-22T10:58:00Z">
                  <w:rPr>
                    <w:rFonts w:ascii="Arial"/>
                    <w:spacing w:val="-15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332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customer</w:t>
            </w:r>
            <w:r w:rsidRPr="00174BAE">
              <w:rPr>
                <w:spacing w:val="-16"/>
                <w:w w:val="105"/>
                <w:sz w:val="20"/>
                <w:rPrChange w:id="333" w:author="Marika Konings" w:date="2015-05-22T10:58:00Z">
                  <w:rPr>
                    <w:rFonts w:ascii="Arial"/>
                    <w:spacing w:val="-16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334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mediation</w:t>
            </w:r>
            <w:r w:rsidRPr="00174BAE">
              <w:rPr>
                <w:spacing w:val="28"/>
                <w:w w:val="103"/>
                <w:sz w:val="20"/>
                <w:rPrChange w:id="335" w:author="Marika Konings" w:date="2015-05-22T10:58:00Z">
                  <w:rPr>
                    <w:rFonts w:ascii="Arial"/>
                    <w:spacing w:val="28"/>
                    <w:w w:val="103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336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process</w:t>
            </w:r>
            <w:r w:rsidRPr="00174BAE">
              <w:rPr>
                <w:spacing w:val="-9"/>
                <w:w w:val="105"/>
                <w:sz w:val="20"/>
                <w:rPrChange w:id="337" w:author="Marika Konings" w:date="2015-05-22T10:58:00Z">
                  <w:rPr>
                    <w:rFonts w:ascii="Arial"/>
                    <w:spacing w:val="-9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338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and</w:t>
            </w:r>
            <w:r w:rsidRPr="00174BAE">
              <w:rPr>
                <w:spacing w:val="-8"/>
                <w:w w:val="105"/>
                <w:sz w:val="20"/>
                <w:rPrChange w:id="339" w:author="Marika Konings" w:date="2015-05-22T10:58:00Z">
                  <w:rPr>
                    <w:rFonts w:ascii="Arial"/>
                    <w:spacing w:val="-8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w w:val="105"/>
                <w:sz w:val="20"/>
                <w:rPrChange w:id="340" w:author="Marika Konings" w:date="2015-05-22T10:58:00Z">
                  <w:rPr>
                    <w:rFonts w:ascii="Arial"/>
                    <w:w w:val="105"/>
                    <w:sz w:val="20"/>
                  </w:rPr>
                </w:rPrChange>
              </w:rPr>
              <w:t>ability</w:t>
            </w:r>
            <w:r w:rsidRPr="00174BAE">
              <w:rPr>
                <w:spacing w:val="-9"/>
                <w:w w:val="105"/>
                <w:sz w:val="20"/>
                <w:rPrChange w:id="341" w:author="Marika Konings" w:date="2015-05-22T10:58:00Z">
                  <w:rPr>
                    <w:rFonts w:ascii="Arial"/>
                    <w:spacing w:val="-9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w w:val="105"/>
                <w:sz w:val="20"/>
                <w:rPrChange w:id="342" w:author="Marika Konings" w:date="2015-05-22T10:58:00Z">
                  <w:rPr>
                    <w:rFonts w:ascii="Arial"/>
                    <w:w w:val="105"/>
                    <w:sz w:val="20"/>
                  </w:rPr>
                </w:rPrChange>
              </w:rPr>
              <w:t>to</w:t>
            </w:r>
            <w:r w:rsidRPr="00174BAE">
              <w:rPr>
                <w:spacing w:val="-8"/>
                <w:w w:val="105"/>
                <w:sz w:val="20"/>
                <w:rPrChange w:id="343" w:author="Marika Konings" w:date="2015-05-22T10:58:00Z">
                  <w:rPr>
                    <w:rFonts w:ascii="Arial"/>
                    <w:spacing w:val="-8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w w:val="105"/>
                <w:sz w:val="20"/>
                <w:rPrChange w:id="344" w:author="Marika Konings" w:date="2015-05-22T10:58:00Z">
                  <w:rPr>
                    <w:rFonts w:ascii="Arial"/>
                    <w:w w:val="105"/>
                    <w:sz w:val="20"/>
                  </w:rPr>
                </w:rPrChange>
              </w:rPr>
              <w:t>initiate</w:t>
            </w:r>
            <w:r w:rsidRPr="00174BAE">
              <w:rPr>
                <w:spacing w:val="-9"/>
                <w:w w:val="105"/>
                <w:sz w:val="20"/>
                <w:rPrChange w:id="345" w:author="Marika Konings" w:date="2015-05-22T10:58:00Z">
                  <w:rPr>
                    <w:rFonts w:ascii="Arial"/>
                    <w:spacing w:val="-9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346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an</w:t>
            </w:r>
            <w:r w:rsidRPr="00174BAE">
              <w:rPr>
                <w:spacing w:val="-8"/>
                <w:w w:val="105"/>
                <w:sz w:val="20"/>
                <w:rPrChange w:id="347" w:author="Marika Konings" w:date="2015-05-22T10:58:00Z">
                  <w:rPr>
                    <w:rFonts w:ascii="Arial"/>
                    <w:spacing w:val="-8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348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IRP.</w:t>
            </w:r>
          </w:p>
          <w:p w14:paraId="48F5040E" w14:textId="77777777" w:rsidR="00500E8C" w:rsidRPr="00174BAE" w:rsidRDefault="008C0CB1">
            <w:pPr>
              <w:pStyle w:val="TableParagraph"/>
              <w:spacing w:line="209" w:lineRule="exact"/>
              <w:ind w:left="101"/>
              <w:rPr>
                <w:rFonts w:eastAsia="Arial" w:cs="Arial"/>
                <w:sz w:val="20"/>
                <w:szCs w:val="20"/>
                <w:rPrChange w:id="349" w:author="Marika Konings" w:date="2015-05-22T10:58:00Z">
                  <w:rPr>
                    <w:rFonts w:ascii="Arial" w:eastAsia="Arial" w:hAnsi="Arial" w:cs="Arial"/>
                    <w:sz w:val="20"/>
                    <w:szCs w:val="20"/>
                  </w:rPr>
                </w:rPrChange>
              </w:rPr>
            </w:pPr>
            <w:r w:rsidRPr="00174BAE">
              <w:rPr>
                <w:spacing w:val="1"/>
                <w:w w:val="105"/>
                <w:sz w:val="20"/>
                <w:rPrChange w:id="350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(Annex</w:t>
            </w:r>
            <w:r w:rsidRPr="00174BAE">
              <w:rPr>
                <w:spacing w:val="-9"/>
                <w:w w:val="105"/>
                <w:sz w:val="20"/>
                <w:rPrChange w:id="351" w:author="Marika Konings" w:date="2015-05-22T10:58:00Z">
                  <w:rPr>
                    <w:rFonts w:ascii="Arial"/>
                    <w:spacing w:val="-9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w w:val="105"/>
                <w:sz w:val="20"/>
                <w:rPrChange w:id="352" w:author="Marika Konings" w:date="2015-05-22T10:58:00Z">
                  <w:rPr>
                    <w:rFonts w:ascii="Arial"/>
                    <w:w w:val="105"/>
                    <w:sz w:val="20"/>
                  </w:rPr>
                </w:rPrChange>
              </w:rPr>
              <w:t>I,</w:t>
            </w:r>
            <w:r w:rsidRPr="00174BAE">
              <w:rPr>
                <w:spacing w:val="-10"/>
                <w:w w:val="105"/>
                <w:sz w:val="20"/>
                <w:rPrChange w:id="353" w:author="Marika Konings" w:date="2015-05-22T10:58:00Z">
                  <w:rPr>
                    <w:rFonts w:ascii="Arial"/>
                    <w:spacing w:val="-10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354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page</w:t>
            </w:r>
            <w:r w:rsidRPr="00174BAE">
              <w:rPr>
                <w:spacing w:val="-11"/>
                <w:w w:val="105"/>
                <w:sz w:val="20"/>
                <w:rPrChange w:id="355" w:author="Marika Konings" w:date="2015-05-22T10:58:00Z">
                  <w:rPr>
                    <w:rFonts w:ascii="Arial"/>
                    <w:spacing w:val="-11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2"/>
                <w:w w:val="105"/>
                <w:sz w:val="20"/>
                <w:rPrChange w:id="356" w:author="Marika Konings" w:date="2015-05-22T10:58:00Z">
                  <w:rPr>
                    <w:rFonts w:ascii="Arial"/>
                    <w:spacing w:val="2"/>
                    <w:w w:val="105"/>
                    <w:sz w:val="20"/>
                  </w:rPr>
                </w:rPrChange>
              </w:rPr>
              <w:t>66)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357" w:author="Marika Konings" w:date="2015-05-22T10:57:00Z">
              <w:tcPr>
                <w:tcW w:w="850" w:type="dxa"/>
                <w:gridSpan w:val="2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14:paraId="7AA975FB" w14:textId="77777777" w:rsidR="00500E8C" w:rsidRPr="00174BAE" w:rsidRDefault="008C0CB1">
            <w:pPr>
              <w:pStyle w:val="TableParagraph"/>
              <w:spacing w:before="128"/>
              <w:ind w:left="100"/>
              <w:rPr>
                <w:rFonts w:eastAsia="Arial" w:cs="Arial"/>
                <w:sz w:val="20"/>
                <w:szCs w:val="20"/>
                <w:rPrChange w:id="358" w:author="Marika Konings" w:date="2015-05-22T10:58:00Z">
                  <w:rPr>
                    <w:rFonts w:ascii="Arial" w:eastAsia="Arial" w:hAnsi="Arial" w:cs="Arial"/>
                    <w:sz w:val="20"/>
                    <w:szCs w:val="20"/>
                  </w:rPr>
                </w:rPrChange>
              </w:rPr>
            </w:pPr>
            <w:r w:rsidRPr="00174BAE">
              <w:rPr>
                <w:spacing w:val="1"/>
                <w:w w:val="105"/>
                <w:sz w:val="20"/>
                <w:rPrChange w:id="359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DT-M</w:t>
            </w:r>
          </w:p>
          <w:p w14:paraId="522029C6" w14:textId="77777777" w:rsidR="00500E8C" w:rsidRPr="00174BAE" w:rsidRDefault="008C0CB1">
            <w:pPr>
              <w:pStyle w:val="TableParagraph"/>
              <w:spacing w:before="10" w:line="255" w:lineRule="auto"/>
              <w:ind w:left="100" w:right="237"/>
              <w:rPr>
                <w:rFonts w:eastAsia="Arial" w:cs="Arial"/>
                <w:sz w:val="20"/>
                <w:szCs w:val="20"/>
                <w:rPrChange w:id="360" w:author="Marika Konings" w:date="2015-05-22T10:58:00Z">
                  <w:rPr>
                    <w:rFonts w:ascii="Arial" w:eastAsia="Arial" w:hAnsi="Arial" w:cs="Arial"/>
                    <w:sz w:val="20"/>
                    <w:szCs w:val="20"/>
                  </w:rPr>
                </w:rPrChange>
              </w:rPr>
            </w:pPr>
            <w:r w:rsidRPr="00174BAE">
              <w:rPr>
                <w:spacing w:val="2"/>
                <w:w w:val="105"/>
                <w:sz w:val="20"/>
                <w:rPrChange w:id="361" w:author="Marika Konings" w:date="2015-05-22T10:58:00Z">
                  <w:rPr>
                    <w:rFonts w:ascii="Arial"/>
                    <w:spacing w:val="2"/>
                    <w:w w:val="105"/>
                    <w:sz w:val="20"/>
                  </w:rPr>
                </w:rPrChange>
              </w:rPr>
              <w:t>and</w:t>
            </w:r>
            <w:r w:rsidRPr="00174BAE">
              <w:rPr>
                <w:spacing w:val="2"/>
                <w:w w:val="103"/>
                <w:sz w:val="20"/>
                <w:rPrChange w:id="362" w:author="Marika Konings" w:date="2015-05-22T10:58:00Z">
                  <w:rPr>
                    <w:rFonts w:ascii="Arial"/>
                    <w:spacing w:val="2"/>
                    <w:w w:val="103"/>
                    <w:sz w:val="20"/>
                  </w:rPr>
                </w:rPrChange>
              </w:rPr>
              <w:t xml:space="preserve"> </w:t>
            </w:r>
            <w:r w:rsidRPr="00174BAE">
              <w:rPr>
                <w:sz w:val="20"/>
                <w:rPrChange w:id="363" w:author="Marika Konings" w:date="2015-05-22T10:58:00Z">
                  <w:rPr>
                    <w:rFonts w:ascii="Arial"/>
                    <w:sz w:val="20"/>
                  </w:rPr>
                </w:rPrChange>
              </w:rPr>
              <w:t>DT-C</w:t>
            </w:r>
          </w:p>
        </w:tc>
        <w:tc>
          <w:tcPr>
            <w:tcW w:w="7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364" w:author="Marika Konings" w:date="2015-05-22T10:57:00Z">
              <w:tcPr>
                <w:tcW w:w="7747" w:type="dxa"/>
                <w:gridSpan w:val="2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14:paraId="36EF7A0E" w14:textId="2177C57F" w:rsidR="00500E8C" w:rsidRPr="00174BAE" w:rsidRDefault="008C0CB1" w:rsidP="00174BAE">
            <w:pPr>
              <w:pStyle w:val="TableParagraph"/>
              <w:spacing w:before="5" w:line="251" w:lineRule="auto"/>
              <w:ind w:left="-2" w:right="43"/>
              <w:rPr>
                <w:rFonts w:eastAsia="Calibri" w:cs="Calibri"/>
                <w:rPrChange w:id="365" w:author="Marika Konings" w:date="2015-05-22T10:58:00Z">
                  <w:rPr>
                    <w:rFonts w:ascii="Calibri" w:eastAsia="Calibri" w:hAnsi="Calibri" w:cs="Calibri"/>
                    <w:sz w:val="21"/>
                    <w:szCs w:val="21"/>
                  </w:rPr>
                </w:rPrChange>
              </w:rPr>
            </w:pPr>
            <w:del w:id="366" w:author="Marika Konings" w:date="2015-05-25T17:42:00Z">
              <w:r w:rsidRPr="00174BAE" w:rsidDel="00A5663A">
                <w:rPr>
                  <w:rPrChange w:id="367" w:author="Marika Konings" w:date="2015-05-22T10:58:00Z">
                    <w:rPr>
                      <w:rFonts w:ascii="Calibri"/>
                      <w:sz w:val="21"/>
                    </w:rPr>
                  </w:rPrChange>
                </w:rPr>
                <w:delText>It</w:delText>
              </w:r>
              <w:r w:rsidRPr="00174BAE" w:rsidDel="00A5663A">
                <w:rPr>
                  <w:spacing w:val="12"/>
                  <w:rPrChange w:id="368" w:author="Marika Konings" w:date="2015-05-22T10:58:00Z">
                    <w:rPr>
                      <w:rFonts w:ascii="Calibri"/>
                      <w:spacing w:val="12"/>
                      <w:sz w:val="21"/>
                    </w:rPr>
                  </w:rPrChange>
                </w:rPr>
                <w:delText xml:space="preserve"> </w:delText>
              </w:r>
              <w:r w:rsidRPr="00174BAE" w:rsidDel="00A5663A">
                <w:rPr>
                  <w:rPrChange w:id="369" w:author="Marika Konings" w:date="2015-05-22T10:58:00Z">
                    <w:rPr>
                      <w:rFonts w:ascii="Calibri"/>
                      <w:sz w:val="21"/>
                    </w:rPr>
                  </w:rPrChange>
                </w:rPr>
                <w:delText>appears</w:delText>
              </w:r>
              <w:r w:rsidRPr="00174BAE" w:rsidDel="00A5663A">
                <w:rPr>
                  <w:spacing w:val="13"/>
                  <w:rPrChange w:id="370" w:author="Marika Konings" w:date="2015-05-22T10:58:00Z">
                    <w:rPr>
                      <w:rFonts w:ascii="Calibri"/>
                      <w:spacing w:val="13"/>
                      <w:sz w:val="21"/>
                    </w:rPr>
                  </w:rPrChange>
                </w:rPr>
                <w:delText xml:space="preserve"> </w:delText>
              </w:r>
              <w:r w:rsidRPr="00174BAE" w:rsidDel="00A5663A">
                <w:rPr>
                  <w:rPrChange w:id="371" w:author="Marika Konings" w:date="2015-05-22T10:58:00Z">
                    <w:rPr>
                      <w:rFonts w:ascii="Calibri"/>
                      <w:sz w:val="21"/>
                    </w:rPr>
                  </w:rPrChange>
                </w:rPr>
                <w:delText>that</w:delText>
              </w:r>
              <w:r w:rsidRPr="00174BAE" w:rsidDel="00A5663A">
                <w:rPr>
                  <w:spacing w:val="13"/>
                  <w:rPrChange w:id="372" w:author="Marika Konings" w:date="2015-05-22T10:58:00Z">
                    <w:rPr>
                      <w:rFonts w:ascii="Calibri"/>
                      <w:spacing w:val="13"/>
                      <w:sz w:val="21"/>
                    </w:rPr>
                  </w:rPrChange>
                </w:rPr>
                <w:delText xml:space="preserve"> </w:delText>
              </w:r>
              <w:r w:rsidRPr="00174BAE" w:rsidDel="00A5663A">
                <w:rPr>
                  <w:rPrChange w:id="373" w:author="Marika Konings" w:date="2015-05-22T10:58:00Z">
                    <w:rPr>
                      <w:rFonts w:ascii="Calibri"/>
                      <w:sz w:val="21"/>
                    </w:rPr>
                  </w:rPrChange>
                </w:rPr>
                <w:delText>this</w:delText>
              </w:r>
              <w:r w:rsidRPr="00174BAE" w:rsidDel="00A5663A">
                <w:rPr>
                  <w:spacing w:val="13"/>
                  <w:rPrChange w:id="374" w:author="Marika Konings" w:date="2015-05-22T10:58:00Z">
                    <w:rPr>
                      <w:rFonts w:ascii="Calibri"/>
                      <w:spacing w:val="13"/>
                      <w:sz w:val="21"/>
                    </w:rPr>
                  </w:rPrChange>
                </w:rPr>
                <w:delText xml:space="preserve"> </w:delText>
              </w:r>
              <w:r w:rsidRPr="00174BAE" w:rsidDel="00A5663A">
                <w:rPr>
                  <w:rPrChange w:id="375" w:author="Marika Konings" w:date="2015-05-22T10:58:00Z">
                    <w:rPr>
                      <w:rFonts w:ascii="Calibri"/>
                      <w:sz w:val="21"/>
                    </w:rPr>
                  </w:rPrChange>
                </w:rPr>
                <w:delText>question</w:delText>
              </w:r>
              <w:r w:rsidRPr="00174BAE" w:rsidDel="00A5663A">
                <w:rPr>
                  <w:spacing w:val="14"/>
                  <w:rPrChange w:id="376" w:author="Marika Konings" w:date="2015-05-22T10:58:00Z">
                    <w:rPr>
                      <w:rFonts w:ascii="Calibri"/>
                      <w:spacing w:val="14"/>
                      <w:sz w:val="21"/>
                    </w:rPr>
                  </w:rPrChange>
                </w:rPr>
                <w:delText xml:space="preserve"> </w:delText>
              </w:r>
              <w:r w:rsidRPr="00174BAE" w:rsidDel="00A5663A">
                <w:rPr>
                  <w:rPrChange w:id="377" w:author="Marika Konings" w:date="2015-05-22T10:58:00Z">
                    <w:rPr>
                      <w:rFonts w:ascii="Calibri"/>
                      <w:sz w:val="21"/>
                    </w:rPr>
                  </w:rPrChange>
                </w:rPr>
                <w:delText>relates</w:delText>
              </w:r>
              <w:r w:rsidRPr="00174BAE" w:rsidDel="00A5663A">
                <w:rPr>
                  <w:spacing w:val="13"/>
                  <w:rPrChange w:id="378" w:author="Marika Konings" w:date="2015-05-22T10:58:00Z">
                    <w:rPr>
                      <w:rFonts w:ascii="Calibri"/>
                      <w:spacing w:val="13"/>
                      <w:sz w:val="21"/>
                    </w:rPr>
                  </w:rPrChange>
                </w:rPr>
                <w:delText xml:space="preserve"> </w:delText>
              </w:r>
              <w:r w:rsidRPr="00174BAE" w:rsidDel="00A5663A">
                <w:rPr>
                  <w:rPrChange w:id="379" w:author="Marika Konings" w:date="2015-05-22T10:58:00Z">
                    <w:rPr>
                      <w:rFonts w:ascii="Calibri"/>
                      <w:sz w:val="21"/>
                    </w:rPr>
                  </w:rPrChange>
                </w:rPr>
                <w:delText>to</w:delText>
              </w:r>
              <w:r w:rsidRPr="00174BAE" w:rsidDel="00A5663A">
                <w:rPr>
                  <w:spacing w:val="14"/>
                  <w:rPrChange w:id="380" w:author="Marika Konings" w:date="2015-05-22T10:58:00Z">
                    <w:rPr>
                      <w:rFonts w:ascii="Calibri"/>
                      <w:spacing w:val="14"/>
                      <w:sz w:val="21"/>
                    </w:rPr>
                  </w:rPrChange>
                </w:rPr>
                <w:delText xml:space="preserve"> </w:delText>
              </w:r>
              <w:r w:rsidRPr="00174BAE" w:rsidDel="00A5663A">
                <w:rPr>
                  <w:rPrChange w:id="381" w:author="Marika Konings" w:date="2015-05-22T10:58:00Z">
                    <w:rPr>
                      <w:rFonts w:ascii="Calibri"/>
                      <w:sz w:val="21"/>
                    </w:rPr>
                  </w:rPrChange>
                </w:rPr>
                <w:delText>a)</w:delText>
              </w:r>
              <w:r w:rsidRPr="00174BAE" w:rsidDel="00A5663A">
                <w:rPr>
                  <w:spacing w:val="13"/>
                  <w:rPrChange w:id="382" w:author="Marika Konings" w:date="2015-05-22T10:58:00Z">
                    <w:rPr>
                      <w:rFonts w:ascii="Calibri"/>
                      <w:spacing w:val="13"/>
                      <w:sz w:val="21"/>
                    </w:rPr>
                  </w:rPrChange>
                </w:rPr>
                <w:delText xml:space="preserve"> </w:delText>
              </w:r>
              <w:r w:rsidRPr="00174BAE" w:rsidDel="00A5663A">
                <w:rPr>
                  <w:rPrChange w:id="383" w:author="Marika Konings" w:date="2015-05-22T10:58:00Z">
                    <w:rPr>
                      <w:rFonts w:ascii="Calibri"/>
                      <w:sz w:val="21"/>
                    </w:rPr>
                  </w:rPrChange>
                </w:rPr>
                <w:delText>and</w:delText>
              </w:r>
              <w:r w:rsidRPr="00174BAE" w:rsidDel="00A5663A">
                <w:rPr>
                  <w:spacing w:val="14"/>
                  <w:rPrChange w:id="384" w:author="Marika Konings" w:date="2015-05-22T10:58:00Z">
                    <w:rPr>
                      <w:rFonts w:ascii="Calibri"/>
                      <w:spacing w:val="14"/>
                      <w:sz w:val="21"/>
                    </w:rPr>
                  </w:rPrChange>
                </w:rPr>
                <w:delText xml:space="preserve"> </w:delText>
              </w:r>
              <w:r w:rsidRPr="00174BAE" w:rsidDel="00A5663A">
                <w:rPr>
                  <w:rPrChange w:id="385" w:author="Marika Konings" w:date="2015-05-22T10:58:00Z">
                    <w:rPr>
                      <w:rFonts w:ascii="Calibri"/>
                      <w:sz w:val="21"/>
                    </w:rPr>
                  </w:rPrChange>
                </w:rPr>
                <w:delText>c)</w:delText>
              </w:r>
              <w:r w:rsidRPr="00174BAE" w:rsidDel="00A5663A">
                <w:rPr>
                  <w:spacing w:val="13"/>
                  <w:rPrChange w:id="386" w:author="Marika Konings" w:date="2015-05-22T10:58:00Z">
                    <w:rPr>
                      <w:rFonts w:ascii="Calibri"/>
                      <w:spacing w:val="13"/>
                      <w:sz w:val="21"/>
                    </w:rPr>
                  </w:rPrChange>
                </w:rPr>
                <w:delText xml:space="preserve"> </w:delText>
              </w:r>
              <w:r w:rsidRPr="00174BAE" w:rsidDel="00A5663A">
                <w:rPr>
                  <w:rPrChange w:id="387" w:author="Marika Konings" w:date="2015-05-22T10:58:00Z">
                    <w:rPr>
                      <w:rFonts w:ascii="Calibri"/>
                      <w:sz w:val="21"/>
                    </w:rPr>
                  </w:rPrChange>
                </w:rPr>
                <w:delText>and</w:delText>
              </w:r>
              <w:r w:rsidRPr="00174BAE" w:rsidDel="00A5663A">
                <w:rPr>
                  <w:spacing w:val="14"/>
                  <w:rPrChange w:id="388" w:author="Marika Konings" w:date="2015-05-22T10:58:00Z">
                    <w:rPr>
                      <w:rFonts w:ascii="Calibri"/>
                      <w:spacing w:val="14"/>
                      <w:sz w:val="21"/>
                    </w:rPr>
                  </w:rPrChange>
                </w:rPr>
                <w:delText xml:space="preserve"> </w:delText>
              </w:r>
              <w:r w:rsidRPr="00174BAE" w:rsidDel="00A5663A">
                <w:rPr>
                  <w:rPrChange w:id="389" w:author="Marika Konings" w:date="2015-05-22T10:58:00Z">
                    <w:rPr>
                      <w:rFonts w:ascii="Calibri"/>
                      <w:sz w:val="21"/>
                    </w:rPr>
                  </w:rPrChange>
                </w:rPr>
                <w:delText>as</w:delText>
              </w:r>
              <w:r w:rsidRPr="00174BAE" w:rsidDel="00A5663A">
                <w:rPr>
                  <w:spacing w:val="13"/>
                  <w:rPrChange w:id="390" w:author="Marika Konings" w:date="2015-05-22T10:58:00Z">
                    <w:rPr>
                      <w:rFonts w:ascii="Calibri"/>
                      <w:spacing w:val="13"/>
                      <w:sz w:val="21"/>
                    </w:rPr>
                  </w:rPrChange>
                </w:rPr>
                <w:delText xml:space="preserve"> </w:delText>
              </w:r>
              <w:r w:rsidRPr="00174BAE" w:rsidDel="00A5663A">
                <w:rPr>
                  <w:rPrChange w:id="391" w:author="Marika Konings" w:date="2015-05-22T10:58:00Z">
                    <w:rPr>
                      <w:rFonts w:ascii="Calibri"/>
                      <w:sz w:val="21"/>
                    </w:rPr>
                  </w:rPrChange>
                </w:rPr>
                <w:delText>such</w:delText>
              </w:r>
              <w:r w:rsidRPr="00174BAE" w:rsidDel="00A5663A">
                <w:rPr>
                  <w:spacing w:val="14"/>
                  <w:rPrChange w:id="392" w:author="Marika Konings" w:date="2015-05-22T10:58:00Z">
                    <w:rPr>
                      <w:rFonts w:ascii="Calibri"/>
                      <w:spacing w:val="14"/>
                      <w:sz w:val="21"/>
                    </w:rPr>
                  </w:rPrChange>
                </w:rPr>
                <w:delText xml:space="preserve"> </w:delText>
              </w:r>
              <w:r w:rsidRPr="00174BAE" w:rsidDel="00A5663A">
                <w:rPr>
                  <w:rPrChange w:id="393" w:author="Marika Konings" w:date="2015-05-22T10:58:00Z">
                    <w:rPr>
                      <w:rFonts w:ascii="Calibri"/>
                      <w:sz w:val="21"/>
                    </w:rPr>
                  </w:rPrChange>
                </w:rPr>
                <w:delText>is</w:delText>
              </w:r>
              <w:r w:rsidRPr="00174BAE" w:rsidDel="00A5663A">
                <w:rPr>
                  <w:spacing w:val="13"/>
                  <w:rPrChange w:id="394" w:author="Marika Konings" w:date="2015-05-22T10:58:00Z">
                    <w:rPr>
                      <w:rFonts w:ascii="Calibri"/>
                      <w:spacing w:val="13"/>
                      <w:sz w:val="21"/>
                    </w:rPr>
                  </w:rPrChange>
                </w:rPr>
                <w:delText xml:space="preserve"> </w:delText>
              </w:r>
              <w:r w:rsidRPr="00174BAE" w:rsidDel="00A5663A">
                <w:rPr>
                  <w:rPrChange w:id="395" w:author="Marika Konings" w:date="2015-05-22T10:58:00Z">
                    <w:rPr>
                      <w:rFonts w:ascii="Calibri"/>
                      <w:sz w:val="21"/>
                    </w:rPr>
                  </w:rPrChange>
                </w:rPr>
                <w:delText>outside</w:delText>
              </w:r>
              <w:r w:rsidRPr="00174BAE" w:rsidDel="00A5663A">
                <w:rPr>
                  <w:spacing w:val="14"/>
                  <w:rPrChange w:id="396" w:author="Marika Konings" w:date="2015-05-22T10:58:00Z">
                    <w:rPr>
                      <w:rFonts w:ascii="Calibri"/>
                      <w:spacing w:val="14"/>
                      <w:sz w:val="21"/>
                    </w:rPr>
                  </w:rPrChange>
                </w:rPr>
                <w:delText xml:space="preserve"> </w:delText>
              </w:r>
              <w:r w:rsidRPr="00174BAE" w:rsidDel="00A5663A">
                <w:rPr>
                  <w:rPrChange w:id="397" w:author="Marika Konings" w:date="2015-05-22T10:58:00Z">
                    <w:rPr>
                      <w:rFonts w:ascii="Calibri"/>
                      <w:sz w:val="21"/>
                    </w:rPr>
                  </w:rPrChange>
                </w:rPr>
                <w:delText>the</w:delText>
              </w:r>
              <w:r w:rsidRPr="00174BAE" w:rsidDel="00A5663A">
                <w:rPr>
                  <w:spacing w:val="14"/>
                  <w:rPrChange w:id="398" w:author="Marika Konings" w:date="2015-05-22T10:58:00Z">
                    <w:rPr>
                      <w:rFonts w:ascii="Calibri"/>
                      <w:spacing w:val="14"/>
                      <w:sz w:val="21"/>
                    </w:rPr>
                  </w:rPrChange>
                </w:rPr>
                <w:delText xml:space="preserve"> </w:delText>
              </w:r>
              <w:r w:rsidRPr="00174BAE" w:rsidDel="00A5663A">
                <w:rPr>
                  <w:rPrChange w:id="399" w:author="Marika Konings" w:date="2015-05-22T10:58:00Z">
                    <w:rPr>
                      <w:rFonts w:ascii="Calibri"/>
                      <w:sz w:val="21"/>
                    </w:rPr>
                  </w:rPrChange>
                </w:rPr>
                <w:delText>remit</w:delText>
              </w:r>
              <w:r w:rsidRPr="00174BAE" w:rsidDel="00A5663A">
                <w:rPr>
                  <w:spacing w:val="13"/>
                  <w:rPrChange w:id="400" w:author="Marika Konings" w:date="2015-05-22T10:58:00Z">
                    <w:rPr>
                      <w:rFonts w:ascii="Calibri"/>
                      <w:spacing w:val="13"/>
                      <w:sz w:val="21"/>
                    </w:rPr>
                  </w:rPrChange>
                </w:rPr>
                <w:delText xml:space="preserve"> </w:delText>
              </w:r>
              <w:r w:rsidRPr="00174BAE" w:rsidDel="00A5663A">
                <w:rPr>
                  <w:rPrChange w:id="401" w:author="Marika Konings" w:date="2015-05-22T10:58:00Z">
                    <w:rPr>
                      <w:rFonts w:ascii="Calibri"/>
                      <w:sz w:val="21"/>
                    </w:rPr>
                  </w:rPrChange>
                </w:rPr>
                <w:delText>of</w:delText>
              </w:r>
              <w:r w:rsidRPr="00174BAE" w:rsidDel="00A5663A">
                <w:rPr>
                  <w:spacing w:val="8"/>
                  <w:rPrChange w:id="402" w:author="Marika Konings" w:date="2015-05-22T10:58:00Z">
                    <w:rPr>
                      <w:rFonts w:ascii="Calibri"/>
                      <w:spacing w:val="8"/>
                      <w:sz w:val="21"/>
                    </w:rPr>
                  </w:rPrChange>
                </w:rPr>
                <w:delText xml:space="preserve"> </w:delText>
              </w:r>
              <w:r w:rsidRPr="00174BAE" w:rsidDel="00A5663A">
                <w:rPr>
                  <w:rPrChange w:id="403" w:author="Marika Konings" w:date="2015-05-22T10:58:00Z">
                    <w:rPr>
                      <w:rFonts w:ascii="Calibri"/>
                      <w:sz w:val="21"/>
                    </w:rPr>
                  </w:rPrChange>
                </w:rPr>
                <w:delText>the</w:delText>
              </w:r>
              <w:r w:rsidRPr="00174BAE" w:rsidDel="00A5663A">
                <w:rPr>
                  <w:spacing w:val="32"/>
                  <w:w w:val="102"/>
                  <w:rPrChange w:id="404" w:author="Marika Konings" w:date="2015-05-22T10:58:00Z">
                    <w:rPr>
                      <w:rFonts w:ascii="Calibri"/>
                      <w:spacing w:val="32"/>
                      <w:w w:val="102"/>
                      <w:sz w:val="21"/>
                    </w:rPr>
                  </w:rPrChange>
                </w:rPr>
                <w:delText xml:space="preserve"> </w:delText>
              </w:r>
              <w:r w:rsidRPr="00174BAE" w:rsidDel="00A5663A">
                <w:rPr>
                  <w:rPrChange w:id="405" w:author="Marika Konings" w:date="2015-05-22T10:58:00Z">
                    <w:rPr>
                      <w:rFonts w:ascii="Calibri"/>
                      <w:sz w:val="21"/>
                    </w:rPr>
                  </w:rPrChange>
                </w:rPr>
                <w:delText>CSC.</w:delText>
              </w:r>
            </w:del>
            <w:ins w:id="406" w:author="Marika Konings" w:date="2015-05-22T10:55:00Z">
              <w:r w:rsidRPr="00174BAE">
                <w:rPr>
                  <w:rPrChange w:id="407" w:author="Marika Konings" w:date="2015-05-22T10:58:00Z">
                    <w:rPr>
                      <w:rFonts w:ascii="Calibri"/>
                      <w:sz w:val="21"/>
                    </w:rPr>
                  </w:rPrChange>
                </w:rPr>
                <w:t xml:space="preserve">DT M has observed that the new gTLD registry base agreement includes a process for mediation (see section 5.1). DT M suggests that it should be explored whether this process could be used as a basis for how mediation would be invoked. </w:t>
              </w:r>
            </w:ins>
            <w:ins w:id="408" w:author="Marika Konings" w:date="2015-05-22T10:56:00Z">
              <w:r w:rsidR="00174BAE" w:rsidRPr="00174BAE">
                <w:rPr>
                  <w:rPrChange w:id="409" w:author="Marika Konings" w:date="2015-05-22T10:58:00Z">
                    <w:rPr>
                      <w:rFonts w:ascii="Calibri"/>
                      <w:sz w:val="21"/>
                    </w:rPr>
                  </w:rPrChange>
                </w:rPr>
                <w:t xml:space="preserve">If there is support for this approach, the CWG-Stewardship could consider recommending that staff commence </w:t>
              </w:r>
            </w:ins>
            <w:ins w:id="410" w:author="Marika Konings" w:date="2015-05-22T10:57:00Z">
              <w:r w:rsidR="00174BAE" w:rsidRPr="00174BAE">
                <w:rPr>
                  <w:rPrChange w:id="411" w:author="Marika Konings" w:date="2015-05-22T10:58:00Z">
                    <w:rPr>
                      <w:rFonts w:ascii="Calibri" w:hAnsi="Calibri" w:cs="Calibri"/>
                      <w:sz w:val="28"/>
                      <w:szCs w:val="28"/>
                    </w:rPr>
                  </w:rPrChange>
                </w:rPr>
                <w:t>work on exploring the options for mediation services as part of the implementation of the CWG-Stewardship proposal.</w:t>
              </w:r>
            </w:ins>
          </w:p>
        </w:tc>
      </w:tr>
      <w:tr w:rsidR="00500E8C" w:rsidRPr="00174BAE" w14:paraId="18D6A4FF" w14:textId="77777777">
        <w:trPr>
          <w:trHeight w:hRule="exact" w:val="3557"/>
        </w:trPr>
        <w:tc>
          <w:tcPr>
            <w:tcW w:w="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BA343F" w14:textId="77777777" w:rsidR="00500E8C" w:rsidRPr="00174BAE" w:rsidRDefault="008C0CB1">
            <w:pPr>
              <w:pStyle w:val="TableParagraph"/>
              <w:spacing w:before="128"/>
              <w:ind w:left="101"/>
              <w:rPr>
                <w:rFonts w:eastAsia="Arial" w:cs="Arial"/>
                <w:sz w:val="20"/>
                <w:szCs w:val="20"/>
                <w:rPrChange w:id="412" w:author="Marika Konings" w:date="2015-05-22T10:58:00Z">
                  <w:rPr>
                    <w:rFonts w:ascii="Arial" w:eastAsia="Arial" w:hAnsi="Arial" w:cs="Arial"/>
                    <w:sz w:val="20"/>
                    <w:szCs w:val="20"/>
                  </w:rPr>
                </w:rPrChange>
              </w:rPr>
            </w:pPr>
            <w:r w:rsidRPr="00174BAE">
              <w:rPr>
                <w:spacing w:val="2"/>
                <w:w w:val="105"/>
                <w:sz w:val="20"/>
                <w:rPrChange w:id="413" w:author="Marika Konings" w:date="2015-05-22T10:58:00Z">
                  <w:rPr>
                    <w:rFonts w:ascii="Arial"/>
                    <w:spacing w:val="2"/>
                    <w:w w:val="105"/>
                    <w:sz w:val="20"/>
                  </w:rPr>
                </w:rPrChange>
              </w:rPr>
              <w:t>37.</w:t>
            </w:r>
          </w:p>
        </w:tc>
        <w:tc>
          <w:tcPr>
            <w:tcW w:w="3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7322D0" w14:textId="77777777" w:rsidR="00500E8C" w:rsidRPr="00174BAE" w:rsidRDefault="008C0CB1">
            <w:pPr>
              <w:pStyle w:val="TableParagraph"/>
              <w:spacing w:before="128" w:line="252" w:lineRule="auto"/>
              <w:ind w:left="101" w:right="421"/>
              <w:rPr>
                <w:rFonts w:eastAsia="Arial" w:cs="Arial"/>
                <w:sz w:val="20"/>
                <w:szCs w:val="20"/>
                <w:rPrChange w:id="414" w:author="Marika Konings" w:date="2015-05-22T10:58:00Z">
                  <w:rPr>
                    <w:rFonts w:ascii="Arial" w:eastAsia="Arial" w:hAnsi="Arial" w:cs="Arial"/>
                    <w:sz w:val="20"/>
                    <w:szCs w:val="20"/>
                  </w:rPr>
                </w:rPrChange>
              </w:rPr>
            </w:pP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415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Customer</w:t>
            </w:r>
            <w:r w:rsidRPr="00174BAE">
              <w:rPr>
                <w:rFonts w:eastAsia="Arial" w:cs="Arial"/>
                <w:spacing w:val="-26"/>
                <w:w w:val="105"/>
                <w:sz w:val="20"/>
                <w:szCs w:val="20"/>
                <w:rPrChange w:id="416" w:author="Marika Konings" w:date="2015-05-22T10:58:00Z">
                  <w:rPr>
                    <w:rFonts w:ascii="Arial" w:eastAsia="Arial" w:hAnsi="Arial" w:cs="Arial"/>
                    <w:spacing w:val="-2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417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Standing</w:t>
            </w:r>
            <w:r w:rsidRPr="00174BAE">
              <w:rPr>
                <w:rFonts w:eastAsia="Arial" w:cs="Arial"/>
                <w:spacing w:val="-25"/>
                <w:w w:val="105"/>
                <w:sz w:val="20"/>
                <w:szCs w:val="20"/>
                <w:rPrChange w:id="418" w:author="Marika Konings" w:date="2015-05-22T10:58:00Z">
                  <w:rPr>
                    <w:rFonts w:ascii="Arial" w:eastAsia="Arial" w:hAnsi="Arial" w:cs="Arial"/>
                    <w:spacing w:val="-2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419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Committee</w:t>
            </w:r>
            <w:r w:rsidRPr="00174BAE">
              <w:rPr>
                <w:rFonts w:eastAsia="Arial" w:cs="Arial"/>
                <w:spacing w:val="26"/>
                <w:w w:val="103"/>
                <w:sz w:val="20"/>
                <w:szCs w:val="20"/>
                <w:rPrChange w:id="420" w:author="Marika Konings" w:date="2015-05-22T10:58:00Z">
                  <w:rPr>
                    <w:rFonts w:ascii="Arial" w:eastAsia="Arial" w:hAnsi="Arial" w:cs="Arial"/>
                    <w:spacing w:val="26"/>
                    <w:w w:val="103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421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(CSC)</w:t>
            </w:r>
            <w:r w:rsidRPr="00174BAE">
              <w:rPr>
                <w:rFonts w:eastAsia="Arial" w:cs="Arial"/>
                <w:spacing w:val="-9"/>
                <w:w w:val="105"/>
                <w:sz w:val="20"/>
                <w:szCs w:val="20"/>
                <w:rPrChange w:id="422" w:author="Marika Konings" w:date="2015-05-22T10:58:00Z">
                  <w:rPr>
                    <w:rFonts w:ascii="Arial" w:eastAsia="Arial" w:hAnsi="Arial" w:cs="Arial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423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–</w:t>
            </w:r>
            <w:r w:rsidRPr="00174BAE">
              <w:rPr>
                <w:rFonts w:eastAsia="Arial" w:cs="Arial"/>
                <w:spacing w:val="-8"/>
                <w:w w:val="105"/>
                <w:sz w:val="20"/>
                <w:szCs w:val="20"/>
                <w:rPrChange w:id="424" w:author="Marika Konings" w:date="2015-05-22T10:58:00Z">
                  <w:rPr>
                    <w:rFonts w:ascii="Arial" w:eastAsia="Arial" w:hAnsi="Arial" w:cs="Arial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425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A</w:t>
            </w:r>
            <w:r w:rsidRPr="00174BAE">
              <w:rPr>
                <w:rFonts w:eastAsia="Arial" w:cs="Arial"/>
                <w:spacing w:val="-7"/>
                <w:w w:val="105"/>
                <w:sz w:val="20"/>
                <w:szCs w:val="20"/>
                <w:rPrChange w:id="426" w:author="Marika Konings" w:date="2015-05-22T10:58:00Z">
                  <w:rPr>
                    <w:rFonts w:ascii="Arial" w:eastAsia="Arial" w:hAnsi="Arial" w:cs="Arial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427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CSC</w:t>
            </w:r>
            <w:r w:rsidRPr="00174BAE">
              <w:rPr>
                <w:rFonts w:eastAsia="Arial" w:cs="Arial"/>
                <w:spacing w:val="-7"/>
                <w:w w:val="105"/>
                <w:sz w:val="20"/>
                <w:szCs w:val="20"/>
                <w:rPrChange w:id="428" w:author="Marika Konings" w:date="2015-05-22T10:58:00Z">
                  <w:rPr>
                    <w:rFonts w:ascii="Arial" w:eastAsia="Arial" w:hAnsi="Arial" w:cs="Arial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429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should</w:t>
            </w:r>
            <w:r w:rsidRPr="00174BAE">
              <w:rPr>
                <w:rFonts w:eastAsia="Arial" w:cs="Arial"/>
                <w:spacing w:val="-7"/>
                <w:w w:val="105"/>
                <w:sz w:val="20"/>
                <w:szCs w:val="20"/>
                <w:rPrChange w:id="430" w:author="Marika Konings" w:date="2015-05-22T10:58:00Z">
                  <w:rPr>
                    <w:rFonts w:ascii="Arial" w:eastAsia="Arial" w:hAnsi="Arial" w:cs="Arial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431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be</w:t>
            </w:r>
            <w:r w:rsidRPr="00174BAE">
              <w:rPr>
                <w:rFonts w:eastAsia="Arial" w:cs="Arial"/>
                <w:spacing w:val="-8"/>
                <w:w w:val="105"/>
                <w:sz w:val="20"/>
                <w:szCs w:val="20"/>
                <w:rPrChange w:id="432" w:author="Marika Konings" w:date="2015-05-22T10:58:00Z">
                  <w:rPr>
                    <w:rFonts w:ascii="Arial" w:eastAsia="Arial" w:hAnsi="Arial" w:cs="Arial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433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created</w:t>
            </w:r>
            <w:r w:rsidRPr="00174BAE">
              <w:rPr>
                <w:rFonts w:eastAsia="Arial" w:cs="Arial"/>
                <w:spacing w:val="28"/>
                <w:w w:val="103"/>
                <w:sz w:val="20"/>
                <w:szCs w:val="20"/>
                <w:rPrChange w:id="434" w:author="Marika Konings" w:date="2015-05-22T10:58:00Z">
                  <w:rPr>
                    <w:rFonts w:ascii="Arial" w:eastAsia="Arial" w:hAnsi="Arial" w:cs="Arial"/>
                    <w:spacing w:val="28"/>
                    <w:w w:val="103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435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174BAE">
              <w:rPr>
                <w:rFonts w:eastAsia="Arial" w:cs="Arial"/>
                <w:spacing w:val="-13"/>
                <w:w w:val="105"/>
                <w:sz w:val="20"/>
                <w:szCs w:val="20"/>
                <w:rPrChange w:id="436" w:author="Marika Konings" w:date="2015-05-22T10:58:00Z">
                  <w:rPr>
                    <w:rFonts w:ascii="Arial" w:eastAsia="Arial" w:hAnsi="Arial" w:cs="Arial"/>
                    <w:spacing w:val="-1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437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empowered</w:t>
            </w:r>
            <w:r w:rsidRPr="00174BAE">
              <w:rPr>
                <w:rFonts w:eastAsia="Arial" w:cs="Arial"/>
                <w:spacing w:val="-11"/>
                <w:w w:val="105"/>
                <w:sz w:val="20"/>
                <w:szCs w:val="20"/>
                <w:rPrChange w:id="438" w:author="Marika Konings" w:date="2015-05-22T10:58:00Z">
                  <w:rPr>
                    <w:rFonts w:ascii="Arial" w:eastAsia="Arial" w:hAnsi="Arial" w:cs="Arial"/>
                    <w:spacing w:val="-1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439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to</w:t>
            </w:r>
            <w:r w:rsidRPr="00174BAE">
              <w:rPr>
                <w:rFonts w:eastAsia="Arial" w:cs="Arial"/>
                <w:spacing w:val="-11"/>
                <w:w w:val="105"/>
                <w:sz w:val="20"/>
                <w:szCs w:val="20"/>
                <w:rPrChange w:id="440" w:author="Marika Konings" w:date="2015-05-22T10:58:00Z">
                  <w:rPr>
                    <w:rFonts w:ascii="Arial" w:eastAsia="Arial" w:hAnsi="Arial" w:cs="Arial"/>
                    <w:spacing w:val="-1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441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monitor</w:t>
            </w:r>
            <w:r w:rsidRPr="00174BAE">
              <w:rPr>
                <w:rFonts w:eastAsia="Arial" w:cs="Arial"/>
                <w:spacing w:val="-11"/>
                <w:w w:val="105"/>
                <w:sz w:val="20"/>
                <w:szCs w:val="20"/>
                <w:rPrChange w:id="442" w:author="Marika Konings" w:date="2015-05-22T10:58:00Z">
                  <w:rPr>
                    <w:rFonts w:ascii="Arial" w:eastAsia="Arial" w:hAnsi="Arial" w:cs="Arial"/>
                    <w:spacing w:val="-1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443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the</w:t>
            </w:r>
            <w:r w:rsidRPr="00174BAE">
              <w:rPr>
                <w:rFonts w:eastAsia="Arial" w:cs="Arial"/>
                <w:spacing w:val="30"/>
                <w:w w:val="103"/>
                <w:sz w:val="20"/>
                <w:szCs w:val="20"/>
                <w:rPrChange w:id="444" w:author="Marika Konings" w:date="2015-05-22T10:58:00Z">
                  <w:rPr>
                    <w:rFonts w:ascii="Arial" w:eastAsia="Arial" w:hAnsi="Arial" w:cs="Arial"/>
                    <w:spacing w:val="30"/>
                    <w:w w:val="103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445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performance</w:t>
            </w:r>
            <w:r w:rsidRPr="00174BAE">
              <w:rPr>
                <w:rFonts w:eastAsia="Arial" w:cs="Arial"/>
                <w:spacing w:val="-13"/>
                <w:w w:val="105"/>
                <w:sz w:val="20"/>
                <w:szCs w:val="20"/>
                <w:rPrChange w:id="446" w:author="Marika Konings" w:date="2015-05-22T10:58:00Z">
                  <w:rPr>
                    <w:rFonts w:ascii="Arial" w:eastAsia="Arial" w:hAnsi="Arial" w:cs="Arial"/>
                    <w:spacing w:val="-1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447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of</w:t>
            </w:r>
            <w:r w:rsidRPr="00174BAE">
              <w:rPr>
                <w:rFonts w:eastAsia="Arial" w:cs="Arial"/>
                <w:spacing w:val="-14"/>
                <w:w w:val="105"/>
                <w:sz w:val="20"/>
                <w:szCs w:val="20"/>
                <w:rPrChange w:id="448" w:author="Marika Konings" w:date="2015-05-22T10:58:00Z">
                  <w:rPr>
                    <w:rFonts w:ascii="Arial" w:eastAsia="Arial" w:hAnsi="Arial" w:cs="Arial"/>
                    <w:spacing w:val="-1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449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the</w:t>
            </w:r>
            <w:r w:rsidRPr="00174BAE">
              <w:rPr>
                <w:rFonts w:eastAsia="Arial" w:cs="Arial"/>
                <w:spacing w:val="-13"/>
                <w:w w:val="105"/>
                <w:sz w:val="20"/>
                <w:szCs w:val="20"/>
                <w:rPrChange w:id="450" w:author="Marika Konings" w:date="2015-05-22T10:58:00Z">
                  <w:rPr>
                    <w:rFonts w:ascii="Arial" w:eastAsia="Arial" w:hAnsi="Arial" w:cs="Arial"/>
                    <w:spacing w:val="-1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451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IANA</w:t>
            </w:r>
            <w:r w:rsidRPr="00174BAE">
              <w:rPr>
                <w:rFonts w:eastAsia="Arial" w:cs="Arial"/>
                <w:spacing w:val="-12"/>
                <w:w w:val="105"/>
                <w:sz w:val="20"/>
                <w:szCs w:val="20"/>
                <w:rPrChange w:id="452" w:author="Marika Konings" w:date="2015-05-22T10:58:00Z">
                  <w:rPr>
                    <w:rFonts w:ascii="Arial" w:eastAsia="Arial" w:hAnsi="Arial" w:cs="Arial"/>
                    <w:spacing w:val="-1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453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functions</w:t>
            </w:r>
            <w:r w:rsidRPr="00174BAE">
              <w:rPr>
                <w:rFonts w:eastAsia="Arial" w:cs="Arial"/>
                <w:spacing w:val="24"/>
                <w:w w:val="103"/>
                <w:sz w:val="20"/>
                <w:szCs w:val="20"/>
                <w:rPrChange w:id="454" w:author="Marika Konings" w:date="2015-05-22T10:58:00Z">
                  <w:rPr>
                    <w:rFonts w:ascii="Arial" w:eastAsia="Arial" w:hAnsi="Arial" w:cs="Arial"/>
                    <w:spacing w:val="24"/>
                    <w:w w:val="103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455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174BAE">
              <w:rPr>
                <w:rFonts w:eastAsia="Arial" w:cs="Arial"/>
                <w:spacing w:val="-43"/>
                <w:w w:val="105"/>
                <w:sz w:val="20"/>
                <w:szCs w:val="20"/>
                <w:rPrChange w:id="456" w:author="Marika Konings" w:date="2015-05-22T10:58:00Z">
                  <w:rPr>
                    <w:rFonts w:ascii="Arial" w:eastAsia="Arial" w:hAnsi="Arial" w:cs="Arial"/>
                    <w:spacing w:val="-4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457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escalate</w:t>
            </w:r>
            <w:r w:rsidRPr="00174BAE">
              <w:rPr>
                <w:rFonts w:eastAsia="Arial" w:cs="Arial"/>
                <w:spacing w:val="-24"/>
                <w:w w:val="105"/>
                <w:sz w:val="20"/>
                <w:szCs w:val="20"/>
                <w:rPrChange w:id="458" w:author="Marika Konings" w:date="2015-05-22T10:58:00Z">
                  <w:rPr>
                    <w:rFonts w:ascii="Arial" w:eastAsia="Arial" w:hAnsi="Arial" w:cs="Arial"/>
                    <w:spacing w:val="-2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459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non-remediated</w:t>
            </w:r>
            <w:r w:rsidRPr="00174BAE">
              <w:rPr>
                <w:rFonts w:eastAsia="Arial" w:cs="Arial"/>
                <w:spacing w:val="-24"/>
                <w:w w:val="105"/>
                <w:sz w:val="20"/>
                <w:szCs w:val="20"/>
                <w:rPrChange w:id="460" w:author="Marika Konings" w:date="2015-05-22T10:58:00Z">
                  <w:rPr>
                    <w:rFonts w:ascii="Arial" w:eastAsia="Arial" w:hAnsi="Arial" w:cs="Arial"/>
                    <w:spacing w:val="-2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461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issues</w:t>
            </w:r>
            <w:r w:rsidRPr="00174BAE">
              <w:rPr>
                <w:rFonts w:eastAsia="Arial" w:cs="Arial"/>
                <w:spacing w:val="30"/>
                <w:w w:val="103"/>
                <w:sz w:val="20"/>
                <w:szCs w:val="20"/>
                <w:rPrChange w:id="462" w:author="Marika Konings" w:date="2015-05-22T10:58:00Z">
                  <w:rPr>
                    <w:rFonts w:ascii="Arial" w:eastAsia="Arial" w:hAnsi="Arial" w:cs="Arial"/>
                    <w:spacing w:val="30"/>
                    <w:w w:val="103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463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to</w:t>
            </w:r>
            <w:r w:rsidRPr="00174BAE">
              <w:rPr>
                <w:rFonts w:eastAsia="Arial" w:cs="Arial"/>
                <w:spacing w:val="-9"/>
                <w:w w:val="105"/>
                <w:sz w:val="20"/>
                <w:szCs w:val="20"/>
                <w:rPrChange w:id="464" w:author="Marika Konings" w:date="2015-05-22T10:58:00Z">
                  <w:rPr>
                    <w:rFonts w:ascii="Arial" w:eastAsia="Arial" w:hAnsi="Arial" w:cs="Arial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465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the</w:t>
            </w:r>
            <w:r w:rsidRPr="00174BAE">
              <w:rPr>
                <w:rFonts w:eastAsia="Arial" w:cs="Arial"/>
                <w:spacing w:val="-8"/>
                <w:w w:val="105"/>
                <w:sz w:val="20"/>
                <w:szCs w:val="20"/>
                <w:rPrChange w:id="466" w:author="Marika Konings" w:date="2015-05-22T10:58:00Z">
                  <w:rPr>
                    <w:rFonts w:ascii="Arial" w:eastAsia="Arial" w:hAnsi="Arial" w:cs="Arial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467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ccNSO</w:t>
            </w:r>
            <w:r w:rsidRPr="00174BAE">
              <w:rPr>
                <w:rFonts w:eastAsia="Arial" w:cs="Arial"/>
                <w:spacing w:val="-7"/>
                <w:w w:val="105"/>
                <w:sz w:val="20"/>
                <w:szCs w:val="20"/>
                <w:rPrChange w:id="468" w:author="Marika Konings" w:date="2015-05-22T10:58:00Z">
                  <w:rPr>
                    <w:rFonts w:ascii="Arial" w:eastAsia="Arial" w:hAnsi="Arial" w:cs="Arial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469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174BAE">
              <w:rPr>
                <w:rFonts w:eastAsia="Arial" w:cs="Arial"/>
                <w:spacing w:val="-8"/>
                <w:w w:val="105"/>
                <w:sz w:val="20"/>
                <w:szCs w:val="20"/>
                <w:rPrChange w:id="470" w:author="Marika Konings" w:date="2015-05-22T10:58:00Z">
                  <w:rPr>
                    <w:rFonts w:ascii="Arial" w:eastAsia="Arial" w:hAnsi="Arial" w:cs="Arial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471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GNSO.</w:t>
            </w:r>
            <w:r w:rsidRPr="00174BAE">
              <w:rPr>
                <w:rFonts w:eastAsia="Arial" w:cs="Arial"/>
                <w:spacing w:val="-9"/>
                <w:w w:val="105"/>
                <w:sz w:val="20"/>
                <w:szCs w:val="20"/>
                <w:rPrChange w:id="472" w:author="Marika Konings" w:date="2015-05-22T10:58:00Z">
                  <w:rPr>
                    <w:rFonts w:ascii="Arial" w:eastAsia="Arial" w:hAnsi="Arial" w:cs="Arial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473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The</w:t>
            </w:r>
            <w:r w:rsidRPr="00174BAE">
              <w:rPr>
                <w:rFonts w:eastAsia="Arial" w:cs="Arial"/>
                <w:spacing w:val="-9"/>
                <w:w w:val="105"/>
                <w:sz w:val="20"/>
                <w:szCs w:val="20"/>
                <w:rPrChange w:id="474" w:author="Marika Konings" w:date="2015-05-22T10:58:00Z">
                  <w:rPr>
                    <w:rFonts w:ascii="Arial" w:eastAsia="Arial" w:hAnsi="Arial" w:cs="Arial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475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CSC</w:t>
            </w:r>
            <w:r w:rsidRPr="00174BAE">
              <w:rPr>
                <w:rFonts w:eastAsia="Arial" w:cs="Arial"/>
                <w:spacing w:val="30"/>
                <w:w w:val="103"/>
                <w:sz w:val="20"/>
                <w:szCs w:val="20"/>
                <w:rPrChange w:id="476" w:author="Marika Konings" w:date="2015-05-22T10:58:00Z">
                  <w:rPr>
                    <w:rFonts w:ascii="Arial" w:eastAsia="Arial" w:hAnsi="Arial" w:cs="Arial"/>
                    <w:spacing w:val="30"/>
                    <w:w w:val="103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477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should</w:t>
            </w:r>
            <w:r w:rsidRPr="00174BAE">
              <w:rPr>
                <w:rFonts w:eastAsia="Arial" w:cs="Arial"/>
                <w:spacing w:val="-30"/>
                <w:w w:val="105"/>
                <w:sz w:val="20"/>
                <w:szCs w:val="20"/>
                <w:rPrChange w:id="478" w:author="Marika Konings" w:date="2015-05-22T10:58:00Z">
                  <w:rPr>
                    <w:rFonts w:ascii="Arial" w:eastAsia="Arial" w:hAnsi="Arial" w:cs="Arial"/>
                    <w:spacing w:val="-30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479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be</w:t>
            </w:r>
            <w:r w:rsidRPr="00174BAE">
              <w:rPr>
                <w:rFonts w:eastAsia="Arial" w:cs="Arial"/>
                <w:spacing w:val="-13"/>
                <w:w w:val="105"/>
                <w:sz w:val="20"/>
                <w:szCs w:val="20"/>
                <w:rPrChange w:id="480" w:author="Marika Konings" w:date="2015-05-22T10:58:00Z">
                  <w:rPr>
                    <w:rFonts w:ascii="Arial" w:eastAsia="Arial" w:hAnsi="Arial" w:cs="Arial"/>
                    <w:spacing w:val="-1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481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contemplated</w:t>
            </w:r>
            <w:r w:rsidRPr="00174BAE">
              <w:rPr>
                <w:rFonts w:eastAsia="Arial" w:cs="Arial"/>
                <w:spacing w:val="-13"/>
                <w:w w:val="105"/>
                <w:sz w:val="20"/>
                <w:szCs w:val="20"/>
                <w:rPrChange w:id="482" w:author="Marika Konings" w:date="2015-05-22T10:58:00Z">
                  <w:rPr>
                    <w:rFonts w:ascii="Arial" w:eastAsia="Arial" w:hAnsi="Arial" w:cs="Arial"/>
                    <w:spacing w:val="-1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483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by</w:t>
            </w:r>
            <w:r w:rsidRPr="00174BAE">
              <w:rPr>
                <w:rFonts w:eastAsia="Arial" w:cs="Arial"/>
                <w:spacing w:val="-13"/>
                <w:w w:val="105"/>
                <w:sz w:val="20"/>
                <w:szCs w:val="20"/>
                <w:rPrChange w:id="484" w:author="Marika Konings" w:date="2015-05-22T10:58:00Z">
                  <w:rPr>
                    <w:rFonts w:ascii="Arial" w:eastAsia="Arial" w:hAnsi="Arial" w:cs="Arial"/>
                    <w:spacing w:val="-1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485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the</w:t>
            </w:r>
            <w:r w:rsidRPr="00174BAE">
              <w:rPr>
                <w:rFonts w:eastAsia="Arial" w:cs="Arial"/>
                <w:spacing w:val="27"/>
                <w:w w:val="103"/>
                <w:sz w:val="20"/>
                <w:szCs w:val="20"/>
                <w:rPrChange w:id="486" w:author="Marika Konings" w:date="2015-05-22T10:58:00Z">
                  <w:rPr>
                    <w:rFonts w:ascii="Arial" w:eastAsia="Arial" w:hAnsi="Arial" w:cs="Arial"/>
                    <w:spacing w:val="27"/>
                    <w:w w:val="103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487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ICANN</w:t>
            </w:r>
            <w:r w:rsidRPr="00174BAE">
              <w:rPr>
                <w:rFonts w:eastAsia="Arial" w:cs="Arial"/>
                <w:spacing w:val="-10"/>
                <w:w w:val="105"/>
                <w:sz w:val="20"/>
                <w:szCs w:val="20"/>
                <w:rPrChange w:id="488" w:author="Marika Konings" w:date="2015-05-22T10:58:00Z">
                  <w:rPr>
                    <w:rFonts w:ascii="Arial" w:eastAsia="Arial" w:hAnsi="Arial" w:cs="Arial"/>
                    <w:spacing w:val="-10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489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bylaws.</w:t>
            </w:r>
            <w:r w:rsidRPr="00174BAE">
              <w:rPr>
                <w:rFonts w:eastAsia="Arial" w:cs="Arial"/>
                <w:spacing w:val="-12"/>
                <w:w w:val="105"/>
                <w:sz w:val="20"/>
                <w:szCs w:val="20"/>
                <w:rPrChange w:id="490" w:author="Marika Konings" w:date="2015-05-22T10:58:00Z">
                  <w:rPr>
                    <w:rFonts w:ascii="Arial" w:eastAsia="Arial" w:hAnsi="Arial" w:cs="Arial"/>
                    <w:spacing w:val="-1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491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If</w:t>
            </w:r>
            <w:r w:rsidRPr="00174BAE">
              <w:rPr>
                <w:rFonts w:eastAsia="Arial" w:cs="Arial"/>
                <w:spacing w:val="-11"/>
                <w:w w:val="105"/>
                <w:sz w:val="20"/>
                <w:szCs w:val="20"/>
                <w:rPrChange w:id="492" w:author="Marika Konings" w:date="2015-05-22T10:58:00Z">
                  <w:rPr>
                    <w:rFonts w:ascii="Arial" w:eastAsia="Arial" w:hAnsi="Arial" w:cs="Arial"/>
                    <w:spacing w:val="-1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493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not</w:t>
            </w:r>
            <w:r w:rsidRPr="00174BAE">
              <w:rPr>
                <w:rFonts w:eastAsia="Arial" w:cs="Arial"/>
                <w:spacing w:val="-12"/>
                <w:w w:val="105"/>
                <w:sz w:val="20"/>
                <w:szCs w:val="20"/>
                <w:rPrChange w:id="494" w:author="Marika Konings" w:date="2015-05-22T10:58:00Z">
                  <w:rPr>
                    <w:rFonts w:ascii="Arial" w:eastAsia="Arial" w:hAnsi="Arial" w:cs="Arial"/>
                    <w:spacing w:val="-1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495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currently</w:t>
            </w:r>
            <w:r w:rsidRPr="00174BAE">
              <w:rPr>
                <w:rFonts w:eastAsia="Arial" w:cs="Arial"/>
                <w:spacing w:val="-11"/>
                <w:w w:val="105"/>
                <w:sz w:val="20"/>
                <w:szCs w:val="20"/>
                <w:rPrChange w:id="496" w:author="Marika Konings" w:date="2015-05-22T10:58:00Z">
                  <w:rPr>
                    <w:rFonts w:ascii="Arial" w:eastAsia="Arial" w:hAnsi="Arial" w:cs="Arial"/>
                    <w:spacing w:val="-1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497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within</w:t>
            </w:r>
            <w:r w:rsidRPr="00174BAE">
              <w:rPr>
                <w:rFonts w:eastAsia="Arial" w:cs="Arial"/>
                <w:spacing w:val="32"/>
                <w:w w:val="103"/>
                <w:sz w:val="20"/>
                <w:szCs w:val="20"/>
                <w:rPrChange w:id="498" w:author="Marika Konings" w:date="2015-05-22T10:58:00Z">
                  <w:rPr>
                    <w:rFonts w:ascii="Arial" w:eastAsia="Arial" w:hAnsi="Arial" w:cs="Arial"/>
                    <w:spacing w:val="32"/>
                    <w:w w:val="103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499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the</w:t>
            </w:r>
            <w:r w:rsidRPr="00174BAE">
              <w:rPr>
                <w:rFonts w:eastAsia="Arial" w:cs="Arial"/>
                <w:spacing w:val="-12"/>
                <w:w w:val="105"/>
                <w:sz w:val="20"/>
                <w:szCs w:val="20"/>
                <w:rPrChange w:id="500" w:author="Marika Konings" w:date="2015-05-22T10:58:00Z">
                  <w:rPr>
                    <w:rFonts w:ascii="Arial" w:eastAsia="Arial" w:hAnsi="Arial" w:cs="Arial"/>
                    <w:spacing w:val="-1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01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mandate,</w:t>
            </w:r>
            <w:r w:rsidRPr="00174BAE">
              <w:rPr>
                <w:rFonts w:eastAsia="Arial" w:cs="Arial"/>
                <w:spacing w:val="2"/>
                <w:w w:val="105"/>
                <w:sz w:val="20"/>
                <w:szCs w:val="20"/>
                <w:rPrChange w:id="502" w:author="Marika Konings" w:date="2015-05-22T10:58:00Z">
                  <w:rPr>
                    <w:rFonts w:ascii="Arial" w:eastAsia="Arial" w:hAnsi="Arial" w:cs="Arial"/>
                    <w:spacing w:val="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503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the</w:t>
            </w:r>
            <w:r w:rsidRPr="00174BAE">
              <w:rPr>
                <w:rFonts w:eastAsia="Arial" w:cs="Arial"/>
                <w:spacing w:val="-12"/>
                <w:w w:val="105"/>
                <w:sz w:val="20"/>
                <w:szCs w:val="20"/>
                <w:rPrChange w:id="504" w:author="Marika Konings" w:date="2015-05-22T10:58:00Z">
                  <w:rPr>
                    <w:rFonts w:ascii="Arial" w:eastAsia="Arial" w:hAnsi="Arial" w:cs="Arial"/>
                    <w:spacing w:val="-1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05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ccNSO</w:t>
            </w:r>
            <w:r w:rsidRPr="00174BAE">
              <w:rPr>
                <w:rFonts w:eastAsia="Arial" w:cs="Arial"/>
                <w:spacing w:val="-14"/>
                <w:w w:val="105"/>
                <w:sz w:val="20"/>
                <w:szCs w:val="20"/>
                <w:rPrChange w:id="506" w:author="Marika Konings" w:date="2015-05-22T10:58:00Z">
                  <w:rPr>
                    <w:rFonts w:ascii="Arial" w:eastAsia="Arial" w:hAnsi="Arial" w:cs="Arial"/>
                    <w:spacing w:val="-1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07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and/or</w:t>
            </w:r>
            <w:r w:rsidRPr="00174BAE">
              <w:rPr>
                <w:rFonts w:eastAsia="Arial" w:cs="Arial"/>
                <w:spacing w:val="24"/>
                <w:w w:val="103"/>
                <w:sz w:val="20"/>
                <w:szCs w:val="20"/>
                <w:rPrChange w:id="508" w:author="Marika Konings" w:date="2015-05-22T10:58:00Z">
                  <w:rPr>
                    <w:rFonts w:ascii="Arial" w:eastAsia="Arial" w:hAnsi="Arial" w:cs="Arial"/>
                    <w:spacing w:val="24"/>
                    <w:w w:val="103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09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GNSO</w:t>
            </w:r>
            <w:r w:rsidRPr="00174BAE">
              <w:rPr>
                <w:rFonts w:eastAsia="Arial" w:cs="Arial"/>
                <w:spacing w:val="-17"/>
                <w:w w:val="105"/>
                <w:sz w:val="20"/>
                <w:szCs w:val="20"/>
                <w:rPrChange w:id="510" w:author="Marika Konings" w:date="2015-05-22T10:58:00Z">
                  <w:rPr>
                    <w:rFonts w:ascii="Arial" w:eastAsia="Arial" w:hAnsi="Arial" w:cs="Arial"/>
                    <w:spacing w:val="-1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511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should</w:t>
            </w:r>
            <w:r w:rsidRPr="00174BAE">
              <w:rPr>
                <w:rFonts w:eastAsia="Arial" w:cs="Arial"/>
                <w:spacing w:val="-16"/>
                <w:w w:val="105"/>
                <w:sz w:val="20"/>
                <w:szCs w:val="20"/>
                <w:rPrChange w:id="512" w:author="Marika Konings" w:date="2015-05-22T10:58:00Z">
                  <w:rPr>
                    <w:rFonts w:ascii="Arial" w:eastAsia="Arial" w:hAnsi="Arial" w:cs="Arial"/>
                    <w:spacing w:val="-1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13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be</w:t>
            </w:r>
            <w:r w:rsidRPr="00174BAE">
              <w:rPr>
                <w:rFonts w:eastAsia="Arial" w:cs="Arial"/>
                <w:spacing w:val="-17"/>
                <w:w w:val="105"/>
                <w:sz w:val="20"/>
                <w:szCs w:val="20"/>
                <w:rPrChange w:id="514" w:author="Marika Konings" w:date="2015-05-22T10:58:00Z">
                  <w:rPr>
                    <w:rFonts w:ascii="Arial" w:eastAsia="Arial" w:hAnsi="Arial" w:cs="Arial"/>
                    <w:spacing w:val="-1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15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empowered</w:t>
            </w:r>
            <w:r w:rsidRPr="00174BAE">
              <w:rPr>
                <w:rFonts w:eastAsia="Arial" w:cs="Arial"/>
                <w:spacing w:val="-18"/>
                <w:w w:val="105"/>
                <w:sz w:val="20"/>
                <w:szCs w:val="20"/>
                <w:rPrChange w:id="516" w:author="Marika Konings" w:date="2015-05-22T10:58:00Z">
                  <w:rPr>
                    <w:rFonts w:ascii="Arial" w:eastAsia="Arial" w:hAnsi="Arial" w:cs="Arial"/>
                    <w:spacing w:val="-1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17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to</w:t>
            </w:r>
            <w:r w:rsidRPr="00174BAE">
              <w:rPr>
                <w:rFonts w:eastAsia="Arial" w:cs="Arial"/>
                <w:spacing w:val="27"/>
                <w:w w:val="103"/>
                <w:sz w:val="20"/>
                <w:szCs w:val="20"/>
                <w:rPrChange w:id="518" w:author="Marika Konings" w:date="2015-05-22T10:58:00Z">
                  <w:rPr>
                    <w:rFonts w:ascii="Arial" w:eastAsia="Arial" w:hAnsi="Arial" w:cs="Arial"/>
                    <w:spacing w:val="27"/>
                    <w:w w:val="103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19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address</w:t>
            </w:r>
            <w:r w:rsidRPr="00174BAE">
              <w:rPr>
                <w:rFonts w:eastAsia="Arial" w:cs="Arial"/>
                <w:spacing w:val="-18"/>
                <w:w w:val="105"/>
                <w:sz w:val="20"/>
                <w:szCs w:val="20"/>
                <w:rPrChange w:id="520" w:author="Marika Konings" w:date="2015-05-22T10:58:00Z">
                  <w:rPr>
                    <w:rFonts w:ascii="Arial" w:eastAsia="Arial" w:hAnsi="Arial" w:cs="Arial"/>
                    <w:spacing w:val="-1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21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matters</w:t>
            </w:r>
            <w:r w:rsidRPr="00174BAE">
              <w:rPr>
                <w:rFonts w:eastAsia="Arial" w:cs="Arial"/>
                <w:spacing w:val="-16"/>
                <w:w w:val="105"/>
                <w:sz w:val="20"/>
                <w:szCs w:val="20"/>
                <w:rPrChange w:id="522" w:author="Marika Konings" w:date="2015-05-22T10:58:00Z">
                  <w:rPr>
                    <w:rFonts w:ascii="Arial" w:eastAsia="Arial" w:hAnsi="Arial" w:cs="Arial"/>
                    <w:spacing w:val="-1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23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escalated</w:t>
            </w:r>
            <w:r w:rsidRPr="00174BAE">
              <w:rPr>
                <w:rFonts w:eastAsia="Arial" w:cs="Arial"/>
                <w:spacing w:val="-17"/>
                <w:w w:val="105"/>
                <w:sz w:val="20"/>
                <w:szCs w:val="20"/>
                <w:rPrChange w:id="524" w:author="Marika Konings" w:date="2015-05-22T10:58:00Z">
                  <w:rPr>
                    <w:rFonts w:ascii="Arial" w:eastAsia="Arial" w:hAnsi="Arial" w:cs="Arial"/>
                    <w:spacing w:val="-1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25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by</w:t>
            </w:r>
            <w:r w:rsidRPr="00174BAE">
              <w:rPr>
                <w:rFonts w:eastAsia="Arial" w:cs="Arial"/>
                <w:spacing w:val="-14"/>
                <w:w w:val="105"/>
                <w:sz w:val="20"/>
                <w:szCs w:val="20"/>
                <w:rPrChange w:id="526" w:author="Marika Konings" w:date="2015-05-22T10:58:00Z">
                  <w:rPr>
                    <w:rFonts w:ascii="Arial" w:eastAsia="Arial" w:hAnsi="Arial" w:cs="Arial"/>
                    <w:spacing w:val="-1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527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the</w:t>
            </w:r>
            <w:r w:rsidRPr="00174BAE">
              <w:rPr>
                <w:rFonts w:eastAsia="Arial" w:cs="Arial"/>
                <w:spacing w:val="30"/>
                <w:w w:val="103"/>
                <w:sz w:val="20"/>
                <w:szCs w:val="20"/>
                <w:rPrChange w:id="528" w:author="Marika Konings" w:date="2015-05-22T10:58:00Z">
                  <w:rPr>
                    <w:rFonts w:ascii="Arial" w:eastAsia="Arial" w:hAnsi="Arial" w:cs="Arial"/>
                    <w:spacing w:val="30"/>
                    <w:w w:val="103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29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CSC.</w:t>
            </w:r>
            <w:r w:rsidRPr="00174BAE">
              <w:rPr>
                <w:rFonts w:eastAsia="Arial" w:cs="Arial"/>
                <w:spacing w:val="37"/>
                <w:w w:val="105"/>
                <w:sz w:val="20"/>
                <w:szCs w:val="20"/>
                <w:rPrChange w:id="530" w:author="Marika Konings" w:date="2015-05-22T10:58:00Z">
                  <w:rPr>
                    <w:rFonts w:ascii="Arial" w:eastAsia="Arial" w:hAnsi="Arial" w:cs="Arial"/>
                    <w:spacing w:val="3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31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Section</w:t>
            </w:r>
            <w:r w:rsidRPr="00174BAE">
              <w:rPr>
                <w:rFonts w:eastAsia="Arial" w:cs="Arial"/>
                <w:spacing w:val="-9"/>
                <w:w w:val="105"/>
                <w:sz w:val="20"/>
                <w:szCs w:val="20"/>
                <w:rPrChange w:id="532" w:author="Marika Konings" w:date="2015-05-22T10:58:00Z">
                  <w:rPr>
                    <w:rFonts w:ascii="Arial" w:eastAsia="Arial" w:hAnsi="Arial" w:cs="Arial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533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III.A.ii.a.;</w:t>
            </w:r>
            <w:r w:rsidRPr="00174BAE">
              <w:rPr>
                <w:rFonts w:eastAsia="Arial" w:cs="Arial"/>
                <w:spacing w:val="-10"/>
                <w:w w:val="105"/>
                <w:sz w:val="20"/>
                <w:szCs w:val="20"/>
                <w:rPrChange w:id="534" w:author="Marika Konings" w:date="2015-05-22T10:58:00Z">
                  <w:rPr>
                    <w:rFonts w:ascii="Arial" w:eastAsia="Arial" w:hAnsi="Arial" w:cs="Arial"/>
                    <w:spacing w:val="-10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35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Annex</w:t>
            </w:r>
            <w:r w:rsidRPr="00174BAE">
              <w:rPr>
                <w:rFonts w:eastAsia="Arial" w:cs="Arial"/>
                <w:spacing w:val="-10"/>
                <w:w w:val="105"/>
                <w:sz w:val="20"/>
                <w:szCs w:val="20"/>
                <w:rPrChange w:id="536" w:author="Marika Konings" w:date="2015-05-22T10:58:00Z">
                  <w:rPr>
                    <w:rFonts w:ascii="Arial" w:eastAsia="Arial" w:hAnsi="Arial" w:cs="Arial"/>
                    <w:spacing w:val="-10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537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G</w:t>
            </w:r>
            <w:r w:rsidRPr="00174BAE">
              <w:rPr>
                <w:rFonts w:eastAsia="Arial" w:cs="Arial"/>
                <w:spacing w:val="34"/>
                <w:w w:val="103"/>
                <w:sz w:val="20"/>
                <w:szCs w:val="20"/>
                <w:rPrChange w:id="538" w:author="Marika Konings" w:date="2015-05-22T10:58:00Z">
                  <w:rPr>
                    <w:rFonts w:ascii="Arial" w:eastAsia="Arial" w:hAnsi="Arial" w:cs="Arial"/>
                    <w:spacing w:val="34"/>
                    <w:w w:val="103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39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174BAE">
              <w:rPr>
                <w:rFonts w:eastAsia="Arial" w:cs="Arial"/>
                <w:spacing w:val="-14"/>
                <w:w w:val="105"/>
                <w:sz w:val="20"/>
                <w:szCs w:val="20"/>
                <w:rPrChange w:id="540" w:author="Marika Konings" w:date="2015-05-22T10:58:00Z">
                  <w:rPr>
                    <w:rFonts w:ascii="Arial" w:eastAsia="Arial" w:hAnsi="Arial" w:cs="Arial"/>
                    <w:spacing w:val="-1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41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Annex</w:t>
            </w:r>
            <w:r w:rsidRPr="00174BAE">
              <w:rPr>
                <w:rFonts w:eastAsia="Arial" w:cs="Arial"/>
                <w:spacing w:val="-40"/>
                <w:w w:val="105"/>
                <w:sz w:val="20"/>
                <w:szCs w:val="20"/>
                <w:rPrChange w:id="542" w:author="Marika Konings" w:date="2015-05-22T10:58:00Z">
                  <w:rPr>
                    <w:rFonts w:ascii="Arial" w:eastAsia="Arial" w:hAnsi="Arial" w:cs="Arial"/>
                    <w:spacing w:val="-40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43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J)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0B5BCE" w14:textId="77777777" w:rsidR="00500E8C" w:rsidRPr="00174BAE" w:rsidRDefault="008C0CB1">
            <w:pPr>
              <w:pStyle w:val="TableParagraph"/>
              <w:spacing w:before="128"/>
              <w:ind w:left="101"/>
              <w:rPr>
                <w:rFonts w:eastAsia="Arial" w:cs="Arial"/>
                <w:sz w:val="20"/>
                <w:szCs w:val="20"/>
                <w:rPrChange w:id="544" w:author="Marika Konings" w:date="2015-05-22T10:58:00Z">
                  <w:rPr>
                    <w:rFonts w:ascii="Arial" w:eastAsia="Arial" w:hAnsi="Arial" w:cs="Arial"/>
                    <w:sz w:val="20"/>
                    <w:szCs w:val="20"/>
                  </w:rPr>
                </w:rPrChange>
              </w:rPr>
            </w:pPr>
            <w:r w:rsidRPr="00174BAE">
              <w:rPr>
                <w:spacing w:val="1"/>
                <w:w w:val="105"/>
                <w:sz w:val="20"/>
                <w:rPrChange w:id="545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CWG</w:t>
            </w:r>
          </w:p>
        </w:tc>
        <w:tc>
          <w:tcPr>
            <w:tcW w:w="7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CDCA4C" w14:textId="77777777" w:rsidR="00500E8C" w:rsidRPr="00174BAE" w:rsidRDefault="008C0CB1">
            <w:pPr>
              <w:pStyle w:val="TableParagraph"/>
              <w:spacing w:before="128"/>
              <w:ind w:left="101"/>
              <w:rPr>
                <w:rFonts w:eastAsia="Arial" w:cs="Arial"/>
                <w:sz w:val="20"/>
                <w:szCs w:val="20"/>
                <w:rPrChange w:id="546" w:author="Marika Konings" w:date="2015-05-22T10:58:00Z">
                  <w:rPr>
                    <w:rFonts w:ascii="Arial" w:eastAsia="Arial" w:hAnsi="Arial" w:cs="Arial"/>
                    <w:sz w:val="20"/>
                    <w:szCs w:val="20"/>
                  </w:rPr>
                </w:rPrChange>
              </w:rPr>
            </w:pPr>
            <w:r w:rsidRPr="00174BAE">
              <w:rPr>
                <w:i/>
                <w:spacing w:val="1"/>
                <w:w w:val="105"/>
                <w:sz w:val="20"/>
                <w:rPrChange w:id="547" w:author="Marika Konings" w:date="2015-05-22T10:58:00Z">
                  <w:rPr>
                    <w:rFonts w:ascii="Arial"/>
                    <w:i/>
                    <w:spacing w:val="1"/>
                    <w:w w:val="105"/>
                    <w:sz w:val="20"/>
                  </w:rPr>
                </w:rPrChange>
              </w:rPr>
              <w:t>Note:</w:t>
            </w:r>
            <w:r w:rsidRPr="00174BAE">
              <w:rPr>
                <w:i/>
                <w:spacing w:val="-15"/>
                <w:w w:val="105"/>
                <w:sz w:val="20"/>
                <w:rPrChange w:id="548" w:author="Marika Konings" w:date="2015-05-22T10:58:00Z">
                  <w:rPr>
                    <w:rFonts w:ascii="Arial"/>
                    <w:i/>
                    <w:spacing w:val="-15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i/>
                <w:spacing w:val="1"/>
                <w:w w:val="105"/>
                <w:sz w:val="20"/>
                <w:rPrChange w:id="549" w:author="Marika Konings" w:date="2015-05-22T10:58:00Z">
                  <w:rPr>
                    <w:rFonts w:ascii="Arial"/>
                    <w:i/>
                    <w:spacing w:val="1"/>
                    <w:w w:val="105"/>
                    <w:sz w:val="20"/>
                  </w:rPr>
                </w:rPrChange>
              </w:rPr>
              <w:t>Continue</w:t>
            </w:r>
            <w:r w:rsidRPr="00174BAE">
              <w:rPr>
                <w:i/>
                <w:spacing w:val="-21"/>
                <w:w w:val="105"/>
                <w:sz w:val="20"/>
                <w:rPrChange w:id="550" w:author="Marika Konings" w:date="2015-05-22T10:58:00Z">
                  <w:rPr>
                    <w:rFonts w:ascii="Arial"/>
                    <w:i/>
                    <w:spacing w:val="-21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i/>
                <w:w w:val="105"/>
                <w:sz w:val="20"/>
                <w:rPrChange w:id="551" w:author="Marika Konings" w:date="2015-05-22T10:58:00Z">
                  <w:rPr>
                    <w:rFonts w:ascii="Arial"/>
                    <w:i/>
                    <w:w w:val="105"/>
                    <w:sz w:val="20"/>
                  </w:rPr>
                </w:rPrChange>
              </w:rPr>
              <w:t>to</w:t>
            </w:r>
            <w:r w:rsidRPr="00174BAE">
              <w:rPr>
                <w:i/>
                <w:spacing w:val="-15"/>
                <w:w w:val="105"/>
                <w:sz w:val="20"/>
                <w:rPrChange w:id="552" w:author="Marika Konings" w:date="2015-05-22T10:58:00Z">
                  <w:rPr>
                    <w:rFonts w:ascii="Arial"/>
                    <w:i/>
                    <w:spacing w:val="-15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i/>
                <w:spacing w:val="1"/>
                <w:w w:val="105"/>
                <w:sz w:val="20"/>
                <w:rPrChange w:id="553" w:author="Marika Konings" w:date="2015-05-22T10:58:00Z">
                  <w:rPr>
                    <w:rFonts w:ascii="Arial"/>
                    <w:i/>
                    <w:spacing w:val="1"/>
                    <w:w w:val="105"/>
                    <w:sz w:val="20"/>
                  </w:rPr>
                </w:rPrChange>
              </w:rPr>
              <w:t>monitor</w:t>
            </w:r>
          </w:p>
        </w:tc>
      </w:tr>
    </w:tbl>
    <w:p w14:paraId="7D8486E0" w14:textId="77777777" w:rsidR="008C0CB1" w:rsidRDefault="008C0CB1"/>
    <w:sectPr w:rsidR="008C0CB1">
      <w:pgSz w:w="15840" w:h="12240" w:orient="landscape"/>
      <w:pgMar w:top="1060" w:right="1240" w:bottom="1060" w:left="1220" w:header="0" w:footer="87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60E61D" w14:textId="77777777" w:rsidR="008C0CB1" w:rsidRDefault="008C0CB1">
      <w:r>
        <w:separator/>
      </w:r>
    </w:p>
  </w:endnote>
  <w:endnote w:type="continuationSeparator" w:id="0">
    <w:p w14:paraId="52C9C3B2" w14:textId="77777777" w:rsidR="008C0CB1" w:rsidRDefault="008C0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3A0120" w14:textId="77777777" w:rsidR="008C0CB1" w:rsidRDefault="00174BAE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8136" behindDoc="1" locked="0" layoutInCell="1" allowOverlap="1" wp14:anchorId="2FE221D5" wp14:editId="1138B628">
              <wp:simplePos x="0" y="0"/>
              <wp:positionH relativeFrom="page">
                <wp:posOffset>4970780</wp:posOffset>
              </wp:positionH>
              <wp:positionV relativeFrom="page">
                <wp:posOffset>7065645</wp:posOffset>
              </wp:positionV>
              <wp:extent cx="116840" cy="156845"/>
              <wp:effectExtent l="5080" t="4445" r="5080" b="381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840" cy="156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2E560D" w14:textId="77777777" w:rsidR="008C0CB1" w:rsidRDefault="008C0CB1">
                          <w:pPr>
                            <w:spacing w:line="235" w:lineRule="exact"/>
                            <w:ind w:left="40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51025">
                            <w:rPr>
                              <w:rFonts w:ascii="Calibri"/>
                              <w:noProof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391.4pt;margin-top:556.35pt;width:9.2pt;height:12.35pt;z-index:-8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" filled="f" stroked="f">
              <v:textbox inset="0,0,0,0">
                <w:txbxContent>
                  <w:p w:rsidR="008C0CB1" w:rsidRDefault="008C0CB1">
                    <w:pPr>
                      <w:spacing w:line="235" w:lineRule="exact"/>
                      <w:ind w:left="40"/>
                      <w:rPr>
                        <w:rFonts w:ascii="Calibri" w:eastAsia="Calibri" w:hAnsi="Calibri" w:cs="Calibri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74BAE">
                      <w:rPr>
                        <w:rFonts w:ascii="Calibri"/>
                        <w:noProof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08160" behindDoc="1" locked="0" layoutInCell="1" allowOverlap="1" wp14:anchorId="47B0E4D6" wp14:editId="6847CA72">
              <wp:simplePos x="0" y="0"/>
              <wp:positionH relativeFrom="page">
                <wp:posOffset>901700</wp:posOffset>
              </wp:positionH>
              <wp:positionV relativeFrom="page">
                <wp:posOffset>7212330</wp:posOffset>
              </wp:positionV>
              <wp:extent cx="806450" cy="114300"/>
              <wp:effectExtent l="0" t="0" r="635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645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48CEEA" w14:textId="77777777" w:rsidR="008C0CB1" w:rsidRDefault="008C0CB1">
                          <w:pPr>
                            <w:spacing w:before="1"/>
                            <w:ind w:left="20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4"/>
                            </w:rPr>
                            <w:t>ACTIVE</w:t>
                          </w:r>
                          <w:r>
                            <w:rPr>
                              <w:rFonts w:ascii="Arial"/>
                              <w:spacing w:val="-1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2"/>
                              <w:sz w:val="14"/>
                            </w:rPr>
                            <w:t>207290251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71pt;margin-top:567.9pt;width:63.5pt;height:9pt;z-index:-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" filled="f" stroked="f">
              <v:textbox inset="0,0,0,0">
                <w:txbxContent>
                  <w:p w:rsidR="008C0CB1" w:rsidRDefault="008C0CB1">
                    <w:pPr>
                      <w:spacing w:before="1"/>
                      <w:ind w:left="20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/>
                        <w:spacing w:val="-1"/>
                        <w:sz w:val="14"/>
                      </w:rPr>
                      <w:t>ACTIVE</w:t>
                    </w:r>
                    <w:r>
                      <w:rPr>
                        <w:rFonts w:ascii="Arial"/>
                        <w:spacing w:val="-13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spacing w:val="-2"/>
                        <w:sz w:val="14"/>
                      </w:rPr>
                      <w:t>207290251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374113" w14:textId="77777777" w:rsidR="008C0CB1" w:rsidRDefault="008C0CB1">
      <w:r>
        <w:separator/>
      </w:r>
    </w:p>
  </w:footnote>
  <w:footnote w:type="continuationSeparator" w:id="0">
    <w:p w14:paraId="1C14E1C3" w14:textId="77777777" w:rsidR="008C0CB1" w:rsidRDefault="008C0C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trackRevisions/>
  <w:defaultTabStop w:val="720"/>
  <w:drawingGridHorizontalSpacing w:val="110"/>
  <w:displayHorizontalDrawingGridEvery w:val="2"/>
  <w:characterSpacingControl w:val="doNotCompress"/>
  <w:hdrShapeDefaults>
    <o:shapedefaults v:ext="edit" spidmax="1026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E8C"/>
    <w:rsid w:val="00151025"/>
    <w:rsid w:val="00174BAE"/>
    <w:rsid w:val="0019063B"/>
    <w:rsid w:val="00500E8C"/>
    <w:rsid w:val="007257CB"/>
    <w:rsid w:val="008C0CB1"/>
    <w:rsid w:val="00A5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A9F21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9"/>
    </w:pPr>
    <w:rPr>
      <w:rFonts w:ascii="Arial" w:eastAsia="Arial" w:hAnsi="Arial"/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8C0CB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CB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9"/>
    </w:pPr>
    <w:rPr>
      <w:rFonts w:ascii="Arial" w:eastAsia="Arial" w:hAnsi="Arial"/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8C0CB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CB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1051</Words>
  <Characters>5995</Characters>
  <Application>Microsoft Macintosh Word</Application>
  <DocSecurity>4</DocSecurity>
  <Lines>49</Lines>
  <Paragraphs>14</Paragraphs>
  <ScaleCrop>false</ScaleCrop>
  <Company/>
  <LinksUpToDate>false</LinksUpToDate>
  <CharactersWithSpaces>7032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Grace Abuhamad</cp:lastModifiedBy>
  <cp:revision>2</cp:revision>
  <dcterms:created xsi:type="dcterms:W3CDTF">2015-06-16T01:12:00Z</dcterms:created>
  <dcterms:modified xsi:type="dcterms:W3CDTF">2015-06-16T01:12:00Z</dcterms:modified>
</cp:coreProperties>
</file>