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497" w:rsidRDefault="003103F6" w:rsidP="003103F6">
      <w:pPr>
        <w:jc w:val="center"/>
        <w:rPr>
          <w:rFonts w:asciiTheme="majorHAnsi" w:hAnsiTheme="majorHAnsi"/>
          <w:b/>
          <w:i/>
          <w:color w:val="000000" w:themeColor="text1"/>
          <w:sz w:val="28"/>
          <w:szCs w:val="28"/>
        </w:rPr>
      </w:pPr>
      <w:bookmarkStart w:id="0" w:name="_GoBack"/>
      <w:bookmarkEnd w:id="0"/>
      <w:r>
        <w:rPr>
          <w:rFonts w:asciiTheme="majorHAnsi" w:hAnsiTheme="majorHAnsi"/>
          <w:b/>
          <w:i/>
          <w:color w:val="000000" w:themeColor="text1"/>
          <w:sz w:val="28"/>
          <w:szCs w:val="28"/>
        </w:rPr>
        <w:t>DRAFT</w:t>
      </w:r>
    </w:p>
    <w:p w:rsidR="003103F6" w:rsidRPr="00223324" w:rsidRDefault="003103F6" w:rsidP="003103F6">
      <w:pPr>
        <w:jc w:val="center"/>
        <w:rPr>
          <w:rFonts w:asciiTheme="majorHAnsi" w:hAnsiTheme="majorHAnsi"/>
          <w:b/>
          <w:color w:val="000000" w:themeColor="text1"/>
          <w:sz w:val="28"/>
          <w:szCs w:val="28"/>
          <w:u w:val="single"/>
        </w:rPr>
      </w:pPr>
      <w:r w:rsidRPr="00223324">
        <w:rPr>
          <w:rFonts w:asciiTheme="majorHAnsi" w:hAnsiTheme="majorHAnsi"/>
          <w:b/>
          <w:color w:val="000000" w:themeColor="text1"/>
          <w:sz w:val="28"/>
          <w:szCs w:val="28"/>
          <w:u w:val="single"/>
        </w:rPr>
        <w:t xml:space="preserve">Survey of ccTLD Managers on Need for Appeal Mechanism for ccTLD Delegations and </w:t>
      </w:r>
      <w:proofErr w:type="spellStart"/>
      <w:r w:rsidRPr="00223324">
        <w:rPr>
          <w:rFonts w:asciiTheme="majorHAnsi" w:hAnsiTheme="majorHAnsi"/>
          <w:b/>
          <w:color w:val="000000" w:themeColor="text1"/>
          <w:sz w:val="28"/>
          <w:szCs w:val="28"/>
          <w:u w:val="single"/>
        </w:rPr>
        <w:t>Redelegations</w:t>
      </w:r>
      <w:proofErr w:type="spellEnd"/>
    </w:p>
    <w:p w:rsidR="008F5013" w:rsidRDefault="008F5013">
      <w:pPr>
        <w:rPr>
          <w:ins w:id="1" w:author="Allan MacGillivray" w:date="2015-03-16T13:44:00Z"/>
          <w:rFonts w:ascii="Cambria" w:hAnsi="Cambria"/>
          <w:color w:val="000000" w:themeColor="text1"/>
          <w:sz w:val="24"/>
          <w:szCs w:val="24"/>
        </w:rPr>
      </w:pPr>
    </w:p>
    <w:p w:rsidR="008F5013" w:rsidRDefault="008F5013">
      <w:pPr>
        <w:rPr>
          <w:ins w:id="2" w:author="Allan MacGillivray" w:date="2015-03-16T13:44:00Z"/>
          <w:rFonts w:ascii="Cambria" w:hAnsi="Cambria"/>
          <w:color w:val="000000" w:themeColor="text1"/>
          <w:sz w:val="24"/>
          <w:szCs w:val="24"/>
        </w:rPr>
      </w:pPr>
      <w:ins w:id="3" w:author="Allan MacGillivray" w:date="2015-03-16T13:45:00Z">
        <w:r>
          <w:rPr>
            <w:rFonts w:ascii="Cambria" w:hAnsi="Cambria"/>
            <w:color w:val="000000" w:themeColor="text1"/>
            <w:sz w:val="24"/>
            <w:szCs w:val="24"/>
          </w:rPr>
          <w:t xml:space="preserve">There is considerable uncertainty in the ccTLD community on the issue of an appeal mechanism for ccTLD delegations and </w:t>
        </w:r>
        <w:proofErr w:type="spellStart"/>
        <w:r>
          <w:rPr>
            <w:rFonts w:ascii="Cambria" w:hAnsi="Cambria"/>
            <w:color w:val="000000" w:themeColor="text1"/>
            <w:sz w:val="24"/>
            <w:szCs w:val="24"/>
          </w:rPr>
          <w:t>redelegations</w:t>
        </w:r>
        <w:proofErr w:type="spellEnd"/>
        <w:r>
          <w:rPr>
            <w:rFonts w:ascii="Cambria" w:hAnsi="Cambria"/>
            <w:color w:val="000000" w:themeColor="text1"/>
            <w:sz w:val="24"/>
            <w:szCs w:val="24"/>
          </w:rPr>
          <w:t xml:space="preserve">.  This </w:t>
        </w:r>
      </w:ins>
      <w:ins w:id="4" w:author="Allan MacGillivray" w:date="2015-03-16T13:46:00Z">
        <w:r>
          <w:rPr>
            <w:rFonts w:ascii="Cambria" w:hAnsi="Cambria"/>
            <w:color w:val="000000" w:themeColor="text1"/>
            <w:sz w:val="24"/>
            <w:szCs w:val="24"/>
          </w:rPr>
          <w:t>survey</w:t>
        </w:r>
      </w:ins>
      <w:ins w:id="5" w:author="Allan MacGillivray" w:date="2015-03-16T13:45:00Z">
        <w:r>
          <w:rPr>
            <w:rFonts w:ascii="Cambria" w:hAnsi="Cambria"/>
            <w:color w:val="000000" w:themeColor="text1"/>
            <w:sz w:val="24"/>
            <w:szCs w:val="24"/>
          </w:rPr>
          <w:t xml:space="preserve"> is intended to explore the </w:t>
        </w:r>
      </w:ins>
      <w:ins w:id="6" w:author="Allan MacGillivray" w:date="2015-03-16T13:46:00Z">
        <w:r>
          <w:rPr>
            <w:rFonts w:ascii="Cambria" w:hAnsi="Cambria"/>
            <w:color w:val="000000" w:themeColor="text1"/>
            <w:sz w:val="24"/>
            <w:szCs w:val="24"/>
          </w:rPr>
          <w:t>level of consensus on this issue.</w:t>
        </w:r>
      </w:ins>
      <w:ins w:id="7" w:author="Allan MacGillivray" w:date="2015-03-16T13:45:00Z">
        <w:r>
          <w:rPr>
            <w:rFonts w:ascii="Cambria" w:hAnsi="Cambria"/>
            <w:color w:val="000000" w:themeColor="text1"/>
            <w:sz w:val="24"/>
            <w:szCs w:val="24"/>
          </w:rPr>
          <w:t xml:space="preserve"> </w:t>
        </w:r>
      </w:ins>
    </w:p>
    <w:p w:rsidR="008F5013" w:rsidRDefault="008F5013">
      <w:pPr>
        <w:rPr>
          <w:ins w:id="8" w:author="Allan MacGillivray" w:date="2015-03-16T13:44:00Z"/>
          <w:rFonts w:ascii="Cambria" w:hAnsi="Cambria"/>
          <w:color w:val="000000" w:themeColor="text1"/>
          <w:sz w:val="24"/>
          <w:szCs w:val="24"/>
        </w:rPr>
      </w:pPr>
    </w:p>
    <w:p w:rsidR="008F5013" w:rsidRDefault="008F5013">
      <w:pPr>
        <w:rPr>
          <w:ins w:id="9" w:author="Allan MacGillivray" w:date="2015-03-16T13:44:00Z"/>
          <w:rFonts w:ascii="Cambria" w:hAnsi="Cambria"/>
          <w:color w:val="000000" w:themeColor="text1"/>
          <w:sz w:val="24"/>
          <w:szCs w:val="24"/>
        </w:rPr>
      </w:pPr>
      <w:ins w:id="10" w:author="Allan MacGillivray" w:date="2015-03-16T13:44:00Z">
        <w:r>
          <w:rPr>
            <w:rFonts w:ascii="Cambria" w:hAnsi="Cambria"/>
            <w:color w:val="000000" w:themeColor="text1"/>
            <w:sz w:val="24"/>
            <w:szCs w:val="24"/>
          </w:rPr>
          <w:t>Background on Survey</w:t>
        </w:r>
      </w:ins>
    </w:p>
    <w:p w:rsidR="00A70410" w:rsidRDefault="00A70410">
      <w:pPr>
        <w:rPr>
          <w:rFonts w:ascii="Cambria" w:hAnsi="Cambria"/>
          <w:color w:val="000000" w:themeColor="text1"/>
          <w:sz w:val="24"/>
          <w:szCs w:val="24"/>
        </w:rPr>
      </w:pPr>
      <w:r>
        <w:rPr>
          <w:rFonts w:ascii="Cambria" w:hAnsi="Cambria"/>
          <w:color w:val="000000" w:themeColor="text1"/>
          <w:sz w:val="24"/>
          <w:szCs w:val="24"/>
        </w:rPr>
        <w:t xml:space="preserve">On December 1, 2014, the Cross Community Working Group on IANA transition issued a </w:t>
      </w:r>
      <w:hyperlink r:id="rId9" w:history="1">
        <w:r w:rsidRPr="00A70410">
          <w:rPr>
            <w:rStyle w:val="Hyperlink"/>
            <w:rFonts w:ascii="Cambria" w:hAnsi="Cambria"/>
            <w:sz w:val="24"/>
            <w:szCs w:val="24"/>
          </w:rPr>
          <w:t>draft proposal</w:t>
        </w:r>
      </w:hyperlink>
      <w:r>
        <w:rPr>
          <w:rFonts w:ascii="Cambria" w:hAnsi="Cambria"/>
          <w:color w:val="000000" w:themeColor="text1"/>
          <w:sz w:val="24"/>
          <w:szCs w:val="24"/>
        </w:rPr>
        <w:t xml:space="preserve"> which contained a proposal for an ‘independent appeal panel”:</w:t>
      </w:r>
    </w:p>
    <w:p w:rsidR="00A70410" w:rsidRDefault="00A70410" w:rsidP="005F5E96">
      <w:pPr>
        <w:ind w:left="720"/>
        <w:rPr>
          <w:rFonts w:ascii="Cambria" w:hAnsi="Cambria"/>
          <w:color w:val="000000" w:themeColor="text1"/>
          <w:sz w:val="24"/>
          <w:szCs w:val="24"/>
        </w:rPr>
      </w:pPr>
      <w:r>
        <w:rPr>
          <w:rFonts w:ascii="Cambria" w:hAnsi="Cambria"/>
          <w:color w:val="000000" w:themeColor="text1"/>
          <w:sz w:val="24"/>
          <w:szCs w:val="24"/>
        </w:rPr>
        <w:t>“</w:t>
      </w:r>
      <w:r w:rsidRPr="00A70410">
        <w:rPr>
          <w:rFonts w:ascii="Cambria" w:hAnsi="Cambria"/>
          <w:color w:val="000000" w:themeColor="text1"/>
          <w:sz w:val="24"/>
          <w:szCs w:val="24"/>
        </w:rPr>
        <w:t>Independent Appeals Panel (IAP)</w:t>
      </w:r>
      <w:r>
        <w:rPr>
          <w:rFonts w:ascii="Cambria" w:hAnsi="Cambria"/>
          <w:color w:val="000000" w:themeColor="text1"/>
          <w:sz w:val="24"/>
          <w:szCs w:val="24"/>
        </w:rPr>
        <w:t xml:space="preserve"> - </w:t>
      </w:r>
      <w:r w:rsidRPr="00A70410">
        <w:rPr>
          <w:rFonts w:ascii="Cambria" w:hAnsi="Cambria"/>
          <w:color w:val="000000" w:themeColor="text1"/>
          <w:sz w:val="24"/>
          <w:szCs w:val="24"/>
        </w:rPr>
        <w:t>The CWG recommends that all IANA actions which</w:t>
      </w:r>
      <w:r>
        <w:rPr>
          <w:rFonts w:ascii="Cambria" w:hAnsi="Cambria"/>
          <w:color w:val="000000" w:themeColor="text1"/>
          <w:sz w:val="24"/>
          <w:szCs w:val="24"/>
        </w:rPr>
        <w:t xml:space="preserve"> </w:t>
      </w:r>
      <w:r w:rsidRPr="00A70410">
        <w:rPr>
          <w:rFonts w:ascii="Cambria" w:hAnsi="Cambria"/>
          <w:color w:val="000000" w:themeColor="text1"/>
          <w:sz w:val="24"/>
          <w:szCs w:val="24"/>
        </w:rPr>
        <w:t>affect the Root Zone or Root Zone WHOIS database be subject to an independent and</w:t>
      </w:r>
      <w:r>
        <w:rPr>
          <w:rFonts w:ascii="Cambria" w:hAnsi="Cambria"/>
          <w:color w:val="000000" w:themeColor="text1"/>
          <w:sz w:val="24"/>
          <w:szCs w:val="24"/>
        </w:rPr>
        <w:t xml:space="preserve"> </w:t>
      </w:r>
      <w:r w:rsidRPr="00A70410">
        <w:rPr>
          <w:rFonts w:ascii="Cambria" w:hAnsi="Cambria"/>
          <w:color w:val="000000" w:themeColor="text1"/>
          <w:sz w:val="24"/>
          <w:szCs w:val="24"/>
        </w:rPr>
        <w:t>binding appeals panel. The Appeals Mechanism should also cover any policy</w:t>
      </w:r>
      <w:r>
        <w:rPr>
          <w:rFonts w:ascii="Cambria" w:hAnsi="Cambria"/>
          <w:color w:val="000000" w:themeColor="text1"/>
          <w:sz w:val="24"/>
          <w:szCs w:val="24"/>
        </w:rPr>
        <w:t xml:space="preserve"> </w:t>
      </w:r>
      <w:r w:rsidRPr="00A70410">
        <w:rPr>
          <w:rFonts w:ascii="Cambria" w:hAnsi="Cambria"/>
          <w:color w:val="000000" w:themeColor="text1"/>
          <w:sz w:val="24"/>
          <w:szCs w:val="24"/>
        </w:rPr>
        <w:t>implementation actions that affect the execution of changes to the Root Zone File or</w:t>
      </w:r>
      <w:r>
        <w:rPr>
          <w:rFonts w:ascii="Cambria" w:hAnsi="Cambria"/>
          <w:color w:val="000000" w:themeColor="text1"/>
          <w:sz w:val="24"/>
          <w:szCs w:val="24"/>
        </w:rPr>
        <w:t xml:space="preserve"> </w:t>
      </w:r>
      <w:r w:rsidRPr="00A70410">
        <w:rPr>
          <w:rFonts w:ascii="Cambria" w:hAnsi="Cambria"/>
          <w:color w:val="000000" w:themeColor="text1"/>
          <w:sz w:val="24"/>
          <w:szCs w:val="24"/>
        </w:rPr>
        <w:t>Root Zone WHOIS and how relevant policies are applied. This need not be a permanent</w:t>
      </w:r>
      <w:r>
        <w:rPr>
          <w:rFonts w:ascii="Cambria" w:hAnsi="Cambria"/>
          <w:color w:val="000000" w:themeColor="text1"/>
          <w:sz w:val="24"/>
          <w:szCs w:val="24"/>
        </w:rPr>
        <w:t xml:space="preserve"> </w:t>
      </w:r>
      <w:r w:rsidRPr="00A70410">
        <w:rPr>
          <w:rFonts w:ascii="Cambria" w:hAnsi="Cambria"/>
          <w:color w:val="000000" w:themeColor="text1"/>
          <w:sz w:val="24"/>
          <w:szCs w:val="24"/>
        </w:rPr>
        <w:t>body, but rather could be handled the same way as commercial disputes are often</w:t>
      </w:r>
      <w:r>
        <w:rPr>
          <w:rFonts w:ascii="Cambria" w:hAnsi="Cambria"/>
          <w:color w:val="000000" w:themeColor="text1"/>
          <w:sz w:val="24"/>
          <w:szCs w:val="24"/>
        </w:rPr>
        <w:t xml:space="preserve"> </w:t>
      </w:r>
      <w:r w:rsidRPr="00A70410">
        <w:rPr>
          <w:rFonts w:ascii="Cambria" w:hAnsi="Cambria"/>
          <w:color w:val="000000" w:themeColor="text1"/>
          <w:sz w:val="24"/>
          <w:szCs w:val="24"/>
        </w:rPr>
        <w:t>resolved, through the use of a binding arbitration process using an independent</w:t>
      </w:r>
      <w:r>
        <w:rPr>
          <w:rFonts w:ascii="Cambria" w:hAnsi="Cambria"/>
          <w:color w:val="000000" w:themeColor="text1"/>
          <w:sz w:val="24"/>
          <w:szCs w:val="24"/>
        </w:rPr>
        <w:t xml:space="preserve"> </w:t>
      </w:r>
      <w:r w:rsidRPr="00A70410">
        <w:rPr>
          <w:rFonts w:ascii="Cambria" w:hAnsi="Cambria"/>
          <w:color w:val="000000" w:themeColor="text1"/>
          <w:sz w:val="24"/>
          <w:szCs w:val="24"/>
        </w:rPr>
        <w:t>arbitration organization (e.g., ICDR, ICC, AAA) or a standing list of qualified people under</w:t>
      </w:r>
      <w:r>
        <w:rPr>
          <w:rFonts w:ascii="Cambria" w:hAnsi="Cambria"/>
          <w:color w:val="000000" w:themeColor="text1"/>
          <w:sz w:val="24"/>
          <w:szCs w:val="24"/>
        </w:rPr>
        <w:t xml:space="preserve"> </w:t>
      </w:r>
      <w:r w:rsidRPr="00A70410">
        <w:rPr>
          <w:rFonts w:ascii="Cambria" w:hAnsi="Cambria"/>
          <w:color w:val="000000" w:themeColor="text1"/>
          <w:sz w:val="24"/>
          <w:szCs w:val="24"/>
        </w:rPr>
        <w:t>rules promulgated by such an organization.</w:t>
      </w:r>
      <w:r>
        <w:rPr>
          <w:rFonts w:ascii="Cambria" w:hAnsi="Cambria"/>
          <w:color w:val="000000" w:themeColor="text1"/>
          <w:sz w:val="24"/>
          <w:szCs w:val="24"/>
        </w:rPr>
        <w:t>”</w:t>
      </w:r>
    </w:p>
    <w:p w:rsidR="00A733D2" w:rsidRDefault="00D86497">
      <w:pPr>
        <w:rPr>
          <w:rFonts w:ascii="Cambria" w:hAnsi="Cambria"/>
          <w:color w:val="000000" w:themeColor="text1"/>
          <w:sz w:val="24"/>
          <w:szCs w:val="24"/>
        </w:rPr>
      </w:pPr>
      <w:r>
        <w:rPr>
          <w:rFonts w:ascii="Cambria" w:hAnsi="Cambria"/>
          <w:color w:val="000000" w:themeColor="text1"/>
          <w:sz w:val="24"/>
          <w:szCs w:val="24"/>
        </w:rPr>
        <w:t xml:space="preserve">There </w:t>
      </w:r>
      <w:ins w:id="11" w:author="Allan MacGillivray" w:date="2015-03-16T13:46:00Z">
        <w:r w:rsidR="008F5013">
          <w:rPr>
            <w:rFonts w:ascii="Cambria" w:hAnsi="Cambria"/>
            <w:color w:val="000000" w:themeColor="text1"/>
            <w:sz w:val="24"/>
            <w:szCs w:val="24"/>
          </w:rPr>
          <w:t xml:space="preserve">is considerable ambiguity on the areas of consensus and lack of consensus in the community. </w:t>
        </w:r>
      </w:ins>
      <w:del w:id="12" w:author="Allan MacGillivray" w:date="2015-03-16T13:47:00Z">
        <w:r w:rsidDel="008F5013">
          <w:rPr>
            <w:rFonts w:ascii="Cambria" w:hAnsi="Cambria"/>
            <w:color w:val="000000" w:themeColor="text1"/>
            <w:sz w:val="24"/>
            <w:szCs w:val="24"/>
          </w:rPr>
          <w:delText>exists in the ccTLD community an apparent lack of consensus on the question of the introduction of an ‘appeals mechanism’ in respect of ccTLD delegations and redelegations</w:delText>
        </w:r>
      </w:del>
      <w:r>
        <w:rPr>
          <w:rFonts w:ascii="Cambria" w:hAnsi="Cambria"/>
          <w:color w:val="000000" w:themeColor="text1"/>
          <w:sz w:val="24"/>
          <w:szCs w:val="24"/>
        </w:rPr>
        <w:t xml:space="preserve">.  At  ICANN </w:t>
      </w:r>
      <w:r w:rsidR="00A70410">
        <w:rPr>
          <w:rFonts w:ascii="Cambria" w:hAnsi="Cambria"/>
          <w:color w:val="000000" w:themeColor="text1"/>
          <w:sz w:val="24"/>
          <w:szCs w:val="24"/>
        </w:rPr>
        <w:t xml:space="preserve">51 </w:t>
      </w:r>
      <w:r>
        <w:rPr>
          <w:rFonts w:ascii="Cambria" w:hAnsi="Cambria"/>
          <w:color w:val="000000" w:themeColor="text1"/>
          <w:sz w:val="24"/>
          <w:szCs w:val="24"/>
        </w:rPr>
        <w:t xml:space="preserve"> in Los Angeles  an overwhelming majority of ccTLD representatives at the </w:t>
      </w:r>
      <w:r w:rsidR="00A70410">
        <w:rPr>
          <w:rFonts w:ascii="Cambria" w:hAnsi="Cambria"/>
          <w:color w:val="000000" w:themeColor="text1"/>
          <w:sz w:val="24"/>
          <w:szCs w:val="24"/>
        </w:rPr>
        <w:t xml:space="preserve">October 15, 2014 </w:t>
      </w:r>
      <w:r>
        <w:rPr>
          <w:rFonts w:ascii="Cambria" w:hAnsi="Cambria"/>
          <w:color w:val="000000" w:themeColor="text1"/>
          <w:sz w:val="24"/>
          <w:szCs w:val="24"/>
        </w:rPr>
        <w:t>ccNSO meeting indic</w:t>
      </w:r>
      <w:r w:rsidR="001C4B6B">
        <w:rPr>
          <w:rFonts w:ascii="Cambria" w:hAnsi="Cambria"/>
          <w:color w:val="000000" w:themeColor="text1"/>
          <w:sz w:val="24"/>
          <w:szCs w:val="24"/>
        </w:rPr>
        <w:t>a</w:t>
      </w:r>
      <w:r>
        <w:rPr>
          <w:rFonts w:ascii="Cambria" w:hAnsi="Cambria"/>
          <w:color w:val="000000" w:themeColor="text1"/>
          <w:sz w:val="24"/>
          <w:szCs w:val="24"/>
        </w:rPr>
        <w:t xml:space="preserve">ted there wish for an ‘appeal mechanism’ as part of the IANA transition, though what was meant by ‘an appeal mechanism’ was not defined.  In a survey of all ccTLD </w:t>
      </w:r>
      <w:r w:rsidRPr="003103F6">
        <w:rPr>
          <w:rFonts w:ascii="Cambria" w:hAnsi="Cambria"/>
          <w:color w:val="000000" w:themeColor="text1"/>
          <w:sz w:val="24"/>
          <w:szCs w:val="24"/>
        </w:rPr>
        <w:t>managers</w:t>
      </w:r>
      <w:r>
        <w:rPr>
          <w:rFonts w:ascii="Cambria" w:hAnsi="Cambria"/>
          <w:color w:val="000000" w:themeColor="text1"/>
          <w:sz w:val="24"/>
          <w:szCs w:val="24"/>
        </w:rPr>
        <w:t xml:space="preserve"> undertaken in </w:t>
      </w:r>
      <w:r w:rsidR="001C4B6B">
        <w:rPr>
          <w:rFonts w:ascii="Cambria" w:hAnsi="Cambria"/>
          <w:color w:val="000000" w:themeColor="text1"/>
          <w:sz w:val="24"/>
          <w:szCs w:val="24"/>
        </w:rPr>
        <w:t>November 2014</w:t>
      </w:r>
      <w:r w:rsidR="005F5E96">
        <w:rPr>
          <w:rFonts w:ascii="Cambria" w:hAnsi="Cambria"/>
          <w:color w:val="000000" w:themeColor="text1"/>
          <w:sz w:val="24"/>
          <w:szCs w:val="24"/>
        </w:rPr>
        <w:t>, 94</w:t>
      </w:r>
      <w:r>
        <w:rPr>
          <w:rFonts w:ascii="Cambria" w:hAnsi="Cambria"/>
          <w:color w:val="000000" w:themeColor="text1"/>
          <w:sz w:val="24"/>
          <w:szCs w:val="24"/>
        </w:rPr>
        <w:t>% of respondents agreed that ‘if the IANA operator does not perform well or abuses its position, the affected ccTLD should have the opportunity to (have access to) an independent and binding appeal process’.</w:t>
      </w:r>
      <w:r w:rsidR="001C4B6B">
        <w:rPr>
          <w:rFonts w:ascii="Cambria" w:hAnsi="Cambria"/>
          <w:color w:val="000000" w:themeColor="text1"/>
          <w:sz w:val="24"/>
          <w:szCs w:val="24"/>
        </w:rPr>
        <w:t xml:space="preserve">  The expression of need resulted in the appeal mechanism proposal that the CWG released on December 1 2014. The </w:t>
      </w:r>
      <w:proofErr w:type="gramStart"/>
      <w:r w:rsidR="001C4B6B">
        <w:rPr>
          <w:rFonts w:ascii="Cambria" w:hAnsi="Cambria"/>
          <w:color w:val="000000" w:themeColor="text1"/>
          <w:sz w:val="24"/>
          <w:szCs w:val="24"/>
        </w:rPr>
        <w:t xml:space="preserve">proposal </w:t>
      </w:r>
      <w:r w:rsidR="00A733D2">
        <w:rPr>
          <w:rFonts w:ascii="Cambria" w:hAnsi="Cambria"/>
          <w:color w:val="000000" w:themeColor="text1"/>
          <w:sz w:val="24"/>
          <w:szCs w:val="24"/>
        </w:rPr>
        <w:t xml:space="preserve"> indicate</w:t>
      </w:r>
      <w:r w:rsidR="001C4B6B">
        <w:rPr>
          <w:rFonts w:ascii="Cambria" w:hAnsi="Cambria"/>
          <w:color w:val="000000" w:themeColor="text1"/>
          <w:sz w:val="24"/>
          <w:szCs w:val="24"/>
        </w:rPr>
        <w:t>s</w:t>
      </w:r>
      <w:proofErr w:type="gramEnd"/>
      <w:r w:rsidR="00A733D2">
        <w:rPr>
          <w:rFonts w:ascii="Cambria" w:hAnsi="Cambria"/>
          <w:color w:val="000000" w:themeColor="text1"/>
          <w:sz w:val="24"/>
          <w:szCs w:val="24"/>
        </w:rPr>
        <w:t xml:space="preserve"> that such a mechanism could be used in disputes over the consistency of ccTLD delegation or redelegation decisions.</w:t>
      </w:r>
    </w:p>
    <w:p w:rsidR="00665B6D" w:rsidRDefault="00A733D2">
      <w:pPr>
        <w:rPr>
          <w:rFonts w:ascii="Cambria" w:hAnsi="Cambria"/>
          <w:color w:val="000000" w:themeColor="text1"/>
          <w:sz w:val="24"/>
          <w:szCs w:val="24"/>
        </w:rPr>
      </w:pPr>
      <w:r>
        <w:rPr>
          <w:rFonts w:ascii="Cambria" w:hAnsi="Cambria"/>
          <w:color w:val="000000" w:themeColor="text1"/>
          <w:sz w:val="24"/>
          <w:szCs w:val="24"/>
        </w:rPr>
        <w:t xml:space="preserve">A survey was undertaken in January of this year of CWG members and participants (this includes representation from many communities, not just ccTLD managers) on many aspects of the CWG’s December 1 proposal.  It found that 97% of respondents agreed that </w:t>
      </w:r>
      <w:r>
        <w:rPr>
          <w:rFonts w:ascii="Cambria" w:hAnsi="Cambria"/>
          <w:color w:val="000000" w:themeColor="text1"/>
          <w:sz w:val="24"/>
          <w:szCs w:val="24"/>
        </w:rPr>
        <w:lastRenderedPageBreak/>
        <w:t>“</w:t>
      </w:r>
      <w:r w:rsidRPr="00665B6D">
        <w:rPr>
          <w:rFonts w:ascii="Cambria" w:hAnsi="Cambria"/>
          <w:i/>
          <w:color w:val="000000" w:themeColor="text1"/>
          <w:sz w:val="24"/>
          <w:szCs w:val="24"/>
        </w:rPr>
        <w:t>ccTLD registry operators should have standing to appeal delegation and re-delegation decisions to which they are a party that they believe are contrary to applicable laws and/or applicable approved ccTLD policy</w:t>
      </w:r>
      <w:r>
        <w:rPr>
          <w:rFonts w:ascii="Cambria" w:hAnsi="Cambria"/>
          <w:color w:val="000000" w:themeColor="text1"/>
          <w:sz w:val="24"/>
          <w:szCs w:val="24"/>
        </w:rPr>
        <w:t xml:space="preserve">”.  However when questions were posed about potential specific parameters of such an appeal mechanism support for it was reduced.  For example, only 54% of </w:t>
      </w:r>
      <w:r w:rsidR="00665B6D">
        <w:rPr>
          <w:rFonts w:ascii="Cambria" w:hAnsi="Cambria"/>
          <w:color w:val="000000" w:themeColor="text1"/>
          <w:sz w:val="24"/>
          <w:szCs w:val="24"/>
        </w:rPr>
        <w:t>respondents</w:t>
      </w:r>
      <w:r>
        <w:rPr>
          <w:rFonts w:ascii="Cambria" w:hAnsi="Cambria"/>
          <w:color w:val="000000" w:themeColor="text1"/>
          <w:sz w:val="24"/>
          <w:szCs w:val="24"/>
        </w:rPr>
        <w:t xml:space="preserve"> agreed that “</w:t>
      </w:r>
      <w:r w:rsidR="00665B6D" w:rsidRPr="00665B6D">
        <w:rPr>
          <w:rFonts w:ascii="Cambria" w:hAnsi="Cambria"/>
          <w:i/>
          <w:color w:val="000000" w:themeColor="text1"/>
          <w:sz w:val="24"/>
          <w:szCs w:val="24"/>
        </w:rPr>
        <w:t>ccTLD registry operators should have standing to appeal delegation and redelegation decisions to which they are a party that they believe are contrary to applicable laws and/or applicable approved ccTLD policy, even if the operator is not a party involved i</w:t>
      </w:r>
      <w:r w:rsidR="00665B6D">
        <w:rPr>
          <w:rFonts w:ascii="Cambria" w:hAnsi="Cambria"/>
          <w:i/>
          <w:color w:val="000000" w:themeColor="text1"/>
          <w:sz w:val="24"/>
          <w:szCs w:val="24"/>
        </w:rPr>
        <w:t xml:space="preserve">n the delegation or redelegation. </w:t>
      </w:r>
      <w:r w:rsidR="00665B6D">
        <w:rPr>
          <w:rFonts w:ascii="Cambria" w:hAnsi="Cambria"/>
          <w:color w:val="000000" w:themeColor="text1"/>
          <w:sz w:val="24"/>
          <w:szCs w:val="24"/>
        </w:rPr>
        <w:t>In addition, only 60% of respondents agreed that “</w:t>
      </w:r>
      <w:r w:rsidR="00665B6D" w:rsidRPr="00665B6D">
        <w:rPr>
          <w:rFonts w:ascii="Cambria" w:hAnsi="Cambria"/>
          <w:i/>
          <w:color w:val="000000" w:themeColor="text1"/>
          <w:sz w:val="24"/>
          <w:szCs w:val="24"/>
        </w:rPr>
        <w:t>Governments should have standing to appeal any ccTLD delegation or redelegation decisions that they believe are contrary to applicable laws</w:t>
      </w:r>
      <w:r w:rsidR="00665B6D">
        <w:rPr>
          <w:rFonts w:ascii="Cambria" w:hAnsi="Cambria"/>
          <w:color w:val="000000" w:themeColor="text1"/>
          <w:sz w:val="24"/>
          <w:szCs w:val="24"/>
        </w:rPr>
        <w:t xml:space="preserve">”. </w:t>
      </w:r>
    </w:p>
    <w:p w:rsidR="00784890" w:rsidRPr="00784890" w:rsidRDefault="00784890" w:rsidP="00784890">
      <w:pPr>
        <w:rPr>
          <w:rFonts w:ascii="Cambria" w:hAnsi="Cambria"/>
          <w:color w:val="000000" w:themeColor="text1"/>
          <w:sz w:val="24"/>
          <w:szCs w:val="24"/>
        </w:rPr>
      </w:pPr>
      <w:r>
        <w:rPr>
          <w:rFonts w:ascii="Cambria" w:hAnsi="Cambria"/>
          <w:color w:val="000000" w:themeColor="text1"/>
          <w:sz w:val="24"/>
          <w:szCs w:val="24"/>
        </w:rPr>
        <w:t>This information suggests that while there may be support for an appeal mechanism in general, consensus may be difficult to achieve on some of the impo</w:t>
      </w:r>
      <w:r w:rsidR="00F920EF">
        <w:rPr>
          <w:rFonts w:ascii="Cambria" w:hAnsi="Cambria"/>
          <w:color w:val="000000" w:themeColor="text1"/>
          <w:sz w:val="24"/>
          <w:szCs w:val="24"/>
        </w:rPr>
        <w:t>rtant</w:t>
      </w:r>
      <w:r>
        <w:rPr>
          <w:rFonts w:ascii="Cambria" w:hAnsi="Cambria"/>
          <w:color w:val="000000" w:themeColor="text1"/>
          <w:sz w:val="24"/>
          <w:szCs w:val="24"/>
        </w:rPr>
        <w:t xml:space="preserve"> aspects of such a mechanism, including: </w:t>
      </w:r>
    </w:p>
    <w:p w:rsidR="00784890" w:rsidRPr="00784890" w:rsidRDefault="00784890" w:rsidP="00784890">
      <w:pPr>
        <w:rPr>
          <w:rFonts w:ascii="Cambria" w:hAnsi="Cambria"/>
          <w:color w:val="000000" w:themeColor="text1"/>
          <w:sz w:val="24"/>
          <w:szCs w:val="24"/>
        </w:rPr>
      </w:pPr>
      <w:r w:rsidRPr="00784890">
        <w:rPr>
          <w:rFonts w:ascii="Cambria" w:hAnsi="Cambria"/>
          <w:color w:val="000000" w:themeColor="text1"/>
          <w:sz w:val="24"/>
          <w:szCs w:val="24"/>
        </w:rPr>
        <w:t>•</w:t>
      </w:r>
      <w:r w:rsidRPr="00784890">
        <w:rPr>
          <w:rFonts w:ascii="Cambria" w:hAnsi="Cambria"/>
          <w:color w:val="000000" w:themeColor="text1"/>
          <w:sz w:val="24"/>
          <w:szCs w:val="24"/>
        </w:rPr>
        <w:tab/>
      </w:r>
      <w:proofErr w:type="gramStart"/>
      <w:r w:rsidRPr="00784890">
        <w:rPr>
          <w:rFonts w:ascii="Cambria" w:hAnsi="Cambria"/>
          <w:color w:val="000000" w:themeColor="text1"/>
          <w:sz w:val="24"/>
          <w:szCs w:val="24"/>
        </w:rPr>
        <w:t>who</w:t>
      </w:r>
      <w:proofErr w:type="gramEnd"/>
      <w:r w:rsidRPr="00784890">
        <w:rPr>
          <w:rFonts w:ascii="Cambria" w:hAnsi="Cambria"/>
          <w:color w:val="000000" w:themeColor="text1"/>
          <w:sz w:val="24"/>
          <w:szCs w:val="24"/>
        </w:rPr>
        <w:t xml:space="preserve"> would </w:t>
      </w:r>
      <w:ins w:id="13" w:author="Allan MacGillivray" w:date="2015-03-16T13:47:00Z">
        <w:r w:rsidR="008F5013">
          <w:rPr>
            <w:rFonts w:ascii="Cambria" w:hAnsi="Cambria"/>
            <w:color w:val="000000" w:themeColor="text1"/>
            <w:sz w:val="24"/>
            <w:szCs w:val="24"/>
          </w:rPr>
          <w:t>be permitted to launch an appeal</w:t>
        </w:r>
      </w:ins>
      <w:del w:id="14" w:author="Allan MacGillivray" w:date="2015-03-16T13:47:00Z">
        <w:r w:rsidRPr="00784890" w:rsidDel="008F5013">
          <w:rPr>
            <w:rFonts w:ascii="Cambria" w:hAnsi="Cambria"/>
            <w:color w:val="000000" w:themeColor="text1"/>
            <w:sz w:val="24"/>
            <w:szCs w:val="24"/>
          </w:rPr>
          <w:delText>‘</w:delText>
        </w:r>
      </w:del>
      <w:del w:id="15" w:author="Allan MacGillivray" w:date="2015-03-16T13:48:00Z">
        <w:r w:rsidRPr="00784890" w:rsidDel="008F5013">
          <w:rPr>
            <w:rFonts w:ascii="Cambria" w:hAnsi="Cambria"/>
            <w:color w:val="000000" w:themeColor="text1"/>
            <w:sz w:val="24"/>
            <w:szCs w:val="24"/>
          </w:rPr>
          <w:delText>have standing’ to appeal a decisions</w:delText>
        </w:r>
      </w:del>
      <w:r w:rsidRPr="00784890">
        <w:rPr>
          <w:rFonts w:ascii="Cambria" w:hAnsi="Cambria"/>
          <w:color w:val="000000" w:themeColor="text1"/>
          <w:sz w:val="24"/>
          <w:szCs w:val="24"/>
        </w:rPr>
        <w:t xml:space="preserve">, </w:t>
      </w:r>
    </w:p>
    <w:p w:rsidR="00784890" w:rsidRPr="00784890" w:rsidDel="008F5013" w:rsidRDefault="00784890" w:rsidP="008F5013">
      <w:pPr>
        <w:rPr>
          <w:del w:id="16" w:author="Allan MacGillivray" w:date="2015-03-16T13:50:00Z"/>
          <w:rFonts w:ascii="Cambria" w:hAnsi="Cambria"/>
          <w:color w:val="000000" w:themeColor="text1"/>
          <w:sz w:val="24"/>
          <w:szCs w:val="24"/>
        </w:rPr>
      </w:pPr>
      <w:r w:rsidRPr="00784890">
        <w:rPr>
          <w:rFonts w:ascii="Cambria" w:hAnsi="Cambria"/>
          <w:color w:val="000000" w:themeColor="text1"/>
          <w:sz w:val="24"/>
          <w:szCs w:val="24"/>
        </w:rPr>
        <w:t>•</w:t>
      </w:r>
      <w:r w:rsidRPr="00784890">
        <w:rPr>
          <w:rFonts w:ascii="Cambria" w:hAnsi="Cambria"/>
          <w:color w:val="000000" w:themeColor="text1"/>
          <w:sz w:val="24"/>
          <w:szCs w:val="24"/>
        </w:rPr>
        <w:tab/>
      </w:r>
      <w:del w:id="17" w:author="Allan MacGillivray" w:date="2015-03-16T13:50:00Z">
        <w:r w:rsidRPr="00784890" w:rsidDel="008F5013">
          <w:rPr>
            <w:rFonts w:ascii="Cambria" w:hAnsi="Cambria"/>
            <w:color w:val="000000" w:themeColor="text1"/>
            <w:sz w:val="24"/>
            <w:szCs w:val="24"/>
          </w:rPr>
          <w:delText xml:space="preserve">what aspects of decisions might be subject to an appeal, </w:delText>
        </w:r>
      </w:del>
    </w:p>
    <w:p w:rsidR="00784890" w:rsidRPr="00784890" w:rsidRDefault="00784890">
      <w:pPr>
        <w:rPr>
          <w:rFonts w:ascii="Cambria" w:hAnsi="Cambria"/>
          <w:color w:val="000000" w:themeColor="text1"/>
          <w:sz w:val="24"/>
          <w:szCs w:val="24"/>
        </w:rPr>
        <w:pPrChange w:id="18" w:author="Allan MacGillivray" w:date="2015-03-16T13:50:00Z">
          <w:pPr>
            <w:ind w:left="720" w:hanging="720"/>
          </w:pPr>
        </w:pPrChange>
      </w:pPr>
      <w:del w:id="19" w:author="Allan MacGillivray" w:date="2015-03-16T13:50:00Z">
        <w:r w:rsidRPr="00784890" w:rsidDel="008F5013">
          <w:rPr>
            <w:rFonts w:ascii="Cambria" w:hAnsi="Cambria"/>
            <w:color w:val="000000" w:themeColor="text1"/>
            <w:sz w:val="24"/>
            <w:szCs w:val="24"/>
          </w:rPr>
          <w:delText>•</w:delText>
        </w:r>
        <w:r w:rsidRPr="00784890" w:rsidDel="008F5013">
          <w:rPr>
            <w:rFonts w:ascii="Cambria" w:hAnsi="Cambria"/>
            <w:color w:val="000000" w:themeColor="text1"/>
            <w:sz w:val="24"/>
            <w:szCs w:val="24"/>
          </w:rPr>
          <w:tab/>
          <w:delText>whether the scope should be limited to determining whether the process followed was complete and fair,</w:delText>
        </w:r>
      </w:del>
      <w:r w:rsidRPr="00784890">
        <w:rPr>
          <w:rFonts w:ascii="Cambria" w:hAnsi="Cambria"/>
          <w:color w:val="000000" w:themeColor="text1"/>
          <w:sz w:val="24"/>
          <w:szCs w:val="24"/>
        </w:rPr>
        <w:t xml:space="preserve"> </w:t>
      </w:r>
    </w:p>
    <w:p w:rsidR="00784890" w:rsidRPr="00784890" w:rsidRDefault="00784890" w:rsidP="00784890">
      <w:pPr>
        <w:rPr>
          <w:rFonts w:ascii="Cambria" w:hAnsi="Cambria"/>
          <w:color w:val="000000" w:themeColor="text1"/>
          <w:sz w:val="24"/>
          <w:szCs w:val="24"/>
        </w:rPr>
      </w:pPr>
      <w:r w:rsidRPr="00784890">
        <w:rPr>
          <w:rFonts w:ascii="Cambria" w:hAnsi="Cambria"/>
          <w:color w:val="000000" w:themeColor="text1"/>
          <w:sz w:val="24"/>
          <w:szCs w:val="24"/>
        </w:rPr>
        <w:t>•</w:t>
      </w:r>
      <w:r w:rsidRPr="00784890">
        <w:rPr>
          <w:rFonts w:ascii="Cambria" w:hAnsi="Cambria"/>
          <w:color w:val="000000" w:themeColor="text1"/>
          <w:sz w:val="24"/>
          <w:szCs w:val="24"/>
        </w:rPr>
        <w:tab/>
        <w:t>whether the dispute resolution panel would have the authority to substitute its own view on a delegation, for example, direct that the incumbent manager be retained rather than a proposed new manager, or</w:t>
      </w:r>
    </w:p>
    <w:p w:rsidR="00784890" w:rsidRDefault="00784890" w:rsidP="00784890">
      <w:pPr>
        <w:rPr>
          <w:rFonts w:ascii="Cambria" w:hAnsi="Cambria"/>
          <w:color w:val="000000" w:themeColor="text1"/>
          <w:sz w:val="24"/>
          <w:szCs w:val="24"/>
        </w:rPr>
      </w:pPr>
      <w:r w:rsidRPr="00784890">
        <w:rPr>
          <w:rFonts w:ascii="Cambria" w:hAnsi="Cambria"/>
          <w:color w:val="000000" w:themeColor="text1"/>
          <w:sz w:val="24"/>
          <w:szCs w:val="24"/>
        </w:rPr>
        <w:t>•</w:t>
      </w:r>
      <w:r w:rsidRPr="00784890">
        <w:rPr>
          <w:rFonts w:ascii="Cambria" w:hAnsi="Cambria"/>
          <w:color w:val="000000" w:themeColor="text1"/>
          <w:sz w:val="24"/>
          <w:szCs w:val="24"/>
        </w:rPr>
        <w:tab/>
        <w:t xml:space="preserve">be limited to requiring that the delegation process be repeated.   </w:t>
      </w:r>
    </w:p>
    <w:p w:rsidR="00665B6D" w:rsidRDefault="00665B6D">
      <w:pPr>
        <w:rPr>
          <w:rFonts w:ascii="Cambria" w:hAnsi="Cambria"/>
          <w:color w:val="000000" w:themeColor="text1"/>
          <w:sz w:val="24"/>
          <w:szCs w:val="24"/>
        </w:rPr>
      </w:pPr>
      <w:r>
        <w:rPr>
          <w:rFonts w:ascii="Cambria" w:hAnsi="Cambria"/>
          <w:color w:val="000000" w:themeColor="text1"/>
          <w:sz w:val="24"/>
          <w:szCs w:val="24"/>
        </w:rPr>
        <w:t xml:space="preserve">As a consequence, this survey is intended to determine </w:t>
      </w:r>
      <w:r w:rsidR="003103F6">
        <w:rPr>
          <w:rFonts w:ascii="Cambria" w:hAnsi="Cambria"/>
          <w:color w:val="000000" w:themeColor="text1"/>
          <w:sz w:val="24"/>
          <w:szCs w:val="24"/>
        </w:rPr>
        <w:t>whether the</w:t>
      </w:r>
      <w:ins w:id="20" w:author="Allan MacGillivray" w:date="2015-03-16T13:50:00Z">
        <w:r w:rsidR="008F5013">
          <w:rPr>
            <w:rFonts w:ascii="Cambria" w:hAnsi="Cambria"/>
            <w:color w:val="000000" w:themeColor="text1"/>
            <w:sz w:val="24"/>
            <w:szCs w:val="24"/>
          </w:rPr>
          <w:t>re</w:t>
        </w:r>
      </w:ins>
      <w:del w:id="21" w:author="Allan MacGillivray" w:date="2015-03-16T13:50:00Z">
        <w:r w:rsidR="003103F6" w:rsidDel="008F5013">
          <w:rPr>
            <w:rFonts w:ascii="Cambria" w:hAnsi="Cambria"/>
            <w:color w:val="000000" w:themeColor="text1"/>
            <w:sz w:val="24"/>
            <w:szCs w:val="24"/>
          </w:rPr>
          <w:delText>y</w:delText>
        </w:r>
      </w:del>
      <w:r w:rsidR="003103F6">
        <w:rPr>
          <w:rFonts w:ascii="Cambria" w:hAnsi="Cambria"/>
          <w:color w:val="000000" w:themeColor="text1"/>
          <w:sz w:val="24"/>
          <w:szCs w:val="24"/>
        </w:rPr>
        <w:t xml:space="preserve"> might be </w:t>
      </w:r>
      <w:r>
        <w:rPr>
          <w:rFonts w:ascii="Cambria" w:hAnsi="Cambria"/>
          <w:color w:val="000000" w:themeColor="text1"/>
          <w:sz w:val="24"/>
          <w:szCs w:val="24"/>
        </w:rPr>
        <w:t xml:space="preserve">sufficient consensus within the ccTLD community as a whole to seek a binding appeal mechanism </w:t>
      </w:r>
      <w:r w:rsidR="00784890">
        <w:rPr>
          <w:rFonts w:ascii="Cambria" w:hAnsi="Cambria"/>
          <w:color w:val="000000" w:themeColor="text1"/>
          <w:sz w:val="24"/>
          <w:szCs w:val="24"/>
        </w:rPr>
        <w:t xml:space="preserve">and if so, whether this should be sought </w:t>
      </w:r>
      <w:r>
        <w:rPr>
          <w:rFonts w:ascii="Cambria" w:hAnsi="Cambria"/>
          <w:color w:val="000000" w:themeColor="text1"/>
          <w:sz w:val="24"/>
          <w:szCs w:val="24"/>
        </w:rPr>
        <w:t xml:space="preserve">as part of the IANA stewardship transition process.  </w:t>
      </w:r>
    </w:p>
    <w:p w:rsidR="005F5E96" w:rsidRDefault="005F5E96">
      <w:pPr>
        <w:rPr>
          <w:rFonts w:ascii="Cambria" w:hAnsi="Cambria"/>
          <w:b/>
          <w:color w:val="000000" w:themeColor="text1"/>
          <w:sz w:val="24"/>
          <w:szCs w:val="24"/>
        </w:rPr>
      </w:pPr>
    </w:p>
    <w:p w:rsidR="005F5E96" w:rsidRPr="008F5013" w:rsidRDefault="008F5013">
      <w:pPr>
        <w:jc w:val="center"/>
        <w:rPr>
          <w:ins w:id="22" w:author="Allan MacGillivray" w:date="2015-03-16T13:50:00Z"/>
          <w:rFonts w:ascii="Cambria" w:hAnsi="Cambria"/>
          <w:b/>
          <w:i/>
          <w:color w:val="000000" w:themeColor="text1"/>
          <w:sz w:val="32"/>
          <w:szCs w:val="32"/>
          <w:rPrChange w:id="23" w:author="Allan MacGillivray" w:date="2015-03-16T13:51:00Z">
            <w:rPr>
              <w:ins w:id="24" w:author="Allan MacGillivray" w:date="2015-03-16T13:50:00Z"/>
              <w:rFonts w:ascii="Cambria" w:hAnsi="Cambria"/>
              <w:b/>
              <w:color w:val="000000" w:themeColor="text1"/>
              <w:sz w:val="24"/>
              <w:szCs w:val="24"/>
            </w:rPr>
          </w:rPrChange>
        </w:rPr>
        <w:pPrChange w:id="25" w:author="Allan MacGillivray" w:date="2015-03-16T13:51:00Z">
          <w:pPr/>
        </w:pPrChange>
      </w:pPr>
      <w:ins w:id="26" w:author="Allan MacGillivray" w:date="2015-03-16T13:51:00Z">
        <w:r>
          <w:rPr>
            <w:rFonts w:ascii="Cambria" w:hAnsi="Cambria"/>
            <w:b/>
            <w:i/>
            <w:color w:val="000000" w:themeColor="text1"/>
            <w:sz w:val="32"/>
            <w:szCs w:val="32"/>
          </w:rPr>
          <w:t>START OF SUREVY</w:t>
        </w:r>
      </w:ins>
    </w:p>
    <w:p w:rsidR="008F5013" w:rsidRDefault="008F5013">
      <w:pPr>
        <w:rPr>
          <w:rFonts w:ascii="Cambria" w:hAnsi="Cambria"/>
          <w:b/>
          <w:color w:val="000000" w:themeColor="text1"/>
          <w:sz w:val="24"/>
          <w:szCs w:val="24"/>
        </w:rPr>
      </w:pPr>
    </w:p>
    <w:p w:rsidR="00784890" w:rsidRPr="00223324" w:rsidRDefault="00784890">
      <w:pPr>
        <w:rPr>
          <w:rFonts w:ascii="Cambria" w:hAnsi="Cambria"/>
          <w:b/>
          <w:color w:val="000000" w:themeColor="text1"/>
          <w:sz w:val="24"/>
          <w:szCs w:val="24"/>
        </w:rPr>
      </w:pPr>
      <w:r w:rsidRPr="00223324">
        <w:rPr>
          <w:rFonts w:ascii="Cambria" w:hAnsi="Cambria"/>
          <w:b/>
          <w:color w:val="000000" w:themeColor="text1"/>
          <w:sz w:val="24"/>
          <w:szCs w:val="24"/>
        </w:rPr>
        <w:t>QUESTIONS</w:t>
      </w:r>
    </w:p>
    <w:p w:rsidR="00223324" w:rsidRPr="00223324" w:rsidRDefault="00223324">
      <w:pPr>
        <w:rPr>
          <w:rFonts w:ascii="Cambria" w:hAnsi="Cambria"/>
          <w:color w:val="000000" w:themeColor="text1"/>
          <w:sz w:val="24"/>
          <w:szCs w:val="24"/>
          <w:u w:val="single"/>
        </w:rPr>
      </w:pPr>
      <w:r w:rsidRPr="00223324">
        <w:rPr>
          <w:rFonts w:ascii="Cambria" w:hAnsi="Cambria"/>
          <w:color w:val="000000" w:themeColor="text1"/>
          <w:sz w:val="24"/>
          <w:szCs w:val="24"/>
          <w:u w:val="single"/>
        </w:rPr>
        <w:t>Overall Need for an Appeal Mechanism</w:t>
      </w:r>
    </w:p>
    <w:p w:rsidR="00784890" w:rsidRDefault="00784890" w:rsidP="00784890">
      <w:pPr>
        <w:pStyle w:val="ListParagraph"/>
        <w:numPr>
          <w:ilvl w:val="0"/>
          <w:numId w:val="1"/>
        </w:numPr>
        <w:spacing w:after="0" w:line="240" w:lineRule="auto"/>
        <w:rPr>
          <w:ins w:id="27" w:author="Allan MacGillivray" w:date="2015-03-16T13:51:00Z"/>
          <w:rFonts w:ascii="Cambria" w:eastAsia="MS Mincho" w:hAnsi="Cambria" w:cs="Times New Roman"/>
          <w:sz w:val="24"/>
          <w:szCs w:val="24"/>
          <w:lang w:val="en-US"/>
        </w:rPr>
      </w:pPr>
      <w:r>
        <w:rPr>
          <w:rFonts w:ascii="Cambria" w:eastAsia="MS Mincho" w:hAnsi="Cambria" w:cs="Times New Roman"/>
          <w:sz w:val="24"/>
          <w:szCs w:val="24"/>
        </w:rPr>
        <w:t>D</w:t>
      </w:r>
      <w:r w:rsidRPr="00784890">
        <w:rPr>
          <w:rFonts w:ascii="Cambria" w:eastAsia="MS Mincho" w:hAnsi="Cambria" w:cs="Times New Roman"/>
          <w:sz w:val="24"/>
          <w:szCs w:val="24"/>
          <w:lang w:val="en-US"/>
        </w:rPr>
        <w:t>o you as a ccTLD manager</w:t>
      </w:r>
      <w:r>
        <w:rPr>
          <w:rFonts w:ascii="Cambria" w:eastAsia="MS Mincho" w:hAnsi="Cambria" w:cs="Times New Roman"/>
          <w:sz w:val="24"/>
          <w:szCs w:val="24"/>
          <w:lang w:val="en-US"/>
        </w:rPr>
        <w:t xml:space="preserve"> believe that there is a need for an </w:t>
      </w:r>
      <w:r w:rsidRPr="00784890">
        <w:rPr>
          <w:rFonts w:ascii="Cambria" w:eastAsia="MS Mincho" w:hAnsi="Cambria" w:cs="Times New Roman"/>
          <w:sz w:val="24"/>
          <w:szCs w:val="24"/>
          <w:lang w:val="en-US"/>
        </w:rPr>
        <w:t>appeal</w:t>
      </w:r>
      <w:r>
        <w:rPr>
          <w:rFonts w:ascii="Cambria" w:eastAsia="MS Mincho" w:hAnsi="Cambria" w:cs="Times New Roman"/>
          <w:sz w:val="24"/>
          <w:szCs w:val="24"/>
          <w:lang w:val="en-US"/>
        </w:rPr>
        <w:t xml:space="preserve"> mechanism </w:t>
      </w:r>
      <w:r w:rsidRPr="00784890">
        <w:rPr>
          <w:rFonts w:ascii="Cambria" w:eastAsia="MS Mincho" w:hAnsi="Cambria" w:cs="Times New Roman"/>
          <w:sz w:val="24"/>
          <w:szCs w:val="24"/>
          <w:lang w:val="en-US"/>
        </w:rPr>
        <w:t xml:space="preserve">on </w:t>
      </w:r>
      <w:r>
        <w:rPr>
          <w:rFonts w:ascii="Cambria" w:eastAsia="MS Mincho" w:hAnsi="Cambria" w:cs="Times New Roman"/>
          <w:sz w:val="24"/>
          <w:szCs w:val="24"/>
          <w:lang w:val="en-US"/>
        </w:rPr>
        <w:t xml:space="preserve">ccTLD </w:t>
      </w:r>
      <w:r w:rsidRPr="00784890">
        <w:rPr>
          <w:rFonts w:ascii="Cambria" w:eastAsia="MS Mincho" w:hAnsi="Cambria" w:cs="Times New Roman"/>
          <w:sz w:val="24"/>
          <w:szCs w:val="24"/>
          <w:lang w:val="en-US"/>
        </w:rPr>
        <w:t>(re)delegation decisions</w:t>
      </w:r>
      <w:r>
        <w:rPr>
          <w:rFonts w:ascii="Cambria" w:eastAsia="MS Mincho" w:hAnsi="Cambria" w:cs="Times New Roman"/>
          <w:sz w:val="24"/>
          <w:szCs w:val="24"/>
          <w:lang w:val="en-US"/>
        </w:rPr>
        <w:t>?</w:t>
      </w:r>
    </w:p>
    <w:p w:rsidR="008F5013" w:rsidRDefault="008F5013">
      <w:pPr>
        <w:spacing w:after="0" w:line="240" w:lineRule="auto"/>
        <w:ind w:left="720"/>
        <w:rPr>
          <w:ins w:id="28" w:author="Allan MacGillivray" w:date="2015-03-16T13:51:00Z"/>
          <w:rFonts w:ascii="Cambria" w:eastAsia="MS Mincho" w:hAnsi="Cambria" w:cs="Times New Roman"/>
          <w:sz w:val="24"/>
          <w:szCs w:val="24"/>
          <w:lang w:val="en-US"/>
        </w:rPr>
        <w:pPrChange w:id="29" w:author="Allan MacGillivray" w:date="2015-03-16T13:51:00Z">
          <w:pPr>
            <w:pStyle w:val="ListParagraph"/>
            <w:numPr>
              <w:numId w:val="1"/>
            </w:numPr>
            <w:spacing w:after="0" w:line="240" w:lineRule="auto"/>
            <w:ind w:hanging="360"/>
          </w:pPr>
        </w:pPrChange>
      </w:pPr>
    </w:p>
    <w:p w:rsidR="008F5013" w:rsidRDefault="008F5013">
      <w:pPr>
        <w:spacing w:after="0" w:line="240" w:lineRule="auto"/>
        <w:ind w:left="1440"/>
        <w:rPr>
          <w:ins w:id="30" w:author="Allan MacGillivray" w:date="2015-03-16T13:51:00Z"/>
          <w:rFonts w:ascii="Cambria" w:eastAsia="MS Mincho" w:hAnsi="Cambria" w:cs="Times New Roman"/>
          <w:sz w:val="24"/>
          <w:szCs w:val="24"/>
          <w:lang w:val="en-US"/>
        </w:rPr>
        <w:pPrChange w:id="31" w:author="Allan MacGillivray" w:date="2015-03-16T13:51:00Z">
          <w:pPr>
            <w:pStyle w:val="ListParagraph"/>
            <w:numPr>
              <w:numId w:val="1"/>
            </w:numPr>
            <w:spacing w:after="0" w:line="240" w:lineRule="auto"/>
            <w:ind w:hanging="360"/>
          </w:pPr>
        </w:pPrChange>
      </w:pPr>
      <w:ins w:id="32" w:author="Allan MacGillivray" w:date="2015-03-16T13:51:00Z">
        <w:r>
          <w:rPr>
            <w:rFonts w:ascii="Cambria" w:eastAsia="MS Mincho" w:hAnsi="Cambria" w:cs="Times New Roman"/>
            <w:sz w:val="24"/>
            <w:szCs w:val="24"/>
            <w:lang w:val="en-US"/>
          </w:rPr>
          <w:t>Yes</w:t>
        </w:r>
      </w:ins>
    </w:p>
    <w:p w:rsidR="008F5013" w:rsidRPr="008F5013" w:rsidRDefault="008F5013">
      <w:pPr>
        <w:spacing w:after="0" w:line="240" w:lineRule="auto"/>
        <w:ind w:left="1440"/>
        <w:rPr>
          <w:rFonts w:ascii="Cambria" w:eastAsia="MS Mincho" w:hAnsi="Cambria" w:cs="Times New Roman"/>
          <w:sz w:val="24"/>
          <w:szCs w:val="24"/>
          <w:lang w:val="en-US"/>
          <w:rPrChange w:id="33" w:author="Allan MacGillivray" w:date="2015-03-16T13:51:00Z">
            <w:rPr>
              <w:lang w:val="en-US"/>
            </w:rPr>
          </w:rPrChange>
        </w:rPr>
        <w:pPrChange w:id="34" w:author="Allan MacGillivray" w:date="2015-03-16T13:51:00Z">
          <w:pPr>
            <w:pStyle w:val="ListParagraph"/>
            <w:numPr>
              <w:numId w:val="1"/>
            </w:numPr>
            <w:spacing w:after="0" w:line="240" w:lineRule="auto"/>
            <w:ind w:hanging="360"/>
          </w:pPr>
        </w:pPrChange>
      </w:pPr>
      <w:ins w:id="35" w:author="Allan MacGillivray" w:date="2015-03-16T13:51:00Z">
        <w:r>
          <w:rPr>
            <w:rFonts w:ascii="Cambria" w:eastAsia="MS Mincho" w:hAnsi="Cambria" w:cs="Times New Roman"/>
            <w:sz w:val="24"/>
            <w:szCs w:val="24"/>
            <w:lang w:val="en-US"/>
          </w:rPr>
          <w:t>No</w:t>
        </w:r>
      </w:ins>
    </w:p>
    <w:p w:rsidR="00784890" w:rsidRDefault="00784890" w:rsidP="00784890">
      <w:pPr>
        <w:pStyle w:val="ListParagraph"/>
        <w:spacing w:after="0" w:line="240" w:lineRule="auto"/>
        <w:rPr>
          <w:rFonts w:ascii="Cambria" w:eastAsia="MS Mincho" w:hAnsi="Cambria" w:cs="Times New Roman"/>
          <w:sz w:val="24"/>
          <w:szCs w:val="24"/>
          <w:lang w:val="en-US"/>
        </w:rPr>
      </w:pPr>
    </w:p>
    <w:p w:rsidR="00055A7A" w:rsidRDefault="00BA7A9D" w:rsidP="00BA7A9D">
      <w:pPr>
        <w:pStyle w:val="ListParagraph"/>
        <w:numPr>
          <w:ilvl w:val="0"/>
          <w:numId w:val="1"/>
        </w:numPr>
        <w:spacing w:after="0" w:line="240" w:lineRule="auto"/>
        <w:rPr>
          <w:rFonts w:ascii="Cambria" w:eastAsia="MS Mincho" w:hAnsi="Cambria" w:cs="Times New Roman"/>
          <w:sz w:val="24"/>
          <w:szCs w:val="24"/>
          <w:lang w:val="en-US"/>
        </w:rPr>
      </w:pPr>
      <w:r w:rsidRPr="00BA7A9D">
        <w:rPr>
          <w:rFonts w:ascii="Cambria" w:eastAsia="MS Mincho" w:hAnsi="Cambria" w:cs="Times New Roman"/>
          <w:sz w:val="24"/>
          <w:szCs w:val="24"/>
          <w:lang w:val="en-US"/>
        </w:rPr>
        <w:lastRenderedPageBreak/>
        <w:t xml:space="preserve">If you answered ‘yes’ </w:t>
      </w:r>
      <w:r w:rsidR="003103F6">
        <w:rPr>
          <w:rFonts w:ascii="Cambria" w:eastAsia="MS Mincho" w:hAnsi="Cambria" w:cs="Times New Roman"/>
          <w:sz w:val="24"/>
          <w:szCs w:val="24"/>
          <w:lang w:val="en-US"/>
        </w:rPr>
        <w:t>s</w:t>
      </w:r>
      <w:r w:rsidR="00784890" w:rsidRPr="00784890">
        <w:rPr>
          <w:rFonts w:ascii="Cambria" w:eastAsia="MS Mincho" w:hAnsi="Cambria" w:cs="Times New Roman"/>
          <w:sz w:val="24"/>
          <w:szCs w:val="24"/>
          <w:lang w:val="en-US"/>
        </w:rPr>
        <w:t>hould such a mec</w:t>
      </w:r>
      <w:r w:rsidR="00784890">
        <w:rPr>
          <w:rFonts w:ascii="Cambria" w:eastAsia="MS Mincho" w:hAnsi="Cambria" w:cs="Times New Roman"/>
          <w:sz w:val="24"/>
          <w:szCs w:val="24"/>
          <w:lang w:val="en-US"/>
        </w:rPr>
        <w:t xml:space="preserve">hanism </w:t>
      </w:r>
      <w:r w:rsidR="00784890" w:rsidRPr="00784890">
        <w:rPr>
          <w:rFonts w:ascii="Cambria" w:eastAsia="MS Mincho" w:hAnsi="Cambria" w:cs="Times New Roman"/>
          <w:sz w:val="24"/>
          <w:szCs w:val="24"/>
          <w:lang w:val="en-US"/>
        </w:rPr>
        <w:t>be</w:t>
      </w:r>
    </w:p>
    <w:p w:rsidR="00055A7A" w:rsidRPr="00055A7A" w:rsidRDefault="00055A7A" w:rsidP="00055A7A">
      <w:pPr>
        <w:pStyle w:val="ListParagraph"/>
        <w:rPr>
          <w:rFonts w:ascii="Cambria" w:eastAsia="MS Mincho" w:hAnsi="Cambria" w:cs="Times New Roman"/>
          <w:sz w:val="24"/>
          <w:szCs w:val="24"/>
          <w:lang w:val="en-US"/>
        </w:rPr>
      </w:pPr>
    </w:p>
    <w:p w:rsidR="00784890" w:rsidRDefault="001C4B6B" w:rsidP="00055A7A">
      <w:pPr>
        <w:pStyle w:val="ListParagraph"/>
        <w:numPr>
          <w:ilvl w:val="1"/>
          <w:numId w:val="1"/>
        </w:numPr>
        <w:spacing w:after="0" w:line="240" w:lineRule="auto"/>
        <w:rPr>
          <w:ins w:id="36" w:author="Allan MacGillivray" w:date="2015-03-16T13:51:00Z"/>
          <w:rFonts w:ascii="Cambria" w:eastAsia="MS Mincho" w:hAnsi="Cambria" w:cs="Times New Roman"/>
          <w:sz w:val="24"/>
          <w:szCs w:val="24"/>
          <w:lang w:val="en-US"/>
        </w:rPr>
      </w:pPr>
      <w:r>
        <w:rPr>
          <w:rFonts w:ascii="Cambria" w:eastAsia="MS Mincho" w:hAnsi="Cambria" w:cs="Times New Roman"/>
          <w:sz w:val="24"/>
          <w:szCs w:val="24"/>
          <w:lang w:val="en-US"/>
        </w:rPr>
        <w:t xml:space="preserve">Developed now and </w:t>
      </w:r>
      <w:r w:rsidR="00784890" w:rsidRPr="00784890">
        <w:rPr>
          <w:rFonts w:ascii="Cambria" w:eastAsia="MS Mincho" w:hAnsi="Cambria" w:cs="Times New Roman"/>
          <w:sz w:val="24"/>
          <w:szCs w:val="24"/>
          <w:lang w:val="en-US"/>
        </w:rPr>
        <w:t xml:space="preserve">introduced </w:t>
      </w:r>
      <w:r>
        <w:rPr>
          <w:rFonts w:ascii="Cambria" w:eastAsia="MS Mincho" w:hAnsi="Cambria" w:cs="Times New Roman"/>
          <w:sz w:val="24"/>
          <w:szCs w:val="24"/>
          <w:lang w:val="en-US"/>
        </w:rPr>
        <w:t xml:space="preserve">as part of </w:t>
      </w:r>
      <w:r w:rsidR="00784890" w:rsidRPr="00784890">
        <w:rPr>
          <w:rFonts w:ascii="Cambria" w:eastAsia="MS Mincho" w:hAnsi="Cambria" w:cs="Times New Roman"/>
          <w:sz w:val="24"/>
          <w:szCs w:val="24"/>
          <w:lang w:val="en-US"/>
        </w:rPr>
        <w:t xml:space="preserve"> the IANA oversight transition </w:t>
      </w:r>
      <w:del w:id="37" w:author="Allan MacGillivray" w:date="2015-03-16T13:51:00Z">
        <w:r w:rsidR="00055A7A" w:rsidDel="008F5013">
          <w:rPr>
            <w:rFonts w:ascii="Cambria" w:eastAsia="MS Mincho" w:hAnsi="Cambria" w:cs="Times New Roman"/>
            <w:sz w:val="24"/>
            <w:szCs w:val="24"/>
            <w:lang w:val="en-US"/>
          </w:rPr>
          <w:delText>, or</w:delText>
        </w:r>
      </w:del>
    </w:p>
    <w:p w:rsidR="008F5013" w:rsidRDefault="008F5013">
      <w:pPr>
        <w:spacing w:after="0" w:line="240" w:lineRule="auto"/>
        <w:rPr>
          <w:ins w:id="38" w:author="Allan MacGillivray" w:date="2015-03-16T13:51:00Z"/>
          <w:rFonts w:ascii="Cambria" w:eastAsia="MS Mincho" w:hAnsi="Cambria" w:cs="Times New Roman"/>
          <w:sz w:val="24"/>
          <w:szCs w:val="24"/>
          <w:lang w:val="en-US"/>
        </w:rPr>
        <w:pPrChange w:id="39" w:author="Allan MacGillivray" w:date="2015-03-16T13:51:00Z">
          <w:pPr>
            <w:pStyle w:val="ListParagraph"/>
            <w:numPr>
              <w:ilvl w:val="1"/>
              <w:numId w:val="1"/>
            </w:numPr>
            <w:spacing w:after="0" w:line="240" w:lineRule="auto"/>
            <w:ind w:left="1440" w:hanging="360"/>
          </w:pPr>
        </w:pPrChange>
      </w:pPr>
    </w:p>
    <w:p w:rsidR="008F5013" w:rsidRDefault="008F5013">
      <w:pPr>
        <w:spacing w:after="0" w:line="240" w:lineRule="auto"/>
        <w:ind w:left="1440"/>
        <w:rPr>
          <w:ins w:id="40" w:author="Allan MacGillivray" w:date="2015-03-16T13:51:00Z"/>
          <w:rFonts w:ascii="Cambria" w:eastAsia="MS Mincho" w:hAnsi="Cambria" w:cs="Times New Roman"/>
          <w:sz w:val="24"/>
          <w:szCs w:val="24"/>
          <w:lang w:val="en-US"/>
        </w:rPr>
        <w:pPrChange w:id="41" w:author="Allan MacGillivray" w:date="2015-03-16T13:51:00Z">
          <w:pPr>
            <w:pStyle w:val="ListParagraph"/>
            <w:numPr>
              <w:ilvl w:val="1"/>
              <w:numId w:val="1"/>
            </w:numPr>
            <w:spacing w:after="0" w:line="240" w:lineRule="auto"/>
            <w:ind w:left="1440" w:hanging="360"/>
          </w:pPr>
        </w:pPrChange>
      </w:pPr>
      <w:ins w:id="42" w:author="Allan MacGillivray" w:date="2015-03-16T13:51:00Z">
        <w:r>
          <w:rPr>
            <w:rFonts w:ascii="Cambria" w:eastAsia="MS Mincho" w:hAnsi="Cambria" w:cs="Times New Roman"/>
            <w:sz w:val="24"/>
            <w:szCs w:val="24"/>
            <w:lang w:val="en-US"/>
          </w:rPr>
          <w:t>Yes</w:t>
        </w:r>
      </w:ins>
    </w:p>
    <w:p w:rsidR="008F5013" w:rsidRDefault="008F5013">
      <w:pPr>
        <w:spacing w:after="0" w:line="240" w:lineRule="auto"/>
        <w:ind w:left="1440"/>
        <w:rPr>
          <w:ins w:id="43" w:author="Allan MacGillivray" w:date="2015-03-16T13:51:00Z"/>
          <w:rFonts w:ascii="Cambria" w:eastAsia="MS Mincho" w:hAnsi="Cambria" w:cs="Times New Roman"/>
          <w:sz w:val="24"/>
          <w:szCs w:val="24"/>
          <w:lang w:val="en-US"/>
        </w:rPr>
        <w:pPrChange w:id="44" w:author="Allan MacGillivray" w:date="2015-03-16T13:51:00Z">
          <w:pPr>
            <w:pStyle w:val="ListParagraph"/>
            <w:numPr>
              <w:ilvl w:val="1"/>
              <w:numId w:val="1"/>
            </w:numPr>
            <w:spacing w:after="0" w:line="240" w:lineRule="auto"/>
            <w:ind w:left="1440" w:hanging="360"/>
          </w:pPr>
        </w:pPrChange>
      </w:pPr>
      <w:ins w:id="45" w:author="Allan MacGillivray" w:date="2015-03-16T13:52:00Z">
        <w:r>
          <w:rPr>
            <w:rFonts w:ascii="Cambria" w:eastAsia="MS Mincho" w:hAnsi="Cambria" w:cs="Times New Roman"/>
            <w:sz w:val="24"/>
            <w:szCs w:val="24"/>
            <w:lang w:val="en-US"/>
          </w:rPr>
          <w:t>No</w:t>
        </w:r>
      </w:ins>
    </w:p>
    <w:p w:rsidR="008F5013" w:rsidRPr="008F5013" w:rsidRDefault="008F5013">
      <w:pPr>
        <w:spacing w:after="0" w:line="240" w:lineRule="auto"/>
        <w:rPr>
          <w:rFonts w:ascii="Cambria" w:eastAsia="MS Mincho" w:hAnsi="Cambria" w:cs="Times New Roman"/>
          <w:sz w:val="24"/>
          <w:szCs w:val="24"/>
          <w:lang w:val="en-US"/>
          <w:rPrChange w:id="46" w:author="Allan MacGillivray" w:date="2015-03-16T13:51:00Z">
            <w:rPr>
              <w:lang w:val="en-US"/>
            </w:rPr>
          </w:rPrChange>
        </w:rPr>
        <w:pPrChange w:id="47" w:author="Allan MacGillivray" w:date="2015-03-16T13:51:00Z">
          <w:pPr>
            <w:pStyle w:val="ListParagraph"/>
            <w:numPr>
              <w:ilvl w:val="1"/>
              <w:numId w:val="1"/>
            </w:numPr>
            <w:spacing w:after="0" w:line="240" w:lineRule="auto"/>
            <w:ind w:left="1440" w:hanging="360"/>
          </w:pPr>
        </w:pPrChange>
      </w:pPr>
    </w:p>
    <w:p w:rsidR="00055A7A" w:rsidRDefault="001C4B6B" w:rsidP="00055A7A">
      <w:pPr>
        <w:pStyle w:val="ListParagraph"/>
        <w:numPr>
          <w:ilvl w:val="1"/>
          <w:numId w:val="1"/>
        </w:numPr>
        <w:spacing w:after="0" w:line="240" w:lineRule="auto"/>
        <w:rPr>
          <w:ins w:id="48" w:author="Allan MacGillivray" w:date="2015-03-16T13:52:00Z"/>
          <w:rFonts w:ascii="Cambria" w:eastAsia="MS Mincho" w:hAnsi="Cambria" w:cs="Times New Roman"/>
          <w:sz w:val="24"/>
          <w:szCs w:val="24"/>
          <w:lang w:val="en-US"/>
        </w:rPr>
      </w:pPr>
      <w:r>
        <w:rPr>
          <w:rFonts w:ascii="Cambria" w:eastAsia="MS Mincho" w:hAnsi="Cambria" w:cs="Times New Roman"/>
          <w:sz w:val="24"/>
          <w:szCs w:val="24"/>
          <w:lang w:val="en-US"/>
        </w:rPr>
        <w:t xml:space="preserve">Developed later, likely by the ccNSO, and </w:t>
      </w:r>
      <w:r w:rsidR="005F5E96">
        <w:rPr>
          <w:rFonts w:ascii="Cambria" w:eastAsia="MS Mincho" w:hAnsi="Cambria" w:cs="Times New Roman"/>
          <w:sz w:val="24"/>
          <w:szCs w:val="24"/>
          <w:lang w:val="en-US"/>
        </w:rPr>
        <w:t>introduced after</w:t>
      </w:r>
      <w:r w:rsidR="00055A7A">
        <w:rPr>
          <w:rFonts w:ascii="Cambria" w:eastAsia="MS Mincho" w:hAnsi="Cambria" w:cs="Times New Roman"/>
          <w:sz w:val="24"/>
          <w:szCs w:val="24"/>
          <w:lang w:val="en-US"/>
        </w:rPr>
        <w:t xml:space="preserve"> the IANA transition </w:t>
      </w:r>
      <w:r w:rsidR="00B3279A">
        <w:rPr>
          <w:rFonts w:ascii="Cambria" w:eastAsia="MS Mincho" w:hAnsi="Cambria" w:cs="Times New Roman"/>
          <w:sz w:val="24"/>
          <w:szCs w:val="24"/>
          <w:lang w:val="en-US"/>
        </w:rPr>
        <w:t xml:space="preserve">has </w:t>
      </w:r>
      <w:r w:rsidR="005F5E96">
        <w:rPr>
          <w:rFonts w:ascii="Cambria" w:eastAsia="MS Mincho" w:hAnsi="Cambria" w:cs="Times New Roman"/>
          <w:sz w:val="24"/>
          <w:szCs w:val="24"/>
          <w:lang w:val="en-US"/>
        </w:rPr>
        <w:t>taken place</w:t>
      </w:r>
      <w:r w:rsidR="00055A7A">
        <w:rPr>
          <w:rFonts w:ascii="Cambria" w:eastAsia="MS Mincho" w:hAnsi="Cambria" w:cs="Times New Roman"/>
          <w:sz w:val="24"/>
          <w:szCs w:val="24"/>
          <w:lang w:val="en-US"/>
        </w:rPr>
        <w:t>.</w:t>
      </w:r>
    </w:p>
    <w:p w:rsidR="008F5013" w:rsidRDefault="008F5013" w:rsidP="008F5013">
      <w:pPr>
        <w:pStyle w:val="ListParagraph"/>
        <w:numPr>
          <w:ilvl w:val="1"/>
          <w:numId w:val="1"/>
        </w:numPr>
        <w:spacing w:after="0" w:line="240" w:lineRule="auto"/>
        <w:rPr>
          <w:rFonts w:ascii="Cambria" w:eastAsia="MS Mincho" w:hAnsi="Cambria" w:cs="Times New Roman"/>
          <w:sz w:val="24"/>
          <w:szCs w:val="24"/>
          <w:lang w:val="en-US"/>
        </w:rPr>
      </w:pPr>
    </w:p>
    <w:p w:rsidR="005F2087" w:rsidRDefault="008F5013">
      <w:pPr>
        <w:pStyle w:val="ListParagraph"/>
        <w:spacing w:after="0" w:line="240" w:lineRule="auto"/>
        <w:ind w:left="2160"/>
        <w:rPr>
          <w:ins w:id="49" w:author="Allan MacGillivray" w:date="2015-03-16T13:52:00Z"/>
          <w:rFonts w:ascii="Cambria" w:eastAsia="MS Mincho" w:hAnsi="Cambria" w:cs="Times New Roman"/>
          <w:sz w:val="24"/>
          <w:szCs w:val="24"/>
          <w:lang w:val="en-US"/>
        </w:rPr>
        <w:pPrChange w:id="50" w:author="Allan MacGillivray" w:date="2015-03-16T13:52:00Z">
          <w:pPr>
            <w:pStyle w:val="ListParagraph"/>
            <w:spacing w:after="0" w:line="240" w:lineRule="auto"/>
            <w:ind w:left="1440"/>
          </w:pPr>
        </w:pPrChange>
      </w:pPr>
      <w:ins w:id="51" w:author="Allan MacGillivray" w:date="2015-03-16T13:52:00Z">
        <w:r>
          <w:rPr>
            <w:rFonts w:ascii="Cambria" w:eastAsia="MS Mincho" w:hAnsi="Cambria" w:cs="Times New Roman"/>
            <w:sz w:val="24"/>
            <w:szCs w:val="24"/>
            <w:lang w:val="en-US"/>
          </w:rPr>
          <w:t>Yes</w:t>
        </w:r>
      </w:ins>
    </w:p>
    <w:p w:rsidR="008F5013" w:rsidRDefault="008F5013">
      <w:pPr>
        <w:pStyle w:val="ListParagraph"/>
        <w:spacing w:after="0" w:line="240" w:lineRule="auto"/>
        <w:ind w:left="2160"/>
        <w:rPr>
          <w:ins w:id="52" w:author="Allan MacGillivray" w:date="2015-03-16T13:52:00Z"/>
          <w:rFonts w:ascii="Cambria" w:eastAsia="MS Mincho" w:hAnsi="Cambria" w:cs="Times New Roman"/>
          <w:sz w:val="24"/>
          <w:szCs w:val="24"/>
          <w:lang w:val="en-US"/>
        </w:rPr>
        <w:pPrChange w:id="53" w:author="Allan MacGillivray" w:date="2015-03-16T13:52:00Z">
          <w:pPr>
            <w:pStyle w:val="ListParagraph"/>
            <w:spacing w:after="0" w:line="240" w:lineRule="auto"/>
            <w:ind w:left="1440"/>
          </w:pPr>
        </w:pPrChange>
      </w:pPr>
      <w:ins w:id="54" w:author="Allan MacGillivray" w:date="2015-03-16T13:52:00Z">
        <w:r>
          <w:rPr>
            <w:rFonts w:ascii="Cambria" w:eastAsia="MS Mincho" w:hAnsi="Cambria" w:cs="Times New Roman"/>
            <w:sz w:val="24"/>
            <w:szCs w:val="24"/>
            <w:lang w:val="en-US"/>
          </w:rPr>
          <w:t>No</w:t>
        </w:r>
      </w:ins>
    </w:p>
    <w:p w:rsidR="008F5013" w:rsidRDefault="008F5013">
      <w:pPr>
        <w:pStyle w:val="ListParagraph"/>
        <w:spacing w:after="0" w:line="240" w:lineRule="auto"/>
        <w:ind w:left="2160"/>
        <w:rPr>
          <w:rFonts w:ascii="Cambria" w:eastAsia="MS Mincho" w:hAnsi="Cambria" w:cs="Times New Roman"/>
          <w:sz w:val="24"/>
          <w:szCs w:val="24"/>
          <w:lang w:val="en-US"/>
        </w:rPr>
        <w:pPrChange w:id="55" w:author="Allan MacGillivray" w:date="2015-03-16T13:52:00Z">
          <w:pPr>
            <w:pStyle w:val="ListParagraph"/>
            <w:spacing w:after="0" w:line="240" w:lineRule="auto"/>
            <w:ind w:left="1440"/>
          </w:pPr>
        </w:pPrChange>
      </w:pPr>
    </w:p>
    <w:p w:rsidR="005F2087" w:rsidRDefault="00263B79" w:rsidP="005F2087">
      <w:pPr>
        <w:pStyle w:val="ListParagraph"/>
        <w:numPr>
          <w:ilvl w:val="0"/>
          <w:numId w:val="1"/>
        </w:numPr>
        <w:spacing w:after="0" w:line="240" w:lineRule="auto"/>
        <w:rPr>
          <w:rFonts w:ascii="Cambria" w:eastAsia="MS Mincho" w:hAnsi="Cambria" w:cs="Times New Roman"/>
          <w:sz w:val="24"/>
          <w:szCs w:val="24"/>
          <w:lang w:val="en-US"/>
        </w:rPr>
      </w:pPr>
      <w:r>
        <w:rPr>
          <w:rFonts w:ascii="Cambria" w:eastAsia="MS Mincho" w:hAnsi="Cambria" w:cs="Times New Roman"/>
          <w:sz w:val="24"/>
          <w:szCs w:val="24"/>
          <w:lang w:val="en-US"/>
        </w:rPr>
        <w:t>If the design of this appeal mechanism were preventing the finalization of the IANA stewardship transition, would you agree to defer finalizing it so that the IANA process could be completed (this would likely entail the ccNSO proceeding with a separate process).</w:t>
      </w:r>
    </w:p>
    <w:p w:rsidR="00223324" w:rsidRDefault="00223324" w:rsidP="00223324">
      <w:pPr>
        <w:spacing w:after="0" w:line="240" w:lineRule="auto"/>
        <w:rPr>
          <w:rFonts w:ascii="Cambria" w:eastAsia="MS Mincho" w:hAnsi="Cambria" w:cs="Times New Roman"/>
          <w:sz w:val="24"/>
          <w:szCs w:val="24"/>
          <w:lang w:val="en-US"/>
        </w:rPr>
      </w:pPr>
    </w:p>
    <w:p w:rsidR="00223324" w:rsidRPr="00223324" w:rsidRDefault="00223324" w:rsidP="00223324">
      <w:pPr>
        <w:spacing w:after="0" w:line="240" w:lineRule="auto"/>
        <w:rPr>
          <w:rFonts w:ascii="Cambria" w:eastAsia="MS Mincho" w:hAnsi="Cambria" w:cs="Times New Roman"/>
          <w:sz w:val="24"/>
          <w:szCs w:val="24"/>
          <w:u w:val="single"/>
          <w:lang w:val="en-US"/>
        </w:rPr>
      </w:pPr>
      <w:r w:rsidRPr="00223324">
        <w:rPr>
          <w:rFonts w:ascii="Cambria" w:eastAsia="MS Mincho" w:hAnsi="Cambria" w:cs="Times New Roman"/>
          <w:sz w:val="24"/>
          <w:szCs w:val="24"/>
          <w:u w:val="single"/>
          <w:lang w:val="en-US"/>
        </w:rPr>
        <w:t>Form of Appeal Mechanism and Composition of Panel</w:t>
      </w:r>
    </w:p>
    <w:p w:rsidR="00CB09C4" w:rsidRPr="00784890" w:rsidRDefault="00CB09C4" w:rsidP="00CB09C4">
      <w:pPr>
        <w:pStyle w:val="ListParagraph"/>
        <w:spacing w:after="0" w:line="240" w:lineRule="auto"/>
        <w:rPr>
          <w:rFonts w:ascii="Cambria" w:eastAsia="MS Mincho" w:hAnsi="Cambria" w:cs="Times New Roman"/>
          <w:sz w:val="24"/>
          <w:szCs w:val="24"/>
          <w:lang w:val="en-US"/>
        </w:rPr>
      </w:pPr>
    </w:p>
    <w:p w:rsidR="008F5013" w:rsidRDefault="00F81A2C" w:rsidP="00F81A2C">
      <w:pPr>
        <w:pStyle w:val="ListParagraph"/>
        <w:numPr>
          <w:ilvl w:val="0"/>
          <w:numId w:val="1"/>
        </w:numPr>
        <w:rPr>
          <w:ins w:id="56" w:author="Allan MacGillivray" w:date="2015-03-16T13:54:00Z"/>
          <w:rFonts w:ascii="Cambria" w:hAnsi="Cambria"/>
          <w:color w:val="000000" w:themeColor="text1"/>
          <w:sz w:val="24"/>
          <w:szCs w:val="24"/>
          <w:lang w:val="en-US"/>
        </w:rPr>
      </w:pPr>
      <w:r w:rsidRPr="00F81A2C">
        <w:rPr>
          <w:rFonts w:ascii="Cambria" w:hAnsi="Cambria"/>
          <w:color w:val="000000" w:themeColor="text1"/>
          <w:sz w:val="24"/>
          <w:szCs w:val="24"/>
          <w:lang w:val="en-US"/>
        </w:rPr>
        <w:t xml:space="preserve">The CWG indicated it believes that an appeal </w:t>
      </w:r>
      <w:ins w:id="57" w:author="Allan MacGillivray" w:date="2015-03-16T13:52:00Z">
        <w:r w:rsidR="008F5013">
          <w:rPr>
            <w:rFonts w:ascii="Cambria" w:hAnsi="Cambria"/>
            <w:color w:val="000000" w:themeColor="text1"/>
            <w:sz w:val="24"/>
            <w:szCs w:val="24"/>
            <w:lang w:val="en-US"/>
          </w:rPr>
          <w:t xml:space="preserve">mechanism </w:t>
        </w:r>
      </w:ins>
      <w:r w:rsidRPr="00F81A2C">
        <w:rPr>
          <w:rFonts w:ascii="Cambria" w:hAnsi="Cambria"/>
          <w:color w:val="000000" w:themeColor="text1"/>
          <w:sz w:val="24"/>
          <w:szCs w:val="24"/>
          <w:lang w:val="en-US"/>
        </w:rPr>
        <w:t xml:space="preserve">need not </w:t>
      </w:r>
      <w:ins w:id="58" w:author="Allan MacGillivray" w:date="2015-03-16T13:52:00Z">
        <w:r w:rsidR="008F5013">
          <w:rPr>
            <w:rFonts w:ascii="Cambria" w:hAnsi="Cambria"/>
            <w:color w:val="000000" w:themeColor="text1"/>
            <w:sz w:val="24"/>
            <w:szCs w:val="24"/>
            <w:lang w:val="en-US"/>
          </w:rPr>
          <w:t xml:space="preserve">include </w:t>
        </w:r>
      </w:ins>
      <w:del w:id="59" w:author="Allan MacGillivray" w:date="2015-03-16T13:52:00Z">
        <w:r w:rsidRPr="00F81A2C" w:rsidDel="008F5013">
          <w:rPr>
            <w:rFonts w:ascii="Cambria" w:hAnsi="Cambria"/>
            <w:color w:val="000000" w:themeColor="text1"/>
            <w:sz w:val="24"/>
            <w:szCs w:val="24"/>
            <w:lang w:val="en-US"/>
          </w:rPr>
          <w:delText>be</w:delText>
        </w:r>
      </w:del>
      <w:r w:rsidRPr="00F81A2C">
        <w:rPr>
          <w:rFonts w:ascii="Cambria" w:hAnsi="Cambria"/>
          <w:color w:val="000000" w:themeColor="text1"/>
          <w:sz w:val="24"/>
          <w:szCs w:val="24"/>
          <w:lang w:val="en-US"/>
        </w:rPr>
        <w:t xml:space="preserve"> a permanent body</w:t>
      </w:r>
      <w:ins w:id="60" w:author="Allan MacGillivray" w:date="2015-03-16T13:53:00Z">
        <w:r w:rsidR="008F5013">
          <w:rPr>
            <w:rFonts w:ascii="Cambria" w:hAnsi="Cambria"/>
            <w:color w:val="000000" w:themeColor="text1"/>
            <w:sz w:val="24"/>
            <w:szCs w:val="24"/>
            <w:lang w:val="en-US"/>
          </w:rPr>
          <w:t xml:space="preserve">. It suggested that disputes </w:t>
        </w:r>
      </w:ins>
      <w:del w:id="61" w:author="Allan MacGillivray" w:date="2015-03-16T13:53:00Z">
        <w:r w:rsidRPr="00F81A2C" w:rsidDel="008F5013">
          <w:rPr>
            <w:rFonts w:ascii="Cambria" w:hAnsi="Cambria"/>
            <w:color w:val="000000" w:themeColor="text1"/>
            <w:sz w:val="24"/>
            <w:szCs w:val="24"/>
            <w:lang w:val="en-US"/>
          </w:rPr>
          <w:delText>, but rather</w:delText>
        </w:r>
      </w:del>
      <w:r w:rsidRPr="00F81A2C">
        <w:rPr>
          <w:rFonts w:ascii="Cambria" w:hAnsi="Cambria"/>
          <w:color w:val="000000" w:themeColor="text1"/>
          <w:sz w:val="24"/>
          <w:szCs w:val="24"/>
          <w:lang w:val="en-US"/>
        </w:rPr>
        <w:t xml:space="preserve"> could be handled the same </w:t>
      </w:r>
      <w:r w:rsidRPr="005F5E96">
        <w:rPr>
          <w:rFonts w:ascii="Cambria" w:hAnsi="Cambria"/>
          <w:color w:val="000000" w:themeColor="text1"/>
          <w:sz w:val="24"/>
          <w:szCs w:val="24"/>
          <w:lang w:val="en-US"/>
        </w:rPr>
        <w:t xml:space="preserve">way as </w:t>
      </w:r>
      <w:ins w:id="62" w:author="Allan MacGillivray" w:date="2015-03-16T13:53:00Z">
        <w:r w:rsidR="008F5013">
          <w:rPr>
            <w:rFonts w:ascii="Cambria" w:hAnsi="Cambria"/>
            <w:color w:val="000000" w:themeColor="text1"/>
            <w:sz w:val="24"/>
            <w:szCs w:val="24"/>
            <w:lang w:val="en-US"/>
          </w:rPr>
          <w:t xml:space="preserve">many </w:t>
        </w:r>
      </w:ins>
      <w:r w:rsidRPr="005F5E96">
        <w:rPr>
          <w:rFonts w:ascii="Cambria" w:hAnsi="Cambria"/>
          <w:color w:val="000000" w:themeColor="text1"/>
          <w:sz w:val="24"/>
          <w:szCs w:val="24"/>
          <w:lang w:val="en-US"/>
        </w:rPr>
        <w:t>commercial disputes</w:t>
      </w:r>
      <w:del w:id="63" w:author="Allan MacGillivray" w:date="2015-03-16T13:53:00Z">
        <w:r w:rsidRPr="005F5E96" w:rsidDel="008F5013">
          <w:rPr>
            <w:rFonts w:ascii="Cambria" w:hAnsi="Cambria"/>
            <w:color w:val="000000" w:themeColor="text1"/>
            <w:sz w:val="24"/>
            <w:szCs w:val="24"/>
            <w:lang w:val="en-US"/>
          </w:rPr>
          <w:delText xml:space="preserve"> are often resolved</w:delText>
        </w:r>
      </w:del>
      <w:r w:rsidRPr="005F5E96">
        <w:rPr>
          <w:rFonts w:ascii="Cambria" w:hAnsi="Cambria"/>
          <w:color w:val="000000" w:themeColor="text1"/>
          <w:sz w:val="24"/>
          <w:szCs w:val="24"/>
          <w:lang w:val="en-US"/>
        </w:rPr>
        <w:t xml:space="preserve">, through the use of a binding arbitration process, </w:t>
      </w:r>
      <w:ins w:id="64" w:author="Allan MacGillivray" w:date="2015-03-16T13:53:00Z">
        <w:r w:rsidR="008F5013">
          <w:rPr>
            <w:rFonts w:ascii="Cambria" w:hAnsi="Cambria"/>
            <w:color w:val="000000" w:themeColor="text1"/>
            <w:sz w:val="24"/>
            <w:szCs w:val="24"/>
            <w:lang w:val="en-US"/>
          </w:rPr>
          <w:t xml:space="preserve">using </w:t>
        </w:r>
      </w:ins>
      <w:r w:rsidRPr="005F5E96">
        <w:rPr>
          <w:rFonts w:ascii="Cambria" w:hAnsi="Cambria"/>
          <w:color w:val="000000" w:themeColor="text1"/>
          <w:sz w:val="24"/>
          <w:szCs w:val="24"/>
          <w:lang w:val="en-US"/>
        </w:rPr>
        <w:t xml:space="preserve">an independent arbitration organization, such as the ICC, ICDR or AAA, or a standing list of qualified panelists under established rules promulgated by such an organization.  </w:t>
      </w:r>
    </w:p>
    <w:p w:rsidR="008F5013" w:rsidRDefault="008F5013" w:rsidP="00F81A2C">
      <w:pPr>
        <w:pStyle w:val="ListParagraph"/>
        <w:numPr>
          <w:ilvl w:val="0"/>
          <w:numId w:val="1"/>
        </w:numPr>
        <w:rPr>
          <w:ins w:id="65" w:author="Allan MacGillivray" w:date="2015-03-16T13:54:00Z"/>
          <w:rFonts w:ascii="Cambria" w:hAnsi="Cambria"/>
          <w:color w:val="000000" w:themeColor="text1"/>
          <w:sz w:val="24"/>
          <w:szCs w:val="24"/>
          <w:lang w:val="en-US"/>
        </w:rPr>
      </w:pPr>
    </w:p>
    <w:p w:rsidR="00F81A2C" w:rsidRDefault="00F81A2C">
      <w:pPr>
        <w:ind w:left="360"/>
        <w:rPr>
          <w:ins w:id="66" w:author="Allan MacGillivray" w:date="2015-03-16T13:54:00Z"/>
          <w:rFonts w:ascii="Cambria" w:hAnsi="Cambria"/>
          <w:color w:val="000000" w:themeColor="text1"/>
          <w:sz w:val="24"/>
          <w:szCs w:val="24"/>
          <w:lang w:val="en-US"/>
        </w:rPr>
        <w:pPrChange w:id="67" w:author="Allan MacGillivray" w:date="2015-03-16T13:54:00Z">
          <w:pPr>
            <w:pStyle w:val="ListParagraph"/>
            <w:numPr>
              <w:numId w:val="1"/>
            </w:numPr>
            <w:ind w:hanging="360"/>
          </w:pPr>
        </w:pPrChange>
      </w:pPr>
      <w:r w:rsidRPr="008F5013">
        <w:rPr>
          <w:rFonts w:ascii="Cambria" w:hAnsi="Cambria"/>
          <w:color w:val="000000" w:themeColor="text1"/>
          <w:sz w:val="24"/>
          <w:szCs w:val="24"/>
          <w:lang w:val="en-US"/>
          <w:rPrChange w:id="68" w:author="Allan MacGillivray" w:date="2015-03-16T13:54:00Z">
            <w:rPr>
              <w:lang w:val="en-US"/>
            </w:rPr>
          </w:rPrChange>
        </w:rPr>
        <w:t xml:space="preserve">The CWG recommended </w:t>
      </w:r>
      <w:ins w:id="69" w:author="Allan MacGillivray" w:date="2015-03-16T13:54:00Z">
        <w:r w:rsidR="008F5013">
          <w:rPr>
            <w:rFonts w:ascii="Cambria" w:hAnsi="Cambria"/>
            <w:color w:val="000000" w:themeColor="text1"/>
            <w:sz w:val="24"/>
            <w:szCs w:val="24"/>
            <w:lang w:val="en-US"/>
          </w:rPr>
          <w:t xml:space="preserve">using this approach and that it use </w:t>
        </w:r>
      </w:ins>
      <w:del w:id="70" w:author="Allan MacGillivray" w:date="2015-03-16T13:54:00Z">
        <w:r w:rsidRPr="008F5013" w:rsidDel="008F5013">
          <w:rPr>
            <w:rFonts w:ascii="Cambria" w:hAnsi="Cambria"/>
            <w:color w:val="000000" w:themeColor="text1"/>
            <w:sz w:val="24"/>
            <w:szCs w:val="24"/>
            <w:lang w:val="en-US"/>
            <w:rPrChange w:id="71" w:author="Allan MacGillivray" w:date="2015-03-16T13:54:00Z">
              <w:rPr>
                <w:lang w:val="en-US"/>
              </w:rPr>
            </w:rPrChange>
          </w:rPr>
          <w:delText>that</w:delText>
        </w:r>
      </w:del>
      <w:r w:rsidRPr="008F5013">
        <w:rPr>
          <w:rFonts w:ascii="Cambria" w:hAnsi="Cambria"/>
          <w:color w:val="000000" w:themeColor="text1"/>
          <w:sz w:val="24"/>
          <w:szCs w:val="24"/>
          <w:lang w:val="en-US"/>
          <w:rPrChange w:id="72" w:author="Allan MacGillivray" w:date="2015-03-16T13:54:00Z">
            <w:rPr>
              <w:lang w:val="en-US"/>
            </w:rPr>
          </w:rPrChange>
        </w:rPr>
        <w:t xml:space="preserve"> a three person panel</w:t>
      </w:r>
      <w:del w:id="73" w:author="Allan MacGillivray" w:date="2015-03-16T13:54:00Z">
        <w:r w:rsidRPr="008F5013" w:rsidDel="008F5013">
          <w:rPr>
            <w:rFonts w:ascii="Cambria" w:hAnsi="Cambria"/>
            <w:color w:val="000000" w:themeColor="text1"/>
            <w:sz w:val="24"/>
            <w:szCs w:val="24"/>
            <w:lang w:val="en-US"/>
            <w:rPrChange w:id="74" w:author="Allan MacGillivray" w:date="2015-03-16T13:54:00Z">
              <w:rPr>
                <w:lang w:val="en-US"/>
              </w:rPr>
            </w:rPrChange>
          </w:rPr>
          <w:delText xml:space="preserve"> be used</w:delText>
        </w:r>
      </w:del>
      <w:r w:rsidRPr="008F5013">
        <w:rPr>
          <w:rFonts w:ascii="Cambria" w:hAnsi="Cambria"/>
          <w:color w:val="000000" w:themeColor="text1"/>
          <w:sz w:val="24"/>
          <w:szCs w:val="24"/>
          <w:lang w:val="en-US"/>
          <w:rPrChange w:id="75" w:author="Allan MacGillivray" w:date="2015-03-16T13:54:00Z">
            <w:rPr>
              <w:lang w:val="en-US"/>
            </w:rPr>
          </w:rPrChange>
        </w:rPr>
        <w:t xml:space="preserve">, with each party to a dispute choosing one of the three panelists, with these two panelists choosing the third panelist. </w:t>
      </w:r>
      <w:r w:rsidR="00055A7A" w:rsidRPr="008F5013">
        <w:rPr>
          <w:rFonts w:ascii="Cambria" w:hAnsi="Cambria"/>
          <w:color w:val="000000" w:themeColor="text1"/>
          <w:sz w:val="24"/>
          <w:szCs w:val="24"/>
          <w:lang w:val="en-US"/>
          <w:rPrChange w:id="76" w:author="Allan MacGillivray" w:date="2015-03-16T13:54:00Z">
            <w:rPr>
              <w:lang w:val="en-US"/>
            </w:rPr>
          </w:rPrChange>
        </w:rPr>
        <w:t>Do you agree with th</w:t>
      </w:r>
      <w:r w:rsidRPr="008F5013">
        <w:rPr>
          <w:rFonts w:ascii="Cambria" w:hAnsi="Cambria"/>
          <w:color w:val="000000" w:themeColor="text1"/>
          <w:sz w:val="24"/>
          <w:szCs w:val="24"/>
          <w:lang w:val="en-US"/>
          <w:rPrChange w:id="77" w:author="Allan MacGillivray" w:date="2015-03-16T13:54:00Z">
            <w:rPr>
              <w:lang w:val="en-US"/>
            </w:rPr>
          </w:rPrChange>
        </w:rPr>
        <w:t xml:space="preserve">is </w:t>
      </w:r>
      <w:r w:rsidR="00055A7A" w:rsidRPr="008F5013">
        <w:rPr>
          <w:rFonts w:ascii="Cambria" w:hAnsi="Cambria"/>
          <w:color w:val="000000" w:themeColor="text1"/>
          <w:sz w:val="24"/>
          <w:szCs w:val="24"/>
          <w:lang w:val="en-US"/>
          <w:rPrChange w:id="78" w:author="Allan MacGillivray" w:date="2015-03-16T13:54:00Z">
            <w:rPr>
              <w:lang w:val="en-US"/>
            </w:rPr>
          </w:rPrChange>
        </w:rPr>
        <w:t xml:space="preserve">overall </w:t>
      </w:r>
      <w:r w:rsidRPr="008F5013">
        <w:rPr>
          <w:rFonts w:ascii="Cambria" w:hAnsi="Cambria"/>
          <w:color w:val="000000" w:themeColor="text1"/>
          <w:sz w:val="24"/>
          <w:szCs w:val="24"/>
          <w:lang w:val="en-US"/>
          <w:rPrChange w:id="79" w:author="Allan MacGillivray" w:date="2015-03-16T13:54:00Z">
            <w:rPr>
              <w:lang w:val="en-US"/>
            </w:rPr>
          </w:rPrChange>
        </w:rPr>
        <w:t>approach to establishing an appeal mechanism?</w:t>
      </w:r>
    </w:p>
    <w:p w:rsidR="003477A1" w:rsidRDefault="003477A1">
      <w:pPr>
        <w:ind w:left="360"/>
        <w:rPr>
          <w:ins w:id="80" w:author="Allan MacGillivray" w:date="2015-03-16T13:54:00Z"/>
          <w:rFonts w:ascii="Cambria" w:hAnsi="Cambria"/>
          <w:color w:val="000000" w:themeColor="text1"/>
          <w:sz w:val="24"/>
          <w:szCs w:val="24"/>
          <w:lang w:val="en-US"/>
        </w:rPr>
        <w:pPrChange w:id="81" w:author="Allan MacGillivray" w:date="2015-03-16T13:54:00Z">
          <w:pPr>
            <w:pStyle w:val="ListParagraph"/>
            <w:numPr>
              <w:numId w:val="1"/>
            </w:numPr>
            <w:ind w:hanging="360"/>
          </w:pPr>
        </w:pPrChange>
      </w:pPr>
      <w:ins w:id="82" w:author="Allan MacGillivray" w:date="2015-03-16T13:54:00Z">
        <w:r>
          <w:rPr>
            <w:rFonts w:ascii="Cambria" w:hAnsi="Cambria"/>
            <w:color w:val="000000" w:themeColor="text1"/>
            <w:sz w:val="24"/>
            <w:szCs w:val="24"/>
            <w:lang w:val="en-US"/>
          </w:rPr>
          <w:tab/>
        </w:r>
        <w:r>
          <w:rPr>
            <w:rFonts w:ascii="Cambria" w:hAnsi="Cambria"/>
            <w:color w:val="000000" w:themeColor="text1"/>
            <w:sz w:val="24"/>
            <w:szCs w:val="24"/>
            <w:lang w:val="en-US"/>
          </w:rPr>
          <w:tab/>
          <w:t>Yes</w:t>
        </w:r>
      </w:ins>
    </w:p>
    <w:p w:rsidR="003477A1" w:rsidRDefault="003477A1">
      <w:pPr>
        <w:ind w:left="360"/>
        <w:rPr>
          <w:ins w:id="83" w:author="Allan MacGillivray" w:date="2015-03-16T13:54:00Z"/>
          <w:rFonts w:ascii="Cambria" w:hAnsi="Cambria"/>
          <w:color w:val="000000" w:themeColor="text1"/>
          <w:sz w:val="24"/>
          <w:szCs w:val="24"/>
          <w:lang w:val="en-US"/>
        </w:rPr>
        <w:pPrChange w:id="84" w:author="Allan MacGillivray" w:date="2015-03-16T13:54:00Z">
          <w:pPr>
            <w:pStyle w:val="ListParagraph"/>
            <w:numPr>
              <w:numId w:val="1"/>
            </w:numPr>
            <w:ind w:hanging="360"/>
          </w:pPr>
        </w:pPrChange>
      </w:pPr>
      <w:ins w:id="85" w:author="Allan MacGillivray" w:date="2015-03-16T13:55:00Z">
        <w:r>
          <w:rPr>
            <w:rFonts w:ascii="Cambria" w:hAnsi="Cambria"/>
            <w:color w:val="000000" w:themeColor="text1"/>
            <w:sz w:val="24"/>
            <w:szCs w:val="24"/>
            <w:lang w:val="en-US"/>
          </w:rPr>
          <w:tab/>
        </w:r>
        <w:r>
          <w:rPr>
            <w:rFonts w:ascii="Cambria" w:hAnsi="Cambria"/>
            <w:color w:val="000000" w:themeColor="text1"/>
            <w:sz w:val="24"/>
            <w:szCs w:val="24"/>
            <w:lang w:val="en-US"/>
          </w:rPr>
          <w:tab/>
          <w:t>No</w:t>
        </w:r>
      </w:ins>
    </w:p>
    <w:p w:rsidR="003477A1" w:rsidRDefault="003477A1">
      <w:pPr>
        <w:ind w:left="360"/>
        <w:rPr>
          <w:ins w:id="86" w:author="Allan MacGillivray" w:date="2015-03-16T13:54:00Z"/>
          <w:rFonts w:ascii="Cambria" w:hAnsi="Cambria"/>
          <w:color w:val="000000" w:themeColor="text1"/>
          <w:sz w:val="24"/>
          <w:szCs w:val="24"/>
          <w:lang w:val="en-US"/>
        </w:rPr>
        <w:pPrChange w:id="87" w:author="Allan MacGillivray" w:date="2015-03-16T13:54:00Z">
          <w:pPr>
            <w:pStyle w:val="ListParagraph"/>
            <w:numPr>
              <w:numId w:val="1"/>
            </w:numPr>
            <w:ind w:hanging="360"/>
          </w:pPr>
        </w:pPrChange>
      </w:pPr>
    </w:p>
    <w:p w:rsidR="003477A1" w:rsidRPr="008F5013" w:rsidRDefault="003477A1">
      <w:pPr>
        <w:ind w:left="360"/>
        <w:rPr>
          <w:rFonts w:ascii="Cambria" w:hAnsi="Cambria"/>
          <w:color w:val="000000" w:themeColor="text1"/>
          <w:sz w:val="24"/>
          <w:szCs w:val="24"/>
          <w:lang w:val="en-US"/>
          <w:rPrChange w:id="88" w:author="Allan MacGillivray" w:date="2015-03-16T13:54:00Z">
            <w:rPr>
              <w:lang w:val="en-US"/>
            </w:rPr>
          </w:rPrChange>
        </w:rPr>
        <w:pPrChange w:id="89" w:author="Allan MacGillivray" w:date="2015-03-16T13:54:00Z">
          <w:pPr>
            <w:pStyle w:val="ListParagraph"/>
            <w:numPr>
              <w:numId w:val="1"/>
            </w:numPr>
            <w:ind w:hanging="360"/>
          </w:pPr>
        </w:pPrChange>
      </w:pPr>
    </w:p>
    <w:p w:rsidR="00055A7A" w:rsidRDefault="00055A7A" w:rsidP="00055A7A">
      <w:pPr>
        <w:pStyle w:val="ListParagraph"/>
        <w:rPr>
          <w:rFonts w:ascii="Cambria" w:hAnsi="Cambria"/>
          <w:color w:val="000000" w:themeColor="text1"/>
          <w:sz w:val="24"/>
          <w:szCs w:val="24"/>
          <w:lang w:val="en-US"/>
        </w:rPr>
      </w:pPr>
    </w:p>
    <w:p w:rsidR="00055A7A" w:rsidRDefault="00055A7A" w:rsidP="00263B79">
      <w:pPr>
        <w:pStyle w:val="ListParagraph"/>
        <w:numPr>
          <w:ilvl w:val="1"/>
          <w:numId w:val="1"/>
        </w:numPr>
        <w:rPr>
          <w:rFonts w:ascii="Cambria" w:hAnsi="Cambria"/>
          <w:color w:val="000000" w:themeColor="text1"/>
          <w:sz w:val="24"/>
          <w:szCs w:val="24"/>
          <w:lang w:val="en-US"/>
        </w:rPr>
      </w:pPr>
      <w:r>
        <w:rPr>
          <w:rFonts w:ascii="Cambria" w:hAnsi="Cambria"/>
          <w:color w:val="000000" w:themeColor="text1"/>
          <w:sz w:val="24"/>
          <w:szCs w:val="24"/>
          <w:lang w:val="en-US"/>
        </w:rPr>
        <w:t>Do you have another idea – please indicate.</w:t>
      </w:r>
    </w:p>
    <w:p w:rsidR="00055A7A" w:rsidRPr="00055A7A" w:rsidRDefault="00055A7A" w:rsidP="00055A7A">
      <w:pPr>
        <w:pStyle w:val="ListParagraph"/>
        <w:rPr>
          <w:rFonts w:ascii="Cambria" w:hAnsi="Cambria"/>
          <w:color w:val="000000" w:themeColor="text1"/>
          <w:sz w:val="24"/>
          <w:szCs w:val="24"/>
          <w:lang w:val="en-US"/>
        </w:rPr>
      </w:pPr>
    </w:p>
    <w:p w:rsidR="00263B79" w:rsidRPr="003477A1" w:rsidRDefault="00055A7A">
      <w:pPr>
        <w:rPr>
          <w:rFonts w:ascii="Cambria" w:hAnsi="Cambria"/>
          <w:color w:val="000000" w:themeColor="text1"/>
          <w:sz w:val="24"/>
          <w:szCs w:val="24"/>
          <w:lang w:val="en-US"/>
          <w:rPrChange w:id="90" w:author="Allan MacGillivray" w:date="2015-03-16T13:55:00Z">
            <w:rPr>
              <w:lang w:val="en-US"/>
            </w:rPr>
          </w:rPrChange>
        </w:rPr>
        <w:pPrChange w:id="91" w:author="Allan MacGillivray" w:date="2015-03-16T13:55:00Z">
          <w:pPr>
            <w:pStyle w:val="ListParagraph"/>
            <w:numPr>
              <w:numId w:val="1"/>
            </w:numPr>
            <w:ind w:hanging="360"/>
          </w:pPr>
        </w:pPrChange>
      </w:pPr>
      <w:r w:rsidRPr="003477A1">
        <w:rPr>
          <w:rFonts w:ascii="Cambria" w:hAnsi="Cambria"/>
          <w:color w:val="000000" w:themeColor="text1"/>
          <w:sz w:val="24"/>
          <w:szCs w:val="24"/>
          <w:lang w:val="en-US"/>
          <w:rPrChange w:id="92" w:author="Allan MacGillivray" w:date="2015-03-16T13:55:00Z">
            <w:rPr>
              <w:lang w:val="en-US"/>
            </w:rPr>
          </w:rPrChange>
        </w:rPr>
        <w:lastRenderedPageBreak/>
        <w:t xml:space="preserve">Where </w:t>
      </w:r>
      <w:ins w:id="93" w:author="Allan MacGillivray" w:date="2015-03-16T13:56:00Z">
        <w:r w:rsidR="003477A1">
          <w:rPr>
            <w:rFonts w:ascii="Cambria" w:hAnsi="Cambria"/>
            <w:color w:val="000000" w:themeColor="text1"/>
            <w:sz w:val="24"/>
            <w:szCs w:val="24"/>
            <w:lang w:val="en-US"/>
          </w:rPr>
          <w:t>the</w:t>
        </w:r>
      </w:ins>
      <w:del w:id="94" w:author="Allan MacGillivray" w:date="2015-03-16T13:55:00Z">
        <w:r w:rsidRPr="003477A1" w:rsidDel="003477A1">
          <w:rPr>
            <w:rFonts w:ascii="Cambria" w:hAnsi="Cambria"/>
            <w:color w:val="000000" w:themeColor="text1"/>
            <w:sz w:val="24"/>
            <w:szCs w:val="24"/>
            <w:lang w:val="en-US"/>
            <w:rPrChange w:id="95" w:author="Allan MacGillivray" w:date="2015-03-16T13:55:00Z">
              <w:rPr>
                <w:lang w:val="en-US"/>
              </w:rPr>
            </w:rPrChange>
          </w:rPr>
          <w:delText>there is</w:delText>
        </w:r>
      </w:del>
      <w:r w:rsidRPr="003477A1">
        <w:rPr>
          <w:rFonts w:ascii="Cambria" w:hAnsi="Cambria"/>
          <w:color w:val="000000" w:themeColor="text1"/>
          <w:sz w:val="24"/>
          <w:szCs w:val="24"/>
          <w:lang w:val="en-US"/>
          <w:rPrChange w:id="96" w:author="Allan MacGillivray" w:date="2015-03-16T13:55:00Z">
            <w:rPr>
              <w:lang w:val="en-US"/>
            </w:rPr>
          </w:rPrChange>
        </w:rPr>
        <w:t xml:space="preserve"> </w:t>
      </w:r>
      <w:del w:id="97" w:author="Allan MacGillivray" w:date="2015-03-16T13:56:00Z">
        <w:r w:rsidRPr="003477A1" w:rsidDel="003477A1">
          <w:rPr>
            <w:rFonts w:ascii="Cambria" w:hAnsi="Cambria"/>
            <w:color w:val="000000" w:themeColor="text1"/>
            <w:sz w:val="24"/>
            <w:szCs w:val="24"/>
            <w:lang w:val="en-US"/>
            <w:rPrChange w:id="98" w:author="Allan MacGillivray" w:date="2015-03-16T13:55:00Z">
              <w:rPr>
                <w:lang w:val="en-US"/>
              </w:rPr>
            </w:rPrChange>
          </w:rPr>
          <w:delText>a</w:delText>
        </w:r>
      </w:del>
      <w:r w:rsidRPr="003477A1">
        <w:rPr>
          <w:rFonts w:ascii="Cambria" w:hAnsi="Cambria"/>
          <w:color w:val="000000" w:themeColor="text1"/>
          <w:sz w:val="24"/>
          <w:szCs w:val="24"/>
          <w:lang w:val="en-US"/>
          <w:rPrChange w:id="99" w:author="Allan MacGillivray" w:date="2015-03-16T13:55:00Z">
            <w:rPr>
              <w:lang w:val="en-US"/>
            </w:rPr>
          </w:rPrChange>
        </w:rPr>
        <w:t xml:space="preserve"> </w:t>
      </w:r>
      <w:ins w:id="100" w:author="Allan MacGillivray" w:date="2015-03-16T13:56:00Z">
        <w:r w:rsidR="003477A1">
          <w:rPr>
            <w:rFonts w:ascii="Cambria" w:hAnsi="Cambria"/>
            <w:color w:val="000000" w:themeColor="text1"/>
            <w:sz w:val="24"/>
            <w:szCs w:val="24"/>
            <w:lang w:val="en-US"/>
          </w:rPr>
          <w:t>mechanism</w:t>
        </w:r>
      </w:ins>
      <w:ins w:id="101" w:author="Allan MacGillivray" w:date="2015-03-16T13:55:00Z">
        <w:r w:rsidR="003477A1">
          <w:rPr>
            <w:rFonts w:ascii="Cambria" w:hAnsi="Cambria"/>
            <w:color w:val="000000" w:themeColor="text1"/>
            <w:sz w:val="24"/>
            <w:szCs w:val="24"/>
            <w:lang w:val="en-US"/>
          </w:rPr>
          <w:t xml:space="preserve"> us</w:t>
        </w:r>
      </w:ins>
      <w:ins w:id="102" w:author="Allan MacGillivray" w:date="2015-03-16T13:56:00Z">
        <w:r w:rsidR="003477A1">
          <w:rPr>
            <w:rFonts w:ascii="Cambria" w:hAnsi="Cambria"/>
            <w:color w:val="000000" w:themeColor="text1"/>
            <w:sz w:val="24"/>
            <w:szCs w:val="24"/>
            <w:lang w:val="en-US"/>
          </w:rPr>
          <w:t>es a</w:t>
        </w:r>
      </w:ins>
      <w:ins w:id="103" w:author="Allan MacGillivray" w:date="2015-03-16T13:55:00Z">
        <w:r w:rsidR="003477A1">
          <w:rPr>
            <w:rFonts w:ascii="Cambria" w:hAnsi="Cambria"/>
            <w:color w:val="000000" w:themeColor="text1"/>
            <w:sz w:val="24"/>
            <w:szCs w:val="24"/>
            <w:lang w:val="en-US"/>
          </w:rPr>
          <w:t xml:space="preserve"> </w:t>
        </w:r>
      </w:ins>
      <w:r w:rsidRPr="003477A1">
        <w:rPr>
          <w:rFonts w:ascii="Cambria" w:hAnsi="Cambria"/>
          <w:color w:val="000000" w:themeColor="text1"/>
          <w:sz w:val="24"/>
          <w:szCs w:val="24"/>
          <w:lang w:val="en-US"/>
          <w:rPrChange w:id="104" w:author="Allan MacGillivray" w:date="2015-03-16T13:55:00Z">
            <w:rPr>
              <w:lang w:val="en-US"/>
            </w:rPr>
          </w:rPrChange>
        </w:rPr>
        <w:t xml:space="preserve">panel of individuals, should they be </w:t>
      </w:r>
      <w:r w:rsidR="00263B79" w:rsidRPr="003477A1">
        <w:rPr>
          <w:rFonts w:ascii="Cambria" w:hAnsi="Cambria"/>
          <w:color w:val="000000" w:themeColor="text1"/>
          <w:sz w:val="24"/>
          <w:szCs w:val="24"/>
          <w:lang w:val="en-US"/>
          <w:rPrChange w:id="105" w:author="Allan MacGillivray" w:date="2015-03-16T13:55:00Z">
            <w:rPr>
              <w:lang w:val="en-US"/>
            </w:rPr>
          </w:rPrChange>
        </w:rPr>
        <w:t>chosen:</w:t>
      </w:r>
    </w:p>
    <w:p w:rsidR="00263B79" w:rsidRDefault="00263B79" w:rsidP="00263B79">
      <w:pPr>
        <w:pStyle w:val="ListParagraph"/>
        <w:rPr>
          <w:rFonts w:ascii="Cambria" w:hAnsi="Cambria"/>
          <w:color w:val="000000" w:themeColor="text1"/>
          <w:sz w:val="24"/>
          <w:szCs w:val="24"/>
          <w:lang w:val="en-US"/>
        </w:rPr>
      </w:pPr>
    </w:p>
    <w:p w:rsidR="003477A1" w:rsidRDefault="00263B79" w:rsidP="00263B79">
      <w:pPr>
        <w:pStyle w:val="ListParagraph"/>
        <w:numPr>
          <w:ilvl w:val="1"/>
          <w:numId w:val="1"/>
        </w:numPr>
        <w:rPr>
          <w:ins w:id="106" w:author="Allan MacGillivray" w:date="2015-03-16T13:56:00Z"/>
          <w:rFonts w:ascii="Cambria" w:hAnsi="Cambria"/>
          <w:color w:val="000000" w:themeColor="text1"/>
          <w:sz w:val="24"/>
          <w:szCs w:val="24"/>
          <w:lang w:val="en-US"/>
        </w:rPr>
      </w:pPr>
      <w:r>
        <w:rPr>
          <w:rFonts w:ascii="Cambria" w:hAnsi="Cambria"/>
          <w:color w:val="000000" w:themeColor="text1"/>
          <w:sz w:val="24"/>
          <w:szCs w:val="24"/>
          <w:lang w:val="en-US"/>
        </w:rPr>
        <w:t>From a</w:t>
      </w:r>
      <w:r w:rsidR="00055A7A" w:rsidRPr="005F2087">
        <w:rPr>
          <w:rFonts w:ascii="Cambria" w:hAnsi="Cambria"/>
          <w:color w:val="000000" w:themeColor="text1"/>
          <w:sz w:val="24"/>
          <w:szCs w:val="24"/>
          <w:lang w:val="en-US"/>
        </w:rPr>
        <w:t xml:space="preserve"> list of recognized international experts </w:t>
      </w:r>
      <w:r>
        <w:rPr>
          <w:rFonts w:ascii="Cambria" w:hAnsi="Cambria"/>
          <w:color w:val="000000" w:themeColor="text1"/>
          <w:sz w:val="24"/>
          <w:szCs w:val="24"/>
          <w:lang w:val="en-US"/>
        </w:rPr>
        <w:t>regardless of country</w:t>
      </w:r>
    </w:p>
    <w:p w:rsidR="003477A1" w:rsidRDefault="003477A1" w:rsidP="00263B79">
      <w:pPr>
        <w:pStyle w:val="ListParagraph"/>
        <w:numPr>
          <w:ilvl w:val="1"/>
          <w:numId w:val="1"/>
        </w:numPr>
        <w:rPr>
          <w:ins w:id="107" w:author="Allan MacGillivray" w:date="2015-03-16T13:56:00Z"/>
          <w:rFonts w:ascii="Cambria" w:hAnsi="Cambria"/>
          <w:color w:val="000000" w:themeColor="text1"/>
          <w:sz w:val="24"/>
          <w:szCs w:val="24"/>
          <w:lang w:val="en-US"/>
        </w:rPr>
      </w:pPr>
    </w:p>
    <w:p w:rsidR="003477A1" w:rsidRDefault="003477A1">
      <w:pPr>
        <w:pStyle w:val="ListParagraph"/>
        <w:ind w:left="1440"/>
        <w:rPr>
          <w:ins w:id="108" w:author="Allan MacGillivray" w:date="2015-03-16T13:56:00Z"/>
          <w:rFonts w:ascii="Cambria" w:hAnsi="Cambria"/>
          <w:color w:val="000000" w:themeColor="text1"/>
          <w:sz w:val="24"/>
          <w:szCs w:val="24"/>
          <w:lang w:val="en-US"/>
        </w:rPr>
        <w:pPrChange w:id="109" w:author="Allan MacGillivray" w:date="2015-03-16T13:56:00Z">
          <w:pPr>
            <w:pStyle w:val="ListParagraph"/>
            <w:numPr>
              <w:ilvl w:val="1"/>
              <w:numId w:val="1"/>
            </w:numPr>
            <w:ind w:left="1440" w:hanging="360"/>
          </w:pPr>
        </w:pPrChange>
      </w:pPr>
      <w:ins w:id="110" w:author="Allan MacGillivray" w:date="2015-03-16T13:56:00Z">
        <w:r>
          <w:rPr>
            <w:rFonts w:ascii="Cambria" w:hAnsi="Cambria"/>
            <w:color w:val="000000" w:themeColor="text1"/>
            <w:sz w:val="24"/>
            <w:szCs w:val="24"/>
            <w:lang w:val="en-US"/>
          </w:rPr>
          <w:t>Yes</w:t>
        </w:r>
      </w:ins>
    </w:p>
    <w:p w:rsidR="003477A1" w:rsidRPr="003477A1" w:rsidRDefault="003477A1">
      <w:pPr>
        <w:pStyle w:val="ListParagraph"/>
        <w:ind w:left="1440"/>
        <w:rPr>
          <w:ins w:id="111" w:author="Allan MacGillivray" w:date="2015-03-16T13:56:00Z"/>
          <w:rFonts w:ascii="Cambria" w:hAnsi="Cambria"/>
          <w:color w:val="000000" w:themeColor="text1"/>
          <w:sz w:val="24"/>
          <w:szCs w:val="24"/>
          <w:lang w:val="en-US"/>
          <w:rPrChange w:id="112" w:author="Allan MacGillivray" w:date="2015-03-16T13:56:00Z">
            <w:rPr>
              <w:ins w:id="113" w:author="Allan MacGillivray" w:date="2015-03-16T13:56:00Z"/>
              <w:lang w:val="en-US"/>
            </w:rPr>
          </w:rPrChange>
        </w:rPr>
        <w:pPrChange w:id="114" w:author="Allan MacGillivray" w:date="2015-03-16T13:56:00Z">
          <w:pPr>
            <w:pStyle w:val="ListParagraph"/>
            <w:numPr>
              <w:ilvl w:val="1"/>
              <w:numId w:val="1"/>
            </w:numPr>
            <w:ind w:left="1440" w:hanging="360"/>
          </w:pPr>
        </w:pPrChange>
      </w:pPr>
      <w:ins w:id="115" w:author="Allan MacGillivray" w:date="2015-03-16T13:56:00Z">
        <w:r>
          <w:rPr>
            <w:rFonts w:ascii="Cambria" w:hAnsi="Cambria"/>
            <w:color w:val="000000" w:themeColor="text1"/>
            <w:sz w:val="24"/>
            <w:szCs w:val="24"/>
            <w:lang w:val="en-US"/>
          </w:rPr>
          <w:t>No</w:t>
        </w:r>
      </w:ins>
    </w:p>
    <w:p w:rsidR="003477A1" w:rsidRDefault="003477A1" w:rsidP="00263B79">
      <w:pPr>
        <w:pStyle w:val="ListParagraph"/>
        <w:numPr>
          <w:ilvl w:val="1"/>
          <w:numId w:val="1"/>
        </w:numPr>
        <w:rPr>
          <w:ins w:id="116" w:author="Allan MacGillivray" w:date="2015-03-16T13:56:00Z"/>
          <w:rFonts w:ascii="Cambria" w:hAnsi="Cambria"/>
          <w:color w:val="000000" w:themeColor="text1"/>
          <w:sz w:val="24"/>
          <w:szCs w:val="24"/>
          <w:lang w:val="en-US"/>
        </w:rPr>
      </w:pPr>
    </w:p>
    <w:p w:rsidR="00263B79" w:rsidRDefault="00263B79" w:rsidP="00263B79">
      <w:pPr>
        <w:pStyle w:val="ListParagraph"/>
        <w:numPr>
          <w:ilvl w:val="1"/>
          <w:numId w:val="1"/>
        </w:numPr>
        <w:rPr>
          <w:rFonts w:ascii="Cambria" w:hAnsi="Cambria"/>
          <w:color w:val="000000" w:themeColor="text1"/>
          <w:sz w:val="24"/>
          <w:szCs w:val="24"/>
          <w:lang w:val="en-US"/>
        </w:rPr>
      </w:pPr>
      <w:r>
        <w:rPr>
          <w:rFonts w:ascii="Cambria" w:hAnsi="Cambria"/>
          <w:color w:val="000000" w:themeColor="text1"/>
          <w:sz w:val="24"/>
          <w:szCs w:val="24"/>
          <w:lang w:val="en-US"/>
        </w:rPr>
        <w:t>,</w:t>
      </w:r>
      <w:del w:id="117" w:author="Allan MacGillivray" w:date="2015-03-16T13:57:00Z">
        <w:r w:rsidDel="003477A1">
          <w:rPr>
            <w:rFonts w:ascii="Cambria" w:hAnsi="Cambria"/>
            <w:color w:val="000000" w:themeColor="text1"/>
            <w:sz w:val="24"/>
            <w:szCs w:val="24"/>
            <w:lang w:val="en-US"/>
          </w:rPr>
          <w:delText xml:space="preserve"> </w:delText>
        </w:r>
        <w:r w:rsidR="00055A7A" w:rsidRPr="005F2087" w:rsidDel="003477A1">
          <w:rPr>
            <w:rFonts w:ascii="Cambria" w:hAnsi="Cambria"/>
            <w:color w:val="000000" w:themeColor="text1"/>
            <w:sz w:val="24"/>
            <w:szCs w:val="24"/>
            <w:lang w:val="en-US"/>
          </w:rPr>
          <w:delText>or</w:delText>
        </w:r>
      </w:del>
    </w:p>
    <w:p w:rsidR="005F2087" w:rsidRDefault="003477A1" w:rsidP="00263B79">
      <w:pPr>
        <w:pStyle w:val="ListParagraph"/>
        <w:numPr>
          <w:ilvl w:val="1"/>
          <w:numId w:val="1"/>
        </w:numPr>
        <w:rPr>
          <w:ins w:id="118" w:author="Allan MacGillivray" w:date="2015-03-16T13:57:00Z"/>
          <w:rFonts w:ascii="Cambria" w:hAnsi="Cambria"/>
          <w:color w:val="000000" w:themeColor="text1"/>
          <w:sz w:val="24"/>
          <w:szCs w:val="24"/>
          <w:lang w:val="en-US"/>
        </w:rPr>
      </w:pPr>
      <w:ins w:id="119" w:author="Allan MacGillivray" w:date="2015-03-16T13:57:00Z">
        <w:r>
          <w:rPr>
            <w:rFonts w:ascii="Cambria" w:hAnsi="Cambria"/>
            <w:color w:val="000000" w:themeColor="text1"/>
            <w:sz w:val="24"/>
            <w:szCs w:val="24"/>
            <w:lang w:val="en-US"/>
          </w:rPr>
          <w:t>F</w:t>
        </w:r>
      </w:ins>
      <w:del w:id="120" w:author="Allan MacGillivray" w:date="2015-03-16T13:57:00Z">
        <w:r w:rsidR="005F2087" w:rsidRPr="005F2087" w:rsidDel="003477A1">
          <w:rPr>
            <w:rFonts w:ascii="Cambria" w:hAnsi="Cambria"/>
            <w:color w:val="000000" w:themeColor="text1"/>
            <w:sz w:val="24"/>
            <w:szCs w:val="24"/>
            <w:lang w:val="en-US"/>
          </w:rPr>
          <w:delText>f</w:delText>
        </w:r>
      </w:del>
      <w:r w:rsidR="005F2087" w:rsidRPr="005F2087">
        <w:rPr>
          <w:rFonts w:ascii="Cambria" w:hAnsi="Cambria"/>
          <w:color w:val="000000" w:themeColor="text1"/>
          <w:sz w:val="24"/>
          <w:szCs w:val="24"/>
          <w:lang w:val="en-US"/>
        </w:rPr>
        <w:t xml:space="preserve">rom </w:t>
      </w:r>
      <w:r w:rsidR="00263B79">
        <w:rPr>
          <w:rFonts w:ascii="Cambria" w:hAnsi="Cambria"/>
          <w:color w:val="000000" w:themeColor="text1"/>
          <w:sz w:val="24"/>
          <w:szCs w:val="24"/>
          <w:lang w:val="en-US"/>
        </w:rPr>
        <w:t xml:space="preserve">individuals </w:t>
      </w:r>
      <w:r w:rsidR="005F2087" w:rsidRPr="005F2087">
        <w:rPr>
          <w:rFonts w:ascii="Cambria" w:hAnsi="Cambria"/>
          <w:color w:val="000000" w:themeColor="text1"/>
          <w:sz w:val="24"/>
          <w:szCs w:val="24"/>
          <w:lang w:val="en-US"/>
        </w:rPr>
        <w:t xml:space="preserve">the </w:t>
      </w:r>
      <w:r w:rsidR="00055A7A" w:rsidRPr="005F2087">
        <w:rPr>
          <w:rFonts w:ascii="Cambria" w:hAnsi="Cambria"/>
          <w:color w:val="000000" w:themeColor="text1"/>
          <w:sz w:val="24"/>
          <w:szCs w:val="24"/>
          <w:lang w:val="en-US"/>
        </w:rPr>
        <w:t>country that the ccTLD represents</w:t>
      </w:r>
      <w:r w:rsidR="005F2087">
        <w:rPr>
          <w:rFonts w:ascii="Cambria" w:hAnsi="Cambria"/>
          <w:color w:val="000000" w:themeColor="text1"/>
          <w:sz w:val="24"/>
          <w:szCs w:val="24"/>
          <w:lang w:val="en-US"/>
        </w:rPr>
        <w:t>.</w:t>
      </w:r>
    </w:p>
    <w:p w:rsidR="003477A1" w:rsidRDefault="003477A1" w:rsidP="003477A1">
      <w:pPr>
        <w:pStyle w:val="ListParagraph"/>
        <w:numPr>
          <w:ilvl w:val="1"/>
          <w:numId w:val="1"/>
        </w:numPr>
        <w:rPr>
          <w:rFonts w:ascii="Cambria" w:hAnsi="Cambria"/>
          <w:color w:val="000000" w:themeColor="text1"/>
          <w:sz w:val="24"/>
          <w:szCs w:val="24"/>
          <w:lang w:val="en-US"/>
        </w:rPr>
      </w:pPr>
    </w:p>
    <w:p w:rsidR="003477A1" w:rsidRDefault="003477A1">
      <w:pPr>
        <w:ind w:left="1980"/>
        <w:rPr>
          <w:ins w:id="121" w:author="Allan MacGillivray" w:date="2015-03-16T13:57:00Z"/>
          <w:rFonts w:ascii="Cambria" w:hAnsi="Cambria"/>
          <w:color w:val="000000" w:themeColor="text1"/>
          <w:sz w:val="24"/>
          <w:szCs w:val="24"/>
          <w:lang w:val="en-US"/>
        </w:rPr>
        <w:pPrChange w:id="122" w:author="Allan MacGillivray" w:date="2015-03-16T13:57:00Z">
          <w:pPr>
            <w:pStyle w:val="ListParagraph"/>
            <w:numPr>
              <w:ilvl w:val="1"/>
              <w:numId w:val="1"/>
            </w:numPr>
            <w:ind w:left="1440" w:hanging="360"/>
          </w:pPr>
        </w:pPrChange>
      </w:pPr>
      <w:ins w:id="123" w:author="Allan MacGillivray" w:date="2015-03-16T13:57:00Z">
        <w:r>
          <w:rPr>
            <w:rFonts w:ascii="Cambria" w:hAnsi="Cambria"/>
            <w:color w:val="000000" w:themeColor="text1"/>
            <w:sz w:val="24"/>
            <w:szCs w:val="24"/>
            <w:lang w:val="en-US"/>
          </w:rPr>
          <w:t>Yes</w:t>
        </w:r>
      </w:ins>
    </w:p>
    <w:p w:rsidR="003477A1" w:rsidRPr="003477A1" w:rsidRDefault="003477A1">
      <w:pPr>
        <w:ind w:left="1980"/>
        <w:rPr>
          <w:ins w:id="124" w:author="Allan MacGillivray" w:date="2015-03-16T13:57:00Z"/>
          <w:rFonts w:ascii="Cambria" w:hAnsi="Cambria"/>
          <w:color w:val="000000" w:themeColor="text1"/>
          <w:sz w:val="24"/>
          <w:szCs w:val="24"/>
          <w:lang w:val="en-US"/>
          <w:rPrChange w:id="125" w:author="Allan MacGillivray" w:date="2015-03-16T13:57:00Z">
            <w:rPr>
              <w:ins w:id="126" w:author="Allan MacGillivray" w:date="2015-03-16T13:57:00Z"/>
              <w:lang w:val="en-US"/>
            </w:rPr>
          </w:rPrChange>
        </w:rPr>
        <w:pPrChange w:id="127" w:author="Allan MacGillivray" w:date="2015-03-16T13:57:00Z">
          <w:pPr>
            <w:pStyle w:val="ListParagraph"/>
            <w:numPr>
              <w:ilvl w:val="1"/>
              <w:numId w:val="1"/>
            </w:numPr>
            <w:ind w:left="1440" w:hanging="360"/>
          </w:pPr>
        </w:pPrChange>
      </w:pPr>
      <w:ins w:id="128" w:author="Allan MacGillivray" w:date="2015-03-16T13:57:00Z">
        <w:r>
          <w:rPr>
            <w:rFonts w:ascii="Cambria" w:hAnsi="Cambria"/>
            <w:color w:val="000000" w:themeColor="text1"/>
            <w:sz w:val="24"/>
            <w:szCs w:val="24"/>
            <w:lang w:val="en-US"/>
          </w:rPr>
          <w:t>No</w:t>
        </w:r>
      </w:ins>
    </w:p>
    <w:p w:rsidR="00263B79" w:rsidDel="003477A1" w:rsidRDefault="00263B79" w:rsidP="00263B79">
      <w:pPr>
        <w:pStyle w:val="ListParagraph"/>
        <w:numPr>
          <w:ilvl w:val="1"/>
          <w:numId w:val="1"/>
        </w:numPr>
        <w:rPr>
          <w:del w:id="129" w:author="Allan MacGillivray" w:date="2015-03-16T13:57:00Z"/>
          <w:rFonts w:ascii="Cambria" w:hAnsi="Cambria"/>
          <w:color w:val="000000" w:themeColor="text1"/>
          <w:sz w:val="24"/>
          <w:szCs w:val="24"/>
          <w:lang w:val="en-US"/>
        </w:rPr>
      </w:pPr>
      <w:del w:id="130" w:author="Allan MacGillivray" w:date="2015-03-16T13:57:00Z">
        <w:r w:rsidDel="003477A1">
          <w:rPr>
            <w:rFonts w:ascii="Cambria" w:hAnsi="Cambria"/>
            <w:color w:val="000000" w:themeColor="text1"/>
            <w:sz w:val="24"/>
            <w:szCs w:val="24"/>
            <w:lang w:val="en-US"/>
          </w:rPr>
          <w:delText xml:space="preserve">In another manner (please specify) </w:delText>
        </w:r>
      </w:del>
    </w:p>
    <w:p w:rsidR="005F2087" w:rsidRPr="005F2087" w:rsidRDefault="005F2087" w:rsidP="005F2087">
      <w:pPr>
        <w:pStyle w:val="ListParagraph"/>
        <w:rPr>
          <w:rFonts w:ascii="Cambria" w:hAnsi="Cambria"/>
          <w:color w:val="000000" w:themeColor="text1"/>
          <w:sz w:val="24"/>
          <w:szCs w:val="24"/>
          <w:lang w:val="en-US"/>
        </w:rPr>
      </w:pPr>
    </w:p>
    <w:p w:rsidR="00D57173" w:rsidRPr="00223324" w:rsidRDefault="00D57173" w:rsidP="00223324">
      <w:pPr>
        <w:rPr>
          <w:rFonts w:ascii="Cambria" w:hAnsi="Cambria"/>
          <w:color w:val="000000" w:themeColor="text1"/>
          <w:sz w:val="24"/>
          <w:szCs w:val="24"/>
          <w:u w:val="single"/>
          <w:lang w:val="en-US"/>
        </w:rPr>
      </w:pPr>
      <w:r w:rsidRPr="00223324">
        <w:rPr>
          <w:rFonts w:ascii="Cambria" w:hAnsi="Cambria"/>
          <w:color w:val="000000" w:themeColor="text1"/>
          <w:sz w:val="24"/>
          <w:szCs w:val="24"/>
          <w:u w:val="single"/>
          <w:lang w:val="en-US"/>
        </w:rPr>
        <w:t>Eligibility to Appeal a (</w:t>
      </w:r>
      <w:proofErr w:type="gramStart"/>
      <w:r w:rsidRPr="00223324">
        <w:rPr>
          <w:rFonts w:ascii="Cambria" w:hAnsi="Cambria"/>
          <w:color w:val="000000" w:themeColor="text1"/>
          <w:sz w:val="24"/>
          <w:szCs w:val="24"/>
          <w:u w:val="single"/>
          <w:lang w:val="en-US"/>
        </w:rPr>
        <w:t>re)delegation</w:t>
      </w:r>
      <w:proofErr w:type="gramEnd"/>
      <w:r w:rsidRPr="00223324">
        <w:rPr>
          <w:rFonts w:ascii="Cambria" w:hAnsi="Cambria"/>
          <w:color w:val="000000" w:themeColor="text1"/>
          <w:sz w:val="24"/>
          <w:szCs w:val="24"/>
          <w:u w:val="single"/>
          <w:lang w:val="en-US"/>
        </w:rPr>
        <w:t xml:space="preserve"> decision.</w:t>
      </w:r>
    </w:p>
    <w:p w:rsidR="00D57173" w:rsidRDefault="00F81A2C" w:rsidP="00D57173">
      <w:pPr>
        <w:pStyle w:val="ListParagraph"/>
        <w:numPr>
          <w:ilvl w:val="0"/>
          <w:numId w:val="1"/>
        </w:numPr>
        <w:rPr>
          <w:rFonts w:ascii="Cambria" w:hAnsi="Cambria"/>
          <w:color w:val="000000" w:themeColor="text1"/>
          <w:sz w:val="24"/>
          <w:szCs w:val="24"/>
          <w:lang w:val="en-US"/>
        </w:rPr>
      </w:pPr>
      <w:r>
        <w:rPr>
          <w:rFonts w:ascii="Cambria" w:hAnsi="Cambria"/>
          <w:color w:val="000000" w:themeColor="text1"/>
          <w:sz w:val="24"/>
          <w:szCs w:val="24"/>
          <w:lang w:val="en-US"/>
        </w:rPr>
        <w:t xml:space="preserve">In the delegation and redelegation of </w:t>
      </w:r>
      <w:proofErr w:type="spellStart"/>
      <w:r>
        <w:rPr>
          <w:rFonts w:ascii="Cambria" w:hAnsi="Cambria"/>
          <w:color w:val="000000" w:themeColor="text1"/>
          <w:sz w:val="24"/>
          <w:szCs w:val="24"/>
          <w:lang w:val="en-US"/>
        </w:rPr>
        <w:t>ccTLDs</w:t>
      </w:r>
      <w:proofErr w:type="spellEnd"/>
      <w:r>
        <w:rPr>
          <w:rFonts w:ascii="Cambria" w:hAnsi="Cambria"/>
          <w:color w:val="000000" w:themeColor="text1"/>
          <w:sz w:val="24"/>
          <w:szCs w:val="24"/>
          <w:lang w:val="en-US"/>
        </w:rPr>
        <w:t xml:space="preserve">, </w:t>
      </w:r>
      <w:r w:rsidR="005F5E96">
        <w:rPr>
          <w:rFonts w:ascii="Cambria" w:hAnsi="Cambria"/>
          <w:color w:val="000000" w:themeColor="text1"/>
          <w:sz w:val="24"/>
          <w:szCs w:val="24"/>
          <w:lang w:val="en-US"/>
        </w:rPr>
        <w:t>the</w:t>
      </w:r>
      <w:r>
        <w:rPr>
          <w:rFonts w:ascii="Cambria" w:hAnsi="Cambria"/>
          <w:color w:val="000000" w:themeColor="text1"/>
          <w:sz w:val="24"/>
          <w:szCs w:val="24"/>
          <w:lang w:val="en-US"/>
        </w:rPr>
        <w:t xml:space="preserve"> following entities are seen to have a role, according to t</w:t>
      </w:r>
      <w:r w:rsidR="00263B79" w:rsidRPr="00D57173">
        <w:rPr>
          <w:rFonts w:ascii="Cambria" w:hAnsi="Cambria"/>
          <w:color w:val="000000" w:themeColor="text1"/>
          <w:sz w:val="24"/>
          <w:szCs w:val="24"/>
          <w:lang w:val="en-US"/>
        </w:rPr>
        <w:t>he Report of the Framework of Interpretation Working Group</w:t>
      </w:r>
      <w:r>
        <w:rPr>
          <w:rFonts w:ascii="Cambria" w:hAnsi="Cambria"/>
          <w:color w:val="000000" w:themeColor="text1"/>
          <w:sz w:val="24"/>
          <w:szCs w:val="24"/>
          <w:lang w:val="en-US"/>
        </w:rPr>
        <w:t>:</w:t>
      </w:r>
      <w:r w:rsidR="00263B79" w:rsidRPr="00D57173">
        <w:rPr>
          <w:rFonts w:ascii="Cambria" w:hAnsi="Cambria"/>
          <w:color w:val="000000" w:themeColor="text1"/>
          <w:sz w:val="24"/>
          <w:szCs w:val="24"/>
          <w:lang w:val="en-US"/>
        </w:rPr>
        <w:t xml:space="preserve"> </w:t>
      </w:r>
      <w:r w:rsidR="00D57173" w:rsidRPr="00D57173">
        <w:rPr>
          <w:rFonts w:ascii="Cambria" w:hAnsi="Cambria"/>
          <w:color w:val="000000" w:themeColor="text1"/>
          <w:sz w:val="24"/>
          <w:szCs w:val="24"/>
          <w:lang w:val="en-US"/>
        </w:rPr>
        <w:t xml:space="preserve">: </w:t>
      </w:r>
    </w:p>
    <w:p w:rsidR="00F81A2C" w:rsidRDefault="00D57173" w:rsidP="00D57173">
      <w:pPr>
        <w:pStyle w:val="ListParagraph"/>
        <w:numPr>
          <w:ilvl w:val="1"/>
          <w:numId w:val="1"/>
        </w:numPr>
        <w:rPr>
          <w:rFonts w:ascii="Cambria" w:hAnsi="Cambria"/>
          <w:color w:val="000000" w:themeColor="text1"/>
          <w:sz w:val="24"/>
          <w:szCs w:val="24"/>
          <w:lang w:val="en-US"/>
        </w:rPr>
      </w:pPr>
      <w:r w:rsidRPr="00D57173">
        <w:rPr>
          <w:rFonts w:ascii="Cambria" w:hAnsi="Cambria"/>
          <w:color w:val="000000" w:themeColor="text1"/>
          <w:sz w:val="24"/>
          <w:szCs w:val="24"/>
          <w:lang w:val="en-US"/>
        </w:rPr>
        <w:t>the government or territorial authority for the country or territory associated with the ccTLD</w:t>
      </w:r>
    </w:p>
    <w:p w:rsidR="00D57173" w:rsidRDefault="00D57173" w:rsidP="00D57173">
      <w:pPr>
        <w:pStyle w:val="ListParagraph"/>
        <w:numPr>
          <w:ilvl w:val="1"/>
          <w:numId w:val="1"/>
        </w:numPr>
        <w:rPr>
          <w:rFonts w:ascii="Cambria" w:hAnsi="Cambria"/>
          <w:color w:val="000000" w:themeColor="text1"/>
          <w:sz w:val="24"/>
          <w:szCs w:val="24"/>
          <w:lang w:val="en-US"/>
        </w:rPr>
      </w:pPr>
      <w:r w:rsidRPr="00D57173">
        <w:rPr>
          <w:rFonts w:ascii="Cambria" w:hAnsi="Cambria"/>
          <w:color w:val="000000" w:themeColor="text1"/>
          <w:sz w:val="24"/>
          <w:szCs w:val="24"/>
          <w:lang w:val="en-US"/>
        </w:rPr>
        <w:t xml:space="preserve"> </w:t>
      </w:r>
      <w:r w:rsidR="00F81A2C">
        <w:rPr>
          <w:rFonts w:ascii="Cambria" w:hAnsi="Cambria"/>
          <w:color w:val="000000" w:themeColor="text1"/>
          <w:sz w:val="24"/>
          <w:szCs w:val="24"/>
          <w:lang w:val="en-US"/>
        </w:rPr>
        <w:t xml:space="preserve">the incumbent </w:t>
      </w:r>
      <w:r w:rsidR="00F81A2C" w:rsidRPr="00D57173">
        <w:rPr>
          <w:rFonts w:ascii="Cambria" w:hAnsi="Cambria"/>
          <w:color w:val="000000" w:themeColor="text1"/>
          <w:sz w:val="24"/>
          <w:szCs w:val="24"/>
          <w:lang w:val="en-US"/>
        </w:rPr>
        <w:t xml:space="preserve"> ccTLD(s) manager</w:t>
      </w:r>
      <w:r w:rsidR="00F81A2C">
        <w:rPr>
          <w:rFonts w:ascii="Cambria" w:hAnsi="Cambria"/>
          <w:color w:val="000000" w:themeColor="text1"/>
          <w:sz w:val="24"/>
          <w:szCs w:val="24"/>
          <w:lang w:val="en-US"/>
        </w:rPr>
        <w:t xml:space="preserve">, </w:t>
      </w:r>
      <w:r w:rsidRPr="00D57173">
        <w:rPr>
          <w:rFonts w:ascii="Cambria" w:hAnsi="Cambria"/>
          <w:color w:val="000000" w:themeColor="text1"/>
          <w:sz w:val="24"/>
          <w:szCs w:val="24"/>
          <w:lang w:val="en-US"/>
        </w:rPr>
        <w:t xml:space="preserve">and </w:t>
      </w:r>
    </w:p>
    <w:p w:rsidR="00F81A2C" w:rsidRDefault="00D57173" w:rsidP="00D57173">
      <w:pPr>
        <w:pStyle w:val="ListParagraph"/>
        <w:numPr>
          <w:ilvl w:val="1"/>
          <w:numId w:val="1"/>
        </w:numPr>
        <w:rPr>
          <w:rFonts w:ascii="Cambria" w:hAnsi="Cambria"/>
          <w:color w:val="000000" w:themeColor="text1"/>
          <w:sz w:val="24"/>
          <w:szCs w:val="24"/>
          <w:lang w:val="en-US"/>
        </w:rPr>
      </w:pPr>
      <w:r w:rsidRPr="00D57173">
        <w:rPr>
          <w:rFonts w:ascii="Cambria" w:hAnsi="Cambria"/>
          <w:color w:val="000000" w:themeColor="text1"/>
          <w:sz w:val="24"/>
          <w:szCs w:val="24"/>
          <w:lang w:val="en-US"/>
        </w:rPr>
        <w:t>any other individuals, organizations, companies, associations, educational institutions, or others that have a direct, material, substantial, legitimate and demonstrable interest in the operation</w:t>
      </w:r>
      <w:r w:rsidR="00F81A2C">
        <w:rPr>
          <w:rFonts w:ascii="Cambria" w:hAnsi="Cambria"/>
          <w:color w:val="000000" w:themeColor="text1"/>
          <w:sz w:val="24"/>
          <w:szCs w:val="24"/>
          <w:lang w:val="en-US"/>
        </w:rPr>
        <w:t>.</w:t>
      </w:r>
    </w:p>
    <w:p w:rsidR="00D57173" w:rsidRPr="005F5E96" w:rsidRDefault="00D57173" w:rsidP="005F5E96">
      <w:pPr>
        <w:rPr>
          <w:rFonts w:ascii="Cambria" w:hAnsi="Cambria"/>
          <w:color w:val="000000" w:themeColor="text1"/>
          <w:sz w:val="24"/>
          <w:szCs w:val="24"/>
          <w:lang w:val="en-US"/>
        </w:rPr>
      </w:pPr>
    </w:p>
    <w:p w:rsidR="00223324" w:rsidRDefault="00223324" w:rsidP="00D57173">
      <w:pPr>
        <w:pStyle w:val="ListParagraph"/>
        <w:rPr>
          <w:rFonts w:ascii="Cambria" w:hAnsi="Cambria"/>
          <w:color w:val="000000" w:themeColor="text1"/>
          <w:sz w:val="24"/>
          <w:szCs w:val="24"/>
          <w:lang w:val="en-US"/>
        </w:rPr>
      </w:pPr>
      <w:r>
        <w:rPr>
          <w:rFonts w:ascii="Cambria" w:hAnsi="Cambria"/>
          <w:color w:val="000000" w:themeColor="text1"/>
          <w:sz w:val="24"/>
          <w:szCs w:val="24"/>
          <w:lang w:val="en-US"/>
        </w:rPr>
        <w:t xml:space="preserve">Who </w:t>
      </w:r>
      <w:r w:rsidR="00F81A2C">
        <w:rPr>
          <w:rFonts w:ascii="Cambria" w:hAnsi="Cambria"/>
          <w:color w:val="000000" w:themeColor="text1"/>
          <w:sz w:val="24"/>
          <w:szCs w:val="24"/>
          <w:lang w:val="en-US"/>
        </w:rPr>
        <w:t xml:space="preserve">do you believe </w:t>
      </w:r>
      <w:r>
        <w:rPr>
          <w:rFonts w:ascii="Cambria" w:hAnsi="Cambria"/>
          <w:color w:val="000000" w:themeColor="text1"/>
          <w:sz w:val="24"/>
          <w:szCs w:val="24"/>
          <w:lang w:val="en-US"/>
        </w:rPr>
        <w:t xml:space="preserve">should be permitted to </w:t>
      </w:r>
      <w:ins w:id="131" w:author="Allan MacGillivray" w:date="2015-03-16T13:58:00Z">
        <w:r w:rsidR="003477A1">
          <w:rPr>
            <w:rFonts w:ascii="Cambria" w:hAnsi="Cambria"/>
            <w:color w:val="000000" w:themeColor="text1"/>
            <w:sz w:val="24"/>
            <w:szCs w:val="24"/>
            <w:lang w:val="en-US"/>
          </w:rPr>
          <w:t xml:space="preserve">launch an </w:t>
        </w:r>
      </w:ins>
      <w:r>
        <w:rPr>
          <w:rFonts w:ascii="Cambria" w:hAnsi="Cambria"/>
          <w:color w:val="000000" w:themeColor="text1"/>
          <w:sz w:val="24"/>
          <w:szCs w:val="24"/>
          <w:lang w:val="en-US"/>
        </w:rPr>
        <w:t>appeal a ccTLD (re)delegation decision?</w:t>
      </w:r>
    </w:p>
    <w:p w:rsidR="00223324" w:rsidRDefault="00223324" w:rsidP="00D57173">
      <w:pPr>
        <w:pStyle w:val="ListParagraph"/>
        <w:rPr>
          <w:rFonts w:ascii="Cambria" w:hAnsi="Cambria"/>
          <w:color w:val="000000" w:themeColor="text1"/>
          <w:sz w:val="24"/>
          <w:szCs w:val="24"/>
          <w:lang w:val="en-US"/>
        </w:rPr>
      </w:pPr>
    </w:p>
    <w:p w:rsidR="00223324" w:rsidRDefault="007C7532">
      <w:pPr>
        <w:ind w:left="1440"/>
        <w:rPr>
          <w:ins w:id="132" w:author="Allan MacGillivray" w:date="2015-03-16T13:59:00Z"/>
          <w:rFonts w:ascii="Cambria" w:hAnsi="Cambria"/>
          <w:color w:val="000000" w:themeColor="text1"/>
          <w:sz w:val="24"/>
          <w:szCs w:val="24"/>
          <w:lang w:val="en-US"/>
        </w:rPr>
        <w:pPrChange w:id="133" w:author="Allan MacGillivray" w:date="2015-03-16T13:59:00Z">
          <w:pPr>
            <w:pStyle w:val="ListParagraph"/>
            <w:ind w:left="1440"/>
          </w:pPr>
        </w:pPrChange>
      </w:pPr>
      <w:del w:id="134" w:author="Allan MacGillivray" w:date="2015-03-16T13:59:00Z">
        <w:r w:rsidRPr="003477A1" w:rsidDel="003477A1">
          <w:rPr>
            <w:rFonts w:ascii="Cambria" w:hAnsi="Cambria"/>
            <w:color w:val="000000" w:themeColor="text1"/>
            <w:sz w:val="24"/>
            <w:szCs w:val="24"/>
            <w:lang w:val="en-US"/>
            <w:rPrChange w:id="135" w:author="Allan MacGillivray" w:date="2015-03-16T13:59:00Z">
              <w:rPr>
                <w:lang w:val="en-US"/>
              </w:rPr>
            </w:rPrChange>
          </w:rPr>
          <w:delText>a.</w:delText>
        </w:r>
        <w:r w:rsidR="00411B2E" w:rsidRPr="003477A1" w:rsidDel="003477A1">
          <w:rPr>
            <w:rFonts w:ascii="Cambria" w:hAnsi="Cambria"/>
            <w:color w:val="000000" w:themeColor="text1"/>
            <w:sz w:val="24"/>
            <w:szCs w:val="24"/>
            <w:lang w:val="en-US"/>
            <w:rPrChange w:id="136" w:author="Allan MacGillivray" w:date="2015-03-16T13:59:00Z">
              <w:rPr>
                <w:lang w:val="en-US"/>
              </w:rPr>
            </w:rPrChange>
          </w:rPr>
          <w:tab/>
        </w:r>
      </w:del>
      <w:r w:rsidR="005F5E96" w:rsidRPr="003477A1">
        <w:rPr>
          <w:rFonts w:ascii="Cambria" w:hAnsi="Cambria"/>
          <w:color w:val="000000" w:themeColor="text1"/>
          <w:sz w:val="24"/>
          <w:szCs w:val="24"/>
          <w:lang w:val="en-US"/>
          <w:rPrChange w:id="137" w:author="Allan MacGillivray" w:date="2015-03-16T13:59:00Z">
            <w:rPr>
              <w:lang w:val="en-US"/>
            </w:rPr>
          </w:rPrChange>
        </w:rPr>
        <w:t>T</w:t>
      </w:r>
      <w:r w:rsidR="00223324" w:rsidRPr="003477A1">
        <w:rPr>
          <w:rFonts w:ascii="Cambria" w:hAnsi="Cambria"/>
          <w:color w:val="000000" w:themeColor="text1"/>
          <w:sz w:val="24"/>
          <w:szCs w:val="24"/>
          <w:lang w:val="en-US"/>
          <w:rPrChange w:id="138" w:author="Allan MacGillivray" w:date="2015-03-16T13:59:00Z">
            <w:rPr>
              <w:lang w:val="en-US"/>
            </w:rPr>
          </w:rPrChange>
        </w:rPr>
        <w:t xml:space="preserve">he governmental or territorial authority </w:t>
      </w:r>
      <w:ins w:id="139" w:author="Allan MacGillivray" w:date="2015-03-16T13:58:00Z">
        <w:r w:rsidR="003477A1" w:rsidRPr="003477A1">
          <w:rPr>
            <w:rFonts w:ascii="Cambria" w:hAnsi="Cambria"/>
            <w:color w:val="000000" w:themeColor="text1"/>
            <w:sz w:val="24"/>
            <w:szCs w:val="24"/>
            <w:lang w:val="en-US"/>
            <w:rPrChange w:id="140" w:author="Allan MacGillivray" w:date="2015-03-16T13:59:00Z">
              <w:rPr>
                <w:lang w:val="en-US"/>
              </w:rPr>
            </w:rPrChange>
          </w:rPr>
          <w:t>associated with the ccTLD</w:t>
        </w:r>
      </w:ins>
      <w:del w:id="141" w:author="Allan MacGillivray" w:date="2015-03-16T13:59:00Z">
        <w:r w:rsidR="00223324" w:rsidRPr="003477A1" w:rsidDel="003477A1">
          <w:rPr>
            <w:rFonts w:ascii="Cambria" w:hAnsi="Cambria"/>
            <w:color w:val="000000" w:themeColor="text1"/>
            <w:sz w:val="24"/>
            <w:szCs w:val="24"/>
            <w:lang w:val="en-US"/>
            <w:rPrChange w:id="142" w:author="Allan MacGillivray" w:date="2015-03-16T13:59:00Z">
              <w:rPr>
                <w:lang w:val="en-US"/>
              </w:rPr>
            </w:rPrChange>
          </w:rPr>
          <w:delText>referred to in a. above?</w:delText>
        </w:r>
      </w:del>
    </w:p>
    <w:p w:rsidR="003477A1" w:rsidRDefault="003477A1">
      <w:pPr>
        <w:ind w:left="1440"/>
        <w:rPr>
          <w:ins w:id="143" w:author="Allan MacGillivray" w:date="2015-03-16T14:00:00Z"/>
          <w:rFonts w:ascii="Cambria" w:hAnsi="Cambria"/>
          <w:color w:val="000000" w:themeColor="text1"/>
          <w:sz w:val="24"/>
          <w:szCs w:val="24"/>
          <w:lang w:val="en-US"/>
        </w:rPr>
        <w:pPrChange w:id="144" w:author="Allan MacGillivray" w:date="2015-03-16T13:59:00Z">
          <w:pPr>
            <w:pStyle w:val="ListParagraph"/>
            <w:ind w:left="1440"/>
          </w:pPr>
        </w:pPrChange>
      </w:pPr>
      <w:ins w:id="145" w:author="Allan MacGillivray" w:date="2015-03-16T13:59:00Z">
        <w:r>
          <w:rPr>
            <w:rFonts w:ascii="Cambria" w:hAnsi="Cambria"/>
            <w:color w:val="000000" w:themeColor="text1"/>
            <w:sz w:val="24"/>
            <w:szCs w:val="24"/>
            <w:lang w:val="en-US"/>
          </w:rPr>
          <w:tab/>
          <w:t>Yes</w:t>
        </w:r>
      </w:ins>
    </w:p>
    <w:p w:rsidR="003477A1" w:rsidRPr="003477A1" w:rsidRDefault="003477A1">
      <w:pPr>
        <w:ind w:left="1440"/>
        <w:rPr>
          <w:ins w:id="146" w:author="Allan MacGillivray" w:date="2015-03-16T13:59:00Z"/>
          <w:rFonts w:ascii="Cambria" w:hAnsi="Cambria"/>
          <w:color w:val="000000" w:themeColor="text1"/>
          <w:sz w:val="24"/>
          <w:szCs w:val="24"/>
          <w:lang w:val="en-US"/>
          <w:rPrChange w:id="147" w:author="Allan MacGillivray" w:date="2015-03-16T13:59:00Z">
            <w:rPr>
              <w:ins w:id="148" w:author="Allan MacGillivray" w:date="2015-03-16T13:59:00Z"/>
              <w:lang w:val="en-US"/>
            </w:rPr>
          </w:rPrChange>
        </w:rPr>
        <w:pPrChange w:id="149" w:author="Allan MacGillivray" w:date="2015-03-16T13:59:00Z">
          <w:pPr>
            <w:pStyle w:val="ListParagraph"/>
            <w:ind w:left="1440"/>
          </w:pPr>
        </w:pPrChange>
      </w:pPr>
      <w:ins w:id="150" w:author="Allan MacGillivray" w:date="2015-03-16T14:00:00Z">
        <w:r>
          <w:rPr>
            <w:rFonts w:ascii="Cambria" w:hAnsi="Cambria"/>
            <w:color w:val="000000" w:themeColor="text1"/>
            <w:sz w:val="24"/>
            <w:szCs w:val="24"/>
            <w:lang w:val="en-US"/>
          </w:rPr>
          <w:t>No</w:t>
        </w:r>
      </w:ins>
    </w:p>
    <w:p w:rsidR="003477A1" w:rsidRDefault="003477A1">
      <w:pPr>
        <w:pStyle w:val="ListParagraph"/>
        <w:numPr>
          <w:ilvl w:val="0"/>
          <w:numId w:val="5"/>
        </w:numPr>
        <w:rPr>
          <w:rFonts w:ascii="Cambria" w:hAnsi="Cambria"/>
          <w:color w:val="000000" w:themeColor="text1"/>
          <w:sz w:val="24"/>
          <w:szCs w:val="24"/>
          <w:lang w:val="en-US"/>
        </w:rPr>
        <w:pPrChange w:id="151" w:author="Allan MacGillivray" w:date="2015-03-16T13:59:00Z">
          <w:pPr>
            <w:pStyle w:val="ListParagraph"/>
            <w:ind w:left="1440"/>
          </w:pPr>
        </w:pPrChange>
      </w:pPr>
    </w:p>
    <w:p w:rsidR="00F81A2C" w:rsidRPr="003477A1" w:rsidRDefault="00411B2E">
      <w:pPr>
        <w:pStyle w:val="ListParagraph"/>
        <w:numPr>
          <w:ilvl w:val="0"/>
          <w:numId w:val="5"/>
        </w:numPr>
        <w:rPr>
          <w:ins w:id="152" w:author="Allan MacGillivray" w:date="2015-03-16T14:00:00Z"/>
          <w:rFonts w:ascii="Cambria" w:hAnsi="Cambria"/>
          <w:color w:val="000000" w:themeColor="text1"/>
          <w:sz w:val="24"/>
          <w:szCs w:val="24"/>
          <w:lang w:val="en-US"/>
          <w:rPrChange w:id="153" w:author="Allan MacGillivray" w:date="2015-03-16T14:00:00Z">
            <w:rPr>
              <w:ins w:id="154" w:author="Allan MacGillivray" w:date="2015-03-16T14:00:00Z"/>
              <w:lang w:val="en-US"/>
            </w:rPr>
          </w:rPrChange>
        </w:rPr>
        <w:pPrChange w:id="155" w:author="Allan MacGillivray" w:date="2015-03-16T14:00:00Z">
          <w:pPr>
            <w:ind w:left="1440"/>
          </w:pPr>
        </w:pPrChange>
      </w:pPr>
      <w:del w:id="156" w:author="Allan MacGillivray" w:date="2015-03-16T14:00:00Z">
        <w:r w:rsidRPr="003477A1" w:rsidDel="003477A1">
          <w:rPr>
            <w:rFonts w:ascii="Cambria" w:hAnsi="Cambria"/>
            <w:color w:val="000000" w:themeColor="text1"/>
            <w:sz w:val="24"/>
            <w:szCs w:val="24"/>
            <w:lang w:val="en-US"/>
            <w:rPrChange w:id="157" w:author="Allan MacGillivray" w:date="2015-03-16T14:00:00Z">
              <w:rPr>
                <w:lang w:val="en-US"/>
              </w:rPr>
            </w:rPrChange>
          </w:rPr>
          <w:delText>b.</w:delText>
        </w:r>
        <w:r w:rsidRPr="003477A1" w:rsidDel="003477A1">
          <w:rPr>
            <w:rFonts w:ascii="Cambria" w:hAnsi="Cambria"/>
            <w:color w:val="000000" w:themeColor="text1"/>
            <w:sz w:val="24"/>
            <w:szCs w:val="24"/>
            <w:lang w:val="en-US"/>
            <w:rPrChange w:id="158" w:author="Allan MacGillivray" w:date="2015-03-16T14:00:00Z">
              <w:rPr>
                <w:lang w:val="en-US"/>
              </w:rPr>
            </w:rPrChange>
          </w:rPr>
          <w:tab/>
        </w:r>
      </w:del>
      <w:r w:rsidR="00F81A2C" w:rsidRPr="003477A1">
        <w:rPr>
          <w:rFonts w:ascii="Cambria" w:hAnsi="Cambria"/>
          <w:color w:val="000000" w:themeColor="text1"/>
          <w:sz w:val="24"/>
          <w:szCs w:val="24"/>
          <w:lang w:val="en-US"/>
          <w:rPrChange w:id="159" w:author="Allan MacGillivray" w:date="2015-03-16T14:00:00Z">
            <w:rPr>
              <w:lang w:val="en-US"/>
            </w:rPr>
          </w:rPrChange>
        </w:rPr>
        <w:t>The incumbent ccTLD manager</w:t>
      </w:r>
      <w:r w:rsidR="005F5E96" w:rsidRPr="003477A1">
        <w:rPr>
          <w:rFonts w:ascii="Cambria" w:hAnsi="Cambria"/>
          <w:color w:val="000000" w:themeColor="text1"/>
          <w:sz w:val="24"/>
          <w:szCs w:val="24"/>
          <w:lang w:val="en-US"/>
          <w:rPrChange w:id="160" w:author="Allan MacGillivray" w:date="2015-03-16T14:00:00Z">
            <w:rPr>
              <w:lang w:val="en-US"/>
            </w:rPr>
          </w:rPrChange>
        </w:rPr>
        <w:t>?</w:t>
      </w:r>
    </w:p>
    <w:p w:rsidR="003477A1" w:rsidRDefault="003477A1">
      <w:pPr>
        <w:ind w:left="1440" w:firstLine="720"/>
        <w:rPr>
          <w:ins w:id="161" w:author="Allan MacGillivray" w:date="2015-03-16T14:00:00Z"/>
          <w:rFonts w:ascii="Cambria" w:hAnsi="Cambria"/>
          <w:color w:val="000000" w:themeColor="text1"/>
          <w:sz w:val="24"/>
          <w:szCs w:val="24"/>
          <w:lang w:val="en-US"/>
        </w:rPr>
        <w:pPrChange w:id="162" w:author="Allan MacGillivray" w:date="2015-03-16T14:00:00Z">
          <w:pPr>
            <w:ind w:left="1440"/>
          </w:pPr>
        </w:pPrChange>
      </w:pPr>
      <w:ins w:id="163" w:author="Allan MacGillivray" w:date="2015-03-16T14:00:00Z">
        <w:r>
          <w:rPr>
            <w:rFonts w:ascii="Cambria" w:hAnsi="Cambria"/>
            <w:color w:val="000000" w:themeColor="text1"/>
            <w:sz w:val="24"/>
            <w:szCs w:val="24"/>
            <w:lang w:val="en-US"/>
          </w:rPr>
          <w:t>Yes</w:t>
        </w:r>
      </w:ins>
    </w:p>
    <w:p w:rsidR="003477A1" w:rsidRPr="003477A1" w:rsidRDefault="003477A1">
      <w:pPr>
        <w:ind w:left="1440" w:firstLine="720"/>
        <w:rPr>
          <w:rFonts w:ascii="Cambria" w:hAnsi="Cambria"/>
          <w:color w:val="000000" w:themeColor="text1"/>
          <w:sz w:val="24"/>
          <w:szCs w:val="24"/>
          <w:lang w:val="en-US"/>
          <w:rPrChange w:id="164" w:author="Allan MacGillivray" w:date="2015-03-16T14:00:00Z">
            <w:rPr>
              <w:lang w:val="en-US"/>
            </w:rPr>
          </w:rPrChange>
        </w:rPr>
        <w:pPrChange w:id="165" w:author="Allan MacGillivray" w:date="2015-03-16T14:00:00Z">
          <w:pPr>
            <w:ind w:left="1440"/>
          </w:pPr>
        </w:pPrChange>
      </w:pPr>
      <w:ins w:id="166" w:author="Allan MacGillivray" w:date="2015-03-16T14:00:00Z">
        <w:r>
          <w:rPr>
            <w:rFonts w:ascii="Cambria" w:hAnsi="Cambria"/>
            <w:color w:val="000000" w:themeColor="text1"/>
            <w:sz w:val="24"/>
            <w:szCs w:val="24"/>
            <w:lang w:val="en-US"/>
          </w:rPr>
          <w:lastRenderedPageBreak/>
          <w:t>No</w:t>
        </w:r>
      </w:ins>
    </w:p>
    <w:p w:rsidR="00223324" w:rsidRPr="003477A1" w:rsidRDefault="00411B2E">
      <w:pPr>
        <w:pStyle w:val="ListParagraph"/>
        <w:numPr>
          <w:ilvl w:val="0"/>
          <w:numId w:val="5"/>
        </w:numPr>
        <w:rPr>
          <w:ins w:id="167" w:author="Allan MacGillivray" w:date="2015-03-16T14:00:00Z"/>
          <w:rFonts w:ascii="Cambria" w:hAnsi="Cambria"/>
          <w:color w:val="000000" w:themeColor="text1"/>
          <w:sz w:val="24"/>
          <w:szCs w:val="24"/>
          <w:lang w:val="en-US"/>
          <w:rPrChange w:id="168" w:author="Allan MacGillivray" w:date="2015-03-16T14:00:00Z">
            <w:rPr>
              <w:ins w:id="169" w:author="Allan MacGillivray" w:date="2015-03-16T14:00:00Z"/>
              <w:lang w:val="en-US"/>
            </w:rPr>
          </w:rPrChange>
        </w:rPr>
        <w:pPrChange w:id="170" w:author="Allan MacGillivray" w:date="2015-03-16T14:00:00Z">
          <w:pPr>
            <w:ind w:left="1440"/>
          </w:pPr>
        </w:pPrChange>
      </w:pPr>
      <w:del w:id="171" w:author="Allan MacGillivray" w:date="2015-03-16T14:00:00Z">
        <w:r w:rsidRPr="003477A1" w:rsidDel="003477A1">
          <w:rPr>
            <w:rFonts w:ascii="Cambria" w:hAnsi="Cambria"/>
            <w:color w:val="000000" w:themeColor="text1"/>
            <w:sz w:val="24"/>
            <w:szCs w:val="24"/>
            <w:lang w:val="en-US"/>
            <w:rPrChange w:id="172" w:author="Allan MacGillivray" w:date="2015-03-16T14:00:00Z">
              <w:rPr>
                <w:lang w:val="en-US"/>
              </w:rPr>
            </w:rPrChange>
          </w:rPr>
          <w:delText>c.</w:delText>
        </w:r>
        <w:r w:rsidRPr="003477A1" w:rsidDel="003477A1">
          <w:rPr>
            <w:rFonts w:ascii="Cambria" w:hAnsi="Cambria"/>
            <w:color w:val="000000" w:themeColor="text1"/>
            <w:sz w:val="24"/>
            <w:szCs w:val="24"/>
            <w:lang w:val="en-US"/>
            <w:rPrChange w:id="173" w:author="Allan MacGillivray" w:date="2015-03-16T14:00:00Z">
              <w:rPr>
                <w:lang w:val="en-US"/>
              </w:rPr>
            </w:rPrChange>
          </w:rPr>
          <w:tab/>
        </w:r>
      </w:del>
      <w:proofErr w:type="gramStart"/>
      <w:ins w:id="174" w:author="Allan MacGillivray" w:date="2015-03-16T14:00:00Z">
        <w:r w:rsidR="003477A1" w:rsidRPr="003477A1">
          <w:rPr>
            <w:rFonts w:ascii="Cambria" w:hAnsi="Cambria"/>
            <w:color w:val="000000" w:themeColor="text1"/>
            <w:sz w:val="24"/>
            <w:szCs w:val="24"/>
            <w:lang w:val="en-US"/>
            <w:rPrChange w:id="175" w:author="Allan MacGillivray" w:date="2015-03-16T14:00:00Z">
              <w:rPr>
                <w:lang w:val="en-US"/>
              </w:rPr>
            </w:rPrChange>
          </w:rPr>
          <w:t>other</w:t>
        </w:r>
        <w:proofErr w:type="gramEnd"/>
        <w:r w:rsidR="003477A1" w:rsidRPr="003477A1">
          <w:rPr>
            <w:rFonts w:ascii="Cambria" w:hAnsi="Cambria"/>
            <w:color w:val="000000" w:themeColor="text1"/>
            <w:sz w:val="24"/>
            <w:szCs w:val="24"/>
            <w:lang w:val="en-US"/>
            <w:rPrChange w:id="176" w:author="Allan MacGillivray" w:date="2015-03-16T14:00:00Z">
              <w:rPr>
                <w:lang w:val="en-US"/>
              </w:rPr>
            </w:rPrChange>
          </w:rPr>
          <w:t xml:space="preserve"> individuals, organizations, companies, associations, educational institutions, or others that have a direct, material, substantial, legitimate and demonstrable interest in the operation</w:t>
        </w:r>
      </w:ins>
      <w:del w:id="177" w:author="Allan MacGillivray" w:date="2015-03-16T14:00:00Z">
        <w:r w:rsidR="00223324" w:rsidRPr="003477A1" w:rsidDel="003477A1">
          <w:rPr>
            <w:rFonts w:ascii="Cambria" w:hAnsi="Cambria"/>
            <w:color w:val="000000" w:themeColor="text1"/>
            <w:sz w:val="24"/>
            <w:szCs w:val="24"/>
            <w:lang w:val="en-US"/>
            <w:rPrChange w:id="178" w:author="Allan MacGillivray" w:date="2015-03-16T14:00:00Z">
              <w:rPr>
                <w:lang w:val="en-US"/>
              </w:rPr>
            </w:rPrChange>
          </w:rPr>
          <w:delText xml:space="preserve">Any of the parties referred to in </w:delText>
        </w:r>
        <w:r w:rsidR="005F5E96" w:rsidRPr="003477A1" w:rsidDel="003477A1">
          <w:rPr>
            <w:rFonts w:ascii="Cambria" w:hAnsi="Cambria"/>
            <w:color w:val="000000" w:themeColor="text1"/>
            <w:sz w:val="24"/>
            <w:szCs w:val="24"/>
            <w:lang w:val="en-US"/>
            <w:rPrChange w:id="179" w:author="Allan MacGillivray" w:date="2015-03-16T14:00:00Z">
              <w:rPr>
                <w:lang w:val="en-US"/>
              </w:rPr>
            </w:rPrChange>
          </w:rPr>
          <w:delText>c</w:delText>
        </w:r>
        <w:r w:rsidR="00223324" w:rsidRPr="003477A1" w:rsidDel="003477A1">
          <w:rPr>
            <w:rFonts w:ascii="Cambria" w:hAnsi="Cambria"/>
            <w:color w:val="000000" w:themeColor="text1"/>
            <w:sz w:val="24"/>
            <w:szCs w:val="24"/>
            <w:lang w:val="en-US"/>
            <w:rPrChange w:id="180" w:author="Allan MacGillivray" w:date="2015-03-16T14:00:00Z">
              <w:rPr>
                <w:lang w:val="en-US"/>
              </w:rPr>
            </w:rPrChange>
          </w:rPr>
          <w:delText>. above</w:delText>
        </w:r>
      </w:del>
      <w:r w:rsidR="00223324" w:rsidRPr="003477A1">
        <w:rPr>
          <w:rFonts w:ascii="Cambria" w:hAnsi="Cambria"/>
          <w:color w:val="000000" w:themeColor="text1"/>
          <w:sz w:val="24"/>
          <w:szCs w:val="24"/>
          <w:lang w:val="en-US"/>
          <w:rPrChange w:id="181" w:author="Allan MacGillivray" w:date="2015-03-16T14:00:00Z">
            <w:rPr>
              <w:lang w:val="en-US"/>
            </w:rPr>
          </w:rPrChange>
        </w:rPr>
        <w:t>?</w:t>
      </w:r>
    </w:p>
    <w:p w:rsidR="003477A1" w:rsidRDefault="003477A1">
      <w:pPr>
        <w:ind w:left="2160" w:firstLine="720"/>
        <w:rPr>
          <w:ins w:id="182" w:author="Allan MacGillivray" w:date="2015-03-16T14:01:00Z"/>
          <w:rFonts w:ascii="Cambria" w:hAnsi="Cambria"/>
          <w:color w:val="000000" w:themeColor="text1"/>
          <w:sz w:val="24"/>
          <w:szCs w:val="24"/>
          <w:lang w:val="en-US"/>
        </w:rPr>
        <w:pPrChange w:id="183" w:author="Allan MacGillivray" w:date="2015-03-16T14:01:00Z">
          <w:pPr>
            <w:ind w:left="1440"/>
          </w:pPr>
        </w:pPrChange>
      </w:pPr>
      <w:ins w:id="184" w:author="Allan MacGillivray" w:date="2015-03-16T14:01:00Z">
        <w:r>
          <w:rPr>
            <w:rFonts w:ascii="Cambria" w:hAnsi="Cambria"/>
            <w:color w:val="000000" w:themeColor="text1"/>
            <w:sz w:val="24"/>
            <w:szCs w:val="24"/>
            <w:lang w:val="en-US"/>
          </w:rPr>
          <w:t>Yes</w:t>
        </w:r>
      </w:ins>
    </w:p>
    <w:p w:rsidR="003477A1" w:rsidRPr="003477A1" w:rsidRDefault="003477A1">
      <w:pPr>
        <w:ind w:left="2160" w:firstLine="720"/>
        <w:rPr>
          <w:rFonts w:ascii="Cambria" w:hAnsi="Cambria"/>
          <w:color w:val="000000" w:themeColor="text1"/>
          <w:sz w:val="24"/>
          <w:szCs w:val="24"/>
          <w:lang w:val="en-US"/>
          <w:rPrChange w:id="185" w:author="Allan MacGillivray" w:date="2015-03-16T14:00:00Z">
            <w:rPr>
              <w:lang w:val="en-US"/>
            </w:rPr>
          </w:rPrChange>
        </w:rPr>
        <w:pPrChange w:id="186" w:author="Allan MacGillivray" w:date="2015-03-16T14:01:00Z">
          <w:pPr>
            <w:ind w:left="1440"/>
          </w:pPr>
        </w:pPrChange>
      </w:pPr>
      <w:ins w:id="187" w:author="Allan MacGillivray" w:date="2015-03-16T14:01:00Z">
        <w:r>
          <w:rPr>
            <w:rFonts w:ascii="Cambria" w:hAnsi="Cambria"/>
            <w:color w:val="000000" w:themeColor="text1"/>
            <w:sz w:val="24"/>
            <w:szCs w:val="24"/>
            <w:lang w:val="en-US"/>
          </w:rPr>
          <w:t>No</w:t>
        </w:r>
      </w:ins>
    </w:p>
    <w:p w:rsidR="00D57173" w:rsidRDefault="00D57173" w:rsidP="005F5E96">
      <w:pPr>
        <w:pStyle w:val="ListParagraph"/>
        <w:numPr>
          <w:ilvl w:val="0"/>
          <w:numId w:val="4"/>
        </w:numPr>
        <w:rPr>
          <w:rFonts w:ascii="Cambria" w:hAnsi="Cambria"/>
          <w:color w:val="000000" w:themeColor="text1"/>
          <w:sz w:val="24"/>
          <w:szCs w:val="24"/>
          <w:lang w:val="en-US"/>
        </w:rPr>
      </w:pPr>
      <w:r>
        <w:rPr>
          <w:rFonts w:ascii="Cambria" w:hAnsi="Cambria"/>
          <w:color w:val="000000" w:themeColor="text1"/>
          <w:sz w:val="24"/>
          <w:szCs w:val="24"/>
          <w:lang w:val="en-US"/>
        </w:rPr>
        <w:t xml:space="preserve">Should </w:t>
      </w:r>
      <w:r w:rsidR="00223324">
        <w:rPr>
          <w:rFonts w:ascii="Cambria" w:hAnsi="Cambria"/>
          <w:color w:val="000000" w:themeColor="text1"/>
          <w:sz w:val="24"/>
          <w:szCs w:val="24"/>
          <w:lang w:val="en-US"/>
        </w:rPr>
        <w:t xml:space="preserve">any of the parties </w:t>
      </w:r>
      <w:r w:rsidR="005F5E96">
        <w:rPr>
          <w:rFonts w:ascii="Cambria" w:hAnsi="Cambria"/>
          <w:color w:val="000000" w:themeColor="text1"/>
          <w:sz w:val="24"/>
          <w:szCs w:val="24"/>
          <w:lang w:val="en-US"/>
        </w:rPr>
        <w:t xml:space="preserve">referenced </w:t>
      </w:r>
      <w:proofErr w:type="gramStart"/>
      <w:r w:rsidR="005F5E96">
        <w:rPr>
          <w:rFonts w:ascii="Cambria" w:hAnsi="Cambria"/>
          <w:color w:val="000000" w:themeColor="text1"/>
          <w:sz w:val="24"/>
          <w:szCs w:val="24"/>
          <w:lang w:val="en-US"/>
        </w:rPr>
        <w:t xml:space="preserve">above </w:t>
      </w:r>
      <w:r w:rsidR="00223324">
        <w:rPr>
          <w:rFonts w:ascii="Cambria" w:hAnsi="Cambria"/>
          <w:color w:val="000000" w:themeColor="text1"/>
          <w:sz w:val="24"/>
          <w:szCs w:val="24"/>
          <w:lang w:val="en-US"/>
        </w:rPr>
        <w:t xml:space="preserve"> be</w:t>
      </w:r>
      <w:proofErr w:type="gramEnd"/>
      <w:r w:rsidR="00223324">
        <w:rPr>
          <w:rFonts w:ascii="Cambria" w:hAnsi="Cambria"/>
          <w:color w:val="000000" w:themeColor="text1"/>
          <w:sz w:val="24"/>
          <w:szCs w:val="24"/>
          <w:lang w:val="en-US"/>
        </w:rPr>
        <w:t xml:space="preserve"> excluded from the appeals process?</w:t>
      </w:r>
      <w:r w:rsidR="007C7532">
        <w:rPr>
          <w:rFonts w:ascii="Cambria" w:hAnsi="Cambria"/>
          <w:color w:val="000000" w:themeColor="text1"/>
          <w:sz w:val="24"/>
          <w:szCs w:val="24"/>
          <w:lang w:val="en-US"/>
        </w:rPr>
        <w:t xml:space="preserve"> If yes, please indicate.</w:t>
      </w:r>
    </w:p>
    <w:p w:rsidR="00223324" w:rsidRPr="00223324" w:rsidRDefault="00223324" w:rsidP="00223324">
      <w:pPr>
        <w:pStyle w:val="ListParagraph"/>
        <w:rPr>
          <w:rFonts w:ascii="Cambria" w:hAnsi="Cambria"/>
          <w:color w:val="000000" w:themeColor="text1"/>
          <w:sz w:val="24"/>
          <w:szCs w:val="24"/>
          <w:lang w:val="en-US"/>
        </w:rPr>
      </w:pPr>
    </w:p>
    <w:p w:rsidR="00223324" w:rsidRPr="00223324" w:rsidRDefault="00223324" w:rsidP="00223324">
      <w:pPr>
        <w:pStyle w:val="ListParagraph"/>
        <w:ind w:left="360"/>
        <w:rPr>
          <w:rFonts w:ascii="Cambria" w:hAnsi="Cambria"/>
          <w:color w:val="000000" w:themeColor="text1"/>
          <w:sz w:val="24"/>
          <w:szCs w:val="24"/>
          <w:u w:val="single"/>
          <w:lang w:val="en-US"/>
        </w:rPr>
      </w:pPr>
      <w:r w:rsidRPr="00223324">
        <w:rPr>
          <w:rFonts w:ascii="Cambria" w:hAnsi="Cambria"/>
          <w:color w:val="000000" w:themeColor="text1"/>
          <w:sz w:val="24"/>
          <w:szCs w:val="24"/>
          <w:u w:val="single"/>
          <w:lang w:val="en-US"/>
        </w:rPr>
        <w:t xml:space="preserve">Scope </w:t>
      </w:r>
      <w:ins w:id="188" w:author="Allan MacGillivray" w:date="2015-03-16T14:01:00Z">
        <w:r w:rsidR="003477A1">
          <w:rPr>
            <w:rFonts w:ascii="Cambria" w:hAnsi="Cambria"/>
            <w:color w:val="000000" w:themeColor="text1"/>
            <w:sz w:val="24"/>
            <w:szCs w:val="24"/>
            <w:u w:val="single"/>
            <w:lang w:val="en-US"/>
          </w:rPr>
          <w:t xml:space="preserve">of the </w:t>
        </w:r>
      </w:ins>
      <w:del w:id="189" w:author="Allan MacGillivray" w:date="2015-03-16T14:02:00Z">
        <w:r w:rsidRPr="00223324" w:rsidDel="003477A1">
          <w:rPr>
            <w:rFonts w:ascii="Cambria" w:hAnsi="Cambria"/>
            <w:color w:val="000000" w:themeColor="text1"/>
            <w:sz w:val="24"/>
            <w:szCs w:val="24"/>
            <w:u w:val="single"/>
            <w:lang w:val="en-US"/>
          </w:rPr>
          <w:delText>and Authority of the</w:delText>
        </w:r>
      </w:del>
      <w:r w:rsidRPr="00223324">
        <w:rPr>
          <w:rFonts w:ascii="Cambria" w:hAnsi="Cambria"/>
          <w:color w:val="000000" w:themeColor="text1"/>
          <w:sz w:val="24"/>
          <w:szCs w:val="24"/>
          <w:u w:val="single"/>
          <w:lang w:val="en-US"/>
        </w:rPr>
        <w:t xml:space="preserve"> Appe</w:t>
      </w:r>
      <w:ins w:id="190" w:author="Allan MacGillivray" w:date="2015-03-16T14:02:00Z">
        <w:r w:rsidR="003477A1">
          <w:rPr>
            <w:rFonts w:ascii="Cambria" w:hAnsi="Cambria"/>
            <w:color w:val="000000" w:themeColor="text1"/>
            <w:sz w:val="24"/>
            <w:szCs w:val="24"/>
            <w:u w:val="single"/>
            <w:lang w:val="en-US"/>
          </w:rPr>
          <w:t xml:space="preserve">al Mechanism </w:t>
        </w:r>
      </w:ins>
      <w:del w:id="191" w:author="Allan MacGillivray" w:date="2015-03-16T14:02:00Z">
        <w:r w:rsidRPr="00223324" w:rsidDel="003477A1">
          <w:rPr>
            <w:rFonts w:ascii="Cambria" w:hAnsi="Cambria"/>
            <w:color w:val="000000" w:themeColor="text1"/>
            <w:sz w:val="24"/>
            <w:szCs w:val="24"/>
            <w:u w:val="single"/>
            <w:lang w:val="en-US"/>
          </w:rPr>
          <w:delText>llant Organization</w:delText>
        </w:r>
      </w:del>
    </w:p>
    <w:p w:rsidR="00223324" w:rsidRDefault="00223324" w:rsidP="00223324">
      <w:pPr>
        <w:pStyle w:val="ListParagraph"/>
        <w:ind w:left="360"/>
        <w:rPr>
          <w:rFonts w:ascii="Cambria" w:hAnsi="Cambria"/>
          <w:color w:val="000000" w:themeColor="text1"/>
          <w:sz w:val="24"/>
          <w:szCs w:val="24"/>
          <w:lang w:val="en-US"/>
        </w:rPr>
      </w:pPr>
    </w:p>
    <w:p w:rsidR="003477A1" w:rsidRDefault="003477A1" w:rsidP="00223324">
      <w:pPr>
        <w:pStyle w:val="ListParagraph"/>
        <w:numPr>
          <w:ilvl w:val="0"/>
          <w:numId w:val="1"/>
        </w:numPr>
        <w:spacing w:after="0" w:line="240" w:lineRule="auto"/>
        <w:rPr>
          <w:ins w:id="192" w:author="Allan MacGillivray" w:date="2015-03-16T14:02:00Z"/>
          <w:rFonts w:ascii="Cambria" w:eastAsia="MS Mincho" w:hAnsi="Cambria" w:cs="Times New Roman"/>
          <w:sz w:val="24"/>
          <w:szCs w:val="24"/>
          <w:lang w:val="en-US"/>
        </w:rPr>
      </w:pPr>
      <w:ins w:id="193" w:author="Allan MacGillivray" w:date="2015-03-16T14:01:00Z">
        <w:r>
          <w:rPr>
            <w:rFonts w:ascii="Cambria" w:eastAsia="MS Mincho" w:hAnsi="Cambria" w:cs="Times New Roman"/>
            <w:sz w:val="24"/>
            <w:szCs w:val="24"/>
            <w:lang w:val="en-US"/>
          </w:rPr>
          <w:t xml:space="preserve">Should </w:t>
        </w:r>
      </w:ins>
      <w:ins w:id="194" w:author="Allan MacGillivray" w:date="2015-03-16T14:02:00Z">
        <w:r>
          <w:rPr>
            <w:rFonts w:ascii="Cambria" w:eastAsia="MS Mincho" w:hAnsi="Cambria" w:cs="Times New Roman"/>
            <w:sz w:val="24"/>
            <w:szCs w:val="24"/>
            <w:lang w:val="en-US"/>
          </w:rPr>
          <w:t>there be any limit on the scope of the appeal?</w:t>
        </w:r>
      </w:ins>
    </w:p>
    <w:p w:rsidR="003477A1" w:rsidRDefault="003477A1" w:rsidP="00223324">
      <w:pPr>
        <w:pStyle w:val="ListParagraph"/>
        <w:numPr>
          <w:ilvl w:val="0"/>
          <w:numId w:val="1"/>
        </w:numPr>
        <w:spacing w:after="0" w:line="240" w:lineRule="auto"/>
        <w:rPr>
          <w:ins w:id="195" w:author="Allan MacGillivray" w:date="2015-03-16T14:02:00Z"/>
          <w:rFonts w:ascii="Cambria" w:eastAsia="MS Mincho" w:hAnsi="Cambria" w:cs="Times New Roman"/>
          <w:sz w:val="24"/>
          <w:szCs w:val="24"/>
          <w:lang w:val="en-US"/>
        </w:rPr>
      </w:pPr>
    </w:p>
    <w:p w:rsidR="003477A1" w:rsidRDefault="003477A1">
      <w:pPr>
        <w:pStyle w:val="ListParagraph"/>
        <w:numPr>
          <w:ilvl w:val="2"/>
          <w:numId w:val="1"/>
        </w:numPr>
        <w:spacing w:after="0" w:line="240" w:lineRule="auto"/>
        <w:rPr>
          <w:ins w:id="196" w:author="Allan MacGillivray" w:date="2015-03-16T14:02:00Z"/>
          <w:rFonts w:ascii="Cambria" w:eastAsia="MS Mincho" w:hAnsi="Cambria" w:cs="Times New Roman"/>
          <w:sz w:val="24"/>
          <w:szCs w:val="24"/>
          <w:lang w:val="en-US"/>
        </w:rPr>
        <w:pPrChange w:id="197" w:author="Allan MacGillivray" w:date="2015-03-16T14:02:00Z">
          <w:pPr>
            <w:pStyle w:val="ListParagraph"/>
            <w:numPr>
              <w:numId w:val="1"/>
            </w:numPr>
            <w:spacing w:after="0" w:line="240" w:lineRule="auto"/>
            <w:ind w:hanging="360"/>
          </w:pPr>
        </w:pPrChange>
      </w:pPr>
      <w:ins w:id="198" w:author="Allan MacGillivray" w:date="2015-03-16T14:02:00Z">
        <w:r>
          <w:rPr>
            <w:rFonts w:ascii="Cambria" w:eastAsia="MS Mincho" w:hAnsi="Cambria" w:cs="Times New Roman"/>
            <w:sz w:val="24"/>
            <w:szCs w:val="24"/>
            <w:lang w:val="en-US"/>
          </w:rPr>
          <w:t>Yes</w:t>
        </w:r>
      </w:ins>
    </w:p>
    <w:p w:rsidR="003477A1" w:rsidRDefault="003477A1" w:rsidP="00223324">
      <w:pPr>
        <w:pStyle w:val="ListParagraph"/>
        <w:numPr>
          <w:ilvl w:val="0"/>
          <w:numId w:val="1"/>
        </w:numPr>
        <w:spacing w:after="0" w:line="240" w:lineRule="auto"/>
        <w:rPr>
          <w:ins w:id="199" w:author="Allan MacGillivray" w:date="2015-03-16T14:02:00Z"/>
          <w:rFonts w:ascii="Cambria" w:eastAsia="MS Mincho" w:hAnsi="Cambria" w:cs="Times New Roman"/>
          <w:sz w:val="24"/>
          <w:szCs w:val="24"/>
          <w:lang w:val="en-US"/>
        </w:rPr>
      </w:pPr>
    </w:p>
    <w:p w:rsidR="003477A1" w:rsidRDefault="003477A1">
      <w:pPr>
        <w:pStyle w:val="ListParagraph"/>
        <w:numPr>
          <w:ilvl w:val="2"/>
          <w:numId w:val="1"/>
        </w:numPr>
        <w:spacing w:after="0" w:line="240" w:lineRule="auto"/>
        <w:rPr>
          <w:ins w:id="200" w:author="Allan MacGillivray" w:date="2015-03-16T14:02:00Z"/>
          <w:rFonts w:ascii="Cambria" w:eastAsia="MS Mincho" w:hAnsi="Cambria" w:cs="Times New Roman"/>
          <w:sz w:val="24"/>
          <w:szCs w:val="24"/>
          <w:lang w:val="en-US"/>
        </w:rPr>
        <w:pPrChange w:id="201" w:author="Allan MacGillivray" w:date="2015-03-16T14:02:00Z">
          <w:pPr>
            <w:pStyle w:val="ListParagraph"/>
            <w:numPr>
              <w:numId w:val="1"/>
            </w:numPr>
            <w:spacing w:after="0" w:line="240" w:lineRule="auto"/>
            <w:ind w:hanging="360"/>
          </w:pPr>
        </w:pPrChange>
      </w:pPr>
      <w:ins w:id="202" w:author="Allan MacGillivray" w:date="2015-03-16T14:02:00Z">
        <w:r>
          <w:rPr>
            <w:rFonts w:ascii="Cambria" w:eastAsia="MS Mincho" w:hAnsi="Cambria" w:cs="Times New Roman"/>
            <w:sz w:val="24"/>
            <w:szCs w:val="24"/>
            <w:lang w:val="en-US"/>
          </w:rPr>
          <w:t>No</w:t>
        </w:r>
      </w:ins>
    </w:p>
    <w:p w:rsidR="003477A1" w:rsidRDefault="003477A1">
      <w:pPr>
        <w:pStyle w:val="ListParagraph"/>
        <w:numPr>
          <w:ilvl w:val="2"/>
          <w:numId w:val="1"/>
        </w:numPr>
        <w:spacing w:after="0" w:line="240" w:lineRule="auto"/>
        <w:rPr>
          <w:ins w:id="203" w:author="Allan MacGillivray" w:date="2015-03-16T14:02:00Z"/>
          <w:rFonts w:ascii="Cambria" w:eastAsia="MS Mincho" w:hAnsi="Cambria" w:cs="Times New Roman"/>
          <w:sz w:val="24"/>
          <w:szCs w:val="24"/>
          <w:lang w:val="en-US"/>
        </w:rPr>
        <w:pPrChange w:id="204" w:author="Allan MacGillivray" w:date="2015-03-16T14:02:00Z">
          <w:pPr>
            <w:pStyle w:val="ListParagraph"/>
            <w:numPr>
              <w:numId w:val="1"/>
            </w:numPr>
            <w:spacing w:after="0" w:line="240" w:lineRule="auto"/>
            <w:ind w:hanging="360"/>
          </w:pPr>
        </w:pPrChange>
      </w:pPr>
    </w:p>
    <w:p w:rsidR="00223324" w:rsidRPr="003477A1" w:rsidDel="003477A1" w:rsidRDefault="00223324">
      <w:pPr>
        <w:spacing w:after="0" w:line="240" w:lineRule="auto"/>
        <w:rPr>
          <w:del w:id="205" w:author="Allan MacGillivray" w:date="2015-03-16T14:03:00Z"/>
          <w:rFonts w:ascii="Cambria" w:eastAsia="MS Mincho" w:hAnsi="Cambria" w:cs="Times New Roman"/>
          <w:sz w:val="24"/>
          <w:szCs w:val="24"/>
          <w:lang w:val="en-US"/>
          <w:rPrChange w:id="206" w:author="Allan MacGillivray" w:date="2015-03-16T14:03:00Z">
            <w:rPr>
              <w:del w:id="207" w:author="Allan MacGillivray" w:date="2015-03-16T14:03:00Z"/>
              <w:lang w:val="en-US"/>
            </w:rPr>
          </w:rPrChange>
        </w:rPr>
        <w:pPrChange w:id="208" w:author="Allan MacGillivray" w:date="2015-03-16T14:03:00Z">
          <w:pPr>
            <w:pStyle w:val="ListParagraph"/>
            <w:numPr>
              <w:numId w:val="1"/>
            </w:numPr>
            <w:spacing w:after="0" w:line="240" w:lineRule="auto"/>
            <w:ind w:hanging="360"/>
          </w:pPr>
        </w:pPrChange>
      </w:pPr>
      <w:del w:id="209" w:author="Allan MacGillivray" w:date="2015-03-16T14:03:00Z">
        <w:r w:rsidRPr="003477A1" w:rsidDel="003477A1">
          <w:rPr>
            <w:rFonts w:ascii="Cambria" w:eastAsia="MS Mincho" w:hAnsi="Cambria" w:cs="Times New Roman"/>
            <w:sz w:val="24"/>
            <w:szCs w:val="24"/>
            <w:lang w:val="en-US"/>
            <w:rPrChange w:id="210" w:author="Allan MacGillivray" w:date="2015-03-16T14:03:00Z">
              <w:rPr>
                <w:lang w:val="en-US"/>
              </w:rPr>
            </w:rPrChange>
          </w:rPr>
          <w:delText>What should the scope of the appeal mechanism be?</w:delText>
        </w:r>
      </w:del>
    </w:p>
    <w:p w:rsidR="00223324" w:rsidRDefault="00223324">
      <w:pPr>
        <w:spacing w:after="0" w:line="240" w:lineRule="auto"/>
        <w:ind w:left="720"/>
        <w:rPr>
          <w:ins w:id="211" w:author="Allan MacGillivray" w:date="2015-03-16T14:04:00Z"/>
          <w:rFonts w:ascii="Cambria" w:eastAsia="MS Mincho" w:hAnsi="Cambria" w:cs="Times New Roman"/>
          <w:sz w:val="24"/>
          <w:szCs w:val="24"/>
          <w:lang w:val="en-US"/>
        </w:rPr>
        <w:pPrChange w:id="212" w:author="Allan MacGillivray" w:date="2015-03-16T14:04:00Z">
          <w:pPr>
            <w:pStyle w:val="ListParagraph"/>
            <w:numPr>
              <w:ilvl w:val="1"/>
              <w:numId w:val="2"/>
            </w:numPr>
            <w:spacing w:after="0" w:line="240" w:lineRule="auto"/>
            <w:ind w:left="1440" w:hanging="360"/>
          </w:pPr>
        </w:pPrChange>
      </w:pPr>
      <w:r w:rsidRPr="003477A1">
        <w:rPr>
          <w:rFonts w:ascii="Cambria" w:eastAsia="MS Mincho" w:hAnsi="Cambria" w:cs="Times New Roman"/>
          <w:sz w:val="24"/>
          <w:szCs w:val="24"/>
          <w:lang w:val="en-US"/>
          <w:rPrChange w:id="213" w:author="Allan MacGillivray" w:date="2015-03-16T14:04:00Z">
            <w:rPr>
              <w:lang w:val="en-US"/>
            </w:rPr>
          </w:rPrChange>
        </w:rPr>
        <w:t xml:space="preserve">Should </w:t>
      </w:r>
      <w:ins w:id="214" w:author="Allan MacGillivray" w:date="2015-03-16T14:03:00Z">
        <w:r w:rsidR="003477A1" w:rsidRPr="003477A1">
          <w:rPr>
            <w:rFonts w:ascii="Cambria" w:eastAsia="MS Mincho" w:hAnsi="Cambria" w:cs="Times New Roman"/>
            <w:sz w:val="24"/>
            <w:szCs w:val="24"/>
            <w:lang w:val="en-US"/>
            <w:rPrChange w:id="215" w:author="Allan MacGillivray" w:date="2015-03-16T14:04:00Z">
              <w:rPr>
                <w:lang w:val="en-US"/>
              </w:rPr>
            </w:rPrChange>
          </w:rPr>
          <w:t xml:space="preserve">the scope </w:t>
        </w:r>
      </w:ins>
      <w:del w:id="216" w:author="Allan MacGillivray" w:date="2015-03-16T14:03:00Z">
        <w:r w:rsidRPr="003477A1" w:rsidDel="003477A1">
          <w:rPr>
            <w:rFonts w:ascii="Cambria" w:eastAsia="MS Mincho" w:hAnsi="Cambria" w:cs="Times New Roman"/>
            <w:sz w:val="24"/>
            <w:szCs w:val="24"/>
            <w:lang w:val="en-US"/>
            <w:rPrChange w:id="217" w:author="Allan MacGillivray" w:date="2015-03-16T14:04:00Z">
              <w:rPr>
                <w:lang w:val="en-US"/>
              </w:rPr>
            </w:rPrChange>
          </w:rPr>
          <w:delText>it</w:delText>
        </w:r>
      </w:del>
      <w:r w:rsidRPr="003477A1">
        <w:rPr>
          <w:rFonts w:ascii="Cambria" w:eastAsia="MS Mincho" w:hAnsi="Cambria" w:cs="Times New Roman"/>
          <w:sz w:val="24"/>
          <w:szCs w:val="24"/>
          <w:lang w:val="en-US"/>
          <w:rPrChange w:id="218" w:author="Allan MacGillivray" w:date="2015-03-16T14:04:00Z">
            <w:rPr>
              <w:lang w:val="en-US"/>
            </w:rPr>
          </w:rPrChange>
        </w:rPr>
        <w:t xml:space="preserve"> be limited to </w:t>
      </w:r>
      <w:del w:id="219" w:author="Allan MacGillivray" w:date="2015-03-16T14:03:00Z">
        <w:r w:rsidRPr="003477A1" w:rsidDel="003477A1">
          <w:rPr>
            <w:rFonts w:ascii="Cambria" w:eastAsia="MS Mincho" w:hAnsi="Cambria" w:cs="Times New Roman"/>
            <w:sz w:val="24"/>
            <w:szCs w:val="24"/>
            <w:lang w:val="en-US"/>
            <w:rPrChange w:id="220" w:author="Allan MacGillivray" w:date="2015-03-16T14:04:00Z">
              <w:rPr>
                <w:lang w:val="en-US"/>
              </w:rPr>
            </w:rPrChange>
          </w:rPr>
          <w:delText xml:space="preserve">the </w:delText>
        </w:r>
      </w:del>
      <w:r w:rsidRPr="003477A1">
        <w:rPr>
          <w:rFonts w:ascii="Cambria" w:eastAsia="MS Mincho" w:hAnsi="Cambria" w:cs="Times New Roman"/>
          <w:sz w:val="24"/>
          <w:szCs w:val="24"/>
          <w:lang w:val="en-US"/>
          <w:rPrChange w:id="221" w:author="Allan MacGillivray" w:date="2015-03-16T14:04:00Z">
            <w:rPr>
              <w:lang w:val="en-US"/>
            </w:rPr>
          </w:rPrChange>
        </w:rPr>
        <w:t>question</w:t>
      </w:r>
      <w:ins w:id="222" w:author="Allan MacGillivray" w:date="2015-03-16T14:03:00Z">
        <w:r w:rsidR="003477A1" w:rsidRPr="003477A1">
          <w:rPr>
            <w:rFonts w:ascii="Cambria" w:eastAsia="MS Mincho" w:hAnsi="Cambria" w:cs="Times New Roman"/>
            <w:sz w:val="24"/>
            <w:szCs w:val="24"/>
            <w:lang w:val="en-US"/>
            <w:rPrChange w:id="223" w:author="Allan MacGillivray" w:date="2015-03-16T14:04:00Z">
              <w:rPr>
                <w:lang w:val="en-US"/>
              </w:rPr>
            </w:rPrChange>
          </w:rPr>
          <w:t>s about whether</w:t>
        </w:r>
      </w:ins>
      <w:del w:id="224" w:author="Allan MacGillivray" w:date="2015-03-16T14:03:00Z">
        <w:r w:rsidRPr="003477A1" w:rsidDel="003477A1">
          <w:rPr>
            <w:rFonts w:ascii="Cambria" w:eastAsia="MS Mincho" w:hAnsi="Cambria" w:cs="Times New Roman"/>
            <w:sz w:val="24"/>
            <w:szCs w:val="24"/>
            <w:lang w:val="en-US"/>
            <w:rPrChange w:id="225" w:author="Allan MacGillivray" w:date="2015-03-16T14:04:00Z">
              <w:rPr>
                <w:lang w:val="en-US"/>
              </w:rPr>
            </w:rPrChange>
          </w:rPr>
          <w:delText xml:space="preserve"> if</w:delText>
        </w:r>
      </w:del>
      <w:r w:rsidRPr="003477A1">
        <w:rPr>
          <w:rFonts w:ascii="Cambria" w:eastAsia="MS Mincho" w:hAnsi="Cambria" w:cs="Times New Roman"/>
          <w:sz w:val="24"/>
          <w:szCs w:val="24"/>
          <w:lang w:val="en-US"/>
          <w:rPrChange w:id="226" w:author="Allan MacGillivray" w:date="2015-03-16T14:04:00Z">
            <w:rPr>
              <w:lang w:val="en-US"/>
            </w:rPr>
          </w:rPrChange>
        </w:rPr>
        <w:t xml:space="preserve"> procedures have been followed </w:t>
      </w:r>
      <w:proofErr w:type="gramStart"/>
      <w:r w:rsidRPr="003477A1">
        <w:rPr>
          <w:rFonts w:ascii="Cambria" w:eastAsia="MS Mincho" w:hAnsi="Cambria" w:cs="Times New Roman"/>
          <w:sz w:val="24"/>
          <w:szCs w:val="24"/>
          <w:lang w:val="en-US"/>
          <w:rPrChange w:id="227" w:author="Allan MacGillivray" w:date="2015-03-16T14:04:00Z">
            <w:rPr>
              <w:lang w:val="en-US"/>
            </w:rPr>
          </w:rPrChange>
        </w:rPr>
        <w:t>properly;</w:t>
      </w:r>
      <w:proofErr w:type="gramEnd"/>
    </w:p>
    <w:p w:rsidR="003477A1" w:rsidRDefault="003477A1">
      <w:pPr>
        <w:spacing w:after="0" w:line="240" w:lineRule="auto"/>
        <w:ind w:left="720"/>
        <w:rPr>
          <w:ins w:id="228" w:author="Allan MacGillivray" w:date="2015-03-16T14:04:00Z"/>
          <w:rFonts w:ascii="Cambria" w:eastAsia="MS Mincho" w:hAnsi="Cambria" w:cs="Times New Roman"/>
          <w:sz w:val="24"/>
          <w:szCs w:val="24"/>
          <w:lang w:val="en-US"/>
        </w:rPr>
        <w:pPrChange w:id="229" w:author="Allan MacGillivray" w:date="2015-03-16T14:04:00Z">
          <w:pPr>
            <w:pStyle w:val="ListParagraph"/>
            <w:numPr>
              <w:ilvl w:val="1"/>
              <w:numId w:val="2"/>
            </w:numPr>
            <w:spacing w:after="0" w:line="240" w:lineRule="auto"/>
            <w:ind w:left="1440" w:hanging="360"/>
          </w:pPr>
        </w:pPrChange>
      </w:pPr>
    </w:p>
    <w:p w:rsidR="003477A1" w:rsidRDefault="003477A1">
      <w:pPr>
        <w:spacing w:after="0" w:line="240" w:lineRule="auto"/>
        <w:ind w:left="720"/>
        <w:rPr>
          <w:ins w:id="230" w:author="Allan MacGillivray" w:date="2015-03-16T14:04:00Z"/>
          <w:rFonts w:ascii="Cambria" w:eastAsia="MS Mincho" w:hAnsi="Cambria" w:cs="Times New Roman"/>
          <w:sz w:val="24"/>
          <w:szCs w:val="24"/>
          <w:lang w:val="en-US"/>
        </w:rPr>
        <w:pPrChange w:id="231" w:author="Allan MacGillivray" w:date="2015-03-16T14:04:00Z">
          <w:pPr>
            <w:pStyle w:val="ListParagraph"/>
            <w:numPr>
              <w:ilvl w:val="1"/>
              <w:numId w:val="2"/>
            </w:numPr>
            <w:spacing w:after="0" w:line="240" w:lineRule="auto"/>
            <w:ind w:left="1440" w:hanging="360"/>
          </w:pPr>
        </w:pPrChange>
      </w:pPr>
      <w:ins w:id="232" w:author="Allan MacGillivray" w:date="2015-03-16T14:04:00Z">
        <w:r>
          <w:rPr>
            <w:rFonts w:ascii="Cambria" w:eastAsia="MS Mincho" w:hAnsi="Cambria" w:cs="Times New Roman"/>
            <w:sz w:val="24"/>
            <w:szCs w:val="24"/>
            <w:lang w:val="en-US"/>
          </w:rPr>
          <w:tab/>
          <w:t>Yes</w:t>
        </w:r>
      </w:ins>
    </w:p>
    <w:p w:rsidR="003477A1" w:rsidRDefault="003477A1">
      <w:pPr>
        <w:spacing w:after="0" w:line="240" w:lineRule="auto"/>
        <w:ind w:left="720"/>
        <w:rPr>
          <w:ins w:id="233" w:author="Allan MacGillivray" w:date="2015-03-16T14:04:00Z"/>
          <w:rFonts w:ascii="Cambria" w:eastAsia="MS Mincho" w:hAnsi="Cambria" w:cs="Times New Roman"/>
          <w:sz w:val="24"/>
          <w:szCs w:val="24"/>
          <w:lang w:val="en-US"/>
        </w:rPr>
        <w:pPrChange w:id="234" w:author="Allan MacGillivray" w:date="2015-03-16T14:04:00Z">
          <w:pPr>
            <w:pStyle w:val="ListParagraph"/>
            <w:numPr>
              <w:ilvl w:val="1"/>
              <w:numId w:val="2"/>
            </w:numPr>
            <w:spacing w:after="0" w:line="240" w:lineRule="auto"/>
            <w:ind w:left="1440" w:hanging="360"/>
          </w:pPr>
        </w:pPrChange>
      </w:pPr>
      <w:ins w:id="235" w:author="Allan MacGillivray" w:date="2015-03-16T14:04:00Z">
        <w:r>
          <w:rPr>
            <w:rFonts w:ascii="Cambria" w:eastAsia="MS Mincho" w:hAnsi="Cambria" w:cs="Times New Roman"/>
            <w:sz w:val="24"/>
            <w:szCs w:val="24"/>
            <w:lang w:val="en-US"/>
          </w:rPr>
          <w:tab/>
          <w:t>No</w:t>
        </w:r>
      </w:ins>
    </w:p>
    <w:p w:rsidR="003477A1" w:rsidRDefault="003477A1">
      <w:pPr>
        <w:spacing w:after="0" w:line="240" w:lineRule="auto"/>
        <w:ind w:left="720"/>
        <w:rPr>
          <w:ins w:id="236" w:author="Allan MacGillivray" w:date="2015-03-16T14:04:00Z"/>
          <w:rFonts w:ascii="Cambria" w:eastAsia="MS Mincho" w:hAnsi="Cambria" w:cs="Times New Roman"/>
          <w:sz w:val="24"/>
          <w:szCs w:val="24"/>
          <w:lang w:val="en-US"/>
        </w:rPr>
        <w:pPrChange w:id="237" w:author="Allan MacGillivray" w:date="2015-03-16T14:04:00Z">
          <w:pPr>
            <w:pStyle w:val="ListParagraph"/>
            <w:numPr>
              <w:ilvl w:val="1"/>
              <w:numId w:val="2"/>
            </w:numPr>
            <w:spacing w:after="0" w:line="240" w:lineRule="auto"/>
            <w:ind w:left="1440" w:hanging="360"/>
          </w:pPr>
        </w:pPrChange>
      </w:pPr>
    </w:p>
    <w:p w:rsidR="003477A1" w:rsidRPr="003477A1" w:rsidRDefault="003477A1">
      <w:pPr>
        <w:spacing w:after="0" w:line="240" w:lineRule="auto"/>
        <w:ind w:left="720"/>
        <w:rPr>
          <w:rFonts w:ascii="Cambria" w:eastAsia="MS Mincho" w:hAnsi="Cambria" w:cs="Times New Roman"/>
          <w:sz w:val="24"/>
          <w:szCs w:val="24"/>
          <w:lang w:val="en-US"/>
          <w:rPrChange w:id="238" w:author="Allan MacGillivray" w:date="2015-03-16T14:04:00Z">
            <w:rPr>
              <w:lang w:val="en-US"/>
            </w:rPr>
          </w:rPrChange>
        </w:rPr>
        <w:pPrChange w:id="239" w:author="Allan MacGillivray" w:date="2015-03-16T14:04:00Z">
          <w:pPr>
            <w:pStyle w:val="ListParagraph"/>
            <w:numPr>
              <w:ilvl w:val="1"/>
              <w:numId w:val="2"/>
            </w:numPr>
            <w:spacing w:after="0" w:line="240" w:lineRule="auto"/>
            <w:ind w:left="1440" w:hanging="360"/>
          </w:pPr>
        </w:pPrChange>
      </w:pPr>
    </w:p>
    <w:p w:rsidR="00223324" w:rsidRDefault="00223324" w:rsidP="00223324">
      <w:pPr>
        <w:pStyle w:val="ListParagraph"/>
        <w:numPr>
          <w:ilvl w:val="1"/>
          <w:numId w:val="2"/>
        </w:numPr>
        <w:spacing w:after="0" w:line="240" w:lineRule="auto"/>
        <w:rPr>
          <w:ins w:id="240" w:author="Allan MacGillivray" w:date="2015-03-16T14:05:00Z"/>
          <w:rFonts w:ascii="Cambria" w:eastAsia="MS Mincho" w:hAnsi="Cambria" w:cs="Times New Roman"/>
          <w:sz w:val="24"/>
          <w:szCs w:val="24"/>
          <w:lang w:val="en-US"/>
        </w:rPr>
      </w:pPr>
      <w:r>
        <w:rPr>
          <w:rFonts w:ascii="Cambria" w:eastAsia="MS Mincho" w:hAnsi="Cambria" w:cs="Times New Roman"/>
          <w:sz w:val="24"/>
          <w:szCs w:val="24"/>
          <w:lang w:val="en-US"/>
        </w:rPr>
        <w:t xml:space="preserve">Should </w:t>
      </w:r>
      <w:ins w:id="241" w:author="Allan MacGillivray" w:date="2015-03-16T14:04:00Z">
        <w:r w:rsidR="003477A1">
          <w:rPr>
            <w:rFonts w:ascii="Cambria" w:eastAsia="MS Mincho" w:hAnsi="Cambria" w:cs="Times New Roman"/>
            <w:sz w:val="24"/>
            <w:szCs w:val="24"/>
            <w:lang w:val="en-US"/>
          </w:rPr>
          <w:t xml:space="preserve">a panel </w:t>
        </w:r>
      </w:ins>
      <w:del w:id="242" w:author="Allan MacGillivray" w:date="2015-03-16T14:04:00Z">
        <w:r w:rsidDel="003477A1">
          <w:rPr>
            <w:rFonts w:ascii="Cambria" w:eastAsia="MS Mincho" w:hAnsi="Cambria" w:cs="Times New Roman"/>
            <w:sz w:val="24"/>
            <w:szCs w:val="24"/>
            <w:lang w:val="en-US"/>
          </w:rPr>
          <w:delText>it</w:delText>
        </w:r>
      </w:del>
      <w:r>
        <w:rPr>
          <w:rFonts w:ascii="Cambria" w:eastAsia="MS Mincho" w:hAnsi="Cambria" w:cs="Times New Roman"/>
          <w:sz w:val="24"/>
          <w:szCs w:val="24"/>
          <w:lang w:val="en-US"/>
        </w:rPr>
        <w:t xml:space="preserve"> have the authority to order that an existing delegation process be </w:t>
      </w:r>
      <w:ins w:id="243" w:author="Allan MacGillivray" w:date="2015-03-16T14:05:00Z">
        <w:r w:rsidR="00DE7857">
          <w:rPr>
            <w:rFonts w:ascii="Cambria" w:eastAsia="MS Mincho" w:hAnsi="Cambria" w:cs="Times New Roman"/>
            <w:sz w:val="24"/>
            <w:szCs w:val="24"/>
            <w:lang w:val="en-US"/>
          </w:rPr>
          <w:t>done again</w:t>
        </w:r>
      </w:ins>
      <w:del w:id="244" w:author="Allan MacGillivray" w:date="2015-03-16T14:05:00Z">
        <w:r w:rsidDel="00DE7857">
          <w:rPr>
            <w:rFonts w:ascii="Cambria" w:eastAsia="MS Mincho" w:hAnsi="Cambria" w:cs="Times New Roman"/>
            <w:sz w:val="24"/>
            <w:szCs w:val="24"/>
            <w:lang w:val="en-US"/>
          </w:rPr>
          <w:delText>redone</w:delText>
        </w:r>
      </w:del>
      <w:r>
        <w:rPr>
          <w:rFonts w:ascii="Cambria" w:eastAsia="MS Mincho" w:hAnsi="Cambria" w:cs="Times New Roman"/>
          <w:sz w:val="24"/>
          <w:szCs w:val="24"/>
          <w:lang w:val="en-US"/>
        </w:rPr>
        <w:t>?</w:t>
      </w:r>
    </w:p>
    <w:p w:rsidR="00DE7857" w:rsidRDefault="00DE7857">
      <w:pPr>
        <w:spacing w:after="0" w:line="240" w:lineRule="auto"/>
        <w:rPr>
          <w:ins w:id="245" w:author="Allan MacGillivray" w:date="2015-03-16T14:05:00Z"/>
          <w:rFonts w:ascii="Cambria" w:eastAsia="MS Mincho" w:hAnsi="Cambria" w:cs="Times New Roman"/>
          <w:sz w:val="24"/>
          <w:szCs w:val="24"/>
          <w:lang w:val="en-US"/>
        </w:rPr>
        <w:pPrChange w:id="246" w:author="Allan MacGillivray" w:date="2015-03-16T14:05:00Z">
          <w:pPr>
            <w:pStyle w:val="ListParagraph"/>
            <w:numPr>
              <w:ilvl w:val="1"/>
              <w:numId w:val="2"/>
            </w:numPr>
            <w:spacing w:after="0" w:line="240" w:lineRule="auto"/>
            <w:ind w:left="1440" w:hanging="360"/>
          </w:pPr>
        </w:pPrChange>
      </w:pPr>
    </w:p>
    <w:p w:rsidR="00DE7857" w:rsidRDefault="00DE7857">
      <w:pPr>
        <w:spacing w:after="0" w:line="240" w:lineRule="auto"/>
        <w:ind w:left="1440"/>
        <w:rPr>
          <w:ins w:id="247" w:author="Allan MacGillivray" w:date="2015-03-16T14:05:00Z"/>
          <w:rFonts w:ascii="Cambria" w:eastAsia="MS Mincho" w:hAnsi="Cambria" w:cs="Times New Roman"/>
          <w:sz w:val="24"/>
          <w:szCs w:val="24"/>
          <w:lang w:val="en-US"/>
        </w:rPr>
        <w:pPrChange w:id="248" w:author="Allan MacGillivray" w:date="2015-03-16T14:05:00Z">
          <w:pPr>
            <w:pStyle w:val="ListParagraph"/>
            <w:numPr>
              <w:ilvl w:val="1"/>
              <w:numId w:val="2"/>
            </w:numPr>
            <w:spacing w:after="0" w:line="240" w:lineRule="auto"/>
            <w:ind w:left="1440" w:hanging="360"/>
          </w:pPr>
        </w:pPrChange>
      </w:pPr>
      <w:ins w:id="249" w:author="Allan MacGillivray" w:date="2015-03-16T14:05:00Z">
        <w:r>
          <w:rPr>
            <w:rFonts w:ascii="Cambria" w:eastAsia="MS Mincho" w:hAnsi="Cambria" w:cs="Times New Roman"/>
            <w:sz w:val="24"/>
            <w:szCs w:val="24"/>
            <w:lang w:val="en-US"/>
          </w:rPr>
          <w:t>Yes</w:t>
        </w:r>
      </w:ins>
    </w:p>
    <w:p w:rsidR="00DE7857" w:rsidRDefault="00DE7857">
      <w:pPr>
        <w:spacing w:after="0" w:line="240" w:lineRule="auto"/>
        <w:ind w:left="1440"/>
        <w:rPr>
          <w:ins w:id="250" w:author="Allan MacGillivray" w:date="2015-03-16T14:05:00Z"/>
          <w:rFonts w:ascii="Cambria" w:eastAsia="MS Mincho" w:hAnsi="Cambria" w:cs="Times New Roman"/>
          <w:sz w:val="24"/>
          <w:szCs w:val="24"/>
          <w:lang w:val="en-US"/>
        </w:rPr>
        <w:pPrChange w:id="251" w:author="Allan MacGillivray" w:date="2015-03-16T14:05:00Z">
          <w:pPr>
            <w:pStyle w:val="ListParagraph"/>
            <w:numPr>
              <w:ilvl w:val="1"/>
              <w:numId w:val="2"/>
            </w:numPr>
            <w:spacing w:after="0" w:line="240" w:lineRule="auto"/>
            <w:ind w:left="1440" w:hanging="360"/>
          </w:pPr>
        </w:pPrChange>
      </w:pPr>
      <w:ins w:id="252" w:author="Allan MacGillivray" w:date="2015-03-16T14:05:00Z">
        <w:r>
          <w:rPr>
            <w:rFonts w:ascii="Cambria" w:eastAsia="MS Mincho" w:hAnsi="Cambria" w:cs="Times New Roman"/>
            <w:sz w:val="24"/>
            <w:szCs w:val="24"/>
            <w:lang w:val="en-US"/>
          </w:rPr>
          <w:t>No</w:t>
        </w:r>
      </w:ins>
    </w:p>
    <w:p w:rsidR="00DE7857" w:rsidRDefault="00DE7857">
      <w:pPr>
        <w:spacing w:after="0" w:line="240" w:lineRule="auto"/>
        <w:rPr>
          <w:ins w:id="253" w:author="Allan MacGillivray" w:date="2015-03-16T14:05:00Z"/>
          <w:rFonts w:ascii="Cambria" w:eastAsia="MS Mincho" w:hAnsi="Cambria" w:cs="Times New Roman"/>
          <w:sz w:val="24"/>
          <w:szCs w:val="24"/>
          <w:lang w:val="en-US"/>
        </w:rPr>
        <w:pPrChange w:id="254" w:author="Allan MacGillivray" w:date="2015-03-16T14:05:00Z">
          <w:pPr>
            <w:pStyle w:val="ListParagraph"/>
            <w:numPr>
              <w:ilvl w:val="1"/>
              <w:numId w:val="2"/>
            </w:numPr>
            <w:spacing w:after="0" w:line="240" w:lineRule="auto"/>
            <w:ind w:left="1440" w:hanging="360"/>
          </w:pPr>
        </w:pPrChange>
      </w:pPr>
    </w:p>
    <w:p w:rsidR="00DE7857" w:rsidRDefault="00DE7857">
      <w:pPr>
        <w:spacing w:after="0" w:line="240" w:lineRule="auto"/>
        <w:rPr>
          <w:ins w:id="255" w:author="Allan MacGillivray" w:date="2015-03-16T14:05:00Z"/>
          <w:rFonts w:ascii="Cambria" w:eastAsia="MS Mincho" w:hAnsi="Cambria" w:cs="Times New Roman"/>
          <w:sz w:val="24"/>
          <w:szCs w:val="24"/>
          <w:lang w:val="en-US"/>
        </w:rPr>
        <w:pPrChange w:id="256" w:author="Allan MacGillivray" w:date="2015-03-16T14:05:00Z">
          <w:pPr>
            <w:pStyle w:val="ListParagraph"/>
            <w:numPr>
              <w:ilvl w:val="1"/>
              <w:numId w:val="2"/>
            </w:numPr>
            <w:spacing w:after="0" w:line="240" w:lineRule="auto"/>
            <w:ind w:left="1440" w:hanging="360"/>
          </w:pPr>
        </w:pPrChange>
      </w:pPr>
    </w:p>
    <w:p w:rsidR="00DE7857" w:rsidRPr="00DE7857" w:rsidRDefault="00DE7857">
      <w:pPr>
        <w:spacing w:after="0" w:line="240" w:lineRule="auto"/>
        <w:rPr>
          <w:rFonts w:ascii="Cambria" w:eastAsia="MS Mincho" w:hAnsi="Cambria" w:cs="Times New Roman"/>
          <w:sz w:val="24"/>
          <w:szCs w:val="24"/>
          <w:lang w:val="en-US"/>
          <w:rPrChange w:id="257" w:author="Allan MacGillivray" w:date="2015-03-16T14:05:00Z">
            <w:rPr>
              <w:lang w:val="en-US"/>
            </w:rPr>
          </w:rPrChange>
        </w:rPr>
        <w:pPrChange w:id="258" w:author="Allan MacGillivray" w:date="2015-03-16T14:05:00Z">
          <w:pPr>
            <w:pStyle w:val="ListParagraph"/>
            <w:numPr>
              <w:ilvl w:val="1"/>
              <w:numId w:val="2"/>
            </w:numPr>
            <w:spacing w:after="0" w:line="240" w:lineRule="auto"/>
            <w:ind w:left="1440" w:hanging="360"/>
          </w:pPr>
        </w:pPrChange>
      </w:pPr>
    </w:p>
    <w:p w:rsidR="00223324" w:rsidRDefault="00223324" w:rsidP="00223324">
      <w:pPr>
        <w:pStyle w:val="ListParagraph"/>
        <w:numPr>
          <w:ilvl w:val="1"/>
          <w:numId w:val="2"/>
        </w:numPr>
        <w:spacing w:after="0" w:line="240" w:lineRule="auto"/>
        <w:rPr>
          <w:ins w:id="259" w:author="Allan MacGillivray" w:date="2015-03-16T14:05:00Z"/>
          <w:rFonts w:ascii="Cambria" w:eastAsia="MS Mincho" w:hAnsi="Cambria" w:cs="Times New Roman"/>
          <w:sz w:val="24"/>
          <w:szCs w:val="24"/>
          <w:lang w:val="en-US"/>
        </w:rPr>
      </w:pPr>
      <w:r>
        <w:rPr>
          <w:rFonts w:ascii="Cambria" w:eastAsia="MS Mincho" w:hAnsi="Cambria" w:cs="Times New Roman"/>
          <w:sz w:val="24"/>
          <w:szCs w:val="24"/>
          <w:lang w:val="en-US"/>
        </w:rPr>
        <w:t>Should it have the authority to suspend a pending delegation?</w:t>
      </w:r>
    </w:p>
    <w:p w:rsidR="00DE7857" w:rsidRDefault="00DE7857">
      <w:pPr>
        <w:spacing w:after="0" w:line="240" w:lineRule="auto"/>
        <w:rPr>
          <w:ins w:id="260" w:author="Allan MacGillivray" w:date="2015-03-16T14:05:00Z"/>
          <w:rFonts w:ascii="Cambria" w:eastAsia="MS Mincho" w:hAnsi="Cambria" w:cs="Times New Roman"/>
          <w:sz w:val="24"/>
          <w:szCs w:val="24"/>
          <w:lang w:val="en-US"/>
        </w:rPr>
        <w:pPrChange w:id="261" w:author="Allan MacGillivray" w:date="2015-03-16T14:05:00Z">
          <w:pPr>
            <w:pStyle w:val="ListParagraph"/>
            <w:numPr>
              <w:ilvl w:val="1"/>
              <w:numId w:val="2"/>
            </w:numPr>
            <w:spacing w:after="0" w:line="240" w:lineRule="auto"/>
            <w:ind w:left="1440" w:hanging="360"/>
          </w:pPr>
        </w:pPrChange>
      </w:pPr>
    </w:p>
    <w:p w:rsidR="00DE7857" w:rsidRDefault="00DE7857">
      <w:pPr>
        <w:spacing w:after="0" w:line="240" w:lineRule="auto"/>
        <w:ind w:left="1440"/>
        <w:rPr>
          <w:ins w:id="262" w:author="Allan MacGillivray" w:date="2015-03-16T14:05:00Z"/>
          <w:rFonts w:ascii="Cambria" w:eastAsia="MS Mincho" w:hAnsi="Cambria" w:cs="Times New Roman"/>
          <w:sz w:val="24"/>
          <w:szCs w:val="24"/>
          <w:lang w:val="en-US"/>
        </w:rPr>
        <w:pPrChange w:id="263" w:author="Allan MacGillivray" w:date="2015-03-16T14:05:00Z">
          <w:pPr>
            <w:pStyle w:val="ListParagraph"/>
            <w:numPr>
              <w:ilvl w:val="1"/>
              <w:numId w:val="2"/>
            </w:numPr>
            <w:spacing w:after="0" w:line="240" w:lineRule="auto"/>
            <w:ind w:left="1440" w:hanging="360"/>
          </w:pPr>
        </w:pPrChange>
      </w:pPr>
      <w:ins w:id="264" w:author="Allan MacGillivray" w:date="2015-03-16T14:05:00Z">
        <w:r>
          <w:rPr>
            <w:rFonts w:ascii="Cambria" w:eastAsia="MS Mincho" w:hAnsi="Cambria" w:cs="Times New Roman"/>
            <w:sz w:val="24"/>
            <w:szCs w:val="24"/>
            <w:lang w:val="en-US"/>
          </w:rPr>
          <w:t>Yes</w:t>
        </w:r>
      </w:ins>
    </w:p>
    <w:p w:rsidR="00DE7857" w:rsidRDefault="00DE7857">
      <w:pPr>
        <w:spacing w:after="0" w:line="240" w:lineRule="auto"/>
        <w:ind w:left="1440"/>
        <w:rPr>
          <w:ins w:id="265" w:author="Allan MacGillivray" w:date="2015-03-16T14:05:00Z"/>
          <w:rFonts w:ascii="Cambria" w:eastAsia="MS Mincho" w:hAnsi="Cambria" w:cs="Times New Roman"/>
          <w:sz w:val="24"/>
          <w:szCs w:val="24"/>
          <w:lang w:val="en-US"/>
        </w:rPr>
        <w:pPrChange w:id="266" w:author="Allan MacGillivray" w:date="2015-03-16T14:05:00Z">
          <w:pPr>
            <w:pStyle w:val="ListParagraph"/>
            <w:numPr>
              <w:ilvl w:val="1"/>
              <w:numId w:val="2"/>
            </w:numPr>
            <w:spacing w:after="0" w:line="240" w:lineRule="auto"/>
            <w:ind w:left="1440" w:hanging="360"/>
          </w:pPr>
        </w:pPrChange>
      </w:pPr>
      <w:ins w:id="267" w:author="Allan MacGillivray" w:date="2015-03-16T14:05:00Z">
        <w:r>
          <w:rPr>
            <w:rFonts w:ascii="Cambria" w:eastAsia="MS Mincho" w:hAnsi="Cambria" w:cs="Times New Roman"/>
            <w:sz w:val="24"/>
            <w:szCs w:val="24"/>
            <w:lang w:val="en-US"/>
          </w:rPr>
          <w:t>No</w:t>
        </w:r>
      </w:ins>
    </w:p>
    <w:p w:rsidR="00DE7857" w:rsidRDefault="00DE7857">
      <w:pPr>
        <w:spacing w:after="0" w:line="240" w:lineRule="auto"/>
        <w:rPr>
          <w:ins w:id="268" w:author="Allan MacGillivray" w:date="2015-03-16T14:05:00Z"/>
          <w:rFonts w:ascii="Cambria" w:eastAsia="MS Mincho" w:hAnsi="Cambria" w:cs="Times New Roman"/>
          <w:sz w:val="24"/>
          <w:szCs w:val="24"/>
          <w:lang w:val="en-US"/>
        </w:rPr>
        <w:pPrChange w:id="269" w:author="Allan MacGillivray" w:date="2015-03-16T14:05:00Z">
          <w:pPr>
            <w:pStyle w:val="ListParagraph"/>
            <w:numPr>
              <w:ilvl w:val="1"/>
              <w:numId w:val="2"/>
            </w:numPr>
            <w:spacing w:after="0" w:line="240" w:lineRule="auto"/>
            <w:ind w:left="1440" w:hanging="360"/>
          </w:pPr>
        </w:pPrChange>
      </w:pPr>
    </w:p>
    <w:p w:rsidR="00DE7857" w:rsidRDefault="00DE7857">
      <w:pPr>
        <w:spacing w:after="0" w:line="240" w:lineRule="auto"/>
        <w:rPr>
          <w:ins w:id="270" w:author="Allan MacGillivray" w:date="2015-03-16T14:05:00Z"/>
          <w:rFonts w:ascii="Cambria" w:eastAsia="MS Mincho" w:hAnsi="Cambria" w:cs="Times New Roman"/>
          <w:sz w:val="24"/>
          <w:szCs w:val="24"/>
          <w:lang w:val="en-US"/>
        </w:rPr>
        <w:pPrChange w:id="271" w:author="Allan MacGillivray" w:date="2015-03-16T14:05:00Z">
          <w:pPr>
            <w:pStyle w:val="ListParagraph"/>
            <w:numPr>
              <w:ilvl w:val="1"/>
              <w:numId w:val="2"/>
            </w:numPr>
            <w:spacing w:after="0" w:line="240" w:lineRule="auto"/>
            <w:ind w:left="1440" w:hanging="360"/>
          </w:pPr>
        </w:pPrChange>
      </w:pPr>
    </w:p>
    <w:p w:rsidR="00DE7857" w:rsidRPr="00DE7857" w:rsidRDefault="00DE7857">
      <w:pPr>
        <w:spacing w:after="0" w:line="240" w:lineRule="auto"/>
        <w:rPr>
          <w:rFonts w:ascii="Cambria" w:eastAsia="MS Mincho" w:hAnsi="Cambria" w:cs="Times New Roman"/>
          <w:sz w:val="24"/>
          <w:szCs w:val="24"/>
          <w:lang w:val="en-US"/>
          <w:rPrChange w:id="272" w:author="Allan MacGillivray" w:date="2015-03-16T14:05:00Z">
            <w:rPr>
              <w:lang w:val="en-US"/>
            </w:rPr>
          </w:rPrChange>
        </w:rPr>
        <w:pPrChange w:id="273" w:author="Allan MacGillivray" w:date="2015-03-16T14:05:00Z">
          <w:pPr>
            <w:pStyle w:val="ListParagraph"/>
            <w:numPr>
              <w:ilvl w:val="1"/>
              <w:numId w:val="2"/>
            </w:numPr>
            <w:spacing w:after="0" w:line="240" w:lineRule="auto"/>
            <w:ind w:left="1440" w:hanging="360"/>
          </w:pPr>
        </w:pPrChange>
      </w:pPr>
    </w:p>
    <w:p w:rsidR="00223324" w:rsidRDefault="00223324" w:rsidP="00223324">
      <w:pPr>
        <w:numPr>
          <w:ilvl w:val="1"/>
          <w:numId w:val="2"/>
        </w:numPr>
        <w:spacing w:after="0" w:line="240" w:lineRule="auto"/>
        <w:contextualSpacing/>
        <w:rPr>
          <w:ins w:id="274" w:author="Allan MacGillivray" w:date="2015-03-16T14:06:00Z"/>
          <w:rFonts w:ascii="Cambria" w:eastAsia="MS Mincho" w:hAnsi="Cambria" w:cs="Times New Roman"/>
          <w:sz w:val="24"/>
          <w:szCs w:val="24"/>
          <w:lang w:val="en-US"/>
        </w:rPr>
      </w:pPr>
      <w:r>
        <w:rPr>
          <w:rFonts w:ascii="Cambria" w:eastAsia="MS Mincho" w:hAnsi="Cambria" w:cs="Times New Roman"/>
          <w:sz w:val="24"/>
          <w:szCs w:val="24"/>
          <w:lang w:val="en-US"/>
        </w:rPr>
        <w:t>Should it have authority to order to revoke and existing delegation?</w:t>
      </w:r>
    </w:p>
    <w:p w:rsidR="00DE7857" w:rsidRDefault="00DE7857" w:rsidP="00DE7857">
      <w:pPr>
        <w:spacing w:after="0" w:line="240" w:lineRule="auto"/>
        <w:rPr>
          <w:ins w:id="275" w:author="Allan MacGillivray" w:date="2015-03-16T14:06:00Z"/>
          <w:rFonts w:ascii="Cambria" w:eastAsia="MS Mincho" w:hAnsi="Cambria" w:cs="Times New Roman"/>
          <w:sz w:val="24"/>
          <w:szCs w:val="24"/>
          <w:lang w:val="en-US"/>
        </w:rPr>
      </w:pPr>
    </w:p>
    <w:p w:rsidR="00DE7857" w:rsidRDefault="00DE7857" w:rsidP="00DE7857">
      <w:pPr>
        <w:spacing w:after="0" w:line="240" w:lineRule="auto"/>
        <w:ind w:left="1440"/>
        <w:rPr>
          <w:ins w:id="276" w:author="Allan MacGillivray" w:date="2015-03-16T14:06:00Z"/>
          <w:rFonts w:ascii="Cambria" w:eastAsia="MS Mincho" w:hAnsi="Cambria" w:cs="Times New Roman"/>
          <w:sz w:val="24"/>
          <w:szCs w:val="24"/>
          <w:lang w:val="en-US"/>
        </w:rPr>
      </w:pPr>
      <w:ins w:id="277" w:author="Allan MacGillivray" w:date="2015-03-16T14:06:00Z">
        <w:r>
          <w:rPr>
            <w:rFonts w:ascii="Cambria" w:eastAsia="MS Mincho" w:hAnsi="Cambria" w:cs="Times New Roman"/>
            <w:sz w:val="24"/>
            <w:szCs w:val="24"/>
            <w:lang w:val="en-US"/>
          </w:rPr>
          <w:lastRenderedPageBreak/>
          <w:t>Yes</w:t>
        </w:r>
      </w:ins>
    </w:p>
    <w:p w:rsidR="00DE7857" w:rsidRDefault="00DE7857" w:rsidP="00DE7857">
      <w:pPr>
        <w:spacing w:after="0" w:line="240" w:lineRule="auto"/>
        <w:ind w:left="1440"/>
        <w:rPr>
          <w:ins w:id="278" w:author="Allan MacGillivray" w:date="2015-03-16T14:06:00Z"/>
          <w:rFonts w:ascii="Cambria" w:eastAsia="MS Mincho" w:hAnsi="Cambria" w:cs="Times New Roman"/>
          <w:sz w:val="24"/>
          <w:szCs w:val="24"/>
          <w:lang w:val="en-US"/>
        </w:rPr>
      </w:pPr>
      <w:ins w:id="279" w:author="Allan MacGillivray" w:date="2015-03-16T14:06:00Z">
        <w:r>
          <w:rPr>
            <w:rFonts w:ascii="Cambria" w:eastAsia="MS Mincho" w:hAnsi="Cambria" w:cs="Times New Roman"/>
            <w:sz w:val="24"/>
            <w:szCs w:val="24"/>
            <w:lang w:val="en-US"/>
          </w:rPr>
          <w:t>No</w:t>
        </w:r>
      </w:ins>
    </w:p>
    <w:p w:rsidR="00DE7857" w:rsidRDefault="00DE7857" w:rsidP="00DE7857">
      <w:pPr>
        <w:spacing w:after="0" w:line="240" w:lineRule="auto"/>
        <w:rPr>
          <w:ins w:id="280" w:author="Allan MacGillivray" w:date="2015-03-16T14:06:00Z"/>
          <w:rFonts w:ascii="Cambria" w:eastAsia="MS Mincho" w:hAnsi="Cambria" w:cs="Times New Roman"/>
          <w:sz w:val="24"/>
          <w:szCs w:val="24"/>
          <w:lang w:val="en-US"/>
        </w:rPr>
      </w:pPr>
    </w:p>
    <w:p w:rsidR="00DE7857" w:rsidRDefault="00DE7857">
      <w:pPr>
        <w:spacing w:after="0" w:line="240" w:lineRule="auto"/>
        <w:contextualSpacing/>
        <w:rPr>
          <w:ins w:id="281" w:author="Allan MacGillivray" w:date="2015-03-16T14:06:00Z"/>
          <w:rFonts w:ascii="Cambria" w:eastAsia="MS Mincho" w:hAnsi="Cambria" w:cs="Times New Roman"/>
          <w:sz w:val="24"/>
          <w:szCs w:val="24"/>
          <w:lang w:val="en-US"/>
        </w:rPr>
        <w:pPrChange w:id="282" w:author="Allan MacGillivray" w:date="2015-03-16T14:06:00Z">
          <w:pPr>
            <w:numPr>
              <w:ilvl w:val="1"/>
              <w:numId w:val="2"/>
            </w:numPr>
            <w:spacing w:after="0" w:line="240" w:lineRule="auto"/>
            <w:ind w:left="1440" w:hanging="360"/>
            <w:contextualSpacing/>
          </w:pPr>
        </w:pPrChange>
      </w:pPr>
    </w:p>
    <w:p w:rsidR="00DE7857" w:rsidRDefault="00DE7857">
      <w:pPr>
        <w:spacing w:after="0" w:line="240" w:lineRule="auto"/>
        <w:contextualSpacing/>
        <w:rPr>
          <w:rFonts w:ascii="Cambria" w:eastAsia="MS Mincho" w:hAnsi="Cambria" w:cs="Times New Roman"/>
          <w:sz w:val="24"/>
          <w:szCs w:val="24"/>
          <w:lang w:val="en-US"/>
        </w:rPr>
        <w:pPrChange w:id="283" w:author="Allan MacGillivray" w:date="2015-03-16T14:06:00Z">
          <w:pPr>
            <w:numPr>
              <w:ilvl w:val="1"/>
              <w:numId w:val="2"/>
            </w:numPr>
            <w:spacing w:after="0" w:line="240" w:lineRule="auto"/>
            <w:ind w:left="1440" w:hanging="360"/>
            <w:contextualSpacing/>
          </w:pPr>
        </w:pPrChange>
      </w:pPr>
    </w:p>
    <w:p w:rsidR="00223324" w:rsidRDefault="00223324" w:rsidP="005F5E96">
      <w:pPr>
        <w:pStyle w:val="ListParagraph"/>
        <w:numPr>
          <w:ilvl w:val="1"/>
          <w:numId w:val="2"/>
        </w:numPr>
        <w:spacing w:after="0" w:line="240" w:lineRule="auto"/>
        <w:rPr>
          <w:ins w:id="284" w:author="Allan MacGillivray" w:date="2015-03-16T14:06:00Z"/>
          <w:rFonts w:ascii="Cambria" w:eastAsia="MS Mincho" w:hAnsi="Cambria" w:cs="Times New Roman"/>
          <w:sz w:val="24"/>
          <w:szCs w:val="24"/>
          <w:lang w:val="en-US"/>
        </w:rPr>
      </w:pPr>
      <w:r w:rsidRPr="005F5E96">
        <w:rPr>
          <w:rFonts w:ascii="Cambria" w:eastAsia="MS Mincho" w:hAnsi="Cambria" w:cs="Times New Roman"/>
          <w:sz w:val="24"/>
          <w:szCs w:val="24"/>
          <w:lang w:val="en-US"/>
        </w:rPr>
        <w:t xml:space="preserve">Should it have the authority to order that another party be </w:t>
      </w:r>
      <w:r w:rsidR="00962B6C" w:rsidRPr="005F5E96">
        <w:rPr>
          <w:rFonts w:ascii="Cambria" w:eastAsia="MS Mincho" w:hAnsi="Cambria" w:cs="Times New Roman"/>
          <w:sz w:val="24"/>
          <w:szCs w:val="24"/>
          <w:lang w:val="en-US"/>
        </w:rPr>
        <w:t>delegated</w:t>
      </w:r>
      <w:r w:rsidRPr="005F5E96">
        <w:rPr>
          <w:rFonts w:ascii="Cambria" w:eastAsia="MS Mincho" w:hAnsi="Cambria" w:cs="Times New Roman"/>
          <w:sz w:val="24"/>
          <w:szCs w:val="24"/>
          <w:lang w:val="en-US"/>
        </w:rPr>
        <w:t xml:space="preserve"> the ccTLD?</w:t>
      </w:r>
    </w:p>
    <w:p w:rsidR="00DE7857" w:rsidRDefault="00DE7857" w:rsidP="00DE7857">
      <w:pPr>
        <w:spacing w:after="0" w:line="240" w:lineRule="auto"/>
        <w:rPr>
          <w:ins w:id="285" w:author="Allan MacGillivray" w:date="2015-03-16T14:06:00Z"/>
          <w:rFonts w:ascii="Cambria" w:eastAsia="MS Mincho" w:hAnsi="Cambria" w:cs="Times New Roman"/>
          <w:sz w:val="24"/>
          <w:szCs w:val="24"/>
          <w:lang w:val="en-US"/>
        </w:rPr>
      </w:pPr>
    </w:p>
    <w:p w:rsidR="00DE7857" w:rsidRDefault="00DE7857" w:rsidP="00DE7857">
      <w:pPr>
        <w:spacing w:after="0" w:line="240" w:lineRule="auto"/>
        <w:ind w:left="1440"/>
        <w:rPr>
          <w:ins w:id="286" w:author="Allan MacGillivray" w:date="2015-03-16T14:06:00Z"/>
          <w:rFonts w:ascii="Cambria" w:eastAsia="MS Mincho" w:hAnsi="Cambria" w:cs="Times New Roman"/>
          <w:sz w:val="24"/>
          <w:szCs w:val="24"/>
          <w:lang w:val="en-US"/>
        </w:rPr>
      </w:pPr>
      <w:ins w:id="287" w:author="Allan MacGillivray" w:date="2015-03-16T14:06:00Z">
        <w:r>
          <w:rPr>
            <w:rFonts w:ascii="Cambria" w:eastAsia="MS Mincho" w:hAnsi="Cambria" w:cs="Times New Roman"/>
            <w:sz w:val="24"/>
            <w:szCs w:val="24"/>
            <w:lang w:val="en-US"/>
          </w:rPr>
          <w:t>Yes</w:t>
        </w:r>
      </w:ins>
    </w:p>
    <w:p w:rsidR="00DE7857" w:rsidRDefault="00DE7857" w:rsidP="00DE7857">
      <w:pPr>
        <w:spacing w:after="0" w:line="240" w:lineRule="auto"/>
        <w:ind w:left="1440"/>
        <w:rPr>
          <w:ins w:id="288" w:author="Allan MacGillivray" w:date="2015-03-16T14:06:00Z"/>
          <w:rFonts w:ascii="Cambria" w:eastAsia="MS Mincho" w:hAnsi="Cambria" w:cs="Times New Roman"/>
          <w:sz w:val="24"/>
          <w:szCs w:val="24"/>
          <w:lang w:val="en-US"/>
        </w:rPr>
      </w:pPr>
      <w:ins w:id="289" w:author="Allan MacGillivray" w:date="2015-03-16T14:06:00Z">
        <w:r>
          <w:rPr>
            <w:rFonts w:ascii="Cambria" w:eastAsia="MS Mincho" w:hAnsi="Cambria" w:cs="Times New Roman"/>
            <w:sz w:val="24"/>
            <w:szCs w:val="24"/>
            <w:lang w:val="en-US"/>
          </w:rPr>
          <w:t>No</w:t>
        </w:r>
      </w:ins>
    </w:p>
    <w:p w:rsidR="00DE7857" w:rsidRDefault="00DE7857" w:rsidP="00DE7857">
      <w:pPr>
        <w:spacing w:after="0" w:line="240" w:lineRule="auto"/>
        <w:rPr>
          <w:ins w:id="290" w:author="Allan MacGillivray" w:date="2015-03-16T14:06:00Z"/>
          <w:rFonts w:ascii="Cambria" w:eastAsia="MS Mincho" w:hAnsi="Cambria" w:cs="Times New Roman"/>
          <w:sz w:val="24"/>
          <w:szCs w:val="24"/>
          <w:lang w:val="en-US"/>
        </w:rPr>
      </w:pPr>
    </w:p>
    <w:p w:rsidR="00DE7857" w:rsidRPr="002F6EE3" w:rsidRDefault="00DE7857" w:rsidP="00DE7857">
      <w:pPr>
        <w:jc w:val="center"/>
        <w:rPr>
          <w:ins w:id="291" w:author="Allan MacGillivray" w:date="2015-03-16T14:06:00Z"/>
          <w:rFonts w:ascii="Cambria" w:hAnsi="Cambria"/>
          <w:b/>
          <w:i/>
          <w:color w:val="000000" w:themeColor="text1"/>
          <w:sz w:val="32"/>
          <w:szCs w:val="32"/>
        </w:rPr>
      </w:pPr>
      <w:ins w:id="292" w:author="Allan MacGillivray" w:date="2015-03-16T14:06:00Z">
        <w:r>
          <w:rPr>
            <w:rFonts w:ascii="Cambria" w:hAnsi="Cambria"/>
            <w:b/>
            <w:i/>
            <w:color w:val="000000" w:themeColor="text1"/>
            <w:sz w:val="32"/>
            <w:szCs w:val="32"/>
          </w:rPr>
          <w:t>END OF SUREVY</w:t>
        </w:r>
      </w:ins>
    </w:p>
    <w:p w:rsidR="00DE7857" w:rsidRPr="00DE7857" w:rsidRDefault="00DE7857">
      <w:pPr>
        <w:spacing w:after="0" w:line="240" w:lineRule="auto"/>
        <w:rPr>
          <w:rFonts w:ascii="Cambria" w:eastAsia="MS Mincho" w:hAnsi="Cambria" w:cs="Times New Roman"/>
          <w:sz w:val="24"/>
          <w:szCs w:val="24"/>
          <w:lang w:val="en-US"/>
          <w:rPrChange w:id="293" w:author="Allan MacGillivray" w:date="2015-03-16T14:06:00Z">
            <w:rPr>
              <w:lang w:val="en-US"/>
            </w:rPr>
          </w:rPrChange>
        </w:rPr>
        <w:pPrChange w:id="294" w:author="Allan MacGillivray" w:date="2015-03-16T14:06:00Z">
          <w:pPr>
            <w:pStyle w:val="ListParagraph"/>
            <w:numPr>
              <w:ilvl w:val="1"/>
              <w:numId w:val="2"/>
            </w:numPr>
            <w:spacing w:after="0" w:line="240" w:lineRule="auto"/>
            <w:ind w:left="1440" w:hanging="360"/>
          </w:pPr>
        </w:pPrChange>
      </w:pPr>
      <w:ins w:id="295" w:author="Allan MacGillivray" w:date="2015-03-16T14:07:00Z">
        <w:r>
          <w:rPr>
            <w:rFonts w:ascii="Cambria" w:eastAsia="MS Mincho" w:hAnsi="Cambria" w:cs="Times New Roman"/>
            <w:sz w:val="24"/>
            <w:szCs w:val="24"/>
            <w:lang w:val="en-US"/>
          </w:rPr>
          <w:t>Thank you for participating.</w:t>
        </w:r>
      </w:ins>
    </w:p>
    <w:p w:rsidR="007C7532" w:rsidRDefault="007C7532" w:rsidP="005F5E96">
      <w:pPr>
        <w:spacing w:after="0" w:line="240" w:lineRule="auto"/>
        <w:rPr>
          <w:rFonts w:ascii="Cambria" w:eastAsia="MS Mincho" w:hAnsi="Cambria" w:cs="Times New Roman"/>
          <w:sz w:val="24"/>
          <w:szCs w:val="24"/>
          <w:lang w:val="en-US"/>
        </w:rPr>
      </w:pPr>
    </w:p>
    <w:p w:rsidR="007C7532" w:rsidRPr="005F5E96" w:rsidRDefault="007C7532" w:rsidP="005F5E96">
      <w:pPr>
        <w:spacing w:after="0" w:line="240" w:lineRule="auto"/>
        <w:rPr>
          <w:rFonts w:ascii="Cambria" w:eastAsia="MS Mincho" w:hAnsi="Cambria" w:cs="Times New Roman"/>
          <w:sz w:val="24"/>
          <w:szCs w:val="24"/>
          <w:lang w:val="en-US"/>
        </w:rPr>
      </w:pPr>
    </w:p>
    <w:sectPr w:rsidR="007C7532" w:rsidRPr="005F5E96" w:rsidSect="00FA00AF">
      <w:headerReference w:type="defaul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0FD" w:rsidRDefault="000840FD" w:rsidP="00FA00AF">
      <w:pPr>
        <w:spacing w:after="0" w:line="240" w:lineRule="auto"/>
      </w:pPr>
      <w:r>
        <w:separator/>
      </w:r>
    </w:p>
  </w:endnote>
  <w:endnote w:type="continuationSeparator" w:id="0">
    <w:p w:rsidR="000840FD" w:rsidRDefault="000840FD" w:rsidP="00FA0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0FD" w:rsidRDefault="000840FD" w:rsidP="00FA00AF">
      <w:pPr>
        <w:spacing w:after="0" w:line="240" w:lineRule="auto"/>
      </w:pPr>
      <w:r>
        <w:separator/>
      </w:r>
    </w:p>
  </w:footnote>
  <w:footnote w:type="continuationSeparator" w:id="0">
    <w:p w:rsidR="000840FD" w:rsidRDefault="000840FD" w:rsidP="00FA00A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1454153"/>
      <w:docPartObj>
        <w:docPartGallery w:val="Page Numbers (Top of Page)"/>
        <w:docPartUnique/>
      </w:docPartObj>
    </w:sdtPr>
    <w:sdtEndPr>
      <w:rPr>
        <w:noProof/>
      </w:rPr>
    </w:sdtEndPr>
    <w:sdtContent>
      <w:p w:rsidR="0013274C" w:rsidRDefault="0013274C">
        <w:pPr>
          <w:pStyle w:val="Header"/>
          <w:jc w:val="center"/>
        </w:pPr>
        <w:r>
          <w:fldChar w:fldCharType="begin"/>
        </w:r>
        <w:r>
          <w:instrText xml:space="preserve"> PAGE   \* MERGEFORMAT </w:instrText>
        </w:r>
        <w:r>
          <w:fldChar w:fldCharType="separate"/>
        </w:r>
        <w:r w:rsidR="002A2705">
          <w:rPr>
            <w:noProof/>
          </w:rPr>
          <w:t>6</w:t>
        </w:r>
        <w:r>
          <w:rPr>
            <w:noProof/>
          </w:rPr>
          <w:fldChar w:fldCharType="end"/>
        </w:r>
      </w:p>
    </w:sdtContent>
  </w:sdt>
  <w:p w:rsidR="0013274C" w:rsidRDefault="0013274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F1542"/>
    <w:multiLevelType w:val="hybridMultilevel"/>
    <w:tmpl w:val="5ACE21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52229F0"/>
    <w:multiLevelType w:val="hybridMultilevel"/>
    <w:tmpl w:val="9838033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31A7D17"/>
    <w:multiLevelType w:val="hybridMultilevel"/>
    <w:tmpl w:val="3C26CEB0"/>
    <w:lvl w:ilvl="0" w:tplc="10090019">
      <w:start w:val="1"/>
      <w:numFmt w:val="lowerLetter"/>
      <w:lvlText w:val="%1."/>
      <w:lvlJc w:val="left"/>
      <w:pPr>
        <w:ind w:left="144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8E776F4"/>
    <w:multiLevelType w:val="hybridMultilevel"/>
    <w:tmpl w:val="5274C77A"/>
    <w:lvl w:ilvl="0" w:tplc="9188A0CC">
      <w:start w:val="1"/>
      <w:numFmt w:val="lowerLetter"/>
      <w:lvlText w:val="%1."/>
      <w:lvlJc w:val="left"/>
      <w:pPr>
        <w:ind w:left="2160" w:hanging="72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4">
    <w:nsid w:val="655E095C"/>
    <w:multiLevelType w:val="hybridMultilevel"/>
    <w:tmpl w:val="19FEAF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497"/>
    <w:rsid w:val="00055A7A"/>
    <w:rsid w:val="000840FD"/>
    <w:rsid w:val="0013274C"/>
    <w:rsid w:val="001C4B6B"/>
    <w:rsid w:val="00223324"/>
    <w:rsid w:val="00263B79"/>
    <w:rsid w:val="002A2705"/>
    <w:rsid w:val="003103F6"/>
    <w:rsid w:val="003477A1"/>
    <w:rsid w:val="00411B2E"/>
    <w:rsid w:val="005E49D3"/>
    <w:rsid w:val="005F2087"/>
    <w:rsid w:val="005F5E96"/>
    <w:rsid w:val="00665B6D"/>
    <w:rsid w:val="00687E93"/>
    <w:rsid w:val="00784890"/>
    <w:rsid w:val="007C7532"/>
    <w:rsid w:val="00820840"/>
    <w:rsid w:val="008F5013"/>
    <w:rsid w:val="00962B6C"/>
    <w:rsid w:val="00A70410"/>
    <w:rsid w:val="00A733D2"/>
    <w:rsid w:val="00AD3559"/>
    <w:rsid w:val="00B3279A"/>
    <w:rsid w:val="00BA7A9D"/>
    <w:rsid w:val="00BB258B"/>
    <w:rsid w:val="00BC5B90"/>
    <w:rsid w:val="00CB09C4"/>
    <w:rsid w:val="00D57173"/>
    <w:rsid w:val="00D86497"/>
    <w:rsid w:val="00DB7D74"/>
    <w:rsid w:val="00DE7857"/>
    <w:rsid w:val="00F81A2C"/>
    <w:rsid w:val="00F920EF"/>
    <w:rsid w:val="00FA00AF"/>
    <w:rsid w:val="00FB51C4"/>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8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890"/>
    <w:pPr>
      <w:ind w:left="720"/>
      <w:contextualSpacing/>
    </w:pPr>
  </w:style>
  <w:style w:type="paragraph" w:styleId="Header">
    <w:name w:val="header"/>
    <w:basedOn w:val="Normal"/>
    <w:link w:val="HeaderChar"/>
    <w:uiPriority w:val="99"/>
    <w:unhideWhenUsed/>
    <w:rsid w:val="00FA00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0AF"/>
  </w:style>
  <w:style w:type="paragraph" w:styleId="Footer">
    <w:name w:val="footer"/>
    <w:basedOn w:val="Normal"/>
    <w:link w:val="FooterChar"/>
    <w:uiPriority w:val="99"/>
    <w:unhideWhenUsed/>
    <w:rsid w:val="00FA00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0AF"/>
  </w:style>
  <w:style w:type="paragraph" w:styleId="BalloonText">
    <w:name w:val="Balloon Text"/>
    <w:basedOn w:val="Normal"/>
    <w:link w:val="BalloonTextChar"/>
    <w:uiPriority w:val="99"/>
    <w:semiHidden/>
    <w:unhideWhenUsed/>
    <w:rsid w:val="00F92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0EF"/>
    <w:rPr>
      <w:rFonts w:ascii="Tahoma" w:hAnsi="Tahoma" w:cs="Tahoma"/>
      <w:sz w:val="16"/>
      <w:szCs w:val="16"/>
    </w:rPr>
  </w:style>
  <w:style w:type="character" w:styleId="CommentReference">
    <w:name w:val="annotation reference"/>
    <w:basedOn w:val="DefaultParagraphFont"/>
    <w:uiPriority w:val="99"/>
    <w:semiHidden/>
    <w:unhideWhenUsed/>
    <w:rsid w:val="0013274C"/>
    <w:rPr>
      <w:sz w:val="18"/>
      <w:szCs w:val="18"/>
    </w:rPr>
  </w:style>
  <w:style w:type="paragraph" w:styleId="CommentText">
    <w:name w:val="annotation text"/>
    <w:basedOn w:val="Normal"/>
    <w:link w:val="CommentTextChar"/>
    <w:uiPriority w:val="99"/>
    <w:semiHidden/>
    <w:unhideWhenUsed/>
    <w:rsid w:val="0013274C"/>
    <w:pPr>
      <w:spacing w:line="240" w:lineRule="auto"/>
    </w:pPr>
    <w:rPr>
      <w:sz w:val="24"/>
      <w:szCs w:val="24"/>
    </w:rPr>
  </w:style>
  <w:style w:type="character" w:customStyle="1" w:styleId="CommentTextChar">
    <w:name w:val="Comment Text Char"/>
    <w:basedOn w:val="DefaultParagraphFont"/>
    <w:link w:val="CommentText"/>
    <w:uiPriority w:val="99"/>
    <w:semiHidden/>
    <w:rsid w:val="0013274C"/>
    <w:rPr>
      <w:sz w:val="24"/>
      <w:szCs w:val="24"/>
    </w:rPr>
  </w:style>
  <w:style w:type="paragraph" w:styleId="CommentSubject">
    <w:name w:val="annotation subject"/>
    <w:basedOn w:val="CommentText"/>
    <w:next w:val="CommentText"/>
    <w:link w:val="CommentSubjectChar"/>
    <w:uiPriority w:val="99"/>
    <w:semiHidden/>
    <w:unhideWhenUsed/>
    <w:rsid w:val="0013274C"/>
    <w:rPr>
      <w:b/>
      <w:bCs/>
      <w:sz w:val="20"/>
      <w:szCs w:val="20"/>
    </w:rPr>
  </w:style>
  <w:style w:type="character" w:customStyle="1" w:styleId="CommentSubjectChar">
    <w:name w:val="Comment Subject Char"/>
    <w:basedOn w:val="CommentTextChar"/>
    <w:link w:val="CommentSubject"/>
    <w:uiPriority w:val="99"/>
    <w:semiHidden/>
    <w:rsid w:val="0013274C"/>
    <w:rPr>
      <w:b/>
      <w:bCs/>
      <w:sz w:val="20"/>
      <w:szCs w:val="20"/>
    </w:rPr>
  </w:style>
  <w:style w:type="character" w:styleId="Hyperlink">
    <w:name w:val="Hyperlink"/>
    <w:basedOn w:val="DefaultParagraphFont"/>
    <w:uiPriority w:val="99"/>
    <w:unhideWhenUsed/>
    <w:rsid w:val="00A70410"/>
    <w:rPr>
      <w:color w:val="0000FF" w:themeColor="hyperlink"/>
      <w:u w:val="single"/>
    </w:rPr>
  </w:style>
  <w:style w:type="character" w:styleId="FollowedHyperlink">
    <w:name w:val="FollowedHyperlink"/>
    <w:basedOn w:val="DefaultParagraphFont"/>
    <w:uiPriority w:val="99"/>
    <w:semiHidden/>
    <w:unhideWhenUsed/>
    <w:rsid w:val="00F81A2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8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890"/>
    <w:pPr>
      <w:ind w:left="720"/>
      <w:contextualSpacing/>
    </w:pPr>
  </w:style>
  <w:style w:type="paragraph" w:styleId="Header">
    <w:name w:val="header"/>
    <w:basedOn w:val="Normal"/>
    <w:link w:val="HeaderChar"/>
    <w:uiPriority w:val="99"/>
    <w:unhideWhenUsed/>
    <w:rsid w:val="00FA00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0AF"/>
  </w:style>
  <w:style w:type="paragraph" w:styleId="Footer">
    <w:name w:val="footer"/>
    <w:basedOn w:val="Normal"/>
    <w:link w:val="FooterChar"/>
    <w:uiPriority w:val="99"/>
    <w:unhideWhenUsed/>
    <w:rsid w:val="00FA00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0AF"/>
  </w:style>
  <w:style w:type="paragraph" w:styleId="BalloonText">
    <w:name w:val="Balloon Text"/>
    <w:basedOn w:val="Normal"/>
    <w:link w:val="BalloonTextChar"/>
    <w:uiPriority w:val="99"/>
    <w:semiHidden/>
    <w:unhideWhenUsed/>
    <w:rsid w:val="00F92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20EF"/>
    <w:rPr>
      <w:rFonts w:ascii="Tahoma" w:hAnsi="Tahoma" w:cs="Tahoma"/>
      <w:sz w:val="16"/>
      <w:szCs w:val="16"/>
    </w:rPr>
  </w:style>
  <w:style w:type="character" w:styleId="CommentReference">
    <w:name w:val="annotation reference"/>
    <w:basedOn w:val="DefaultParagraphFont"/>
    <w:uiPriority w:val="99"/>
    <w:semiHidden/>
    <w:unhideWhenUsed/>
    <w:rsid w:val="0013274C"/>
    <w:rPr>
      <w:sz w:val="18"/>
      <w:szCs w:val="18"/>
    </w:rPr>
  </w:style>
  <w:style w:type="paragraph" w:styleId="CommentText">
    <w:name w:val="annotation text"/>
    <w:basedOn w:val="Normal"/>
    <w:link w:val="CommentTextChar"/>
    <w:uiPriority w:val="99"/>
    <w:semiHidden/>
    <w:unhideWhenUsed/>
    <w:rsid w:val="0013274C"/>
    <w:pPr>
      <w:spacing w:line="240" w:lineRule="auto"/>
    </w:pPr>
    <w:rPr>
      <w:sz w:val="24"/>
      <w:szCs w:val="24"/>
    </w:rPr>
  </w:style>
  <w:style w:type="character" w:customStyle="1" w:styleId="CommentTextChar">
    <w:name w:val="Comment Text Char"/>
    <w:basedOn w:val="DefaultParagraphFont"/>
    <w:link w:val="CommentText"/>
    <w:uiPriority w:val="99"/>
    <w:semiHidden/>
    <w:rsid w:val="0013274C"/>
    <w:rPr>
      <w:sz w:val="24"/>
      <w:szCs w:val="24"/>
    </w:rPr>
  </w:style>
  <w:style w:type="paragraph" w:styleId="CommentSubject">
    <w:name w:val="annotation subject"/>
    <w:basedOn w:val="CommentText"/>
    <w:next w:val="CommentText"/>
    <w:link w:val="CommentSubjectChar"/>
    <w:uiPriority w:val="99"/>
    <w:semiHidden/>
    <w:unhideWhenUsed/>
    <w:rsid w:val="0013274C"/>
    <w:rPr>
      <w:b/>
      <w:bCs/>
      <w:sz w:val="20"/>
      <w:szCs w:val="20"/>
    </w:rPr>
  </w:style>
  <w:style w:type="character" w:customStyle="1" w:styleId="CommentSubjectChar">
    <w:name w:val="Comment Subject Char"/>
    <w:basedOn w:val="CommentTextChar"/>
    <w:link w:val="CommentSubject"/>
    <w:uiPriority w:val="99"/>
    <w:semiHidden/>
    <w:rsid w:val="0013274C"/>
    <w:rPr>
      <w:b/>
      <w:bCs/>
      <w:sz w:val="20"/>
      <w:szCs w:val="20"/>
    </w:rPr>
  </w:style>
  <w:style w:type="character" w:styleId="Hyperlink">
    <w:name w:val="Hyperlink"/>
    <w:basedOn w:val="DefaultParagraphFont"/>
    <w:uiPriority w:val="99"/>
    <w:unhideWhenUsed/>
    <w:rsid w:val="00A70410"/>
    <w:rPr>
      <w:color w:val="0000FF" w:themeColor="hyperlink"/>
      <w:u w:val="single"/>
    </w:rPr>
  </w:style>
  <w:style w:type="character" w:styleId="FollowedHyperlink">
    <w:name w:val="FollowedHyperlink"/>
    <w:basedOn w:val="DefaultParagraphFont"/>
    <w:uiPriority w:val="99"/>
    <w:semiHidden/>
    <w:unhideWhenUsed/>
    <w:rsid w:val="00F81A2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icann.org/en/system/files/files/cwg-naming-transition-01dec14-en.pdf"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82894-BF1B-F54E-94F0-ACB1E7D70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1219</Words>
  <Characters>6900</Characters>
  <Application>Microsoft Macintosh Word</Application>
  <DocSecurity>4</DocSecurity>
  <Lines>265</Lines>
  <Paragraphs>159</Paragraphs>
  <ScaleCrop>false</ScaleCrop>
  <HeadingPairs>
    <vt:vector size="2" baseType="variant">
      <vt:variant>
        <vt:lpstr>Title</vt:lpstr>
      </vt:variant>
      <vt:variant>
        <vt:i4>1</vt:i4>
      </vt:variant>
    </vt:vector>
  </HeadingPairs>
  <TitlesOfParts>
    <vt:vector size="1" baseType="lpstr">
      <vt:lpstr/>
    </vt:vector>
  </TitlesOfParts>
  <Company>CIRA</Company>
  <LinksUpToDate>false</LinksUpToDate>
  <CharactersWithSpaces>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Allan MacGillivray</dc:creator>
  <cp:lastModifiedBy>Grace Abuhamad</cp:lastModifiedBy>
  <cp:revision>2</cp:revision>
  <cp:lastPrinted>2015-03-16T16:35:00Z</cp:lastPrinted>
  <dcterms:created xsi:type="dcterms:W3CDTF">2015-03-17T04:51:00Z</dcterms:created>
  <dcterms:modified xsi:type="dcterms:W3CDTF">2015-03-17T04:51:00Z</dcterms:modified>
</cp:coreProperties>
</file>