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DB0352" w14:textId="01598A16" w:rsidR="00AD40EC" w:rsidRPr="00387DFE" w:rsidRDefault="00AD40EC" w:rsidP="00AD40EC">
      <w:pPr>
        <w:ind w:right="2240"/>
        <w:sectPr w:rsidR="00AD40EC" w:rsidRPr="00387DFE" w:rsidSect="00031276">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pPr>
      <w:r>
        <w:rPr>
          <w:noProof/>
        </w:rPr>
        <mc:AlternateContent>
          <mc:Choice Requires="wps">
            <w:drawing>
              <wp:anchor distT="0" distB="0" distL="114300" distR="114300" simplePos="0" relativeHeight="251679744" behindDoc="0" locked="0" layoutInCell="1" allowOverlap="1" wp14:anchorId="30ACD1AA" wp14:editId="796A1F3C">
                <wp:simplePos x="0" y="0"/>
                <wp:positionH relativeFrom="page">
                  <wp:posOffset>1944370</wp:posOffset>
                </wp:positionH>
                <wp:positionV relativeFrom="page">
                  <wp:posOffset>6870065</wp:posOffset>
                </wp:positionV>
                <wp:extent cx="5715000" cy="787401"/>
                <wp:effectExtent l="0" t="0" r="0" b="0"/>
                <wp:wrapThrough wrapText="bothSides">
                  <wp:wrapPolygon edited="0">
                    <wp:start x="96" y="0"/>
                    <wp:lineTo x="96" y="20903"/>
                    <wp:lineTo x="21408" y="20903"/>
                    <wp:lineTo x="21408" y="0"/>
                    <wp:lineTo x="96" y="0"/>
                  </wp:wrapPolygon>
                </wp:wrapThrough>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787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A5D09" w14:textId="23DBE4FB" w:rsidR="00E13924" w:rsidRPr="00637618" w:rsidRDefault="00E13924" w:rsidP="00BD009B">
                            <w:pPr>
                              <w:rPr>
                                <w:rFonts w:ascii="Source Sans Pro" w:hAnsi="Source Sans Pro"/>
                                <w:color w:val="FFFFFF" w:themeColor="background1"/>
                                <w:sz w:val="40"/>
                                <w:szCs w:val="56"/>
                              </w:rPr>
                            </w:pPr>
                            <w:r>
                              <w:rPr>
                                <w:rFonts w:ascii="Source Sans Pro" w:hAnsi="Source Sans Pro"/>
                                <w:color w:val="FFFFFF"/>
                                <w:sz w:val="40"/>
                                <w:szCs w:val="56"/>
                              </w:rPr>
                              <w:t>Draft Thick RDDS (</w:t>
                            </w:r>
                            <w:proofErr w:type="spellStart"/>
                            <w:r>
                              <w:rPr>
                                <w:rFonts w:ascii="Source Sans Pro" w:hAnsi="Source Sans Pro"/>
                                <w:color w:val="FFFFFF"/>
                                <w:sz w:val="40"/>
                                <w:szCs w:val="56"/>
                              </w:rPr>
                              <w:t>Whois</w:t>
                            </w:r>
                            <w:proofErr w:type="spellEnd"/>
                            <w:r>
                              <w:rPr>
                                <w:rFonts w:ascii="Source Sans Pro" w:hAnsi="Source Sans Pro"/>
                                <w:color w:val="FFFFFF"/>
                                <w:sz w:val="40"/>
                                <w:szCs w:val="56"/>
                              </w:rPr>
                              <w:t xml:space="preserve">) Consensus Policy </w:t>
                            </w:r>
                            <w:r>
                              <w:rPr>
                                <w:rFonts w:ascii="Source Sans Pro" w:hAnsi="Source Sans Pro"/>
                                <w:color w:val="FFFFFF" w:themeColor="background1"/>
                                <w:sz w:val="40"/>
                                <w:szCs w:val="56"/>
                              </w:rPr>
                              <w:br/>
                              <w:t>and Implementation Notes</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0,0l0,21600,21600,21600,21600,0xe">
                <v:stroke joinstyle="miter"/>
                <v:path gradientshapeok="t" o:connecttype="rect"/>
              </v:shapetype>
              <v:shape id="Text Box 18" o:spid="_x0000_s1026" type="#_x0000_t202" style="position:absolute;margin-left:153.1pt;margin-top:540.95pt;width:450pt;height:62pt;z-index:25167974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" filled="f" stroked="f">
                <v:textbox>
                  <w:txbxContent>
                    <w:p w14:paraId="49CA5D09" w14:textId="23DBE4FB" w:rsidR="00E13924" w:rsidRPr="00637618" w:rsidRDefault="00E13924" w:rsidP="00BD009B">
                      <w:pPr>
                        <w:rPr>
                          <w:rFonts w:ascii="Source Sans Pro" w:hAnsi="Source Sans Pro"/>
                          <w:color w:val="FFFFFF" w:themeColor="background1"/>
                          <w:sz w:val="40"/>
                          <w:szCs w:val="56"/>
                        </w:rPr>
                      </w:pPr>
                      <w:r>
                        <w:rPr>
                          <w:rFonts w:ascii="Source Sans Pro" w:hAnsi="Source Sans Pro"/>
                          <w:color w:val="FFFFFF"/>
                          <w:sz w:val="40"/>
                          <w:szCs w:val="56"/>
                        </w:rPr>
                        <w:t>Draft Thick RDDS (</w:t>
                      </w:r>
                      <w:proofErr w:type="spellStart"/>
                      <w:r>
                        <w:rPr>
                          <w:rFonts w:ascii="Source Sans Pro" w:hAnsi="Source Sans Pro"/>
                          <w:color w:val="FFFFFF"/>
                          <w:sz w:val="40"/>
                          <w:szCs w:val="56"/>
                        </w:rPr>
                        <w:t>Whois</w:t>
                      </w:r>
                      <w:proofErr w:type="spellEnd"/>
                      <w:r>
                        <w:rPr>
                          <w:rFonts w:ascii="Source Sans Pro" w:hAnsi="Source Sans Pro"/>
                          <w:color w:val="FFFFFF"/>
                          <w:sz w:val="40"/>
                          <w:szCs w:val="56"/>
                        </w:rPr>
                        <w:t xml:space="preserve">) Consensus Policy </w:t>
                      </w:r>
                      <w:r>
                        <w:rPr>
                          <w:rFonts w:ascii="Source Sans Pro" w:hAnsi="Source Sans Pro"/>
                          <w:color w:val="FFFFFF" w:themeColor="background1"/>
                          <w:sz w:val="40"/>
                          <w:szCs w:val="56"/>
                        </w:rPr>
                        <w:br/>
                        <w:t>and Implementation Notes</w:t>
                      </w:r>
                    </w:p>
                  </w:txbxContent>
                </v:textbox>
                <w10:wrap type="through" anchorx="page" anchory="page"/>
              </v:shape>
            </w:pict>
          </mc:Fallback>
        </mc:AlternateContent>
      </w:r>
      <w:r>
        <w:rPr>
          <w:noProof/>
        </w:rPr>
        <mc:AlternateContent>
          <mc:Choice Requires="wps">
            <w:drawing>
              <wp:anchor distT="0" distB="0" distL="114300" distR="114300" simplePos="0" relativeHeight="251680768" behindDoc="0" locked="0" layoutInCell="1" allowOverlap="1" wp14:anchorId="321786D7" wp14:editId="1D5ADDDC">
                <wp:simplePos x="0" y="0"/>
                <wp:positionH relativeFrom="page">
                  <wp:posOffset>1943100</wp:posOffset>
                </wp:positionH>
                <wp:positionV relativeFrom="page">
                  <wp:posOffset>7658274</wp:posOffset>
                </wp:positionV>
                <wp:extent cx="5715000" cy="518269"/>
                <wp:effectExtent l="0" t="0" r="0" b="0"/>
                <wp:wrapThrough wrapText="bothSides">
                  <wp:wrapPolygon edited="0">
                    <wp:start x="96" y="0"/>
                    <wp:lineTo x="96" y="20118"/>
                    <wp:lineTo x="21408" y="20118"/>
                    <wp:lineTo x="21408" y="0"/>
                    <wp:lineTo x="96" y="0"/>
                  </wp:wrapPolygon>
                </wp:wrapThrough>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1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FDE96" w14:textId="4EC16F96" w:rsidR="00E13924" w:rsidRPr="003D3C34" w:rsidRDefault="00E13924" w:rsidP="00AD40EC">
                            <w:pPr>
                              <w:rPr>
                                <w:rFonts w:ascii="Source Sans Pro" w:hAnsi="Source Sans Pro"/>
                                <w:color w:val="FFFFFF"/>
                              </w:rPr>
                            </w:pPr>
                            <w:r>
                              <w:rPr>
                                <w:rFonts w:ascii="Source Sans Pro" w:hAnsi="Source Sans Pro"/>
                                <w:color w:val="FFFFFF"/>
                              </w:rPr>
                              <w:t xml:space="preserve">Version </w:t>
                            </w:r>
                            <w:ins w:id="0" w:author="Author">
                              <w:r w:rsidR="002655F5">
                                <w:rPr>
                                  <w:rFonts w:ascii="Source Sans Pro" w:hAnsi="Source Sans Pro"/>
                                  <w:color w:val="FFFFFF"/>
                                </w:rPr>
                                <w:t>2</w:t>
                              </w:r>
                            </w:ins>
                            <w:del w:id="1" w:author="Author">
                              <w:r w:rsidDel="002655F5">
                                <w:rPr>
                                  <w:rFonts w:ascii="Source Sans Pro" w:hAnsi="Source Sans Pro"/>
                                  <w:color w:val="FFFFFF"/>
                                </w:rPr>
                                <w:delText>1</w:delText>
                              </w:r>
                            </w:del>
                            <w:r>
                              <w:rPr>
                                <w:rFonts w:ascii="Source Sans Pro" w:hAnsi="Source Sans Pro"/>
                                <w:color w:val="FFFFFF"/>
                              </w:rPr>
                              <w:t>.</w:t>
                            </w:r>
                            <w:ins w:id="2" w:author="Author">
                              <w:r w:rsidR="0074018A">
                                <w:rPr>
                                  <w:rFonts w:ascii="Source Sans Pro" w:hAnsi="Source Sans Pro"/>
                                  <w:color w:val="FFFFFF"/>
                                </w:rPr>
                                <w:t>1</w:t>
                              </w:r>
                            </w:ins>
                            <w:del w:id="3" w:author="Author">
                              <w:r w:rsidDel="0074018A">
                                <w:rPr>
                                  <w:rFonts w:ascii="Source Sans Pro" w:hAnsi="Source Sans Pro"/>
                                  <w:color w:val="FFFFFF"/>
                                </w:rPr>
                                <w:delText>0</w:delText>
                              </w:r>
                            </w:del>
                            <w:r>
                              <w:rPr>
                                <w:rFonts w:ascii="Source Sans Pro" w:hAnsi="Source Sans Pro"/>
                                <w:color w:val="FFFFFF"/>
                              </w:rPr>
                              <w:t xml:space="preserve"> </w:t>
                            </w:r>
                            <w:r w:rsidRPr="003D3C34">
                              <w:rPr>
                                <w:rFonts w:ascii="Source Sans Pro" w:hAnsi="Source Sans Pro"/>
                                <w:color w:val="FFFFFF"/>
                              </w:rPr>
                              <w:t xml:space="preserve"> | </w:t>
                            </w:r>
                            <w:r>
                              <w:rPr>
                                <w:rFonts w:ascii="Source Sans Pro" w:hAnsi="Source Sans Pro"/>
                                <w:color w:val="FFFFFF"/>
                              </w:rPr>
                              <w:t xml:space="preserve"> </w:t>
                            </w:r>
                            <w:del w:id="4" w:author="Author">
                              <w:r w:rsidDel="002655F5">
                                <w:rPr>
                                  <w:rFonts w:ascii="Source Sans Pro" w:hAnsi="Source Sans Pro"/>
                                  <w:color w:val="FFFFFF"/>
                                </w:rPr>
                                <w:delText xml:space="preserve">19 </w:delText>
                              </w:r>
                            </w:del>
                            <w:ins w:id="5" w:author="Author">
                              <w:r w:rsidR="002655F5">
                                <w:rPr>
                                  <w:rFonts w:ascii="Source Sans Pro" w:hAnsi="Source Sans Pro"/>
                                  <w:color w:val="FFFFFF"/>
                                </w:rPr>
                                <w:t>2</w:t>
                              </w:r>
                              <w:r w:rsidR="0074018A">
                                <w:rPr>
                                  <w:rFonts w:ascii="Source Sans Pro" w:hAnsi="Source Sans Pro"/>
                                  <w:color w:val="FFFFFF"/>
                                </w:rPr>
                                <w:t>5</w:t>
                              </w:r>
                              <w:bookmarkStart w:id="6" w:name="_GoBack"/>
                              <w:bookmarkEnd w:id="6"/>
                              <w:del w:id="7" w:author="Author">
                                <w:r w:rsidR="002655F5" w:rsidDel="0074018A">
                                  <w:rPr>
                                    <w:rFonts w:ascii="Source Sans Pro" w:hAnsi="Source Sans Pro"/>
                                    <w:color w:val="FFFFFF"/>
                                  </w:rPr>
                                  <w:delText>4</w:delText>
                                </w:r>
                              </w:del>
                              <w:r w:rsidR="002655F5">
                                <w:rPr>
                                  <w:rFonts w:ascii="Source Sans Pro" w:hAnsi="Source Sans Pro"/>
                                  <w:color w:val="FFFFFF"/>
                                </w:rPr>
                                <w:t xml:space="preserve"> </w:t>
                              </w:r>
                            </w:ins>
                            <w:del w:id="8" w:author="Author">
                              <w:r w:rsidDel="002655F5">
                                <w:rPr>
                                  <w:rFonts w:ascii="Source Sans Pro" w:hAnsi="Source Sans Pro"/>
                                  <w:color w:val="FFFFFF"/>
                                </w:rPr>
                                <w:delText>October</w:delText>
                              </w:r>
                              <w:r w:rsidRPr="003D3C34" w:rsidDel="002655F5">
                                <w:rPr>
                                  <w:rFonts w:ascii="Source Sans Pro" w:hAnsi="Source Sans Pro"/>
                                  <w:color w:val="FFFFFF"/>
                                </w:rPr>
                                <w:delText xml:space="preserve"> </w:delText>
                              </w:r>
                            </w:del>
                            <w:ins w:id="9" w:author="Author">
                              <w:r w:rsidR="002655F5">
                                <w:rPr>
                                  <w:rFonts w:ascii="Source Sans Pro" w:hAnsi="Source Sans Pro"/>
                                  <w:color w:val="FFFFFF"/>
                                </w:rPr>
                                <w:t>November</w:t>
                              </w:r>
                              <w:r w:rsidR="002655F5" w:rsidRPr="003D3C34">
                                <w:rPr>
                                  <w:rFonts w:ascii="Source Sans Pro" w:hAnsi="Source Sans Pro"/>
                                  <w:color w:val="FFFFFF"/>
                                </w:rPr>
                                <w:t xml:space="preserve"> </w:t>
                              </w:r>
                            </w:ins>
                            <w:r w:rsidRPr="003D3C34">
                              <w:rPr>
                                <w:rFonts w:ascii="Source Sans Pro" w:hAnsi="Source Sans Pro"/>
                                <w:color w:val="FFFFFF"/>
                              </w:rPr>
                              <w:t>2015</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0,0l0,21600,21600,21600,21600,0xe">
                <v:stroke joinstyle="miter"/>
                <v:path gradientshapeok="t" o:connecttype="rect"/>
              </v:shapetype>
              <v:shape id="Text Box 19" o:spid="_x0000_s1027" type="#_x0000_t202" style="position:absolute;margin-left:153pt;margin-top:603pt;width:450pt;height:40.8pt;z-index:2516807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" filled="f" stroked="f">
                <v:textbox>
                  <w:txbxContent>
                    <w:p w14:paraId="430FDE96" w14:textId="4EC16F96" w:rsidR="00E13924" w:rsidRPr="003D3C34" w:rsidRDefault="00E13924" w:rsidP="00AD40EC">
                      <w:pPr>
                        <w:rPr>
                          <w:rFonts w:ascii="Source Sans Pro" w:hAnsi="Source Sans Pro"/>
                          <w:color w:val="FFFFFF"/>
                        </w:rPr>
                      </w:pPr>
                      <w:r>
                        <w:rPr>
                          <w:rFonts w:ascii="Source Sans Pro" w:hAnsi="Source Sans Pro"/>
                          <w:color w:val="FFFFFF"/>
                        </w:rPr>
                        <w:t xml:space="preserve">Version </w:t>
                      </w:r>
                      <w:ins w:id="10" w:author="Author">
                        <w:r w:rsidR="002655F5">
                          <w:rPr>
                            <w:rFonts w:ascii="Source Sans Pro" w:hAnsi="Source Sans Pro"/>
                            <w:color w:val="FFFFFF"/>
                          </w:rPr>
                          <w:t>2</w:t>
                        </w:r>
                      </w:ins>
                      <w:del w:id="11" w:author="Author">
                        <w:r w:rsidDel="002655F5">
                          <w:rPr>
                            <w:rFonts w:ascii="Source Sans Pro" w:hAnsi="Source Sans Pro"/>
                            <w:color w:val="FFFFFF"/>
                          </w:rPr>
                          <w:delText>1</w:delText>
                        </w:r>
                      </w:del>
                      <w:r>
                        <w:rPr>
                          <w:rFonts w:ascii="Source Sans Pro" w:hAnsi="Source Sans Pro"/>
                          <w:color w:val="FFFFFF"/>
                        </w:rPr>
                        <w:t>.</w:t>
                      </w:r>
                      <w:ins w:id="12" w:author="Author">
                        <w:r w:rsidR="0074018A">
                          <w:rPr>
                            <w:rFonts w:ascii="Source Sans Pro" w:hAnsi="Source Sans Pro"/>
                            <w:color w:val="FFFFFF"/>
                          </w:rPr>
                          <w:t>1</w:t>
                        </w:r>
                      </w:ins>
                      <w:del w:id="13" w:author="Author">
                        <w:r w:rsidDel="0074018A">
                          <w:rPr>
                            <w:rFonts w:ascii="Source Sans Pro" w:hAnsi="Source Sans Pro"/>
                            <w:color w:val="FFFFFF"/>
                          </w:rPr>
                          <w:delText>0</w:delText>
                        </w:r>
                      </w:del>
                      <w:r>
                        <w:rPr>
                          <w:rFonts w:ascii="Source Sans Pro" w:hAnsi="Source Sans Pro"/>
                          <w:color w:val="FFFFFF"/>
                        </w:rPr>
                        <w:t xml:space="preserve"> </w:t>
                      </w:r>
                      <w:r w:rsidRPr="003D3C34">
                        <w:rPr>
                          <w:rFonts w:ascii="Source Sans Pro" w:hAnsi="Source Sans Pro"/>
                          <w:color w:val="FFFFFF"/>
                        </w:rPr>
                        <w:t xml:space="preserve"> | </w:t>
                      </w:r>
                      <w:r>
                        <w:rPr>
                          <w:rFonts w:ascii="Source Sans Pro" w:hAnsi="Source Sans Pro"/>
                          <w:color w:val="FFFFFF"/>
                        </w:rPr>
                        <w:t xml:space="preserve"> </w:t>
                      </w:r>
                      <w:del w:id="14" w:author="Author">
                        <w:r w:rsidDel="002655F5">
                          <w:rPr>
                            <w:rFonts w:ascii="Source Sans Pro" w:hAnsi="Source Sans Pro"/>
                            <w:color w:val="FFFFFF"/>
                          </w:rPr>
                          <w:delText xml:space="preserve">19 </w:delText>
                        </w:r>
                      </w:del>
                      <w:ins w:id="15" w:author="Author">
                        <w:r w:rsidR="002655F5">
                          <w:rPr>
                            <w:rFonts w:ascii="Source Sans Pro" w:hAnsi="Source Sans Pro"/>
                            <w:color w:val="FFFFFF"/>
                          </w:rPr>
                          <w:t>2</w:t>
                        </w:r>
                        <w:r w:rsidR="0074018A">
                          <w:rPr>
                            <w:rFonts w:ascii="Source Sans Pro" w:hAnsi="Source Sans Pro"/>
                            <w:color w:val="FFFFFF"/>
                          </w:rPr>
                          <w:t>5</w:t>
                        </w:r>
                        <w:bookmarkStart w:id="16" w:name="_GoBack"/>
                        <w:bookmarkEnd w:id="16"/>
                        <w:del w:id="17" w:author="Author">
                          <w:r w:rsidR="002655F5" w:rsidDel="0074018A">
                            <w:rPr>
                              <w:rFonts w:ascii="Source Sans Pro" w:hAnsi="Source Sans Pro"/>
                              <w:color w:val="FFFFFF"/>
                            </w:rPr>
                            <w:delText>4</w:delText>
                          </w:r>
                        </w:del>
                        <w:r w:rsidR="002655F5">
                          <w:rPr>
                            <w:rFonts w:ascii="Source Sans Pro" w:hAnsi="Source Sans Pro"/>
                            <w:color w:val="FFFFFF"/>
                          </w:rPr>
                          <w:t xml:space="preserve"> </w:t>
                        </w:r>
                      </w:ins>
                      <w:del w:id="18" w:author="Author">
                        <w:r w:rsidDel="002655F5">
                          <w:rPr>
                            <w:rFonts w:ascii="Source Sans Pro" w:hAnsi="Source Sans Pro"/>
                            <w:color w:val="FFFFFF"/>
                          </w:rPr>
                          <w:delText>October</w:delText>
                        </w:r>
                        <w:r w:rsidRPr="003D3C34" w:rsidDel="002655F5">
                          <w:rPr>
                            <w:rFonts w:ascii="Source Sans Pro" w:hAnsi="Source Sans Pro"/>
                            <w:color w:val="FFFFFF"/>
                          </w:rPr>
                          <w:delText xml:space="preserve"> </w:delText>
                        </w:r>
                      </w:del>
                      <w:ins w:id="19" w:author="Author">
                        <w:r w:rsidR="002655F5">
                          <w:rPr>
                            <w:rFonts w:ascii="Source Sans Pro" w:hAnsi="Source Sans Pro"/>
                            <w:color w:val="FFFFFF"/>
                          </w:rPr>
                          <w:t>November</w:t>
                        </w:r>
                        <w:r w:rsidR="002655F5" w:rsidRPr="003D3C34">
                          <w:rPr>
                            <w:rFonts w:ascii="Source Sans Pro" w:hAnsi="Source Sans Pro"/>
                            <w:color w:val="FFFFFF"/>
                          </w:rPr>
                          <w:t xml:space="preserve"> </w:t>
                        </w:r>
                      </w:ins>
                      <w:r w:rsidRPr="003D3C34">
                        <w:rPr>
                          <w:rFonts w:ascii="Source Sans Pro" w:hAnsi="Source Sans Pro"/>
                          <w:color w:val="FFFFFF"/>
                        </w:rPr>
                        <w:t>2015</w:t>
                      </w:r>
                    </w:p>
                  </w:txbxContent>
                </v:textbox>
                <w10:wrap type="through" anchorx="page" anchory="page"/>
              </v:shape>
            </w:pict>
          </mc:Fallback>
        </mc:AlternateContent>
      </w:r>
      <w:r>
        <w:rPr>
          <w:noProof/>
        </w:rPr>
        <mc:AlternateContent>
          <mc:Choice Requires="wps">
            <w:drawing>
              <wp:anchor distT="0" distB="0" distL="114300" distR="114300" simplePos="0" relativeHeight="251681792" behindDoc="0" locked="0" layoutInCell="1" allowOverlap="1" wp14:anchorId="631316D4" wp14:editId="02E81ADA">
                <wp:simplePos x="0" y="0"/>
                <wp:positionH relativeFrom="page">
                  <wp:posOffset>2057400</wp:posOffset>
                </wp:positionH>
                <wp:positionV relativeFrom="page">
                  <wp:posOffset>7658274</wp:posOffset>
                </wp:positionV>
                <wp:extent cx="5600700" cy="0"/>
                <wp:effectExtent l="0" t="0" r="12700" b="25400"/>
                <wp:wrapThrough wrapText="bothSides">
                  <wp:wrapPolygon edited="0">
                    <wp:start x="0" y="-1"/>
                    <wp:lineTo x="0" y="-1"/>
                    <wp:lineTo x="21551" y="-1"/>
                    <wp:lineTo x="21551" y="-1"/>
                    <wp:lineTo x="0" y="-1"/>
                  </wp:wrapPolygon>
                </wp:wrapThrough>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Straight Connector 20" o:spid="_x0000_s1026" style="position:absolute;z-index:251681792;visibility:visible;mso-wrap-style:square;mso-wrap-distance-left:9pt;mso-wrap-distance-top:0;mso-wrap-distance-right:9pt;mso-wrap-distance-bottom:0;mso-position-horizontal:absolute;mso-position-horizontal-relative:page;mso-position-vertical:absolute;mso-position-vertical-relative:page" from="162pt,603pt" to="603pt,60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" strokecolor="white" strokeweight="1pt">
                <w10:wrap type="through" anchorx="page" anchory="page"/>
              </v:line>
            </w:pict>
          </mc:Fallback>
        </mc:AlternateContent>
      </w:r>
      <w:r>
        <w:rPr>
          <w:noProof/>
        </w:rPr>
        <mc:AlternateContent>
          <mc:Choice Requires="wps">
            <w:drawing>
              <wp:anchor distT="0" distB="0" distL="114300" distR="114300" simplePos="0" relativeHeight="251678720" behindDoc="0" locked="0" layoutInCell="1" allowOverlap="1" wp14:anchorId="371B5108" wp14:editId="552F5A6F">
                <wp:simplePos x="0" y="0"/>
                <wp:positionH relativeFrom="page">
                  <wp:posOffset>1270</wp:posOffset>
                </wp:positionH>
                <wp:positionV relativeFrom="page">
                  <wp:posOffset>6865614</wp:posOffset>
                </wp:positionV>
                <wp:extent cx="574675" cy="1256022"/>
                <wp:effectExtent l="0" t="0" r="9525" b="0"/>
                <wp:wrapThrough wrapText="bothSides">
                  <wp:wrapPolygon edited="0">
                    <wp:start x="0" y="0"/>
                    <wp:lineTo x="0" y="20977"/>
                    <wp:lineTo x="21003" y="20977"/>
                    <wp:lineTo x="21003" y="0"/>
                    <wp:lineTo x="0" y="0"/>
                  </wp:wrapPolygon>
                </wp:wrapThrough>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675" cy="1256022"/>
                        </a:xfrm>
                        <a:prstGeom prst="rect">
                          <a:avLst/>
                        </a:prstGeom>
                        <a:solidFill>
                          <a:srgbClr val="1768B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anchor>
            </w:drawing>
          </mc:Choice>
          <mc:Fallback>
            <w:pict>
              <v:rect id="Rectangle 15" o:spid="_x0000_s1026" style="position:absolute;margin-left:.1pt;margin-top:540.6pt;width:45.25pt;height:98.9pt;z-index:251678720;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" fillcolor="#1768b1" stroked="f">
                <w10:wrap type="through" anchorx="page" anchory="page"/>
              </v:rect>
            </w:pict>
          </mc:Fallback>
        </mc:AlternateContent>
      </w:r>
      <w:r>
        <w:rPr>
          <w:noProof/>
        </w:rPr>
        <mc:AlternateContent>
          <mc:Choice Requires="wps">
            <w:drawing>
              <wp:anchor distT="0" distB="0" distL="114300" distR="114300" simplePos="0" relativeHeight="251682816" behindDoc="0" locked="0" layoutInCell="1" allowOverlap="1" wp14:anchorId="0CA17E79" wp14:editId="14AD2866">
                <wp:simplePos x="0" y="0"/>
                <wp:positionH relativeFrom="page">
                  <wp:posOffset>559435</wp:posOffset>
                </wp:positionH>
                <wp:positionV relativeFrom="page">
                  <wp:posOffset>6858635</wp:posOffset>
                </wp:positionV>
                <wp:extent cx="1384935" cy="1268233"/>
                <wp:effectExtent l="0" t="0" r="12065" b="1905"/>
                <wp:wrapThrough wrapText="bothSides">
                  <wp:wrapPolygon edited="0">
                    <wp:start x="0" y="0"/>
                    <wp:lineTo x="0" y="21200"/>
                    <wp:lineTo x="21392" y="21200"/>
                    <wp:lineTo x="21392" y="0"/>
                    <wp:lineTo x="0" y="0"/>
                  </wp:wrapPolygon>
                </wp:wrapThrough>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935" cy="1268233"/>
                        </a:xfrm>
                        <a:prstGeom prst="rect">
                          <a:avLst/>
                        </a:prstGeom>
                        <a:blipFill rotWithShape="1">
                          <a:blip r:embed="rId15" cstate="email">
                            <a:extLst>
                              <a:ext uri="{28A0092B-C50C-407E-A947-70E740481C1C}">
                                <a14:useLocalDpi xmlns:a14="http://schemas.microsoft.com/office/drawing/2010/main"/>
                              </a:ext>
                            </a:extLst>
                          </a:blip>
                          <a:stretch>
                            <a:fillRect/>
                          </a:stretch>
                        </a:blipFill>
                        <a:ln>
                          <a:noFill/>
                        </a:ln>
                        <a:extLst/>
                      </wps:spPr>
                      <wps:bodyPr rot="0" vert="horz" wrap="square" lIns="91440" tIns="45720" rIns="91440" bIns="45720" anchor="ctr" anchorCtr="0" upright="1">
                        <a:noAutofit/>
                      </wps:bodyPr>
                    </wps:wsp>
                  </a:graphicData>
                </a:graphic>
              </wp:anchor>
            </w:drawing>
          </mc:Choice>
          <mc:Fallback>
            <w:pict>
              <v:rect id="Rectangle 21" o:spid="_x0000_s1026" style="position:absolute;margin-left:44.05pt;margin-top:540.05pt;width:109.05pt;height:99.85pt;z-index:251682816;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" stroked="f">
                <v:fill r:id="rId16" o:title="" rotate="t" type="frame"/>
                <w10:wrap type="through" anchorx="page" anchory="page"/>
              </v:rect>
            </w:pict>
          </mc:Fallback>
        </mc:AlternateContent>
      </w:r>
      <w:r w:rsidRPr="00387DFE">
        <w:rPr>
          <w:noProof/>
        </w:rPr>
        <mc:AlternateContent>
          <mc:Choice Requires="wps">
            <w:drawing>
              <wp:anchor distT="0" distB="0" distL="114300" distR="114300" simplePos="0" relativeHeight="251683840" behindDoc="0" locked="0" layoutInCell="1" allowOverlap="1" wp14:anchorId="30000027" wp14:editId="51F37CE3">
                <wp:simplePos x="0" y="0"/>
                <wp:positionH relativeFrom="page">
                  <wp:posOffset>635</wp:posOffset>
                </wp:positionH>
                <wp:positionV relativeFrom="page">
                  <wp:posOffset>0</wp:posOffset>
                </wp:positionV>
                <wp:extent cx="7772400" cy="6870700"/>
                <wp:effectExtent l="0" t="0" r="0" b="12700"/>
                <wp:wrapThrough wrapText="bothSides">
                  <wp:wrapPolygon edited="0">
                    <wp:start x="0" y="0"/>
                    <wp:lineTo x="0" y="21560"/>
                    <wp:lineTo x="21529" y="21560"/>
                    <wp:lineTo x="21529" y="0"/>
                    <wp:lineTo x="0" y="0"/>
                  </wp:wrapPolygon>
                </wp:wrapThrough>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6870700"/>
                        </a:xfrm>
                        <a:prstGeom prst="rect">
                          <a:avLst/>
                        </a:prstGeom>
                        <a:solidFill>
                          <a:schemeClr val="bg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anchor>
            </w:drawing>
          </mc:Choice>
          <mc:Fallback>
            <w:pict>
              <v:rect id="Rectangle 25" o:spid="_x0000_s1026" style="position:absolute;margin-left:.05pt;margin-top:0;width:612pt;height:541pt;z-index:251683840;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" fillcolor="white [3212]" stroked="f">
                <w10:wrap type="through" anchorx="page" anchory="page"/>
              </v:rect>
            </w:pict>
          </mc:Fallback>
        </mc:AlternateContent>
      </w:r>
      <w:r w:rsidRPr="00387DFE">
        <w:rPr>
          <w:noProof/>
        </w:rPr>
        <mc:AlternateContent>
          <mc:Choice Requires="wps">
            <w:drawing>
              <wp:anchor distT="0" distB="0" distL="114300" distR="114300" simplePos="0" relativeHeight="251676672" behindDoc="0" locked="0" layoutInCell="1" allowOverlap="1" wp14:anchorId="651BE13A" wp14:editId="050AF446">
                <wp:simplePos x="0" y="0"/>
                <wp:positionH relativeFrom="page">
                  <wp:posOffset>1270</wp:posOffset>
                </wp:positionH>
                <wp:positionV relativeFrom="page">
                  <wp:posOffset>8127365</wp:posOffset>
                </wp:positionV>
                <wp:extent cx="7886700" cy="1930400"/>
                <wp:effectExtent l="0" t="0" r="12700" b="0"/>
                <wp:wrapThrough wrapText="bothSides">
                  <wp:wrapPolygon edited="0">
                    <wp:start x="0" y="0"/>
                    <wp:lineTo x="0" y="21316"/>
                    <wp:lineTo x="21565" y="21316"/>
                    <wp:lineTo x="21565" y="0"/>
                    <wp:lineTo x="0" y="0"/>
                  </wp:wrapPolygon>
                </wp:wrapThrough>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0" cy="1930400"/>
                        </a:xfrm>
                        <a:prstGeom prst="rect">
                          <a:avLst/>
                        </a:prstGeom>
                        <a:solidFill>
                          <a:schemeClr val="bg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anchor>
            </w:drawing>
          </mc:Choice>
          <mc:Fallback>
            <w:pict>
              <v:rect id="Rectangle 26" o:spid="_x0000_s1026" style="position:absolute;margin-left:.1pt;margin-top:639.95pt;width:621pt;height:152pt;z-index:251676672;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" fillcolor="white [3212]" stroked="f">
                <w10:wrap type="through" anchorx="page" anchory="page"/>
              </v:rect>
            </w:pict>
          </mc:Fallback>
        </mc:AlternateContent>
      </w:r>
      <w:r w:rsidRPr="00387DFE">
        <w:rPr>
          <w:noProof/>
        </w:rPr>
        <mc:AlternateContent>
          <mc:Choice Requires="wps">
            <w:drawing>
              <wp:anchor distT="0" distB="0" distL="114300" distR="114300" simplePos="0" relativeHeight="251677696" behindDoc="0" locked="0" layoutInCell="1" allowOverlap="1" wp14:anchorId="7F061EB4" wp14:editId="1049D2D0">
                <wp:simplePos x="0" y="0"/>
                <wp:positionH relativeFrom="page">
                  <wp:posOffset>1929130</wp:posOffset>
                </wp:positionH>
                <wp:positionV relativeFrom="page">
                  <wp:posOffset>6870858</wp:posOffset>
                </wp:positionV>
                <wp:extent cx="5850890" cy="1257143"/>
                <wp:effectExtent l="0" t="0" r="0" b="0"/>
                <wp:wrapThrough wrapText="bothSides">
                  <wp:wrapPolygon edited="0">
                    <wp:start x="0" y="0"/>
                    <wp:lineTo x="0" y="20956"/>
                    <wp:lineTo x="21473" y="20956"/>
                    <wp:lineTo x="21473" y="0"/>
                    <wp:lineTo x="0" y="0"/>
                  </wp:wrapPolygon>
                </wp:wrapThrough>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850890" cy="1257143"/>
                        </a:xfrm>
                        <a:prstGeom prst="rect">
                          <a:avLst/>
                        </a:prstGeom>
                        <a:solidFill>
                          <a:srgbClr val="1768B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anchor>
            </w:drawing>
          </mc:Choice>
          <mc:Fallback>
            <w:pict>
              <v:rect id="Rectangle 28" o:spid="_x0000_s1026" style="position:absolute;margin-left:151.9pt;margin-top:541pt;width:460.7pt;height:99pt;flip:x;z-index:251677696;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" fillcolor="#1768b1" stroked="f">
                <w10:wrap type="through" anchorx="page" anchory="page"/>
              </v:rect>
            </w:pict>
          </mc:Fallback>
        </mc:AlternateContent>
      </w:r>
    </w:p>
    <w:p w14:paraId="3F13708A" w14:textId="60F85625" w:rsidR="006846AA" w:rsidRPr="00C65750" w:rsidRDefault="006846AA" w:rsidP="006846AA">
      <w:pPr>
        <w:pStyle w:val="Heading1"/>
      </w:pPr>
      <w:bookmarkStart w:id="20" w:name="_Toc306447242"/>
      <w:bookmarkStart w:id="21" w:name="_Toc306447416"/>
      <w:bookmarkStart w:id="22" w:name="_Toc306481183"/>
      <w:r>
        <w:lastRenderedPageBreak/>
        <w:t>Table of Contents</w:t>
      </w:r>
      <w:bookmarkEnd w:id="20"/>
      <w:bookmarkEnd w:id="21"/>
      <w:bookmarkEnd w:id="22"/>
    </w:p>
    <w:p w14:paraId="625ACE5D" w14:textId="77777777" w:rsidR="00031276" w:rsidRDefault="00031276" w:rsidP="009814B2"/>
    <w:p w14:paraId="0A6E2879" w14:textId="77777777" w:rsidR="006846AA" w:rsidRDefault="006846AA" w:rsidP="009814B2"/>
    <w:p w14:paraId="36D351EC" w14:textId="01CE9E46" w:rsidR="00342283" w:rsidRDefault="00261FBC">
      <w:pPr>
        <w:pStyle w:val="TOC1"/>
        <w:tabs>
          <w:tab w:val="right" w:leader="dot" w:pos="10150"/>
        </w:tabs>
        <w:rPr>
          <w:rFonts w:asciiTheme="minorHAnsi" w:eastAsiaTheme="minorEastAsia" w:hAnsiTheme="minorHAnsi" w:cstheme="minorBidi"/>
          <w:b w:val="0"/>
          <w:noProof/>
          <w:color w:val="auto"/>
          <w:lang w:eastAsia="ja-JP"/>
        </w:rPr>
      </w:pPr>
      <w:r>
        <w:fldChar w:fldCharType="begin"/>
      </w:r>
      <w:r>
        <w:instrText xml:space="preserve"> TOC \o "1-3" </w:instrText>
      </w:r>
      <w:r>
        <w:fldChar w:fldCharType="separate"/>
      </w:r>
    </w:p>
    <w:p w14:paraId="63FA9FB4" w14:textId="77777777" w:rsidR="00342283" w:rsidRDefault="00342283">
      <w:pPr>
        <w:pStyle w:val="TOC1"/>
        <w:tabs>
          <w:tab w:val="right" w:leader="dot" w:pos="10150"/>
        </w:tabs>
        <w:rPr>
          <w:rFonts w:asciiTheme="minorHAnsi" w:eastAsiaTheme="minorEastAsia" w:hAnsiTheme="minorHAnsi" w:cstheme="minorBidi"/>
          <w:b w:val="0"/>
          <w:noProof/>
          <w:color w:val="auto"/>
          <w:lang w:eastAsia="ja-JP"/>
        </w:rPr>
      </w:pPr>
      <w:r>
        <w:rPr>
          <w:noProof/>
        </w:rPr>
        <w:t>Thick RDDS (Whois) Consensus Policy</w:t>
      </w:r>
      <w:r>
        <w:rPr>
          <w:noProof/>
        </w:rPr>
        <w:tab/>
      </w:r>
      <w:r>
        <w:rPr>
          <w:noProof/>
        </w:rPr>
        <w:fldChar w:fldCharType="begin"/>
      </w:r>
      <w:r>
        <w:rPr>
          <w:noProof/>
        </w:rPr>
        <w:instrText xml:space="preserve"> PAGEREF _Toc306481184 \h </w:instrText>
      </w:r>
      <w:r>
        <w:rPr>
          <w:noProof/>
        </w:rPr>
      </w:r>
      <w:r>
        <w:rPr>
          <w:noProof/>
        </w:rPr>
        <w:fldChar w:fldCharType="separate"/>
      </w:r>
      <w:r w:rsidR="00E13924">
        <w:rPr>
          <w:noProof/>
        </w:rPr>
        <w:t>3</w:t>
      </w:r>
      <w:r>
        <w:rPr>
          <w:noProof/>
        </w:rPr>
        <w:fldChar w:fldCharType="end"/>
      </w:r>
    </w:p>
    <w:p w14:paraId="20CD957C" w14:textId="77777777" w:rsidR="00342283" w:rsidRDefault="00342283">
      <w:pPr>
        <w:pStyle w:val="TOC2"/>
        <w:tabs>
          <w:tab w:val="left" w:pos="642"/>
          <w:tab w:val="right" w:leader="dot" w:pos="10150"/>
        </w:tabs>
        <w:rPr>
          <w:rFonts w:asciiTheme="minorHAnsi" w:eastAsiaTheme="minorEastAsia" w:hAnsiTheme="minorHAnsi" w:cstheme="minorBidi"/>
          <w:noProof/>
          <w:color w:val="auto"/>
          <w:szCs w:val="24"/>
          <w:lang w:eastAsia="ja-JP"/>
        </w:rPr>
      </w:pPr>
      <w:r>
        <w:rPr>
          <w:noProof/>
        </w:rPr>
        <w:t>1.</w:t>
      </w:r>
      <w:r>
        <w:rPr>
          <w:rFonts w:asciiTheme="minorHAnsi" w:eastAsiaTheme="minorEastAsia" w:hAnsiTheme="minorHAnsi" w:cstheme="minorBidi"/>
          <w:noProof/>
          <w:color w:val="auto"/>
          <w:szCs w:val="24"/>
          <w:lang w:eastAsia="ja-JP"/>
        </w:rPr>
        <w:tab/>
      </w:r>
      <w:r>
        <w:rPr>
          <w:noProof/>
        </w:rPr>
        <w:t>Consensus Policy</w:t>
      </w:r>
      <w:r>
        <w:rPr>
          <w:noProof/>
        </w:rPr>
        <w:tab/>
      </w:r>
      <w:r>
        <w:rPr>
          <w:noProof/>
        </w:rPr>
        <w:fldChar w:fldCharType="begin"/>
      </w:r>
      <w:r>
        <w:rPr>
          <w:noProof/>
        </w:rPr>
        <w:instrText xml:space="preserve"> PAGEREF _Toc306481185 \h </w:instrText>
      </w:r>
      <w:r>
        <w:rPr>
          <w:noProof/>
        </w:rPr>
      </w:r>
      <w:r>
        <w:rPr>
          <w:noProof/>
        </w:rPr>
        <w:fldChar w:fldCharType="separate"/>
      </w:r>
      <w:r w:rsidR="00E13924">
        <w:rPr>
          <w:noProof/>
        </w:rPr>
        <w:t>3</w:t>
      </w:r>
      <w:r>
        <w:rPr>
          <w:noProof/>
        </w:rPr>
        <w:fldChar w:fldCharType="end"/>
      </w:r>
    </w:p>
    <w:p w14:paraId="09EC6867" w14:textId="77777777" w:rsidR="00342283" w:rsidRDefault="00342283">
      <w:pPr>
        <w:pStyle w:val="TOC2"/>
        <w:tabs>
          <w:tab w:val="left" w:pos="642"/>
          <w:tab w:val="right" w:leader="dot" w:pos="10150"/>
        </w:tabs>
        <w:rPr>
          <w:rFonts w:asciiTheme="minorHAnsi" w:eastAsiaTheme="minorEastAsia" w:hAnsiTheme="minorHAnsi" w:cstheme="minorBidi"/>
          <w:noProof/>
          <w:color w:val="auto"/>
          <w:szCs w:val="24"/>
          <w:lang w:eastAsia="ja-JP"/>
        </w:rPr>
      </w:pPr>
      <w:r>
        <w:rPr>
          <w:noProof/>
        </w:rPr>
        <w:t>2.</w:t>
      </w:r>
      <w:r>
        <w:rPr>
          <w:rFonts w:asciiTheme="minorHAnsi" w:eastAsiaTheme="minorEastAsia" w:hAnsiTheme="minorHAnsi" w:cstheme="minorBidi"/>
          <w:noProof/>
          <w:color w:val="auto"/>
          <w:szCs w:val="24"/>
          <w:lang w:eastAsia="ja-JP"/>
        </w:rPr>
        <w:tab/>
      </w:r>
      <w:r>
        <w:rPr>
          <w:noProof/>
        </w:rPr>
        <w:t>Phased Implementation</w:t>
      </w:r>
      <w:r>
        <w:rPr>
          <w:noProof/>
        </w:rPr>
        <w:tab/>
      </w:r>
      <w:r>
        <w:rPr>
          <w:noProof/>
        </w:rPr>
        <w:fldChar w:fldCharType="begin"/>
      </w:r>
      <w:r>
        <w:rPr>
          <w:noProof/>
        </w:rPr>
        <w:instrText xml:space="preserve"> PAGEREF _Toc306481186 \h </w:instrText>
      </w:r>
      <w:r>
        <w:rPr>
          <w:noProof/>
        </w:rPr>
      </w:r>
      <w:r>
        <w:rPr>
          <w:noProof/>
        </w:rPr>
        <w:fldChar w:fldCharType="separate"/>
      </w:r>
      <w:r w:rsidR="00E13924">
        <w:rPr>
          <w:noProof/>
        </w:rPr>
        <w:t>3</w:t>
      </w:r>
      <w:r>
        <w:rPr>
          <w:noProof/>
        </w:rPr>
        <w:fldChar w:fldCharType="end"/>
      </w:r>
    </w:p>
    <w:p w14:paraId="4D6DED4A" w14:textId="77777777" w:rsidR="00342283" w:rsidRDefault="00342283">
      <w:pPr>
        <w:pStyle w:val="TOC1"/>
        <w:tabs>
          <w:tab w:val="right" w:leader="dot" w:pos="10150"/>
        </w:tabs>
        <w:rPr>
          <w:rFonts w:asciiTheme="minorHAnsi" w:eastAsiaTheme="minorEastAsia" w:hAnsiTheme="minorHAnsi" w:cstheme="minorBidi"/>
          <w:b w:val="0"/>
          <w:noProof/>
          <w:color w:val="auto"/>
          <w:lang w:eastAsia="ja-JP"/>
        </w:rPr>
      </w:pPr>
      <w:r>
        <w:rPr>
          <w:noProof/>
        </w:rPr>
        <w:t>Thick RDDS (Whois) Implementation Notes</w:t>
      </w:r>
      <w:r>
        <w:rPr>
          <w:noProof/>
        </w:rPr>
        <w:tab/>
      </w:r>
      <w:r>
        <w:rPr>
          <w:noProof/>
        </w:rPr>
        <w:fldChar w:fldCharType="begin"/>
      </w:r>
      <w:r>
        <w:rPr>
          <w:noProof/>
        </w:rPr>
        <w:instrText xml:space="preserve"> PAGEREF _Toc306481187 \h </w:instrText>
      </w:r>
      <w:r>
        <w:rPr>
          <w:noProof/>
        </w:rPr>
      </w:r>
      <w:r>
        <w:rPr>
          <w:noProof/>
        </w:rPr>
        <w:fldChar w:fldCharType="separate"/>
      </w:r>
      <w:r w:rsidR="00E13924">
        <w:rPr>
          <w:noProof/>
        </w:rPr>
        <w:t>4</w:t>
      </w:r>
      <w:r>
        <w:rPr>
          <w:noProof/>
        </w:rPr>
        <w:fldChar w:fldCharType="end"/>
      </w:r>
    </w:p>
    <w:p w14:paraId="0D3520BA" w14:textId="77777777" w:rsidR="00342283" w:rsidRDefault="00342283">
      <w:pPr>
        <w:pStyle w:val="TOC2"/>
        <w:tabs>
          <w:tab w:val="left" w:pos="642"/>
          <w:tab w:val="right" w:leader="dot" w:pos="10150"/>
        </w:tabs>
        <w:rPr>
          <w:rFonts w:asciiTheme="minorHAnsi" w:eastAsiaTheme="minorEastAsia" w:hAnsiTheme="minorHAnsi" w:cstheme="minorBidi"/>
          <w:noProof/>
          <w:color w:val="auto"/>
          <w:szCs w:val="24"/>
          <w:lang w:eastAsia="ja-JP"/>
        </w:rPr>
      </w:pPr>
      <w:r>
        <w:rPr>
          <w:noProof/>
        </w:rPr>
        <w:t>1.</w:t>
      </w:r>
      <w:r>
        <w:rPr>
          <w:rFonts w:asciiTheme="minorHAnsi" w:eastAsiaTheme="minorEastAsia" w:hAnsiTheme="minorHAnsi" w:cstheme="minorBidi"/>
          <w:noProof/>
          <w:color w:val="auto"/>
          <w:szCs w:val="24"/>
          <w:lang w:eastAsia="ja-JP"/>
        </w:rPr>
        <w:tab/>
      </w:r>
      <w:r>
        <w:rPr>
          <w:noProof/>
        </w:rPr>
        <w:t>Phase 1 Implementation Notes</w:t>
      </w:r>
      <w:r>
        <w:rPr>
          <w:noProof/>
        </w:rPr>
        <w:tab/>
      </w:r>
      <w:r>
        <w:rPr>
          <w:noProof/>
        </w:rPr>
        <w:fldChar w:fldCharType="begin"/>
      </w:r>
      <w:r>
        <w:rPr>
          <w:noProof/>
        </w:rPr>
        <w:instrText xml:space="preserve"> PAGEREF _Toc306481188 \h </w:instrText>
      </w:r>
      <w:r>
        <w:rPr>
          <w:noProof/>
        </w:rPr>
      </w:r>
      <w:r>
        <w:rPr>
          <w:noProof/>
        </w:rPr>
        <w:fldChar w:fldCharType="separate"/>
      </w:r>
      <w:r w:rsidR="00E13924">
        <w:rPr>
          <w:noProof/>
        </w:rPr>
        <w:t>5</w:t>
      </w:r>
      <w:r>
        <w:rPr>
          <w:noProof/>
        </w:rPr>
        <w:fldChar w:fldCharType="end"/>
      </w:r>
    </w:p>
    <w:p w14:paraId="4A35482D" w14:textId="77777777" w:rsidR="00342283" w:rsidRDefault="00342283">
      <w:pPr>
        <w:pStyle w:val="TOC3"/>
        <w:rPr>
          <w:rFonts w:asciiTheme="minorHAnsi" w:eastAsiaTheme="minorEastAsia" w:hAnsiTheme="minorHAnsi" w:cstheme="minorBidi"/>
          <w:noProof/>
          <w:color w:val="auto"/>
          <w:szCs w:val="24"/>
          <w:lang w:eastAsia="ja-JP"/>
        </w:rPr>
      </w:pPr>
      <w:r>
        <w:rPr>
          <w:noProof/>
        </w:rPr>
        <w:t>1.1.</w:t>
      </w:r>
      <w:r>
        <w:rPr>
          <w:rFonts w:asciiTheme="minorHAnsi" w:eastAsiaTheme="minorEastAsia" w:hAnsiTheme="minorHAnsi" w:cstheme="minorBidi"/>
          <w:noProof/>
          <w:color w:val="auto"/>
          <w:szCs w:val="24"/>
          <w:lang w:eastAsia="ja-JP"/>
        </w:rPr>
        <w:tab/>
      </w:r>
      <w:r>
        <w:rPr>
          <w:noProof/>
        </w:rPr>
        <w:t>Objective</w:t>
      </w:r>
      <w:r>
        <w:rPr>
          <w:noProof/>
        </w:rPr>
        <w:tab/>
      </w:r>
      <w:r>
        <w:rPr>
          <w:noProof/>
        </w:rPr>
        <w:fldChar w:fldCharType="begin"/>
      </w:r>
      <w:r>
        <w:rPr>
          <w:noProof/>
        </w:rPr>
        <w:instrText xml:space="preserve"> PAGEREF _Toc306481189 \h </w:instrText>
      </w:r>
      <w:r>
        <w:rPr>
          <w:noProof/>
        </w:rPr>
      </w:r>
      <w:r>
        <w:rPr>
          <w:noProof/>
        </w:rPr>
        <w:fldChar w:fldCharType="separate"/>
      </w:r>
      <w:r w:rsidR="00E13924">
        <w:rPr>
          <w:noProof/>
        </w:rPr>
        <w:t>5</w:t>
      </w:r>
      <w:r>
        <w:rPr>
          <w:noProof/>
        </w:rPr>
        <w:fldChar w:fldCharType="end"/>
      </w:r>
    </w:p>
    <w:p w14:paraId="791EC08F" w14:textId="77777777" w:rsidR="00342283" w:rsidRDefault="00342283">
      <w:pPr>
        <w:pStyle w:val="TOC3"/>
        <w:rPr>
          <w:rFonts w:asciiTheme="minorHAnsi" w:eastAsiaTheme="minorEastAsia" w:hAnsiTheme="minorHAnsi" w:cstheme="minorBidi"/>
          <w:noProof/>
          <w:color w:val="auto"/>
          <w:szCs w:val="24"/>
          <w:lang w:eastAsia="ja-JP"/>
        </w:rPr>
      </w:pPr>
      <w:r>
        <w:rPr>
          <w:noProof/>
        </w:rPr>
        <w:t>1.2.</w:t>
      </w:r>
      <w:r>
        <w:rPr>
          <w:rFonts w:asciiTheme="minorHAnsi" w:eastAsiaTheme="minorEastAsia" w:hAnsiTheme="minorHAnsi" w:cstheme="minorBidi"/>
          <w:noProof/>
          <w:color w:val="auto"/>
          <w:szCs w:val="24"/>
          <w:lang w:eastAsia="ja-JP"/>
        </w:rPr>
        <w:tab/>
      </w:r>
      <w:r>
        <w:rPr>
          <w:noProof/>
        </w:rPr>
        <w:t>Scope of Thick RDDS (Whois) Implementation Phase 1</w:t>
      </w:r>
      <w:r>
        <w:rPr>
          <w:noProof/>
        </w:rPr>
        <w:tab/>
      </w:r>
      <w:r>
        <w:rPr>
          <w:noProof/>
        </w:rPr>
        <w:fldChar w:fldCharType="begin"/>
      </w:r>
      <w:r>
        <w:rPr>
          <w:noProof/>
        </w:rPr>
        <w:instrText xml:space="preserve"> PAGEREF _Toc306481190 \h </w:instrText>
      </w:r>
      <w:r>
        <w:rPr>
          <w:noProof/>
        </w:rPr>
      </w:r>
      <w:r>
        <w:rPr>
          <w:noProof/>
        </w:rPr>
        <w:fldChar w:fldCharType="separate"/>
      </w:r>
      <w:r w:rsidR="00E13924">
        <w:rPr>
          <w:noProof/>
        </w:rPr>
        <w:t>5</w:t>
      </w:r>
      <w:r>
        <w:rPr>
          <w:noProof/>
        </w:rPr>
        <w:fldChar w:fldCharType="end"/>
      </w:r>
    </w:p>
    <w:p w14:paraId="2BCE2277" w14:textId="77777777" w:rsidR="00342283" w:rsidRDefault="00342283">
      <w:pPr>
        <w:pStyle w:val="TOC3"/>
        <w:rPr>
          <w:rFonts w:asciiTheme="minorHAnsi" w:eastAsiaTheme="minorEastAsia" w:hAnsiTheme="minorHAnsi" w:cstheme="minorBidi"/>
          <w:noProof/>
          <w:color w:val="auto"/>
          <w:szCs w:val="24"/>
          <w:lang w:eastAsia="ja-JP"/>
        </w:rPr>
      </w:pPr>
      <w:r>
        <w:rPr>
          <w:noProof/>
        </w:rPr>
        <w:t>1.3.</w:t>
      </w:r>
      <w:r>
        <w:rPr>
          <w:rFonts w:asciiTheme="minorHAnsi" w:eastAsiaTheme="minorEastAsia" w:hAnsiTheme="minorHAnsi" w:cstheme="minorBidi"/>
          <w:noProof/>
          <w:color w:val="auto"/>
          <w:szCs w:val="24"/>
          <w:lang w:eastAsia="ja-JP"/>
        </w:rPr>
        <w:tab/>
      </w:r>
      <w:r>
        <w:rPr>
          <w:noProof/>
        </w:rPr>
        <w:t>Implementation Timeline</w:t>
      </w:r>
      <w:r>
        <w:rPr>
          <w:noProof/>
        </w:rPr>
        <w:tab/>
      </w:r>
      <w:r>
        <w:rPr>
          <w:noProof/>
        </w:rPr>
        <w:fldChar w:fldCharType="begin"/>
      </w:r>
      <w:r>
        <w:rPr>
          <w:noProof/>
        </w:rPr>
        <w:instrText xml:space="preserve"> PAGEREF _Toc306481191 \h </w:instrText>
      </w:r>
      <w:r>
        <w:rPr>
          <w:noProof/>
        </w:rPr>
      </w:r>
      <w:r>
        <w:rPr>
          <w:noProof/>
        </w:rPr>
        <w:fldChar w:fldCharType="separate"/>
      </w:r>
      <w:r w:rsidR="00E13924">
        <w:rPr>
          <w:noProof/>
        </w:rPr>
        <w:t>5</w:t>
      </w:r>
      <w:r>
        <w:rPr>
          <w:noProof/>
        </w:rPr>
        <w:fldChar w:fldCharType="end"/>
      </w:r>
    </w:p>
    <w:p w14:paraId="1E0CF418" w14:textId="77777777" w:rsidR="00342283" w:rsidRDefault="00342283">
      <w:pPr>
        <w:pStyle w:val="TOC3"/>
        <w:rPr>
          <w:rFonts w:asciiTheme="minorHAnsi" w:eastAsiaTheme="minorEastAsia" w:hAnsiTheme="minorHAnsi" w:cstheme="minorBidi"/>
          <w:noProof/>
          <w:color w:val="auto"/>
          <w:szCs w:val="24"/>
          <w:lang w:eastAsia="ja-JP"/>
        </w:rPr>
      </w:pPr>
      <w:r>
        <w:rPr>
          <w:noProof/>
        </w:rPr>
        <w:t>1.4.</w:t>
      </w:r>
      <w:r>
        <w:rPr>
          <w:rFonts w:asciiTheme="minorHAnsi" w:eastAsiaTheme="minorEastAsia" w:hAnsiTheme="minorHAnsi" w:cstheme="minorBidi"/>
          <w:noProof/>
          <w:color w:val="auto"/>
          <w:szCs w:val="24"/>
          <w:lang w:eastAsia="ja-JP"/>
        </w:rPr>
        <w:tab/>
      </w:r>
      <w:r>
        <w:rPr>
          <w:noProof/>
        </w:rPr>
        <w:t>Implementation Guidance for Registries</w:t>
      </w:r>
      <w:r>
        <w:rPr>
          <w:noProof/>
        </w:rPr>
        <w:tab/>
      </w:r>
      <w:r>
        <w:rPr>
          <w:noProof/>
        </w:rPr>
        <w:fldChar w:fldCharType="begin"/>
      </w:r>
      <w:r>
        <w:rPr>
          <w:noProof/>
        </w:rPr>
        <w:instrText xml:space="preserve"> PAGEREF _Toc306481192 \h </w:instrText>
      </w:r>
      <w:r>
        <w:rPr>
          <w:noProof/>
        </w:rPr>
      </w:r>
      <w:r>
        <w:rPr>
          <w:noProof/>
        </w:rPr>
        <w:fldChar w:fldCharType="separate"/>
      </w:r>
      <w:r w:rsidR="00E13924">
        <w:rPr>
          <w:noProof/>
        </w:rPr>
        <w:t>5</w:t>
      </w:r>
      <w:r>
        <w:rPr>
          <w:noProof/>
        </w:rPr>
        <w:fldChar w:fldCharType="end"/>
      </w:r>
    </w:p>
    <w:p w14:paraId="71FCED6B" w14:textId="77777777" w:rsidR="00342283" w:rsidRDefault="00342283">
      <w:pPr>
        <w:pStyle w:val="TOC3"/>
        <w:rPr>
          <w:rFonts w:asciiTheme="minorHAnsi" w:eastAsiaTheme="minorEastAsia" w:hAnsiTheme="minorHAnsi" w:cstheme="minorBidi"/>
          <w:noProof/>
          <w:color w:val="auto"/>
          <w:szCs w:val="24"/>
          <w:lang w:eastAsia="ja-JP"/>
        </w:rPr>
      </w:pPr>
      <w:r>
        <w:rPr>
          <w:noProof/>
        </w:rPr>
        <w:t>1.5.</w:t>
      </w:r>
      <w:r>
        <w:rPr>
          <w:rFonts w:asciiTheme="minorHAnsi" w:eastAsiaTheme="minorEastAsia" w:hAnsiTheme="minorHAnsi" w:cstheme="minorBidi"/>
          <w:noProof/>
          <w:color w:val="auto"/>
          <w:szCs w:val="24"/>
          <w:lang w:eastAsia="ja-JP"/>
        </w:rPr>
        <w:tab/>
      </w:r>
      <w:r>
        <w:rPr>
          <w:noProof/>
        </w:rPr>
        <w:t>Implementation Information for Registrars</w:t>
      </w:r>
      <w:r>
        <w:rPr>
          <w:noProof/>
        </w:rPr>
        <w:tab/>
      </w:r>
      <w:r>
        <w:rPr>
          <w:noProof/>
        </w:rPr>
        <w:fldChar w:fldCharType="begin"/>
      </w:r>
      <w:r>
        <w:rPr>
          <w:noProof/>
        </w:rPr>
        <w:instrText xml:space="preserve"> PAGEREF _Toc306481193 \h </w:instrText>
      </w:r>
      <w:r>
        <w:rPr>
          <w:noProof/>
        </w:rPr>
      </w:r>
      <w:r>
        <w:rPr>
          <w:noProof/>
        </w:rPr>
        <w:fldChar w:fldCharType="separate"/>
      </w:r>
      <w:r w:rsidR="00E13924">
        <w:rPr>
          <w:noProof/>
        </w:rPr>
        <w:t>7</w:t>
      </w:r>
      <w:r>
        <w:rPr>
          <w:noProof/>
        </w:rPr>
        <w:fldChar w:fldCharType="end"/>
      </w:r>
    </w:p>
    <w:p w14:paraId="0F2D24A0" w14:textId="77777777" w:rsidR="00342283" w:rsidRDefault="00342283">
      <w:pPr>
        <w:pStyle w:val="TOC2"/>
        <w:tabs>
          <w:tab w:val="left" w:pos="642"/>
          <w:tab w:val="right" w:leader="dot" w:pos="10150"/>
        </w:tabs>
        <w:rPr>
          <w:rFonts w:asciiTheme="minorHAnsi" w:eastAsiaTheme="minorEastAsia" w:hAnsiTheme="minorHAnsi" w:cstheme="minorBidi"/>
          <w:noProof/>
          <w:color w:val="auto"/>
          <w:szCs w:val="24"/>
          <w:lang w:eastAsia="ja-JP"/>
        </w:rPr>
      </w:pPr>
      <w:r>
        <w:rPr>
          <w:noProof/>
        </w:rPr>
        <w:t>2.</w:t>
      </w:r>
      <w:r>
        <w:rPr>
          <w:rFonts w:asciiTheme="minorHAnsi" w:eastAsiaTheme="minorEastAsia" w:hAnsiTheme="minorHAnsi" w:cstheme="minorBidi"/>
          <w:noProof/>
          <w:color w:val="auto"/>
          <w:szCs w:val="24"/>
          <w:lang w:eastAsia="ja-JP"/>
        </w:rPr>
        <w:tab/>
      </w:r>
      <w:r>
        <w:rPr>
          <w:noProof/>
        </w:rPr>
        <w:t>Phase 2 Implementation Notes</w:t>
      </w:r>
      <w:r>
        <w:rPr>
          <w:noProof/>
        </w:rPr>
        <w:tab/>
      </w:r>
      <w:r>
        <w:rPr>
          <w:noProof/>
        </w:rPr>
        <w:fldChar w:fldCharType="begin"/>
      </w:r>
      <w:r>
        <w:rPr>
          <w:noProof/>
        </w:rPr>
        <w:instrText xml:space="preserve"> PAGEREF _Toc306481194 \h </w:instrText>
      </w:r>
      <w:r>
        <w:rPr>
          <w:noProof/>
        </w:rPr>
      </w:r>
      <w:r>
        <w:rPr>
          <w:noProof/>
        </w:rPr>
        <w:fldChar w:fldCharType="separate"/>
      </w:r>
      <w:r w:rsidR="00E13924">
        <w:rPr>
          <w:noProof/>
        </w:rPr>
        <w:t>8</w:t>
      </w:r>
      <w:r>
        <w:rPr>
          <w:noProof/>
        </w:rPr>
        <w:fldChar w:fldCharType="end"/>
      </w:r>
    </w:p>
    <w:p w14:paraId="51E2C040" w14:textId="77777777" w:rsidR="00342283" w:rsidRDefault="00342283">
      <w:pPr>
        <w:pStyle w:val="TOC3"/>
        <w:rPr>
          <w:rFonts w:asciiTheme="minorHAnsi" w:eastAsiaTheme="minorEastAsia" w:hAnsiTheme="minorHAnsi" w:cstheme="minorBidi"/>
          <w:noProof/>
          <w:color w:val="auto"/>
          <w:szCs w:val="24"/>
          <w:lang w:eastAsia="ja-JP"/>
        </w:rPr>
      </w:pPr>
      <w:r>
        <w:rPr>
          <w:noProof/>
        </w:rPr>
        <w:t>2.1.</w:t>
      </w:r>
      <w:r>
        <w:rPr>
          <w:rFonts w:asciiTheme="minorHAnsi" w:eastAsiaTheme="minorEastAsia" w:hAnsiTheme="minorHAnsi" w:cstheme="minorBidi"/>
          <w:noProof/>
          <w:color w:val="auto"/>
          <w:szCs w:val="24"/>
          <w:lang w:eastAsia="ja-JP"/>
        </w:rPr>
        <w:tab/>
      </w:r>
      <w:r>
        <w:rPr>
          <w:noProof/>
        </w:rPr>
        <w:t>Objective</w:t>
      </w:r>
      <w:r>
        <w:rPr>
          <w:noProof/>
        </w:rPr>
        <w:tab/>
      </w:r>
      <w:r>
        <w:rPr>
          <w:noProof/>
        </w:rPr>
        <w:fldChar w:fldCharType="begin"/>
      </w:r>
      <w:r>
        <w:rPr>
          <w:noProof/>
        </w:rPr>
        <w:instrText xml:space="preserve"> PAGEREF _Toc306481195 \h </w:instrText>
      </w:r>
      <w:r>
        <w:rPr>
          <w:noProof/>
        </w:rPr>
      </w:r>
      <w:r>
        <w:rPr>
          <w:noProof/>
        </w:rPr>
        <w:fldChar w:fldCharType="separate"/>
      </w:r>
      <w:r w:rsidR="00E13924">
        <w:rPr>
          <w:noProof/>
        </w:rPr>
        <w:t>8</w:t>
      </w:r>
      <w:r>
        <w:rPr>
          <w:noProof/>
        </w:rPr>
        <w:fldChar w:fldCharType="end"/>
      </w:r>
    </w:p>
    <w:p w14:paraId="02F644F3" w14:textId="77777777" w:rsidR="00342283" w:rsidRDefault="00342283">
      <w:pPr>
        <w:pStyle w:val="TOC3"/>
        <w:rPr>
          <w:rFonts w:asciiTheme="minorHAnsi" w:eastAsiaTheme="minorEastAsia" w:hAnsiTheme="minorHAnsi" w:cstheme="minorBidi"/>
          <w:noProof/>
          <w:color w:val="auto"/>
          <w:szCs w:val="24"/>
          <w:lang w:eastAsia="ja-JP"/>
        </w:rPr>
      </w:pPr>
      <w:r>
        <w:rPr>
          <w:noProof/>
        </w:rPr>
        <w:t>2.2.</w:t>
      </w:r>
      <w:r>
        <w:rPr>
          <w:rFonts w:asciiTheme="minorHAnsi" w:eastAsiaTheme="minorEastAsia" w:hAnsiTheme="minorHAnsi" w:cstheme="minorBidi"/>
          <w:noProof/>
          <w:color w:val="auto"/>
          <w:szCs w:val="24"/>
          <w:lang w:eastAsia="ja-JP"/>
        </w:rPr>
        <w:tab/>
      </w:r>
      <w:r>
        <w:rPr>
          <w:noProof/>
        </w:rPr>
        <w:t>Scope of Thick Whois Implementation Phase 2</w:t>
      </w:r>
      <w:r>
        <w:rPr>
          <w:noProof/>
        </w:rPr>
        <w:tab/>
      </w:r>
      <w:r>
        <w:rPr>
          <w:noProof/>
        </w:rPr>
        <w:fldChar w:fldCharType="begin"/>
      </w:r>
      <w:r>
        <w:rPr>
          <w:noProof/>
        </w:rPr>
        <w:instrText xml:space="preserve"> PAGEREF _Toc306481196 \h </w:instrText>
      </w:r>
      <w:r>
        <w:rPr>
          <w:noProof/>
        </w:rPr>
      </w:r>
      <w:r>
        <w:rPr>
          <w:noProof/>
        </w:rPr>
        <w:fldChar w:fldCharType="separate"/>
      </w:r>
      <w:r w:rsidR="00E13924">
        <w:rPr>
          <w:noProof/>
        </w:rPr>
        <w:t>8</w:t>
      </w:r>
      <w:r>
        <w:rPr>
          <w:noProof/>
        </w:rPr>
        <w:fldChar w:fldCharType="end"/>
      </w:r>
    </w:p>
    <w:p w14:paraId="3CBFCEC2" w14:textId="77777777" w:rsidR="00342283" w:rsidRDefault="00342283">
      <w:pPr>
        <w:pStyle w:val="TOC3"/>
        <w:rPr>
          <w:rFonts w:asciiTheme="minorHAnsi" w:eastAsiaTheme="minorEastAsia" w:hAnsiTheme="minorHAnsi" w:cstheme="minorBidi"/>
          <w:noProof/>
          <w:color w:val="auto"/>
          <w:szCs w:val="24"/>
          <w:lang w:eastAsia="ja-JP"/>
        </w:rPr>
      </w:pPr>
      <w:r>
        <w:rPr>
          <w:noProof/>
        </w:rPr>
        <w:t>2.3.</w:t>
      </w:r>
      <w:r>
        <w:rPr>
          <w:rFonts w:asciiTheme="minorHAnsi" w:eastAsiaTheme="minorEastAsia" w:hAnsiTheme="minorHAnsi" w:cstheme="minorBidi"/>
          <w:noProof/>
          <w:color w:val="auto"/>
          <w:szCs w:val="24"/>
          <w:lang w:eastAsia="ja-JP"/>
        </w:rPr>
        <w:tab/>
      </w:r>
      <w:r>
        <w:rPr>
          <w:noProof/>
        </w:rPr>
        <w:t>Implementation Timeline</w:t>
      </w:r>
      <w:r>
        <w:rPr>
          <w:noProof/>
        </w:rPr>
        <w:tab/>
      </w:r>
      <w:r>
        <w:rPr>
          <w:noProof/>
        </w:rPr>
        <w:fldChar w:fldCharType="begin"/>
      </w:r>
      <w:r>
        <w:rPr>
          <w:noProof/>
        </w:rPr>
        <w:instrText xml:space="preserve"> PAGEREF _Toc306481197 \h </w:instrText>
      </w:r>
      <w:r>
        <w:rPr>
          <w:noProof/>
        </w:rPr>
      </w:r>
      <w:r>
        <w:rPr>
          <w:noProof/>
        </w:rPr>
        <w:fldChar w:fldCharType="separate"/>
      </w:r>
      <w:r w:rsidR="00E13924">
        <w:rPr>
          <w:noProof/>
        </w:rPr>
        <w:t>8</w:t>
      </w:r>
      <w:r>
        <w:rPr>
          <w:noProof/>
        </w:rPr>
        <w:fldChar w:fldCharType="end"/>
      </w:r>
    </w:p>
    <w:p w14:paraId="256BAFF6" w14:textId="77777777" w:rsidR="00342283" w:rsidRDefault="00342283">
      <w:pPr>
        <w:pStyle w:val="TOC3"/>
        <w:rPr>
          <w:rFonts w:asciiTheme="minorHAnsi" w:eastAsiaTheme="minorEastAsia" w:hAnsiTheme="minorHAnsi" w:cstheme="minorBidi"/>
          <w:noProof/>
          <w:color w:val="auto"/>
          <w:szCs w:val="24"/>
          <w:lang w:eastAsia="ja-JP"/>
        </w:rPr>
      </w:pPr>
      <w:r>
        <w:rPr>
          <w:noProof/>
        </w:rPr>
        <w:t>2.4.</w:t>
      </w:r>
      <w:r>
        <w:rPr>
          <w:rFonts w:asciiTheme="minorHAnsi" w:eastAsiaTheme="minorEastAsia" w:hAnsiTheme="minorHAnsi" w:cstheme="minorBidi"/>
          <w:noProof/>
          <w:color w:val="auto"/>
          <w:szCs w:val="24"/>
          <w:lang w:eastAsia="ja-JP"/>
        </w:rPr>
        <w:tab/>
      </w:r>
      <w:r>
        <w:rPr>
          <w:noProof/>
        </w:rPr>
        <w:t>EPP Extension for Registration Expiration Date and the Reseller Information</w:t>
      </w:r>
      <w:r>
        <w:rPr>
          <w:noProof/>
        </w:rPr>
        <w:tab/>
      </w:r>
      <w:r>
        <w:rPr>
          <w:noProof/>
        </w:rPr>
        <w:fldChar w:fldCharType="begin"/>
      </w:r>
      <w:r>
        <w:rPr>
          <w:noProof/>
        </w:rPr>
        <w:instrText xml:space="preserve"> PAGEREF _Toc306481198 \h </w:instrText>
      </w:r>
      <w:r>
        <w:rPr>
          <w:noProof/>
        </w:rPr>
      </w:r>
      <w:r>
        <w:rPr>
          <w:noProof/>
        </w:rPr>
        <w:fldChar w:fldCharType="separate"/>
      </w:r>
      <w:r w:rsidR="00E13924">
        <w:rPr>
          <w:noProof/>
        </w:rPr>
        <w:t>8</w:t>
      </w:r>
      <w:r>
        <w:rPr>
          <w:noProof/>
        </w:rPr>
        <w:fldChar w:fldCharType="end"/>
      </w:r>
    </w:p>
    <w:p w14:paraId="2F4A45C9" w14:textId="77777777" w:rsidR="00342283" w:rsidRDefault="00342283">
      <w:pPr>
        <w:pStyle w:val="TOC3"/>
        <w:rPr>
          <w:rFonts w:asciiTheme="minorHAnsi" w:eastAsiaTheme="minorEastAsia" w:hAnsiTheme="minorHAnsi" w:cstheme="minorBidi"/>
          <w:noProof/>
          <w:color w:val="auto"/>
          <w:szCs w:val="24"/>
          <w:lang w:eastAsia="ja-JP"/>
        </w:rPr>
      </w:pPr>
      <w:r>
        <w:rPr>
          <w:noProof/>
        </w:rPr>
        <w:t>2.5.</w:t>
      </w:r>
      <w:r>
        <w:rPr>
          <w:rFonts w:asciiTheme="minorHAnsi" w:eastAsiaTheme="minorEastAsia" w:hAnsiTheme="minorHAnsi" w:cstheme="minorBidi"/>
          <w:noProof/>
          <w:color w:val="auto"/>
          <w:szCs w:val="24"/>
          <w:lang w:eastAsia="ja-JP"/>
        </w:rPr>
        <w:tab/>
      </w:r>
      <w:r>
        <w:rPr>
          <w:noProof/>
        </w:rPr>
        <w:t>Special consideration of privacy settings (.CAT and .TEL) and tiered access (.NAME) in specific Registration Data Directory Services</w:t>
      </w:r>
      <w:r>
        <w:rPr>
          <w:noProof/>
        </w:rPr>
        <w:tab/>
      </w:r>
      <w:r>
        <w:rPr>
          <w:noProof/>
        </w:rPr>
        <w:fldChar w:fldCharType="begin"/>
      </w:r>
      <w:r>
        <w:rPr>
          <w:noProof/>
        </w:rPr>
        <w:instrText xml:space="preserve"> PAGEREF _Toc306481199 \h </w:instrText>
      </w:r>
      <w:r>
        <w:rPr>
          <w:noProof/>
        </w:rPr>
      </w:r>
      <w:r>
        <w:rPr>
          <w:noProof/>
        </w:rPr>
        <w:fldChar w:fldCharType="separate"/>
      </w:r>
      <w:r w:rsidR="00E13924">
        <w:rPr>
          <w:noProof/>
        </w:rPr>
        <w:t>8</w:t>
      </w:r>
      <w:r>
        <w:rPr>
          <w:noProof/>
        </w:rPr>
        <w:fldChar w:fldCharType="end"/>
      </w:r>
    </w:p>
    <w:p w14:paraId="4F640C8E" w14:textId="77777777" w:rsidR="00342283" w:rsidRDefault="00342283">
      <w:pPr>
        <w:pStyle w:val="TOC2"/>
        <w:tabs>
          <w:tab w:val="left" w:pos="642"/>
          <w:tab w:val="right" w:leader="dot" w:pos="10150"/>
        </w:tabs>
        <w:rPr>
          <w:rFonts w:asciiTheme="minorHAnsi" w:eastAsiaTheme="minorEastAsia" w:hAnsiTheme="minorHAnsi" w:cstheme="minorBidi"/>
          <w:noProof/>
          <w:color w:val="auto"/>
          <w:szCs w:val="24"/>
          <w:lang w:eastAsia="ja-JP"/>
        </w:rPr>
      </w:pPr>
      <w:r>
        <w:rPr>
          <w:noProof/>
        </w:rPr>
        <w:t>3.</w:t>
      </w:r>
      <w:r>
        <w:rPr>
          <w:rFonts w:asciiTheme="minorHAnsi" w:eastAsiaTheme="minorEastAsia" w:hAnsiTheme="minorHAnsi" w:cstheme="minorBidi"/>
          <w:noProof/>
          <w:color w:val="auto"/>
          <w:szCs w:val="24"/>
          <w:lang w:eastAsia="ja-JP"/>
        </w:rPr>
        <w:tab/>
      </w:r>
      <w:r>
        <w:rPr>
          <w:noProof/>
        </w:rPr>
        <w:t>Phase 3 Implementation Notes</w:t>
      </w:r>
      <w:r>
        <w:rPr>
          <w:noProof/>
        </w:rPr>
        <w:tab/>
      </w:r>
      <w:r>
        <w:rPr>
          <w:noProof/>
        </w:rPr>
        <w:fldChar w:fldCharType="begin"/>
      </w:r>
      <w:r>
        <w:rPr>
          <w:noProof/>
        </w:rPr>
        <w:instrText xml:space="preserve"> PAGEREF _Toc306481200 \h </w:instrText>
      </w:r>
      <w:r>
        <w:rPr>
          <w:noProof/>
        </w:rPr>
      </w:r>
      <w:r>
        <w:rPr>
          <w:noProof/>
        </w:rPr>
        <w:fldChar w:fldCharType="separate"/>
      </w:r>
      <w:r w:rsidR="00E13924">
        <w:rPr>
          <w:noProof/>
        </w:rPr>
        <w:t>9</w:t>
      </w:r>
      <w:r>
        <w:rPr>
          <w:noProof/>
        </w:rPr>
        <w:fldChar w:fldCharType="end"/>
      </w:r>
    </w:p>
    <w:p w14:paraId="4C4289F0" w14:textId="77777777" w:rsidR="00342283" w:rsidRDefault="00342283">
      <w:pPr>
        <w:pStyle w:val="TOC3"/>
        <w:rPr>
          <w:rFonts w:asciiTheme="minorHAnsi" w:eastAsiaTheme="minorEastAsia" w:hAnsiTheme="minorHAnsi" w:cstheme="minorBidi"/>
          <w:noProof/>
          <w:color w:val="auto"/>
          <w:szCs w:val="24"/>
          <w:lang w:eastAsia="ja-JP"/>
        </w:rPr>
      </w:pPr>
      <w:r>
        <w:rPr>
          <w:noProof/>
        </w:rPr>
        <w:t>3.1.</w:t>
      </w:r>
      <w:r>
        <w:rPr>
          <w:rFonts w:asciiTheme="minorHAnsi" w:eastAsiaTheme="minorEastAsia" w:hAnsiTheme="minorHAnsi" w:cstheme="minorBidi"/>
          <w:noProof/>
          <w:color w:val="auto"/>
          <w:szCs w:val="24"/>
          <w:lang w:eastAsia="ja-JP"/>
        </w:rPr>
        <w:tab/>
      </w:r>
      <w:r>
        <w:rPr>
          <w:noProof/>
        </w:rPr>
        <w:t>Objective and Scope of Thick Whois Implementation Phase 3</w:t>
      </w:r>
      <w:r>
        <w:rPr>
          <w:noProof/>
        </w:rPr>
        <w:tab/>
      </w:r>
      <w:r>
        <w:rPr>
          <w:noProof/>
        </w:rPr>
        <w:fldChar w:fldCharType="begin"/>
      </w:r>
      <w:r>
        <w:rPr>
          <w:noProof/>
        </w:rPr>
        <w:instrText xml:space="preserve"> PAGEREF _Toc306481201 \h </w:instrText>
      </w:r>
      <w:r>
        <w:rPr>
          <w:noProof/>
        </w:rPr>
      </w:r>
      <w:r>
        <w:rPr>
          <w:noProof/>
        </w:rPr>
        <w:fldChar w:fldCharType="separate"/>
      </w:r>
      <w:r w:rsidR="00E13924">
        <w:rPr>
          <w:noProof/>
        </w:rPr>
        <w:t>9</w:t>
      </w:r>
      <w:r>
        <w:rPr>
          <w:noProof/>
        </w:rPr>
        <w:fldChar w:fldCharType="end"/>
      </w:r>
    </w:p>
    <w:p w14:paraId="2FB29AAC" w14:textId="77777777" w:rsidR="00342283" w:rsidRDefault="00342283">
      <w:pPr>
        <w:pStyle w:val="TOC3"/>
        <w:rPr>
          <w:rFonts w:asciiTheme="minorHAnsi" w:eastAsiaTheme="minorEastAsia" w:hAnsiTheme="minorHAnsi" w:cstheme="minorBidi"/>
          <w:noProof/>
          <w:color w:val="auto"/>
          <w:szCs w:val="24"/>
          <w:lang w:eastAsia="ja-JP"/>
        </w:rPr>
      </w:pPr>
      <w:r>
        <w:rPr>
          <w:noProof/>
        </w:rPr>
        <w:t>3.2.</w:t>
      </w:r>
      <w:r>
        <w:rPr>
          <w:rFonts w:asciiTheme="minorHAnsi" w:eastAsiaTheme="minorEastAsia" w:hAnsiTheme="minorHAnsi" w:cstheme="minorBidi"/>
          <w:noProof/>
          <w:color w:val="auto"/>
          <w:szCs w:val="24"/>
          <w:lang w:eastAsia="ja-JP"/>
        </w:rPr>
        <w:tab/>
      </w:r>
      <w:r>
        <w:rPr>
          <w:noProof/>
        </w:rPr>
        <w:t>Implementation Timeline</w:t>
      </w:r>
      <w:r>
        <w:rPr>
          <w:noProof/>
        </w:rPr>
        <w:tab/>
      </w:r>
      <w:r>
        <w:rPr>
          <w:noProof/>
        </w:rPr>
        <w:fldChar w:fldCharType="begin"/>
      </w:r>
      <w:r>
        <w:rPr>
          <w:noProof/>
        </w:rPr>
        <w:instrText xml:space="preserve"> PAGEREF _Toc306481202 \h </w:instrText>
      </w:r>
      <w:r>
        <w:rPr>
          <w:noProof/>
        </w:rPr>
      </w:r>
      <w:r>
        <w:rPr>
          <w:noProof/>
        </w:rPr>
        <w:fldChar w:fldCharType="separate"/>
      </w:r>
      <w:r w:rsidR="00E13924">
        <w:rPr>
          <w:noProof/>
        </w:rPr>
        <w:t>9</w:t>
      </w:r>
      <w:r>
        <w:rPr>
          <w:noProof/>
        </w:rPr>
        <w:fldChar w:fldCharType="end"/>
      </w:r>
    </w:p>
    <w:p w14:paraId="090E495A" w14:textId="3AF9E9BA" w:rsidR="005D7250" w:rsidRDefault="00261FBC" w:rsidP="00261FBC">
      <w:pPr>
        <w:pStyle w:val="TOC3"/>
        <w:rPr>
          <w:rFonts w:ascii="Source Sans Pro Light" w:eastAsiaTheme="majorEastAsia" w:hAnsi="Source Sans Pro Light" w:cstheme="majorBidi"/>
          <w:color w:val="345A8A" w:themeColor="accent1" w:themeShade="B5"/>
          <w:sz w:val="36"/>
          <w:szCs w:val="32"/>
        </w:rPr>
      </w:pPr>
      <w:r>
        <w:fldChar w:fldCharType="end"/>
      </w:r>
      <w:r w:rsidR="005D7250">
        <w:br w:type="page"/>
      </w:r>
    </w:p>
    <w:p w14:paraId="3F1B7709" w14:textId="16A668C7" w:rsidR="00637618" w:rsidRPr="00C65750" w:rsidRDefault="00CE17F4" w:rsidP="00C65750">
      <w:pPr>
        <w:pStyle w:val="Heading1"/>
      </w:pPr>
      <w:bookmarkStart w:id="23" w:name="_Toc306364343"/>
      <w:bookmarkStart w:id="24" w:name="_Toc306447243"/>
      <w:bookmarkStart w:id="25" w:name="_Toc306481184"/>
      <w:r w:rsidRPr="00C65750">
        <w:t>Thick RDDS (</w:t>
      </w:r>
      <w:proofErr w:type="spellStart"/>
      <w:r w:rsidRPr="00C65750">
        <w:t>Whois</w:t>
      </w:r>
      <w:proofErr w:type="spellEnd"/>
      <w:r w:rsidRPr="00C65750">
        <w:t>) Consensus Policy</w:t>
      </w:r>
      <w:bookmarkEnd w:id="23"/>
      <w:bookmarkEnd w:id="24"/>
      <w:bookmarkEnd w:id="25"/>
    </w:p>
    <w:p w14:paraId="0DBB6FF6" w14:textId="3F00EECB" w:rsidR="00CE17F4" w:rsidRPr="00CE17F4" w:rsidRDefault="00CE17F4" w:rsidP="009814B2">
      <w:pPr>
        <w:pStyle w:val="Heading2"/>
      </w:pPr>
      <w:bookmarkStart w:id="26" w:name="_Toc306364344"/>
      <w:bookmarkStart w:id="27" w:name="_Toc306447244"/>
      <w:bookmarkStart w:id="28" w:name="_Toc306481185"/>
      <w:r>
        <w:t>Consensus Policy</w:t>
      </w:r>
      <w:bookmarkEnd w:id="26"/>
      <w:bookmarkEnd w:id="27"/>
      <w:bookmarkEnd w:id="28"/>
    </w:p>
    <w:p w14:paraId="17616063" w14:textId="77777777" w:rsidR="00CE17F4" w:rsidRPr="009C45CB" w:rsidRDefault="00CE17F4" w:rsidP="00637618">
      <w:pPr>
        <w:pStyle w:val="normal0"/>
        <w:rPr>
          <w:i/>
        </w:rPr>
      </w:pPr>
    </w:p>
    <w:p w14:paraId="2F0C93DF" w14:textId="22AD94E0" w:rsidR="00CE17F4" w:rsidRPr="00CE17F4" w:rsidRDefault="00CE17F4" w:rsidP="00AD40EC">
      <w:pPr>
        <w:pStyle w:val="Normal1"/>
        <w:numPr>
          <w:ilvl w:val="0"/>
          <w:numId w:val="2"/>
        </w:numPr>
        <w:ind w:left="720"/>
        <w:rPr>
          <w:rFonts w:asciiTheme="majorHAnsi" w:eastAsia="Calibri" w:hAnsiTheme="majorHAnsi" w:cs="Calibri"/>
        </w:rPr>
      </w:pPr>
      <w:r w:rsidRPr="00911CAC">
        <w:rPr>
          <w:rFonts w:asciiTheme="majorHAnsi" w:eastAsia="Calibri" w:hAnsiTheme="majorHAnsi" w:cs="Calibri"/>
        </w:rPr>
        <w:t>The provision of thick</w:t>
      </w:r>
      <w:r w:rsidRPr="00911CAC">
        <w:rPr>
          <w:rStyle w:val="FootnoteReference"/>
          <w:rFonts w:asciiTheme="majorHAnsi" w:eastAsia="Calibri" w:hAnsiTheme="majorHAnsi" w:cs="Calibri"/>
        </w:rPr>
        <w:footnoteReference w:id="1"/>
      </w:r>
      <w:r w:rsidRPr="00911CAC">
        <w:rPr>
          <w:rFonts w:asciiTheme="majorHAnsi" w:eastAsia="Calibri" w:hAnsiTheme="majorHAnsi" w:cs="Calibri"/>
        </w:rPr>
        <w:t xml:space="preserve"> Registration Data Directory Services (RDDS) is required for all generic Top-Level D</w:t>
      </w:r>
      <w:r>
        <w:rPr>
          <w:rFonts w:asciiTheme="majorHAnsi" w:eastAsia="Calibri" w:hAnsiTheme="majorHAnsi" w:cs="Calibri"/>
        </w:rPr>
        <w:t>omain (gTLD) registries</w:t>
      </w:r>
      <w:r w:rsidR="00F74378">
        <w:rPr>
          <w:rFonts w:asciiTheme="majorHAnsi" w:eastAsia="Calibri" w:hAnsiTheme="majorHAnsi" w:cs="Calibri"/>
        </w:rPr>
        <w:t xml:space="preserve">, that is the collection and display by the Registry of all data associated with both the Registrant of a domain name and the domain registration itself. </w:t>
      </w:r>
      <w:r w:rsidRPr="00CE17F4">
        <w:rPr>
          <w:rFonts w:asciiTheme="majorHAnsi" w:eastAsia="Calibri" w:hAnsiTheme="majorHAnsi" w:cs="Calibri"/>
        </w:rPr>
        <w:t xml:space="preserve"> </w:t>
      </w:r>
    </w:p>
    <w:p w14:paraId="109196E0" w14:textId="77777777" w:rsidR="00CE17F4" w:rsidRPr="00911CAC" w:rsidRDefault="00CE17F4" w:rsidP="00AD40EC">
      <w:pPr>
        <w:pStyle w:val="Normal1"/>
        <w:ind w:left="720"/>
        <w:rPr>
          <w:rFonts w:asciiTheme="majorHAnsi" w:eastAsia="Calibri" w:hAnsiTheme="majorHAnsi" w:cs="Calibri"/>
        </w:rPr>
      </w:pPr>
    </w:p>
    <w:p w14:paraId="3C55C014" w14:textId="59E8847E" w:rsidR="00CE17F4" w:rsidRPr="00911CAC" w:rsidRDefault="00CE17F4" w:rsidP="00AD40EC">
      <w:pPr>
        <w:pStyle w:val="Normal1"/>
        <w:numPr>
          <w:ilvl w:val="0"/>
          <w:numId w:val="2"/>
        </w:numPr>
        <w:ind w:left="720"/>
        <w:rPr>
          <w:rFonts w:asciiTheme="majorHAnsi" w:eastAsia="Calibri" w:hAnsiTheme="majorHAnsi" w:cs="Calibri"/>
        </w:rPr>
      </w:pPr>
      <w:r w:rsidRPr="00911CAC">
        <w:rPr>
          <w:rFonts w:asciiTheme="majorHAnsi" w:eastAsia="Calibri" w:hAnsiTheme="majorHAnsi" w:cs="Calibri"/>
        </w:rPr>
        <w:t>The labeling and display of all gTLD</w:t>
      </w:r>
      <w:r>
        <w:rPr>
          <w:rFonts w:asciiTheme="majorHAnsi" w:eastAsia="Calibri" w:hAnsiTheme="majorHAnsi" w:cs="Calibri"/>
        </w:rPr>
        <w:t xml:space="preserve"> registrie</w:t>
      </w:r>
      <w:r w:rsidRPr="00911CAC">
        <w:rPr>
          <w:rFonts w:asciiTheme="majorHAnsi" w:eastAsia="Calibri" w:hAnsiTheme="majorHAnsi" w:cs="Calibri"/>
        </w:rPr>
        <w:t xml:space="preserve">s </w:t>
      </w:r>
      <w:r w:rsidRPr="00CE17F4">
        <w:rPr>
          <w:rFonts w:asciiTheme="majorHAnsi" w:eastAsia="Calibri" w:hAnsiTheme="majorHAnsi" w:cs="Calibri"/>
        </w:rPr>
        <w:t>web-based</w:t>
      </w:r>
      <w:r w:rsidRPr="006045CA">
        <w:rPr>
          <w:rFonts w:asciiTheme="majorHAnsi" w:eastAsia="Calibri" w:hAnsiTheme="majorHAnsi" w:cs="Calibri"/>
          <w:u w:val="single"/>
        </w:rPr>
        <w:t xml:space="preserve"> </w:t>
      </w:r>
      <w:r w:rsidRPr="00911CAC">
        <w:rPr>
          <w:rFonts w:asciiTheme="majorHAnsi" w:eastAsia="Calibri" w:hAnsiTheme="majorHAnsi" w:cs="Calibri"/>
        </w:rPr>
        <w:t>RDDS output</w:t>
      </w:r>
      <w:r w:rsidRPr="00911CAC">
        <w:rPr>
          <w:rStyle w:val="FootnoteReference"/>
          <w:rFonts w:asciiTheme="majorHAnsi" w:eastAsia="Calibri" w:hAnsiTheme="majorHAnsi" w:cs="Calibri"/>
        </w:rPr>
        <w:footnoteReference w:id="2"/>
      </w:r>
      <w:r w:rsidRPr="00911CAC">
        <w:rPr>
          <w:rFonts w:asciiTheme="majorHAnsi" w:eastAsia="Calibri" w:hAnsiTheme="majorHAnsi" w:cs="Calibri"/>
        </w:rPr>
        <w:t>, must be consistent with:</w:t>
      </w:r>
    </w:p>
    <w:p w14:paraId="40B69BA7" w14:textId="77777777" w:rsidR="00CE17F4" w:rsidRPr="00911CAC" w:rsidRDefault="00CE17F4" w:rsidP="00AD40EC">
      <w:pPr>
        <w:pStyle w:val="Normal1"/>
        <w:numPr>
          <w:ilvl w:val="1"/>
          <w:numId w:val="2"/>
        </w:numPr>
        <w:ind w:left="1080"/>
        <w:rPr>
          <w:rFonts w:asciiTheme="majorHAnsi" w:eastAsia="Calibri" w:hAnsiTheme="majorHAnsi" w:cs="Calibri"/>
        </w:rPr>
      </w:pPr>
      <w:r w:rsidRPr="00911CAC">
        <w:rPr>
          <w:rFonts w:asciiTheme="majorHAnsi" w:eastAsia="Calibri" w:hAnsiTheme="majorHAnsi" w:cs="Calibri"/>
        </w:rPr>
        <w:t>Specification 3 of the 2013 Registrar Accreditation Agreement (RAA)</w:t>
      </w:r>
      <w:r w:rsidRPr="00911CAC">
        <w:rPr>
          <w:rStyle w:val="FootnoteReference"/>
          <w:rFonts w:asciiTheme="majorHAnsi" w:eastAsia="Calibri" w:hAnsiTheme="majorHAnsi" w:cs="Calibri"/>
        </w:rPr>
        <w:footnoteReference w:id="3"/>
      </w:r>
    </w:p>
    <w:p w14:paraId="387E2E16" w14:textId="77777777" w:rsidR="00CE17F4" w:rsidRPr="00911CAC" w:rsidRDefault="00CE17F4" w:rsidP="00AD40EC">
      <w:pPr>
        <w:pStyle w:val="Normal1"/>
        <w:numPr>
          <w:ilvl w:val="1"/>
          <w:numId w:val="2"/>
        </w:numPr>
        <w:ind w:left="1080"/>
        <w:rPr>
          <w:rFonts w:asciiTheme="majorHAnsi" w:eastAsia="Calibri" w:hAnsiTheme="majorHAnsi" w:cs="Calibri"/>
        </w:rPr>
      </w:pPr>
      <w:r w:rsidRPr="00911CAC">
        <w:rPr>
          <w:rFonts w:asciiTheme="majorHAnsi" w:eastAsia="Calibri" w:hAnsiTheme="majorHAnsi" w:cs="Calibri"/>
        </w:rPr>
        <w:t>Advisory: Clarifications to the New gTLD Registry Agreement, Specification 4; and the 2013 Registrar Accreditation Agreement (RAA), Registration Data Directory Service (WHOIS) Specification, in particular:</w:t>
      </w:r>
    </w:p>
    <w:p w14:paraId="5BBAC25B" w14:textId="77777777" w:rsidR="00CE17F4" w:rsidRPr="00911CAC" w:rsidRDefault="00CE17F4" w:rsidP="00AD40EC">
      <w:pPr>
        <w:pStyle w:val="Normal1"/>
        <w:numPr>
          <w:ilvl w:val="2"/>
          <w:numId w:val="2"/>
        </w:numPr>
        <w:ind w:left="1584"/>
        <w:rPr>
          <w:rFonts w:asciiTheme="majorHAnsi" w:eastAsia="Calibri" w:hAnsiTheme="majorHAnsi" w:cs="Calibri"/>
        </w:rPr>
      </w:pPr>
      <w:r w:rsidRPr="00911CAC">
        <w:rPr>
          <w:rFonts w:asciiTheme="majorHAnsi" w:eastAsia="Calibri" w:hAnsiTheme="majorHAnsi" w:cs="Calibri"/>
        </w:rPr>
        <w:t>Section I and Section II in their entirety</w:t>
      </w:r>
    </w:p>
    <w:p w14:paraId="26BEF806" w14:textId="77777777" w:rsidR="00CE17F4" w:rsidRPr="00911CAC" w:rsidRDefault="00CE17F4" w:rsidP="00AD40EC">
      <w:pPr>
        <w:pStyle w:val="Normal1"/>
        <w:numPr>
          <w:ilvl w:val="2"/>
          <w:numId w:val="2"/>
        </w:numPr>
        <w:ind w:left="1584"/>
        <w:rPr>
          <w:rFonts w:asciiTheme="majorHAnsi" w:eastAsia="Calibri" w:hAnsiTheme="majorHAnsi" w:cs="Calibri"/>
        </w:rPr>
      </w:pPr>
      <w:r w:rsidRPr="00911CAC">
        <w:rPr>
          <w:rFonts w:asciiTheme="majorHAnsi" w:eastAsia="Calibri" w:hAnsiTheme="majorHAnsi" w:cs="Calibri"/>
        </w:rPr>
        <w:t>Section III, Clarification</w:t>
      </w:r>
      <w:r>
        <w:rPr>
          <w:rFonts w:asciiTheme="majorHAnsi" w:eastAsia="Calibri" w:hAnsiTheme="majorHAnsi" w:cs="Calibri"/>
        </w:rPr>
        <w:t>s</w:t>
      </w:r>
      <w:r w:rsidRPr="00911CAC">
        <w:rPr>
          <w:rFonts w:asciiTheme="majorHAnsi" w:eastAsia="Calibri" w:hAnsiTheme="majorHAnsi" w:cs="Calibri"/>
        </w:rPr>
        <w:t xml:space="preserve"> 50</w:t>
      </w:r>
      <w:r>
        <w:rPr>
          <w:rFonts w:asciiTheme="majorHAnsi" w:eastAsia="Calibri" w:hAnsiTheme="majorHAnsi" w:cs="Calibri"/>
        </w:rPr>
        <w:t>, 51,</w:t>
      </w:r>
      <w:r w:rsidRPr="00911CAC">
        <w:rPr>
          <w:rFonts w:asciiTheme="majorHAnsi" w:eastAsia="Calibri" w:hAnsiTheme="majorHAnsi" w:cs="Calibri"/>
        </w:rPr>
        <w:t xml:space="preserve"> and 52</w:t>
      </w:r>
    </w:p>
    <w:p w14:paraId="073DC54A" w14:textId="77777777" w:rsidR="00CE17F4" w:rsidRDefault="00CE17F4" w:rsidP="00AD40EC">
      <w:pPr>
        <w:pStyle w:val="Normal1"/>
        <w:ind w:left="720"/>
        <w:rPr>
          <w:rFonts w:asciiTheme="majorHAnsi" w:eastAsia="Calibri" w:hAnsiTheme="majorHAnsi" w:cs="Calibri"/>
        </w:rPr>
      </w:pPr>
    </w:p>
    <w:p w14:paraId="1600C566" w14:textId="18A26FB8" w:rsidR="00637618" w:rsidRDefault="00CE17F4" w:rsidP="00AD40EC">
      <w:pPr>
        <w:pStyle w:val="Normal1"/>
        <w:numPr>
          <w:ilvl w:val="0"/>
          <w:numId w:val="2"/>
        </w:numPr>
        <w:ind w:left="720"/>
      </w:pPr>
      <w:r w:rsidRPr="00911CAC">
        <w:rPr>
          <w:rFonts w:asciiTheme="majorHAnsi" w:eastAsia="Calibri" w:hAnsiTheme="majorHAnsi" w:cs="Calibri"/>
        </w:rPr>
        <w:t>The</w:t>
      </w:r>
      <w:r>
        <w:rPr>
          <w:rFonts w:asciiTheme="majorHAnsi" w:eastAsia="Calibri" w:hAnsiTheme="majorHAnsi" w:cs="Calibri"/>
        </w:rPr>
        <w:t xml:space="preserve"> implementation of an RDAP service in accordance with the "</w:t>
      </w:r>
      <w:r w:rsidRPr="00B94287">
        <w:rPr>
          <w:rFonts w:asciiTheme="majorHAnsi" w:eastAsia="Calibri" w:hAnsiTheme="majorHAnsi" w:cs="Calibri"/>
        </w:rPr>
        <w:t>RDAP Operational Profile for gTLD Registries and Registrars</w:t>
      </w:r>
      <w:r>
        <w:rPr>
          <w:rFonts w:asciiTheme="majorHAnsi" w:eastAsia="Calibri" w:hAnsiTheme="majorHAnsi" w:cs="Calibri"/>
        </w:rPr>
        <w:t>" is required for all gTLD registries in order to achieve consistent labeling and display in the replacement for (port-43) WHOIS</w:t>
      </w:r>
    </w:p>
    <w:p w14:paraId="1EC3E417" w14:textId="721B964D" w:rsidR="00CE17F4" w:rsidRPr="00911CAC" w:rsidRDefault="00CE17F4" w:rsidP="009814B2">
      <w:pPr>
        <w:pStyle w:val="Heading2"/>
      </w:pPr>
      <w:bookmarkStart w:id="29" w:name="_Toc306364345"/>
      <w:bookmarkStart w:id="30" w:name="_Toc306447245"/>
      <w:bookmarkStart w:id="31" w:name="_Toc306481186"/>
      <w:r>
        <w:t>Phase</w:t>
      </w:r>
      <w:r w:rsidR="00A608A3">
        <w:t>d</w:t>
      </w:r>
      <w:r>
        <w:t xml:space="preserve"> Implementation</w:t>
      </w:r>
      <w:bookmarkEnd w:id="29"/>
      <w:bookmarkEnd w:id="30"/>
      <w:bookmarkEnd w:id="31"/>
    </w:p>
    <w:p w14:paraId="62A432A8" w14:textId="77777777" w:rsidR="00CE17F4" w:rsidRDefault="00CE17F4" w:rsidP="00B41127"/>
    <w:p w14:paraId="0F95DCEC" w14:textId="6AE391E9" w:rsidR="00CE17F4" w:rsidRDefault="00CE17F4" w:rsidP="00CE17F4">
      <w:pPr>
        <w:pStyle w:val="Normal1"/>
        <w:rPr>
          <w:rFonts w:asciiTheme="majorHAnsi" w:eastAsia="Calibri" w:hAnsiTheme="majorHAnsi" w:cs="Calibri"/>
        </w:rPr>
      </w:pPr>
      <w:r w:rsidRPr="00911CAC">
        <w:rPr>
          <w:rFonts w:asciiTheme="majorHAnsi" w:eastAsia="Calibri" w:hAnsiTheme="majorHAnsi" w:cs="Calibri"/>
        </w:rPr>
        <w:t xml:space="preserve">This Consensus Policy will be implemented in three phases, each with a specific scope and a dedicated </w:t>
      </w:r>
      <w:r w:rsidR="00145768">
        <w:rPr>
          <w:rFonts w:asciiTheme="majorHAnsi" w:eastAsia="Calibri" w:hAnsiTheme="majorHAnsi" w:cs="Calibri"/>
        </w:rPr>
        <w:t>timeline</w:t>
      </w:r>
      <w:r>
        <w:rPr>
          <w:rFonts w:asciiTheme="majorHAnsi" w:eastAsia="Calibri" w:hAnsiTheme="majorHAnsi" w:cs="Calibri"/>
        </w:rPr>
        <w:t>:</w:t>
      </w:r>
    </w:p>
    <w:p w14:paraId="7F8A3CAA" w14:textId="77777777" w:rsidR="00A608A3" w:rsidRPr="00911CAC" w:rsidRDefault="00A608A3" w:rsidP="00CE17F4">
      <w:pPr>
        <w:pStyle w:val="Normal1"/>
        <w:rPr>
          <w:rFonts w:asciiTheme="majorHAnsi" w:hAnsiTheme="majorHAnsi"/>
        </w:rPr>
      </w:pPr>
    </w:p>
    <w:p w14:paraId="11C31E76" w14:textId="77777777" w:rsidR="00CE17F4" w:rsidRDefault="00CE17F4" w:rsidP="00145768">
      <w:pPr>
        <w:pStyle w:val="Normal1"/>
        <w:numPr>
          <w:ilvl w:val="0"/>
          <w:numId w:val="3"/>
        </w:numPr>
        <w:ind w:hanging="360"/>
        <w:contextualSpacing/>
        <w:rPr>
          <w:rFonts w:asciiTheme="majorHAnsi" w:eastAsia="Calibri" w:hAnsiTheme="majorHAnsi" w:cs="Calibri"/>
        </w:rPr>
      </w:pPr>
      <w:r w:rsidRPr="00911CAC">
        <w:rPr>
          <w:rFonts w:asciiTheme="majorHAnsi" w:eastAsia="Calibri" w:hAnsiTheme="majorHAnsi" w:cs="Calibri"/>
        </w:rPr>
        <w:t>Phase 1 - Effective Date: 1 August 2016</w:t>
      </w:r>
    </w:p>
    <w:p w14:paraId="2761EE54" w14:textId="2AA4AE87" w:rsidR="00A608A3" w:rsidRPr="00CE17F4" w:rsidRDefault="00CE17F4" w:rsidP="0056647B">
      <w:pPr>
        <w:pStyle w:val="Normal1"/>
        <w:ind w:left="1080"/>
        <w:contextualSpacing/>
        <w:rPr>
          <w:rFonts w:asciiTheme="majorHAnsi" w:eastAsia="Calibri" w:hAnsiTheme="majorHAnsi" w:cs="Calibri"/>
        </w:rPr>
      </w:pPr>
      <w:r w:rsidRPr="00CE17F4">
        <w:rPr>
          <w:rFonts w:asciiTheme="majorHAnsi" w:eastAsia="Calibri" w:hAnsiTheme="majorHAnsi" w:cs="Calibri"/>
        </w:rPr>
        <w:t xml:space="preserve">All gTLDs, excluding .COM, .NET </w:t>
      </w:r>
      <w:proofErr w:type="gramStart"/>
      <w:r w:rsidRPr="00CE17F4">
        <w:rPr>
          <w:rFonts w:asciiTheme="majorHAnsi" w:eastAsia="Calibri" w:hAnsiTheme="majorHAnsi" w:cs="Calibri"/>
        </w:rPr>
        <w:t>and .JOBS</w:t>
      </w:r>
      <w:proofErr w:type="gramEnd"/>
      <w:r w:rsidRPr="00CE17F4">
        <w:rPr>
          <w:rFonts w:asciiTheme="majorHAnsi" w:eastAsia="Calibri" w:hAnsiTheme="majorHAnsi" w:cs="Calibri"/>
        </w:rPr>
        <w:t>, are required to display a  Registration Data Directory Services (RDDS) output compliant with this Consensus Policy, with the exception of Registrar Registration Expiration Date and Reseller information.</w:t>
      </w:r>
    </w:p>
    <w:p w14:paraId="2CF4474D" w14:textId="31BC7B03" w:rsidR="00CE17F4" w:rsidRPr="00CE17F4" w:rsidRDefault="00CE17F4" w:rsidP="00145768">
      <w:pPr>
        <w:pStyle w:val="Normal1"/>
        <w:numPr>
          <w:ilvl w:val="0"/>
          <w:numId w:val="3"/>
        </w:numPr>
        <w:ind w:hanging="360"/>
        <w:contextualSpacing/>
        <w:rPr>
          <w:rFonts w:asciiTheme="majorHAnsi" w:eastAsia="Calibri" w:hAnsiTheme="majorHAnsi" w:cs="Calibri"/>
        </w:rPr>
      </w:pPr>
      <w:r w:rsidRPr="00911CAC">
        <w:rPr>
          <w:rFonts w:asciiTheme="majorHAnsi" w:eastAsia="Calibri" w:hAnsiTheme="majorHAnsi" w:cs="Calibri"/>
        </w:rPr>
        <w:t xml:space="preserve">Phase 2 - Effective Date: </w:t>
      </w:r>
      <w:ins w:id="32" w:author="Author">
        <w:r w:rsidR="00724606">
          <w:rPr>
            <w:rFonts w:asciiTheme="majorHAnsi" w:eastAsia="Calibri" w:hAnsiTheme="majorHAnsi" w:cs="Calibri"/>
          </w:rPr>
          <w:t>[Dependent on completion of IETF work</w:t>
        </w:r>
        <w:r w:rsidR="00724606">
          <w:rPr>
            <w:rStyle w:val="FootnoteReference"/>
            <w:rFonts w:asciiTheme="majorHAnsi" w:eastAsia="Calibri" w:hAnsiTheme="majorHAnsi" w:cs="Calibri"/>
          </w:rPr>
          <w:footnoteReference w:id="4"/>
        </w:r>
        <w:r w:rsidR="00724606">
          <w:rPr>
            <w:rFonts w:asciiTheme="majorHAnsi" w:eastAsia="Calibri" w:hAnsiTheme="majorHAnsi" w:cs="Calibri"/>
          </w:rPr>
          <w:t>]</w:t>
        </w:r>
      </w:ins>
      <w:del w:id="36" w:author="Author">
        <w:r w:rsidRPr="006171CE" w:rsidDel="00724606">
          <w:rPr>
            <w:rFonts w:asciiTheme="majorHAnsi" w:eastAsia="Calibri" w:hAnsiTheme="majorHAnsi" w:cs="Calibri"/>
            <w:color w:val="auto"/>
          </w:rPr>
          <w:delText>1 February 2017</w:delText>
        </w:r>
      </w:del>
    </w:p>
    <w:p w14:paraId="7300C4C9" w14:textId="0AC82BDE" w:rsidR="00A608A3" w:rsidRPr="00CE17F4" w:rsidRDefault="00CE17F4" w:rsidP="0056647B">
      <w:pPr>
        <w:pStyle w:val="Normal1"/>
        <w:ind w:left="1080"/>
        <w:contextualSpacing/>
        <w:rPr>
          <w:rFonts w:asciiTheme="majorHAnsi" w:eastAsia="Calibri" w:hAnsiTheme="majorHAnsi" w:cs="Calibri"/>
        </w:rPr>
      </w:pPr>
      <w:r w:rsidRPr="00CE17F4">
        <w:rPr>
          <w:rFonts w:asciiTheme="majorHAnsi" w:eastAsia="Calibri" w:hAnsiTheme="majorHAnsi" w:cs="Calibri"/>
        </w:rPr>
        <w:t xml:space="preserve">All gTLDs, excluding .COM, .NET </w:t>
      </w:r>
      <w:proofErr w:type="gramStart"/>
      <w:r w:rsidRPr="00CE17F4">
        <w:rPr>
          <w:rFonts w:asciiTheme="majorHAnsi" w:eastAsia="Calibri" w:hAnsiTheme="majorHAnsi" w:cs="Calibri"/>
        </w:rPr>
        <w:t>and .JOBS</w:t>
      </w:r>
      <w:proofErr w:type="gramEnd"/>
      <w:r w:rsidRPr="00CE17F4">
        <w:rPr>
          <w:rFonts w:asciiTheme="majorHAnsi" w:eastAsia="Calibri" w:hAnsiTheme="majorHAnsi" w:cs="Calibri"/>
        </w:rPr>
        <w:t>, are required to display a Registration Data Directory Services (RDDS) output fully compliant with this Consensus Policy.</w:t>
      </w:r>
    </w:p>
    <w:p w14:paraId="3C906DB9" w14:textId="3D507EB1" w:rsidR="00CE17F4" w:rsidRPr="00CE17F4" w:rsidRDefault="00CE17F4" w:rsidP="00145768">
      <w:pPr>
        <w:pStyle w:val="Normal1"/>
        <w:numPr>
          <w:ilvl w:val="0"/>
          <w:numId w:val="3"/>
        </w:numPr>
        <w:ind w:hanging="360"/>
        <w:contextualSpacing/>
        <w:rPr>
          <w:rFonts w:asciiTheme="majorHAnsi" w:eastAsia="Calibri" w:hAnsiTheme="majorHAnsi" w:cs="Calibri"/>
        </w:rPr>
      </w:pPr>
      <w:r w:rsidRPr="00911CAC">
        <w:rPr>
          <w:rFonts w:asciiTheme="majorHAnsi" w:eastAsia="Calibri" w:hAnsiTheme="majorHAnsi" w:cs="Calibri"/>
        </w:rPr>
        <w:t xml:space="preserve">Phase 3 - Effective Date: </w:t>
      </w:r>
      <w:r w:rsidR="00F74378">
        <w:rPr>
          <w:rFonts w:asciiTheme="majorHAnsi" w:eastAsia="Calibri" w:hAnsiTheme="majorHAnsi" w:cs="Calibri"/>
        </w:rPr>
        <w:t>[To be determined]</w:t>
      </w:r>
    </w:p>
    <w:p w14:paraId="2817EA80" w14:textId="08DFF99B" w:rsidR="00145768" w:rsidRPr="00145768" w:rsidRDefault="00CE17F4" w:rsidP="00145768">
      <w:pPr>
        <w:pStyle w:val="Normal1"/>
        <w:ind w:left="1080"/>
        <w:contextualSpacing/>
        <w:rPr>
          <w:rFonts w:asciiTheme="majorHAnsi" w:eastAsia="Calibri" w:hAnsiTheme="majorHAnsi" w:cs="Calibri"/>
        </w:rPr>
      </w:pPr>
      <w:r w:rsidRPr="00911CAC">
        <w:rPr>
          <w:rFonts w:asciiTheme="majorHAnsi" w:eastAsia="Calibri" w:hAnsiTheme="majorHAnsi" w:cs="Calibri"/>
        </w:rPr>
        <w:t xml:space="preserve">All gTLDs, including .COM, .NET </w:t>
      </w:r>
      <w:proofErr w:type="gramStart"/>
      <w:r w:rsidRPr="00911CAC">
        <w:rPr>
          <w:rFonts w:asciiTheme="majorHAnsi" w:eastAsia="Calibri" w:hAnsiTheme="majorHAnsi" w:cs="Calibri"/>
        </w:rPr>
        <w:t>and .JOBS</w:t>
      </w:r>
      <w:proofErr w:type="gramEnd"/>
      <w:r w:rsidRPr="00911CAC">
        <w:rPr>
          <w:rFonts w:asciiTheme="majorHAnsi" w:eastAsia="Calibri" w:hAnsiTheme="majorHAnsi" w:cs="Calibri"/>
        </w:rPr>
        <w:t>, are required to provide a thick Registration Data Directory Services (RDDS) fully compliant with this Consensus Policy.</w:t>
      </w:r>
      <w:bookmarkStart w:id="37" w:name="h.ppiwj1w152pd" w:colFirst="0" w:colLast="0"/>
      <w:bookmarkEnd w:id="37"/>
    </w:p>
    <w:p w14:paraId="58E39CB6" w14:textId="41C779DB" w:rsidR="00CE17F4" w:rsidRPr="00C65750" w:rsidRDefault="00CE17F4" w:rsidP="00C65750">
      <w:pPr>
        <w:pStyle w:val="Heading1"/>
      </w:pPr>
      <w:bookmarkStart w:id="38" w:name="_Toc306364346"/>
      <w:bookmarkStart w:id="39" w:name="_Toc306447246"/>
      <w:bookmarkStart w:id="40" w:name="_Toc306481187"/>
      <w:r w:rsidRPr="00C65750">
        <w:t>Thick RDDS (</w:t>
      </w:r>
      <w:proofErr w:type="spellStart"/>
      <w:r w:rsidRPr="00C65750">
        <w:t>Whois</w:t>
      </w:r>
      <w:proofErr w:type="spellEnd"/>
      <w:r w:rsidRPr="00C65750">
        <w:t>) Implementation Notes</w:t>
      </w:r>
      <w:bookmarkEnd w:id="38"/>
      <w:bookmarkEnd w:id="39"/>
      <w:bookmarkEnd w:id="40"/>
    </w:p>
    <w:p w14:paraId="4FA0C5E0" w14:textId="26EB7378" w:rsidR="00CE17F4" w:rsidRPr="00911CAC" w:rsidRDefault="00CE17F4" w:rsidP="00CE17F4">
      <w:pPr>
        <w:pStyle w:val="Normal1"/>
        <w:rPr>
          <w:rFonts w:asciiTheme="majorHAnsi" w:hAnsiTheme="majorHAnsi"/>
        </w:rPr>
      </w:pPr>
    </w:p>
    <w:p w14:paraId="65D408A6" w14:textId="77777777" w:rsidR="00CE17F4" w:rsidRDefault="00CE17F4" w:rsidP="00CE17F4">
      <w:pPr>
        <w:pStyle w:val="Normal1"/>
        <w:rPr>
          <w:rFonts w:asciiTheme="majorHAnsi" w:eastAsia="Calibri" w:hAnsiTheme="majorHAnsi" w:cs="Calibri"/>
        </w:rPr>
      </w:pPr>
      <w:r w:rsidRPr="00911CAC">
        <w:rPr>
          <w:rFonts w:asciiTheme="majorHAnsi" w:eastAsia="Calibri" w:hAnsiTheme="majorHAnsi" w:cs="Calibri"/>
        </w:rPr>
        <w:t xml:space="preserve">ICANN specifies Registration Data Directory Services (RDDS) requirements through the Registry Agreement (RA) and the Registrar Accreditation Agreement (RAA). Registries satisfy their obligations using different service models. The two common models are often characterized as "thin" and "thick" </w:t>
      </w:r>
      <w:r>
        <w:rPr>
          <w:rFonts w:asciiTheme="majorHAnsi" w:eastAsia="Calibri" w:hAnsiTheme="majorHAnsi" w:cs="Calibri"/>
        </w:rPr>
        <w:t>RDDS R</w:t>
      </w:r>
      <w:r w:rsidRPr="00911CAC">
        <w:rPr>
          <w:rFonts w:asciiTheme="majorHAnsi" w:eastAsia="Calibri" w:hAnsiTheme="majorHAnsi" w:cs="Calibri"/>
        </w:rPr>
        <w:t xml:space="preserve">egistries (or thin/thick </w:t>
      </w:r>
      <w:proofErr w:type="spellStart"/>
      <w:r w:rsidRPr="00911CAC">
        <w:rPr>
          <w:rFonts w:asciiTheme="majorHAnsi" w:eastAsia="Calibri" w:hAnsiTheme="majorHAnsi" w:cs="Calibri"/>
        </w:rPr>
        <w:t>Whois</w:t>
      </w:r>
      <w:proofErr w:type="spellEnd"/>
      <w:r w:rsidRPr="00911CAC">
        <w:rPr>
          <w:rFonts w:asciiTheme="majorHAnsi" w:eastAsia="Calibri" w:hAnsiTheme="majorHAnsi" w:cs="Calibri"/>
        </w:rPr>
        <w:t>, former designation of Registration Data Directory Services). This distinction is based on how two distinct sets of data are managed. One set of data is associated with the domain name, and a second set of data is associated with the registrant</w:t>
      </w:r>
      <w:r>
        <w:rPr>
          <w:rFonts w:asciiTheme="majorHAnsi" w:eastAsia="Calibri" w:hAnsiTheme="majorHAnsi" w:cs="Calibri"/>
        </w:rPr>
        <w:t xml:space="preserve"> and contacts</w:t>
      </w:r>
      <w:r w:rsidRPr="00911CAC">
        <w:rPr>
          <w:rFonts w:asciiTheme="majorHAnsi" w:eastAsia="Calibri" w:hAnsiTheme="majorHAnsi" w:cs="Calibri"/>
        </w:rPr>
        <w:t xml:space="preserve"> of the domain name.</w:t>
      </w:r>
    </w:p>
    <w:p w14:paraId="61287357" w14:textId="77777777" w:rsidR="00A608A3" w:rsidRPr="00911CAC" w:rsidRDefault="00A608A3" w:rsidP="00CE17F4">
      <w:pPr>
        <w:pStyle w:val="Normal1"/>
        <w:rPr>
          <w:rFonts w:asciiTheme="majorHAnsi" w:hAnsiTheme="majorHAnsi"/>
        </w:rPr>
      </w:pPr>
    </w:p>
    <w:p w14:paraId="125CC630" w14:textId="4665EC25" w:rsidR="00CE17F4" w:rsidRDefault="002954EE" w:rsidP="00145768">
      <w:pPr>
        <w:pStyle w:val="Normal1"/>
        <w:numPr>
          <w:ilvl w:val="0"/>
          <w:numId w:val="6"/>
        </w:numPr>
        <w:ind w:hanging="360"/>
        <w:contextualSpacing/>
        <w:rPr>
          <w:rFonts w:asciiTheme="majorHAnsi" w:eastAsia="Calibri" w:hAnsiTheme="majorHAnsi" w:cs="Calibri"/>
        </w:rPr>
      </w:pPr>
      <w:r>
        <w:rPr>
          <w:rFonts w:asciiTheme="majorHAnsi" w:eastAsia="Calibri" w:hAnsiTheme="majorHAnsi" w:cs="Calibri"/>
        </w:rPr>
        <w:t>T</w:t>
      </w:r>
      <w:r w:rsidR="00CE17F4" w:rsidRPr="00911CAC">
        <w:rPr>
          <w:rFonts w:asciiTheme="majorHAnsi" w:eastAsia="Calibri" w:hAnsiTheme="majorHAnsi" w:cs="Calibri"/>
        </w:rPr>
        <w:t xml:space="preserve">hin </w:t>
      </w:r>
      <w:r w:rsidR="00CE17F4">
        <w:rPr>
          <w:rFonts w:asciiTheme="majorHAnsi" w:eastAsia="Calibri" w:hAnsiTheme="majorHAnsi" w:cs="Calibri"/>
        </w:rPr>
        <w:t>RDDS R</w:t>
      </w:r>
      <w:r w:rsidR="00CE17F4" w:rsidRPr="00911CAC">
        <w:rPr>
          <w:rFonts w:asciiTheme="majorHAnsi" w:eastAsia="Calibri" w:hAnsiTheme="majorHAnsi" w:cs="Calibri"/>
        </w:rPr>
        <w:t>egistr</w:t>
      </w:r>
      <w:r>
        <w:rPr>
          <w:rFonts w:asciiTheme="majorHAnsi" w:eastAsia="Calibri" w:hAnsiTheme="majorHAnsi" w:cs="Calibri"/>
        </w:rPr>
        <w:t>ies</w:t>
      </w:r>
      <w:r w:rsidR="00CE17F4" w:rsidRPr="00911CAC">
        <w:rPr>
          <w:rFonts w:asciiTheme="majorHAnsi" w:eastAsia="Calibri" w:hAnsiTheme="majorHAnsi" w:cs="Calibri"/>
        </w:rPr>
        <w:t xml:space="preserve"> only </w:t>
      </w:r>
      <w:r w:rsidR="000B4A39">
        <w:rPr>
          <w:rFonts w:asciiTheme="majorHAnsi" w:eastAsia="Calibri" w:hAnsiTheme="majorHAnsi" w:cs="Calibri"/>
        </w:rPr>
        <w:t>maintain</w:t>
      </w:r>
      <w:r w:rsidRPr="00911CAC">
        <w:rPr>
          <w:rFonts w:asciiTheme="majorHAnsi" w:eastAsia="Calibri" w:hAnsiTheme="majorHAnsi" w:cs="Calibri"/>
        </w:rPr>
        <w:t xml:space="preserve"> </w:t>
      </w:r>
      <w:r w:rsidR="00CE17F4" w:rsidRPr="00911CAC">
        <w:rPr>
          <w:rFonts w:asciiTheme="majorHAnsi" w:eastAsia="Calibri" w:hAnsiTheme="majorHAnsi" w:cs="Calibri"/>
        </w:rPr>
        <w:t xml:space="preserve">and </w:t>
      </w:r>
      <w:r w:rsidR="000B4A39">
        <w:rPr>
          <w:rFonts w:asciiTheme="majorHAnsi" w:eastAsia="Calibri" w:hAnsiTheme="majorHAnsi" w:cs="Calibri"/>
        </w:rPr>
        <w:t>provide</w:t>
      </w:r>
      <w:r w:rsidRPr="00911CAC">
        <w:rPr>
          <w:rFonts w:asciiTheme="majorHAnsi" w:eastAsia="Calibri" w:hAnsiTheme="majorHAnsi" w:cs="Calibri"/>
        </w:rPr>
        <w:t xml:space="preserve"> </w:t>
      </w:r>
      <w:r w:rsidR="00CE17F4" w:rsidRPr="00911CAC">
        <w:rPr>
          <w:rFonts w:asciiTheme="majorHAnsi" w:eastAsia="Calibri" w:hAnsiTheme="majorHAnsi" w:cs="Calibri"/>
        </w:rPr>
        <w:t>the information associated with the domain name</w:t>
      </w:r>
      <w:r w:rsidR="00277474">
        <w:rPr>
          <w:rFonts w:asciiTheme="majorHAnsi" w:eastAsia="Calibri" w:hAnsiTheme="majorHAnsi" w:cs="Calibri"/>
        </w:rPr>
        <w:t xml:space="preserve"> while</w:t>
      </w:r>
      <w:r w:rsidR="000B4A39">
        <w:rPr>
          <w:rFonts w:asciiTheme="majorHAnsi" w:eastAsia="Calibri" w:hAnsiTheme="majorHAnsi" w:cs="Calibri"/>
        </w:rPr>
        <w:t xml:space="preserve"> R</w:t>
      </w:r>
      <w:r w:rsidR="000B4A39" w:rsidRPr="00793E6F">
        <w:rPr>
          <w:rFonts w:asciiTheme="majorHAnsi" w:eastAsia="Calibri" w:hAnsiTheme="majorHAnsi" w:cs="Calibri"/>
        </w:rPr>
        <w:t xml:space="preserve">egistrars </w:t>
      </w:r>
      <w:r w:rsidR="000B4A39">
        <w:rPr>
          <w:rFonts w:asciiTheme="majorHAnsi" w:eastAsia="Calibri" w:hAnsiTheme="majorHAnsi" w:cs="Calibri"/>
        </w:rPr>
        <w:t>maintain</w:t>
      </w:r>
      <w:r w:rsidR="000B4A39" w:rsidRPr="00793E6F">
        <w:rPr>
          <w:rFonts w:asciiTheme="majorHAnsi" w:eastAsia="Calibri" w:hAnsiTheme="majorHAnsi" w:cs="Calibri"/>
        </w:rPr>
        <w:t xml:space="preserve"> </w:t>
      </w:r>
      <w:r w:rsidR="00277474">
        <w:rPr>
          <w:rFonts w:asciiTheme="majorHAnsi" w:eastAsia="Calibri" w:hAnsiTheme="majorHAnsi" w:cs="Calibri"/>
        </w:rPr>
        <w:t>and provide information associated with</w:t>
      </w:r>
      <w:r w:rsidR="000B4A39" w:rsidRPr="00793E6F">
        <w:rPr>
          <w:rFonts w:asciiTheme="majorHAnsi" w:eastAsia="Calibri" w:hAnsiTheme="majorHAnsi" w:cs="Calibri"/>
        </w:rPr>
        <w:t xml:space="preserve"> the registrant </w:t>
      </w:r>
      <w:r w:rsidR="00277474">
        <w:rPr>
          <w:rFonts w:asciiTheme="majorHAnsi" w:eastAsia="Calibri" w:hAnsiTheme="majorHAnsi" w:cs="Calibri"/>
        </w:rPr>
        <w:t xml:space="preserve">and contacts </w:t>
      </w:r>
      <w:r w:rsidR="000B4A39" w:rsidRPr="00793E6F">
        <w:rPr>
          <w:rFonts w:asciiTheme="majorHAnsi" w:eastAsia="Calibri" w:hAnsiTheme="majorHAnsi" w:cs="Calibri"/>
        </w:rPr>
        <w:t>of the domain</w:t>
      </w:r>
      <w:r w:rsidRPr="00911CAC">
        <w:rPr>
          <w:rFonts w:asciiTheme="majorHAnsi" w:eastAsia="Calibri" w:hAnsiTheme="majorHAnsi" w:cs="Calibri"/>
        </w:rPr>
        <w:t>.</w:t>
      </w:r>
    </w:p>
    <w:p w14:paraId="092D2256" w14:textId="4AA3A698" w:rsidR="00CE17F4" w:rsidRDefault="00CE17F4" w:rsidP="00145768">
      <w:pPr>
        <w:pStyle w:val="Normal1"/>
        <w:numPr>
          <w:ilvl w:val="0"/>
          <w:numId w:val="6"/>
        </w:numPr>
        <w:ind w:hanging="360"/>
        <w:contextualSpacing/>
        <w:rPr>
          <w:rFonts w:asciiTheme="majorHAnsi" w:eastAsia="Calibri" w:hAnsiTheme="majorHAnsi" w:cs="Calibri"/>
        </w:rPr>
      </w:pPr>
      <w:r w:rsidRPr="00911CAC">
        <w:rPr>
          <w:rFonts w:asciiTheme="majorHAnsi" w:eastAsia="Calibri" w:hAnsiTheme="majorHAnsi" w:cs="Calibri"/>
        </w:rPr>
        <w:t xml:space="preserve">Thick </w:t>
      </w:r>
      <w:r>
        <w:rPr>
          <w:rFonts w:asciiTheme="majorHAnsi" w:eastAsia="Calibri" w:hAnsiTheme="majorHAnsi" w:cs="Calibri"/>
        </w:rPr>
        <w:t>RDDS Re</w:t>
      </w:r>
      <w:r w:rsidRPr="00911CAC">
        <w:rPr>
          <w:rFonts w:asciiTheme="majorHAnsi" w:eastAsia="Calibri" w:hAnsiTheme="majorHAnsi" w:cs="Calibri"/>
        </w:rPr>
        <w:t xml:space="preserve">gistries </w:t>
      </w:r>
      <w:r w:rsidRPr="00277474">
        <w:rPr>
          <w:rFonts w:asciiTheme="majorHAnsi" w:eastAsia="Calibri" w:hAnsiTheme="majorHAnsi" w:cs="Calibri"/>
        </w:rPr>
        <w:t>maintain</w:t>
      </w:r>
      <w:r w:rsidRPr="00911CAC">
        <w:rPr>
          <w:rFonts w:asciiTheme="majorHAnsi" w:eastAsia="Calibri" w:hAnsiTheme="majorHAnsi" w:cs="Calibri"/>
        </w:rPr>
        <w:t xml:space="preserve"> and </w:t>
      </w:r>
      <w:r w:rsidRPr="00277474">
        <w:rPr>
          <w:rFonts w:asciiTheme="majorHAnsi" w:eastAsia="Calibri" w:hAnsiTheme="majorHAnsi" w:cs="Calibri"/>
        </w:rPr>
        <w:t>provide</w:t>
      </w:r>
      <w:r w:rsidRPr="00911CAC">
        <w:rPr>
          <w:rFonts w:asciiTheme="majorHAnsi" w:eastAsia="Calibri" w:hAnsiTheme="majorHAnsi" w:cs="Calibri"/>
        </w:rPr>
        <w:t xml:space="preserve"> both sets of data</w:t>
      </w:r>
      <w:r w:rsidR="00277474">
        <w:rPr>
          <w:rFonts w:asciiTheme="majorHAnsi" w:eastAsia="Calibri" w:hAnsiTheme="majorHAnsi" w:cs="Calibri"/>
        </w:rPr>
        <w:t>.</w:t>
      </w:r>
      <w:r w:rsidRPr="00911CAC">
        <w:rPr>
          <w:rFonts w:asciiTheme="majorHAnsi" w:eastAsia="Calibri" w:hAnsiTheme="majorHAnsi" w:cs="Calibri"/>
        </w:rPr>
        <w:t xml:space="preserve"> </w:t>
      </w:r>
    </w:p>
    <w:p w14:paraId="6F2F2C98" w14:textId="5D643C8F" w:rsidR="00277474" w:rsidRPr="00911CAC" w:rsidRDefault="00277474" w:rsidP="00145768">
      <w:pPr>
        <w:pStyle w:val="Normal1"/>
        <w:numPr>
          <w:ilvl w:val="0"/>
          <w:numId w:val="6"/>
        </w:numPr>
        <w:ind w:hanging="360"/>
        <w:contextualSpacing/>
        <w:rPr>
          <w:rFonts w:asciiTheme="majorHAnsi" w:eastAsia="Calibri" w:hAnsiTheme="majorHAnsi" w:cs="Calibri"/>
        </w:rPr>
      </w:pPr>
      <w:r>
        <w:rPr>
          <w:rFonts w:asciiTheme="majorHAnsi" w:eastAsia="Calibri" w:hAnsiTheme="majorHAnsi" w:cs="Calibri"/>
        </w:rPr>
        <w:t>At the time of implementation of this Consensus Policy, only .COM,</w:t>
      </w:r>
      <w:r w:rsidRPr="00911CAC">
        <w:rPr>
          <w:rFonts w:asciiTheme="majorHAnsi" w:eastAsia="Calibri" w:hAnsiTheme="majorHAnsi" w:cs="Calibri"/>
        </w:rPr>
        <w:t xml:space="preserve"> .NET</w:t>
      </w:r>
      <w:r>
        <w:rPr>
          <w:rFonts w:asciiTheme="majorHAnsi" w:eastAsia="Calibri" w:hAnsiTheme="majorHAnsi" w:cs="Calibri"/>
        </w:rPr>
        <w:t xml:space="preserve"> </w:t>
      </w:r>
      <w:proofErr w:type="gramStart"/>
      <w:r>
        <w:rPr>
          <w:rFonts w:asciiTheme="majorHAnsi" w:eastAsia="Calibri" w:hAnsiTheme="majorHAnsi" w:cs="Calibri"/>
        </w:rPr>
        <w:t>and .JOBS</w:t>
      </w:r>
      <w:proofErr w:type="gramEnd"/>
      <w:r>
        <w:rPr>
          <w:rFonts w:asciiTheme="majorHAnsi" w:eastAsia="Calibri" w:hAnsiTheme="majorHAnsi" w:cs="Calibri"/>
        </w:rPr>
        <w:t xml:space="preserve"> were thin RDDS Registries</w:t>
      </w:r>
    </w:p>
    <w:p w14:paraId="238AFFDB" w14:textId="77777777" w:rsidR="00CE17F4" w:rsidRPr="00911CAC" w:rsidRDefault="00CE17F4" w:rsidP="00CE17F4">
      <w:pPr>
        <w:pStyle w:val="Normal1"/>
        <w:rPr>
          <w:rFonts w:asciiTheme="majorHAnsi" w:hAnsiTheme="majorHAnsi"/>
        </w:rPr>
      </w:pPr>
    </w:p>
    <w:p w14:paraId="26863A65" w14:textId="14D76E09" w:rsidR="00CE17F4" w:rsidRPr="00911CAC" w:rsidRDefault="00CE17F4" w:rsidP="00CE17F4">
      <w:pPr>
        <w:pStyle w:val="Normal1"/>
        <w:rPr>
          <w:rFonts w:asciiTheme="majorHAnsi" w:hAnsiTheme="majorHAnsi"/>
        </w:rPr>
      </w:pPr>
      <w:r w:rsidRPr="00911CAC">
        <w:rPr>
          <w:rFonts w:asciiTheme="majorHAnsi" w:eastAsia="Calibri" w:hAnsiTheme="majorHAnsi" w:cs="Calibri"/>
        </w:rPr>
        <w:t xml:space="preserve">The GNSO Council requested an Issue Report regarding the use of thick </w:t>
      </w:r>
      <w:proofErr w:type="spellStart"/>
      <w:r w:rsidRPr="00911CAC">
        <w:rPr>
          <w:rFonts w:asciiTheme="majorHAnsi" w:eastAsia="Calibri" w:hAnsiTheme="majorHAnsi" w:cs="Calibri"/>
        </w:rPr>
        <w:t>Whois</w:t>
      </w:r>
      <w:proofErr w:type="spellEnd"/>
      <w:r w:rsidRPr="00911CAC">
        <w:rPr>
          <w:rFonts w:asciiTheme="majorHAnsi" w:eastAsia="Calibri" w:hAnsiTheme="majorHAnsi" w:cs="Calibri"/>
        </w:rPr>
        <w:t xml:space="preserve"> by all gTLD Registries at its meeting on 22 September 2011, followed by the delivery of the Final Issue Report and the GNSO Council initiating a Policy Development Process at its meeting on 14 March 2012. The Thick </w:t>
      </w:r>
      <w:proofErr w:type="spellStart"/>
      <w:r w:rsidRPr="00911CAC">
        <w:rPr>
          <w:rFonts w:asciiTheme="majorHAnsi" w:eastAsia="Calibri" w:hAnsiTheme="majorHAnsi" w:cs="Calibri"/>
        </w:rPr>
        <w:t>Whois</w:t>
      </w:r>
      <w:proofErr w:type="spellEnd"/>
      <w:r w:rsidRPr="00911CAC">
        <w:rPr>
          <w:rFonts w:asciiTheme="majorHAnsi" w:eastAsia="Calibri" w:hAnsiTheme="majorHAnsi" w:cs="Calibri"/>
        </w:rPr>
        <w:t xml:space="preserve"> PDP Working Group published its Initial Report for public comment on 21 June 2013. Following a review of the comments received, the WG revised its report accordingly and submitted the final version on 31 October 2013 to the GNSO Council for review. The recommendations were adopted by the GNSO Council, along with a resolution to convene an Implementation Review Team (IRT) to assist ICANN staff in developing the implementation details for the </w:t>
      </w:r>
      <w:r w:rsidR="00F523E0">
        <w:rPr>
          <w:rFonts w:asciiTheme="majorHAnsi" w:eastAsia="Calibri" w:hAnsiTheme="majorHAnsi" w:cs="Calibri"/>
        </w:rPr>
        <w:t>Consensus P</w:t>
      </w:r>
      <w:r w:rsidRPr="00911CAC">
        <w:rPr>
          <w:rFonts w:asciiTheme="majorHAnsi" w:eastAsia="Calibri" w:hAnsiTheme="majorHAnsi" w:cs="Calibri"/>
        </w:rPr>
        <w:t xml:space="preserve">olicy. The ICANN Board adopted the GNSO Council Policy Recommendations for a new Consensus Policy on Thick </w:t>
      </w:r>
      <w:proofErr w:type="spellStart"/>
      <w:r w:rsidRPr="00911CAC">
        <w:rPr>
          <w:rFonts w:asciiTheme="majorHAnsi" w:eastAsia="Calibri" w:hAnsiTheme="majorHAnsi" w:cs="Calibri"/>
        </w:rPr>
        <w:t>Whois</w:t>
      </w:r>
      <w:proofErr w:type="spellEnd"/>
      <w:r w:rsidRPr="00911CAC">
        <w:rPr>
          <w:rFonts w:asciiTheme="majorHAnsi" w:eastAsia="Calibri" w:hAnsiTheme="majorHAnsi" w:cs="Calibri"/>
        </w:rPr>
        <w:t xml:space="preserve"> on 7 February 2014.</w:t>
      </w:r>
    </w:p>
    <w:p w14:paraId="067AF343" w14:textId="77777777" w:rsidR="00CE17F4" w:rsidRPr="00911CAC" w:rsidRDefault="00CE17F4" w:rsidP="00CE17F4">
      <w:pPr>
        <w:pStyle w:val="Normal1"/>
        <w:rPr>
          <w:rFonts w:asciiTheme="majorHAnsi" w:hAnsiTheme="majorHAnsi"/>
        </w:rPr>
      </w:pPr>
    </w:p>
    <w:p w14:paraId="35D2F827" w14:textId="77777777" w:rsidR="00CE17F4" w:rsidRPr="00911CAC" w:rsidRDefault="00CE17F4" w:rsidP="00CE17F4">
      <w:pPr>
        <w:pStyle w:val="Normal1"/>
        <w:rPr>
          <w:rFonts w:asciiTheme="majorHAnsi" w:hAnsiTheme="majorHAnsi"/>
        </w:rPr>
      </w:pPr>
      <w:r w:rsidRPr="00911CAC">
        <w:rPr>
          <w:rFonts w:asciiTheme="majorHAnsi" w:eastAsia="Calibri" w:hAnsiTheme="majorHAnsi" w:cs="Calibri"/>
        </w:rPr>
        <w:t xml:space="preserve">In section 7.2 Implementation Considerations of the Final Report, there is guidance related to the timeline and requirements for implementing and conducting the transition from thin to thick </w:t>
      </w:r>
      <w:proofErr w:type="spellStart"/>
      <w:r w:rsidRPr="00911CAC">
        <w:rPr>
          <w:rFonts w:asciiTheme="majorHAnsi" w:eastAsia="Calibri" w:hAnsiTheme="majorHAnsi" w:cs="Calibri"/>
        </w:rPr>
        <w:t>Whois</w:t>
      </w:r>
      <w:proofErr w:type="spellEnd"/>
      <w:r w:rsidRPr="00911CAC">
        <w:rPr>
          <w:rFonts w:asciiTheme="majorHAnsi" w:eastAsia="Calibri" w:hAnsiTheme="majorHAnsi" w:cs="Calibri"/>
        </w:rPr>
        <w:t>. It specifically notes that “The WG does emphasize that implementation of one part of the recommendation (for example, transition of existing thin gTLD registries to thick model) should not</w:t>
      </w:r>
      <w:r>
        <w:rPr>
          <w:rFonts w:asciiTheme="majorHAnsi" w:eastAsia="Calibri" w:hAnsiTheme="majorHAnsi" w:cs="Calibri"/>
        </w:rPr>
        <w:t xml:space="preserve"> </w:t>
      </w:r>
      <w:r w:rsidRPr="00911CAC">
        <w:rPr>
          <w:rFonts w:asciiTheme="majorHAnsi" w:eastAsia="Calibri" w:hAnsiTheme="majorHAnsi" w:cs="Calibri"/>
        </w:rPr>
        <w:t>unnecessarily delay the implementation of another part of the recommendation (for example, the consistent labeling and display of such data)"</w:t>
      </w:r>
      <w:r>
        <w:rPr>
          <w:rFonts w:asciiTheme="majorHAnsi" w:eastAsia="Calibri" w:hAnsiTheme="majorHAnsi" w:cs="Calibri"/>
        </w:rPr>
        <w:t>.</w:t>
      </w:r>
      <w:r w:rsidRPr="00911CAC">
        <w:rPr>
          <w:rFonts w:asciiTheme="majorHAnsi" w:eastAsia="Calibri" w:hAnsiTheme="majorHAnsi" w:cs="Calibri"/>
        </w:rPr>
        <w:t xml:space="preserve"> As such, ICANN staff and the IRT agreed that consistent labeling and display (Phase 1 and 2 of the Policy Implementation above) could be decoupled from the implementation of the transition from thin to thick (Phase 3 of the Policy Implementation).</w:t>
      </w:r>
    </w:p>
    <w:p w14:paraId="7986CD73" w14:textId="77777777" w:rsidR="00CE17F4" w:rsidRPr="00911CAC" w:rsidRDefault="00CE17F4" w:rsidP="00CE17F4">
      <w:pPr>
        <w:pStyle w:val="Normal1"/>
        <w:rPr>
          <w:rFonts w:asciiTheme="majorHAnsi" w:hAnsiTheme="majorHAnsi"/>
        </w:rPr>
      </w:pPr>
    </w:p>
    <w:p w14:paraId="4384BA73" w14:textId="1040876D" w:rsidR="00CE17F4" w:rsidRPr="00F02B2E" w:rsidRDefault="00CE17F4" w:rsidP="00CE17F4">
      <w:pPr>
        <w:pStyle w:val="Normal1"/>
        <w:rPr>
          <w:rFonts w:asciiTheme="majorHAnsi" w:hAnsiTheme="majorHAnsi"/>
        </w:rPr>
      </w:pPr>
      <w:r w:rsidRPr="00911CAC">
        <w:rPr>
          <w:rFonts w:asciiTheme="majorHAnsi" w:eastAsia="Calibri" w:hAnsiTheme="majorHAnsi" w:cs="Calibri"/>
        </w:rPr>
        <w:t xml:space="preserve">Additionally, when approaching this Policy Implementation, ICANN’s objective has been to minimize the impact to contracted parties </w:t>
      </w:r>
      <w:r w:rsidR="00CF4A9F">
        <w:rPr>
          <w:rFonts w:asciiTheme="majorHAnsi" w:eastAsia="Calibri" w:hAnsiTheme="majorHAnsi" w:cs="Calibri"/>
        </w:rPr>
        <w:t xml:space="preserve">and the overall RDDS Systems </w:t>
      </w:r>
      <w:r w:rsidRPr="00911CAC">
        <w:rPr>
          <w:rFonts w:asciiTheme="majorHAnsi" w:eastAsia="Calibri" w:hAnsiTheme="majorHAnsi" w:cs="Calibri"/>
        </w:rPr>
        <w:t xml:space="preserve">by seeking to synchronize, where appropriate, the implementation of the Thick </w:t>
      </w:r>
      <w:r w:rsidR="00CF4A9F">
        <w:rPr>
          <w:rFonts w:asciiTheme="majorHAnsi" w:eastAsia="Calibri" w:hAnsiTheme="majorHAnsi" w:cs="Calibri"/>
        </w:rPr>
        <w:t>RDDS (</w:t>
      </w:r>
      <w:proofErr w:type="spellStart"/>
      <w:r w:rsidRPr="00911CAC">
        <w:rPr>
          <w:rFonts w:asciiTheme="majorHAnsi" w:eastAsia="Calibri" w:hAnsiTheme="majorHAnsi" w:cs="Calibri"/>
        </w:rPr>
        <w:t>Whois</w:t>
      </w:r>
      <w:proofErr w:type="spellEnd"/>
      <w:r w:rsidR="00CF4A9F">
        <w:rPr>
          <w:rFonts w:asciiTheme="majorHAnsi" w:eastAsia="Calibri" w:hAnsiTheme="majorHAnsi" w:cs="Calibri"/>
        </w:rPr>
        <w:t>)</w:t>
      </w:r>
      <w:r w:rsidRPr="00911CAC">
        <w:rPr>
          <w:rFonts w:asciiTheme="majorHAnsi" w:eastAsia="Calibri" w:hAnsiTheme="majorHAnsi" w:cs="Calibri"/>
        </w:rPr>
        <w:t xml:space="preserve"> </w:t>
      </w:r>
      <w:r w:rsidR="00F523E0">
        <w:rPr>
          <w:rFonts w:asciiTheme="majorHAnsi" w:eastAsia="Calibri" w:hAnsiTheme="majorHAnsi" w:cs="Calibri"/>
        </w:rPr>
        <w:t xml:space="preserve">Consensus </w:t>
      </w:r>
      <w:r w:rsidRPr="00911CAC">
        <w:rPr>
          <w:rFonts w:asciiTheme="majorHAnsi" w:eastAsia="Calibri" w:hAnsiTheme="majorHAnsi" w:cs="Calibri"/>
        </w:rPr>
        <w:t>Policy with other related initiatives such as the Registration Data Access Protocol (RDAP) (</w:t>
      </w:r>
      <w:hyperlink r:id="rId17" w:history="1">
        <w:r w:rsidRPr="005D5CC6">
          <w:rPr>
            <w:rStyle w:val="Hyperlink"/>
            <w:rFonts w:asciiTheme="majorHAnsi" w:eastAsia="Calibri" w:hAnsiTheme="majorHAnsi" w:cs="Calibri"/>
          </w:rPr>
          <w:t>http://datatracker.ietf.org/wg/weirds/documents/</w:t>
        </w:r>
      </w:hyperlink>
      <w:r w:rsidRPr="00911CAC">
        <w:rPr>
          <w:rFonts w:asciiTheme="majorHAnsi" w:eastAsia="Calibri" w:hAnsiTheme="majorHAnsi" w:cs="Calibri"/>
        </w:rPr>
        <w:t>)</w:t>
      </w:r>
      <w:r w:rsidRPr="00F02B2E">
        <w:rPr>
          <w:rFonts w:asciiTheme="majorHAnsi" w:eastAsia="Calibri" w:hAnsiTheme="majorHAnsi" w:cs="Calibri"/>
        </w:rPr>
        <w:t xml:space="preserve">. </w:t>
      </w:r>
    </w:p>
    <w:p w14:paraId="55F1A96A" w14:textId="77777777" w:rsidR="00CE17F4" w:rsidRPr="00F02B2E" w:rsidRDefault="00CE17F4" w:rsidP="00CE17F4">
      <w:pPr>
        <w:pStyle w:val="Normal1"/>
        <w:rPr>
          <w:rFonts w:asciiTheme="majorHAnsi" w:hAnsiTheme="majorHAnsi"/>
        </w:rPr>
      </w:pPr>
    </w:p>
    <w:p w14:paraId="40C020D7" w14:textId="4A02125D" w:rsidR="005D7250" w:rsidRDefault="005D7250" w:rsidP="009814B2">
      <w:pPr>
        <w:rPr>
          <w:rFonts w:eastAsiaTheme="majorEastAsia" w:cstheme="majorBidi"/>
          <w:color w:val="4F81BD" w:themeColor="accent1"/>
          <w:sz w:val="26"/>
          <w:szCs w:val="26"/>
        </w:rPr>
      </w:pPr>
    </w:p>
    <w:p w14:paraId="5EEB3880" w14:textId="281C10F9" w:rsidR="00145768" w:rsidRDefault="005D7250" w:rsidP="00CF4A9F">
      <w:pPr>
        <w:pStyle w:val="Heading2"/>
        <w:numPr>
          <w:ilvl w:val="0"/>
          <w:numId w:val="8"/>
        </w:numPr>
      </w:pPr>
      <w:bookmarkStart w:id="41" w:name="_Toc306364348"/>
      <w:bookmarkStart w:id="42" w:name="_Toc306447248"/>
      <w:bookmarkStart w:id="43" w:name="_Toc306481188"/>
      <w:r w:rsidRPr="00A608A3">
        <w:t>Phase 1 Implementation Notes</w:t>
      </w:r>
      <w:bookmarkStart w:id="44" w:name="h.c5dyu7hum5fn" w:colFirst="0" w:colLast="0"/>
      <w:bookmarkStart w:id="45" w:name="h.ljmlg0x41wdf" w:colFirst="0" w:colLast="0"/>
      <w:bookmarkEnd w:id="41"/>
      <w:bookmarkEnd w:id="42"/>
      <w:bookmarkEnd w:id="43"/>
      <w:bookmarkEnd w:id="44"/>
      <w:bookmarkEnd w:id="45"/>
    </w:p>
    <w:p w14:paraId="30ABAA55" w14:textId="77777777" w:rsidR="00CF4A9F" w:rsidRPr="00CF4A9F" w:rsidRDefault="00CF4A9F" w:rsidP="00CF4A9F"/>
    <w:p w14:paraId="157A3F6C" w14:textId="77777777" w:rsidR="005D7250" w:rsidRPr="00A608A3" w:rsidRDefault="00CE17F4" w:rsidP="0056647B">
      <w:pPr>
        <w:pStyle w:val="Heading3"/>
      </w:pPr>
      <w:bookmarkStart w:id="46" w:name="_Toc306364349"/>
      <w:bookmarkStart w:id="47" w:name="_Toc306447249"/>
      <w:bookmarkStart w:id="48" w:name="_Toc306481189"/>
      <w:r w:rsidRPr="00A608A3">
        <w:t>Objective</w:t>
      </w:r>
      <w:bookmarkEnd w:id="46"/>
      <w:bookmarkEnd w:id="47"/>
      <w:bookmarkEnd w:id="48"/>
    </w:p>
    <w:p w14:paraId="1588283D" w14:textId="77777777" w:rsidR="00CE17F4" w:rsidRPr="00F02B2E" w:rsidRDefault="00CE17F4" w:rsidP="00CE17F4">
      <w:pPr>
        <w:pStyle w:val="Normal1"/>
        <w:rPr>
          <w:rFonts w:asciiTheme="majorHAnsi" w:hAnsiTheme="majorHAnsi"/>
        </w:rPr>
      </w:pPr>
    </w:p>
    <w:p w14:paraId="7D1261B1" w14:textId="57C3FAF8" w:rsidR="005D7250" w:rsidRDefault="00CE17F4" w:rsidP="00CE17F4">
      <w:pPr>
        <w:pStyle w:val="Normal1"/>
        <w:rPr>
          <w:rFonts w:asciiTheme="majorHAnsi" w:eastAsia="Calibri" w:hAnsiTheme="majorHAnsi" w:cs="Calibri"/>
        </w:rPr>
      </w:pPr>
      <w:r w:rsidRPr="00F02B2E">
        <w:rPr>
          <w:rFonts w:asciiTheme="majorHAnsi" w:eastAsia="Calibri" w:hAnsiTheme="majorHAnsi" w:cs="Calibri"/>
        </w:rPr>
        <w:t xml:space="preserve">The objective of implementation during Phase 1 is for all gTLDs, excluding .COM, .NET </w:t>
      </w:r>
      <w:proofErr w:type="gramStart"/>
      <w:r w:rsidRPr="00F02B2E">
        <w:rPr>
          <w:rFonts w:asciiTheme="majorHAnsi" w:eastAsia="Calibri" w:hAnsiTheme="majorHAnsi" w:cs="Calibri"/>
        </w:rPr>
        <w:t>and .JOBS</w:t>
      </w:r>
      <w:proofErr w:type="gramEnd"/>
      <w:r w:rsidRPr="00F02B2E">
        <w:rPr>
          <w:rFonts w:asciiTheme="majorHAnsi" w:eastAsia="Calibri" w:hAnsiTheme="majorHAnsi" w:cs="Calibri"/>
        </w:rPr>
        <w:t xml:space="preserve">, to display a Registration Data Directory Services (RDDS) output compliant with </w:t>
      </w:r>
      <w:r>
        <w:rPr>
          <w:rFonts w:asciiTheme="majorHAnsi" w:eastAsia="Calibri" w:hAnsiTheme="majorHAnsi" w:cs="Calibri"/>
        </w:rPr>
        <w:t xml:space="preserve">this </w:t>
      </w:r>
      <w:r w:rsidRPr="00F02B2E">
        <w:rPr>
          <w:rFonts w:asciiTheme="majorHAnsi" w:eastAsia="Calibri" w:hAnsiTheme="majorHAnsi" w:cs="Calibri"/>
        </w:rPr>
        <w:t>Consensus Policy, with the exception of Registrar Registration Expiration Date and Reseller information, which are</w:t>
      </w:r>
      <w:r>
        <w:rPr>
          <w:rFonts w:asciiTheme="majorHAnsi" w:eastAsia="Calibri" w:hAnsiTheme="majorHAnsi" w:cs="Calibri"/>
        </w:rPr>
        <w:t xml:space="preserve"> the</w:t>
      </w:r>
      <w:r w:rsidRPr="00F02B2E">
        <w:rPr>
          <w:rFonts w:asciiTheme="majorHAnsi" w:eastAsia="Calibri" w:hAnsiTheme="majorHAnsi" w:cs="Calibri"/>
        </w:rPr>
        <w:t xml:space="preserve"> subject </w:t>
      </w:r>
      <w:r>
        <w:rPr>
          <w:rFonts w:asciiTheme="majorHAnsi" w:eastAsia="Calibri" w:hAnsiTheme="majorHAnsi" w:cs="Calibri"/>
        </w:rPr>
        <w:t>of</w:t>
      </w:r>
      <w:r w:rsidRPr="00F02B2E">
        <w:rPr>
          <w:rFonts w:asciiTheme="majorHAnsi" w:eastAsia="Calibri" w:hAnsiTheme="majorHAnsi" w:cs="Calibri"/>
        </w:rPr>
        <w:t xml:space="preserve"> Phase 2.</w:t>
      </w:r>
    </w:p>
    <w:p w14:paraId="2CF0E5C6" w14:textId="77777777" w:rsidR="00CF4A9F" w:rsidRPr="00F02B2E" w:rsidRDefault="00CF4A9F" w:rsidP="00CE17F4">
      <w:pPr>
        <w:pStyle w:val="Normal1"/>
        <w:rPr>
          <w:rFonts w:asciiTheme="majorHAnsi" w:hAnsiTheme="majorHAnsi"/>
        </w:rPr>
      </w:pPr>
    </w:p>
    <w:p w14:paraId="51CA90B1" w14:textId="77777777" w:rsidR="005D7250" w:rsidRDefault="005D7250" w:rsidP="009814B2">
      <w:pPr>
        <w:pStyle w:val="Heading3"/>
      </w:pPr>
      <w:bookmarkStart w:id="49" w:name="_Toc306364350"/>
      <w:bookmarkStart w:id="50" w:name="_Toc306447250"/>
      <w:bookmarkStart w:id="51" w:name="_Toc306481190"/>
      <w:r w:rsidRPr="00F02B2E">
        <w:t xml:space="preserve">Scope of Thick </w:t>
      </w:r>
      <w:r w:rsidRPr="005D7250">
        <w:t>RDDS</w:t>
      </w:r>
      <w:r>
        <w:t xml:space="preserve"> (</w:t>
      </w:r>
      <w:proofErr w:type="spellStart"/>
      <w:r>
        <w:t>Whois</w:t>
      </w:r>
      <w:proofErr w:type="spellEnd"/>
      <w:r w:rsidRPr="005D7250">
        <w:t xml:space="preserve">) </w:t>
      </w:r>
      <w:r w:rsidRPr="00F02B2E">
        <w:t>Implementation Phase 1</w:t>
      </w:r>
      <w:bookmarkEnd w:id="49"/>
      <w:bookmarkEnd w:id="50"/>
      <w:bookmarkEnd w:id="51"/>
    </w:p>
    <w:p w14:paraId="2C578A28" w14:textId="77777777" w:rsidR="00CE17F4" w:rsidRPr="00F02B2E" w:rsidRDefault="00CE17F4" w:rsidP="00CE17F4">
      <w:pPr>
        <w:pStyle w:val="Normal1"/>
        <w:rPr>
          <w:rFonts w:asciiTheme="majorHAnsi" w:hAnsiTheme="majorHAnsi"/>
        </w:rPr>
      </w:pPr>
    </w:p>
    <w:p w14:paraId="355BDF9F" w14:textId="355F6B71" w:rsidR="00CE17F4" w:rsidRPr="00F02B2E" w:rsidRDefault="00CE17F4" w:rsidP="009814B2">
      <w:r w:rsidRPr="00F02B2E">
        <w:t xml:space="preserve">All gTLD Registry Operators, excluding .COM, .NET </w:t>
      </w:r>
      <w:proofErr w:type="gramStart"/>
      <w:r w:rsidRPr="00F02B2E">
        <w:t>and .JOBS</w:t>
      </w:r>
      <w:proofErr w:type="gramEnd"/>
      <w:r w:rsidRPr="00F02B2E">
        <w:t xml:space="preserve">, are required to implement this phase of the </w:t>
      </w:r>
      <w:r w:rsidR="00F523E0">
        <w:t xml:space="preserve">Consensus </w:t>
      </w:r>
      <w:r w:rsidRPr="00F02B2E">
        <w:t>Policy.</w:t>
      </w:r>
    </w:p>
    <w:p w14:paraId="73747F11" w14:textId="77777777" w:rsidR="00CE17F4" w:rsidRPr="00F02B2E" w:rsidRDefault="00CE17F4" w:rsidP="00CE17F4">
      <w:pPr>
        <w:pStyle w:val="Normal1"/>
        <w:rPr>
          <w:rFonts w:asciiTheme="majorHAnsi" w:hAnsiTheme="majorHAnsi"/>
        </w:rPr>
      </w:pPr>
    </w:p>
    <w:p w14:paraId="453ACED1" w14:textId="147FE61F" w:rsidR="005D7250" w:rsidRDefault="00CE17F4" w:rsidP="00CE17F4">
      <w:pPr>
        <w:pStyle w:val="Normal1"/>
        <w:rPr>
          <w:rFonts w:asciiTheme="majorHAnsi" w:eastAsia="Calibri" w:hAnsiTheme="majorHAnsi" w:cs="Calibri"/>
        </w:rPr>
      </w:pPr>
      <w:r w:rsidRPr="00F02B2E">
        <w:rPr>
          <w:rFonts w:asciiTheme="majorHAnsi" w:eastAsia="Calibri" w:hAnsiTheme="majorHAnsi" w:cs="Calibri"/>
        </w:rPr>
        <w:t xml:space="preserve">Phase 1 concerns the adjustments to Registries’ RDDS output that will be required in order to conform </w:t>
      </w:r>
      <w:proofErr w:type="gramStart"/>
      <w:r w:rsidRPr="00F02B2E">
        <w:rPr>
          <w:rFonts w:asciiTheme="majorHAnsi" w:eastAsia="Calibri" w:hAnsiTheme="majorHAnsi" w:cs="Calibri"/>
        </w:rPr>
        <w:t>with</w:t>
      </w:r>
      <w:proofErr w:type="gramEnd"/>
      <w:r w:rsidRPr="00F02B2E">
        <w:rPr>
          <w:rFonts w:asciiTheme="majorHAnsi" w:eastAsia="Calibri" w:hAnsiTheme="majorHAnsi" w:cs="Calibri"/>
        </w:rPr>
        <w:t xml:space="preserve"> </w:t>
      </w:r>
      <w:r w:rsidRPr="00F02B2E">
        <w:rPr>
          <w:rFonts w:asciiTheme="majorHAnsi" w:hAnsiTheme="majorHAnsi"/>
        </w:rPr>
        <w:t>this Consensus Policy</w:t>
      </w:r>
      <w:r>
        <w:rPr>
          <w:rFonts w:asciiTheme="majorHAnsi" w:hAnsiTheme="majorHAnsi"/>
        </w:rPr>
        <w:t>,</w:t>
      </w:r>
      <w:r w:rsidRPr="00B32CAC">
        <w:rPr>
          <w:rFonts w:asciiTheme="majorHAnsi" w:hAnsiTheme="majorHAnsi"/>
        </w:rPr>
        <w:t xml:space="preserve"> </w:t>
      </w:r>
      <w:r w:rsidRPr="00F02B2E">
        <w:rPr>
          <w:rFonts w:asciiTheme="majorHAnsi" w:eastAsia="Calibri" w:hAnsiTheme="majorHAnsi" w:cs="Calibri"/>
        </w:rPr>
        <w:t>except</w:t>
      </w:r>
      <w:r>
        <w:rPr>
          <w:rFonts w:asciiTheme="majorHAnsi" w:eastAsia="Calibri" w:hAnsiTheme="majorHAnsi" w:cs="Calibri"/>
        </w:rPr>
        <w:t xml:space="preserve"> for</w:t>
      </w:r>
      <w:r w:rsidRPr="00F02B2E">
        <w:rPr>
          <w:rFonts w:asciiTheme="majorHAnsi" w:eastAsia="Calibri" w:hAnsiTheme="majorHAnsi" w:cs="Calibri"/>
        </w:rPr>
        <w:t xml:space="preserve"> the Registrar Registration Expiration Date and Reseller information</w:t>
      </w:r>
      <w:r>
        <w:rPr>
          <w:rFonts w:asciiTheme="majorHAnsi" w:eastAsia="Calibri" w:hAnsiTheme="majorHAnsi" w:cs="Calibri"/>
        </w:rPr>
        <w:t>, which are applicable in Phase 2</w:t>
      </w:r>
      <w:r w:rsidRPr="00F02B2E">
        <w:rPr>
          <w:rFonts w:asciiTheme="majorHAnsi" w:eastAsia="Calibri" w:hAnsiTheme="majorHAnsi" w:cs="Calibri"/>
        </w:rPr>
        <w:t>. These adjustments include the</w:t>
      </w:r>
      <w:r>
        <w:rPr>
          <w:rFonts w:asciiTheme="majorHAnsi" w:eastAsia="Calibri" w:hAnsiTheme="majorHAnsi" w:cs="Calibri"/>
        </w:rPr>
        <w:t xml:space="preserve"> implementation of RDAP and the</w:t>
      </w:r>
      <w:r w:rsidRPr="00F02B2E">
        <w:rPr>
          <w:rFonts w:asciiTheme="majorHAnsi" w:eastAsia="Calibri" w:hAnsiTheme="majorHAnsi" w:cs="Calibri"/>
        </w:rPr>
        <w:t xml:space="preserve"> reordering and/or renaming of fields in web-based </w:t>
      </w:r>
      <w:r>
        <w:rPr>
          <w:rFonts w:asciiTheme="majorHAnsi" w:eastAsia="Calibri" w:hAnsiTheme="majorHAnsi" w:cs="Calibri"/>
        </w:rPr>
        <w:t xml:space="preserve">RDDS </w:t>
      </w:r>
      <w:r w:rsidRPr="00F02B2E">
        <w:rPr>
          <w:rFonts w:asciiTheme="majorHAnsi" w:eastAsia="Calibri" w:hAnsiTheme="majorHAnsi" w:cs="Calibri"/>
        </w:rPr>
        <w:t xml:space="preserve">output, the change of data format, or the display in all applicable </w:t>
      </w:r>
      <w:r>
        <w:rPr>
          <w:rFonts w:asciiTheme="majorHAnsi" w:eastAsia="Calibri" w:hAnsiTheme="majorHAnsi" w:cs="Calibri"/>
        </w:rPr>
        <w:t xml:space="preserve">RDDS </w:t>
      </w:r>
      <w:r w:rsidRPr="00F02B2E">
        <w:rPr>
          <w:rFonts w:asciiTheme="majorHAnsi" w:eastAsia="Calibri" w:hAnsiTheme="majorHAnsi" w:cs="Calibri"/>
        </w:rPr>
        <w:t>output of new pieces of information that are readily available.</w:t>
      </w:r>
    </w:p>
    <w:p w14:paraId="23451986" w14:textId="77777777" w:rsidR="00CF4A9F" w:rsidRPr="00F02B2E" w:rsidRDefault="00CF4A9F" w:rsidP="00CE17F4">
      <w:pPr>
        <w:pStyle w:val="Normal1"/>
        <w:rPr>
          <w:rFonts w:asciiTheme="majorHAnsi" w:hAnsiTheme="majorHAnsi"/>
        </w:rPr>
      </w:pPr>
    </w:p>
    <w:p w14:paraId="6740A6F1" w14:textId="77777777" w:rsidR="005D7250" w:rsidRPr="005D7250" w:rsidRDefault="005D7250" w:rsidP="009814B2">
      <w:pPr>
        <w:pStyle w:val="Heading3"/>
      </w:pPr>
      <w:bookmarkStart w:id="52" w:name="h.cljv0mj1swp1" w:colFirst="0" w:colLast="0"/>
      <w:bookmarkStart w:id="53" w:name="_Toc306364351"/>
      <w:bookmarkStart w:id="54" w:name="_Toc306447251"/>
      <w:bookmarkStart w:id="55" w:name="_Toc306481191"/>
      <w:bookmarkEnd w:id="52"/>
      <w:r w:rsidRPr="00F02B2E">
        <w:t>Implementation Timeline</w:t>
      </w:r>
      <w:bookmarkEnd w:id="53"/>
      <w:bookmarkEnd w:id="54"/>
      <w:bookmarkEnd w:id="55"/>
    </w:p>
    <w:p w14:paraId="031A48FB" w14:textId="77777777" w:rsidR="00CE17F4" w:rsidRPr="00E823E0" w:rsidRDefault="00CE17F4" w:rsidP="00CE17F4">
      <w:pPr>
        <w:pStyle w:val="Normal1"/>
        <w:rPr>
          <w:rFonts w:asciiTheme="majorHAnsi" w:hAnsiTheme="majorHAnsi"/>
          <w:color w:val="auto"/>
        </w:rPr>
      </w:pPr>
    </w:p>
    <w:p w14:paraId="226E6ACD" w14:textId="28A9A7E4" w:rsidR="00CE17F4" w:rsidRPr="00E823E0" w:rsidRDefault="00CE17F4" w:rsidP="00145768">
      <w:pPr>
        <w:pStyle w:val="Normal1"/>
        <w:numPr>
          <w:ilvl w:val="0"/>
          <w:numId w:val="16"/>
        </w:numPr>
        <w:contextualSpacing/>
        <w:rPr>
          <w:rFonts w:asciiTheme="majorHAnsi" w:eastAsia="Calibri" w:hAnsiTheme="majorHAnsi" w:cs="Calibri"/>
          <w:color w:val="auto"/>
        </w:rPr>
      </w:pPr>
      <w:r w:rsidRPr="00E823E0">
        <w:rPr>
          <w:rFonts w:asciiTheme="majorHAnsi" w:eastAsia="Calibri" w:hAnsiTheme="majorHAnsi" w:cs="Calibri"/>
          <w:color w:val="auto"/>
        </w:rPr>
        <w:t xml:space="preserve">Publication of </w:t>
      </w:r>
      <w:r w:rsidR="00F523E0">
        <w:rPr>
          <w:rFonts w:asciiTheme="majorHAnsi" w:eastAsia="Calibri" w:hAnsiTheme="majorHAnsi" w:cs="Calibri"/>
          <w:color w:val="auto"/>
        </w:rPr>
        <w:t xml:space="preserve">Consensus </w:t>
      </w:r>
      <w:r w:rsidRPr="00E823E0">
        <w:rPr>
          <w:rFonts w:asciiTheme="majorHAnsi" w:eastAsia="Calibri" w:hAnsiTheme="majorHAnsi" w:cs="Calibri"/>
          <w:color w:val="auto"/>
        </w:rPr>
        <w:t xml:space="preserve">Policy and implementation notes by 31 January 2016 </w:t>
      </w:r>
    </w:p>
    <w:p w14:paraId="513121B0" w14:textId="44456613" w:rsidR="00CE17F4" w:rsidRPr="00145768" w:rsidRDefault="002366BE" w:rsidP="00145768">
      <w:pPr>
        <w:pStyle w:val="Normal1"/>
        <w:numPr>
          <w:ilvl w:val="0"/>
          <w:numId w:val="16"/>
        </w:numPr>
        <w:contextualSpacing/>
        <w:rPr>
          <w:rFonts w:asciiTheme="majorHAnsi" w:eastAsia="Calibri" w:hAnsiTheme="majorHAnsi" w:cs="Calibri"/>
          <w:color w:val="auto"/>
        </w:rPr>
      </w:pPr>
      <w:r>
        <w:rPr>
          <w:rFonts w:asciiTheme="majorHAnsi" w:eastAsia="Calibri" w:hAnsiTheme="majorHAnsi" w:cs="Calibri"/>
          <w:color w:val="auto"/>
        </w:rPr>
        <w:t xml:space="preserve">Consensus Policy </w:t>
      </w:r>
      <w:r w:rsidR="00CE17F4" w:rsidRPr="00E823E0">
        <w:rPr>
          <w:rFonts w:asciiTheme="majorHAnsi" w:eastAsia="Calibri" w:hAnsiTheme="majorHAnsi" w:cs="Calibri"/>
          <w:color w:val="auto"/>
        </w:rPr>
        <w:t xml:space="preserve">Effective Date: 1 August 2016 </w:t>
      </w:r>
      <w:bookmarkStart w:id="56" w:name="h.pc55spkhotug" w:colFirst="0" w:colLast="0"/>
      <w:bookmarkStart w:id="57" w:name="h.noep0krsfdqc" w:colFirst="0" w:colLast="0"/>
      <w:bookmarkEnd w:id="56"/>
      <w:bookmarkEnd w:id="57"/>
    </w:p>
    <w:p w14:paraId="64E63457" w14:textId="532372EA" w:rsidR="00CE17F4" w:rsidRPr="00F02B2E" w:rsidRDefault="00CE17F4" w:rsidP="00CE17F4">
      <w:pPr>
        <w:pStyle w:val="Normal1"/>
        <w:rPr>
          <w:rFonts w:asciiTheme="majorHAnsi" w:hAnsiTheme="majorHAnsi"/>
        </w:rPr>
      </w:pPr>
    </w:p>
    <w:p w14:paraId="7D882B96" w14:textId="2B9C1F1E" w:rsidR="00561940" w:rsidRPr="00561940" w:rsidRDefault="00CE17F4" w:rsidP="00561940">
      <w:pPr>
        <w:pStyle w:val="Heading3"/>
      </w:pPr>
      <w:bookmarkStart w:id="58" w:name="h.bcnlbhz12klw" w:colFirst="0" w:colLast="0"/>
      <w:bookmarkStart w:id="59" w:name="h.xqe73aqed9k" w:colFirst="0" w:colLast="0"/>
      <w:bookmarkStart w:id="60" w:name="_Toc306364352"/>
      <w:bookmarkStart w:id="61" w:name="_Toc306447252"/>
      <w:bookmarkStart w:id="62" w:name="_Toc306481192"/>
      <w:bookmarkEnd w:id="58"/>
      <w:bookmarkEnd w:id="59"/>
      <w:r w:rsidRPr="00F02B2E">
        <w:t xml:space="preserve">Implementation </w:t>
      </w:r>
      <w:r w:rsidR="00342283">
        <w:t>G</w:t>
      </w:r>
      <w:r w:rsidRPr="00F02B2E">
        <w:t>uidance for Registries</w:t>
      </w:r>
      <w:bookmarkEnd w:id="60"/>
      <w:bookmarkEnd w:id="61"/>
      <w:bookmarkEnd w:id="62"/>
    </w:p>
    <w:p w14:paraId="6EEEC8A4" w14:textId="7810045D" w:rsidR="00CE17F4" w:rsidRPr="00F02B2E" w:rsidRDefault="00CE17F4" w:rsidP="00B41127">
      <w:pPr>
        <w:pStyle w:val="Heading4"/>
      </w:pPr>
      <w:bookmarkStart w:id="63" w:name="h.gyqsgkwx6gs2" w:colFirst="0" w:colLast="0"/>
      <w:bookmarkEnd w:id="63"/>
      <w:r w:rsidRPr="00F02B2E">
        <w:t>Summary of impact on Registries</w:t>
      </w:r>
    </w:p>
    <w:p w14:paraId="5994265A" w14:textId="77777777" w:rsidR="00CE17F4" w:rsidRPr="00F02B2E" w:rsidRDefault="00CE17F4" w:rsidP="00CE17F4">
      <w:pPr>
        <w:pStyle w:val="Normal1"/>
        <w:rPr>
          <w:rFonts w:asciiTheme="majorHAnsi" w:hAnsiTheme="majorHAnsi"/>
        </w:rPr>
      </w:pPr>
    </w:p>
    <w:p w14:paraId="23901E64" w14:textId="77777777" w:rsidR="00CE17F4" w:rsidRPr="00911CAC" w:rsidRDefault="00CE17F4" w:rsidP="00CE17F4">
      <w:pPr>
        <w:pStyle w:val="Normal1"/>
        <w:rPr>
          <w:rFonts w:asciiTheme="majorHAnsi" w:hAnsiTheme="majorHAnsi"/>
        </w:rPr>
      </w:pPr>
      <w:r>
        <w:rPr>
          <w:rFonts w:asciiTheme="majorHAnsi" w:eastAsia="Calibri" w:hAnsiTheme="majorHAnsi" w:cs="Calibri"/>
        </w:rPr>
        <w:t>Below are highlights</w:t>
      </w:r>
      <w:r w:rsidRPr="00911CAC">
        <w:rPr>
          <w:rFonts w:asciiTheme="majorHAnsi" w:eastAsia="Calibri" w:hAnsiTheme="majorHAnsi" w:cs="Calibri"/>
        </w:rPr>
        <w:t xml:space="preserve"> of</w:t>
      </w:r>
      <w:r>
        <w:rPr>
          <w:rFonts w:asciiTheme="majorHAnsi" w:eastAsia="Calibri" w:hAnsiTheme="majorHAnsi" w:cs="Calibri"/>
        </w:rPr>
        <w:t xml:space="preserve"> the</w:t>
      </w:r>
      <w:r w:rsidRPr="00911CAC">
        <w:rPr>
          <w:rFonts w:asciiTheme="majorHAnsi" w:eastAsia="Calibri" w:hAnsiTheme="majorHAnsi" w:cs="Calibri"/>
        </w:rPr>
        <w:t xml:space="preserve"> impact on Registries’ RDDS outputs:</w:t>
      </w:r>
    </w:p>
    <w:p w14:paraId="6AEAB80B" w14:textId="77777777" w:rsidR="00CE17F4" w:rsidRPr="00911CAC" w:rsidRDefault="00CE17F4" w:rsidP="00CE17F4">
      <w:pPr>
        <w:pStyle w:val="Normal1"/>
        <w:rPr>
          <w:rFonts w:asciiTheme="majorHAnsi" w:hAnsiTheme="majorHAnsi"/>
        </w:rPr>
      </w:pPr>
    </w:p>
    <w:p w14:paraId="49A37668" w14:textId="3A894A2C" w:rsidR="00CE17F4" w:rsidRPr="006045CA" w:rsidRDefault="00CE17F4" w:rsidP="00145768">
      <w:pPr>
        <w:pStyle w:val="Normal1"/>
        <w:numPr>
          <w:ilvl w:val="0"/>
          <w:numId w:val="10"/>
        </w:numPr>
        <w:contextualSpacing/>
        <w:rPr>
          <w:rFonts w:asciiTheme="majorHAnsi" w:eastAsia="Calibri" w:hAnsiTheme="majorHAnsi" w:cs="Calibri"/>
        </w:rPr>
      </w:pPr>
      <w:r w:rsidRPr="006045CA">
        <w:rPr>
          <w:rFonts w:asciiTheme="majorHAnsi" w:eastAsia="Calibri" w:hAnsiTheme="majorHAnsi" w:cs="Calibri"/>
          <w:u w:val="single"/>
        </w:rPr>
        <w:t>Implement</w:t>
      </w:r>
      <w:r w:rsidR="009814B2">
        <w:rPr>
          <w:rFonts w:asciiTheme="majorHAnsi" w:eastAsia="Calibri" w:hAnsiTheme="majorHAnsi" w:cs="Calibri"/>
          <w:u w:val="single"/>
        </w:rPr>
        <w:t>ation of</w:t>
      </w:r>
      <w:r w:rsidRPr="006045CA">
        <w:rPr>
          <w:rFonts w:asciiTheme="majorHAnsi" w:eastAsia="Calibri" w:hAnsiTheme="majorHAnsi" w:cs="Calibri"/>
          <w:u w:val="single"/>
        </w:rPr>
        <w:t xml:space="preserve"> RDAP</w:t>
      </w:r>
      <w:r w:rsidRPr="006045CA">
        <w:rPr>
          <w:rFonts w:asciiTheme="majorHAnsi" w:eastAsia="Calibri" w:hAnsiTheme="majorHAnsi" w:cs="Calibri"/>
        </w:rPr>
        <w:t>: gTLD registries will implement RDAP in accordance with the RDAP Operational Profile for gTLD Registries</w:t>
      </w:r>
      <w:r w:rsidRPr="00E87F73">
        <w:rPr>
          <w:rFonts w:asciiTheme="majorHAnsi" w:eastAsia="Calibri" w:hAnsiTheme="majorHAnsi" w:cs="Calibri"/>
        </w:rPr>
        <w:t xml:space="preserve"> and Registrars</w:t>
      </w:r>
      <w:r>
        <w:rPr>
          <w:rFonts w:asciiTheme="majorHAnsi" w:eastAsia="Calibri" w:hAnsiTheme="majorHAnsi" w:cs="Calibri"/>
        </w:rPr>
        <w:t>.</w:t>
      </w:r>
    </w:p>
    <w:p w14:paraId="1F0249BA" w14:textId="77777777" w:rsidR="00CE17F4" w:rsidRPr="00911CAC" w:rsidRDefault="00CE17F4" w:rsidP="00145768">
      <w:pPr>
        <w:pStyle w:val="Normal1"/>
        <w:numPr>
          <w:ilvl w:val="0"/>
          <w:numId w:val="10"/>
        </w:numPr>
        <w:contextualSpacing/>
        <w:rPr>
          <w:rFonts w:asciiTheme="majorHAnsi" w:eastAsia="Calibri" w:hAnsiTheme="majorHAnsi" w:cs="Calibri"/>
        </w:rPr>
      </w:pPr>
      <w:r w:rsidRPr="00911CAC">
        <w:rPr>
          <w:rFonts w:asciiTheme="majorHAnsi" w:eastAsia="Calibri" w:hAnsiTheme="majorHAnsi" w:cs="Calibri"/>
          <w:u w:val="single"/>
        </w:rPr>
        <w:t>Reordering and renaming of fields</w:t>
      </w:r>
      <w:r>
        <w:rPr>
          <w:rFonts w:asciiTheme="majorHAnsi" w:eastAsia="Calibri" w:hAnsiTheme="majorHAnsi" w:cs="Calibri"/>
          <w:u w:val="single"/>
        </w:rPr>
        <w:t xml:space="preserve"> in </w:t>
      </w:r>
      <w:r w:rsidRPr="006045CA">
        <w:rPr>
          <w:rFonts w:asciiTheme="majorHAnsi" w:eastAsia="Calibri" w:hAnsiTheme="majorHAnsi" w:cs="Calibri"/>
          <w:u w:val="single"/>
        </w:rPr>
        <w:t>web-based RDDS</w:t>
      </w:r>
      <w:r w:rsidRPr="00911CAC">
        <w:rPr>
          <w:rFonts w:asciiTheme="majorHAnsi" w:eastAsia="Calibri" w:hAnsiTheme="majorHAnsi" w:cs="Calibri"/>
        </w:rPr>
        <w:t xml:space="preserve">: gTLD registries, including </w:t>
      </w:r>
      <w:r>
        <w:rPr>
          <w:rFonts w:asciiTheme="majorHAnsi" w:eastAsia="Calibri" w:hAnsiTheme="majorHAnsi" w:cs="Calibri"/>
        </w:rPr>
        <w:t>2012-round</w:t>
      </w:r>
      <w:r w:rsidRPr="00911CAC">
        <w:rPr>
          <w:rFonts w:asciiTheme="majorHAnsi" w:eastAsia="Calibri" w:hAnsiTheme="majorHAnsi" w:cs="Calibri"/>
        </w:rPr>
        <w:t xml:space="preserve"> gTLD registries, will need to follow the ordering and naming convention specified in Specification 3 of the 2013 RAA</w:t>
      </w:r>
      <w:r>
        <w:rPr>
          <w:rFonts w:asciiTheme="majorHAnsi" w:eastAsia="Calibri" w:hAnsiTheme="majorHAnsi" w:cs="Calibri"/>
        </w:rPr>
        <w:t xml:space="preserve"> in their </w:t>
      </w:r>
      <w:r w:rsidRPr="00F02B2E">
        <w:rPr>
          <w:rFonts w:asciiTheme="majorHAnsi" w:eastAsia="Calibri" w:hAnsiTheme="majorHAnsi" w:cs="Calibri"/>
        </w:rPr>
        <w:t xml:space="preserve">web-based </w:t>
      </w:r>
      <w:r>
        <w:rPr>
          <w:rFonts w:asciiTheme="majorHAnsi" w:eastAsia="Calibri" w:hAnsiTheme="majorHAnsi" w:cs="Calibri"/>
        </w:rPr>
        <w:t>RDDS</w:t>
      </w:r>
      <w:r w:rsidRPr="00911CAC">
        <w:rPr>
          <w:rFonts w:asciiTheme="majorHAnsi" w:eastAsia="Calibri" w:hAnsiTheme="majorHAnsi" w:cs="Calibri"/>
        </w:rPr>
        <w:t>. Registries will need to update their internal systems accordingly.</w:t>
      </w:r>
    </w:p>
    <w:p w14:paraId="35D32529" w14:textId="77777777" w:rsidR="00CE17F4" w:rsidRPr="00911CAC" w:rsidRDefault="00CE17F4" w:rsidP="00145768">
      <w:pPr>
        <w:pStyle w:val="Normal1"/>
        <w:numPr>
          <w:ilvl w:val="0"/>
          <w:numId w:val="10"/>
        </w:numPr>
        <w:contextualSpacing/>
        <w:rPr>
          <w:rFonts w:asciiTheme="majorHAnsi" w:eastAsia="Calibri" w:hAnsiTheme="majorHAnsi" w:cs="Calibri"/>
        </w:rPr>
      </w:pPr>
      <w:r w:rsidRPr="00911CAC">
        <w:rPr>
          <w:rFonts w:asciiTheme="majorHAnsi" w:eastAsia="Calibri" w:hAnsiTheme="majorHAnsi" w:cs="Calibri"/>
          <w:u w:val="single"/>
        </w:rPr>
        <w:t>Possible change of data format</w:t>
      </w:r>
      <w:r>
        <w:rPr>
          <w:rFonts w:asciiTheme="majorHAnsi" w:eastAsia="Calibri" w:hAnsiTheme="majorHAnsi" w:cs="Calibri"/>
          <w:u w:val="single"/>
        </w:rPr>
        <w:t xml:space="preserve"> in </w:t>
      </w:r>
      <w:r w:rsidRPr="006045CA">
        <w:rPr>
          <w:rFonts w:asciiTheme="majorHAnsi" w:eastAsia="Calibri" w:hAnsiTheme="majorHAnsi" w:cs="Calibri"/>
          <w:u w:val="single"/>
        </w:rPr>
        <w:t>web-based RDDS</w:t>
      </w:r>
      <w:r w:rsidRPr="00911CAC">
        <w:rPr>
          <w:rFonts w:asciiTheme="majorHAnsi" w:eastAsia="Calibri" w:hAnsiTheme="majorHAnsi" w:cs="Calibri"/>
        </w:rPr>
        <w:t>: most pre-2012 gTLD registries may need to reformat data for some fields in order to match Specification 3 of the 2013 RAA, which references the EPP RFCs 5730-5734</w:t>
      </w:r>
      <w:r>
        <w:rPr>
          <w:rStyle w:val="FootnoteReference"/>
          <w:rFonts w:asciiTheme="majorHAnsi" w:eastAsia="Calibri" w:hAnsiTheme="majorHAnsi" w:cs="Calibri"/>
        </w:rPr>
        <w:footnoteReference w:id="5"/>
      </w:r>
      <w:r w:rsidRPr="00911CAC">
        <w:rPr>
          <w:rFonts w:asciiTheme="majorHAnsi" w:eastAsia="Calibri" w:hAnsiTheme="majorHAnsi" w:cs="Calibri"/>
        </w:rPr>
        <w:t xml:space="preserve">. </w:t>
      </w:r>
    </w:p>
    <w:p w14:paraId="648B6B50" w14:textId="136EF8A2" w:rsidR="00561940" w:rsidRPr="00CF4A9F" w:rsidRDefault="00CE17F4" w:rsidP="00CF4A9F">
      <w:pPr>
        <w:pStyle w:val="Normal1"/>
        <w:numPr>
          <w:ilvl w:val="0"/>
          <w:numId w:val="10"/>
        </w:numPr>
        <w:contextualSpacing/>
        <w:rPr>
          <w:rFonts w:asciiTheme="majorHAnsi" w:eastAsia="Calibri" w:hAnsiTheme="majorHAnsi" w:cs="Calibri"/>
        </w:rPr>
      </w:pPr>
      <w:r>
        <w:rPr>
          <w:rFonts w:asciiTheme="majorHAnsi" w:eastAsia="Calibri" w:hAnsiTheme="majorHAnsi" w:cs="Calibri"/>
          <w:u w:val="single"/>
        </w:rPr>
        <w:t>D</w:t>
      </w:r>
      <w:r w:rsidRPr="00911CAC">
        <w:rPr>
          <w:rFonts w:asciiTheme="majorHAnsi" w:eastAsia="Calibri" w:hAnsiTheme="majorHAnsi" w:cs="Calibri"/>
          <w:u w:val="single"/>
        </w:rPr>
        <w:t>isplay</w:t>
      </w:r>
      <w:r>
        <w:rPr>
          <w:rFonts w:asciiTheme="majorHAnsi" w:eastAsia="Calibri" w:hAnsiTheme="majorHAnsi" w:cs="Calibri"/>
          <w:u w:val="single"/>
        </w:rPr>
        <w:t xml:space="preserve"> of new fields in </w:t>
      </w:r>
      <w:r w:rsidRPr="006045CA">
        <w:rPr>
          <w:rFonts w:asciiTheme="majorHAnsi" w:eastAsia="Calibri" w:hAnsiTheme="majorHAnsi" w:cs="Calibri"/>
          <w:u w:val="single"/>
        </w:rPr>
        <w:t>web-based RDDS</w:t>
      </w:r>
      <w:r w:rsidRPr="00911CAC">
        <w:rPr>
          <w:rFonts w:asciiTheme="majorHAnsi" w:eastAsia="Calibri" w:hAnsiTheme="majorHAnsi" w:cs="Calibri"/>
        </w:rPr>
        <w:t xml:space="preserve">: this </w:t>
      </w:r>
      <w:r>
        <w:rPr>
          <w:rFonts w:asciiTheme="majorHAnsi" w:eastAsia="Calibri" w:hAnsiTheme="majorHAnsi" w:cs="Calibri"/>
        </w:rPr>
        <w:t>might be</w:t>
      </w:r>
      <w:r w:rsidRPr="00911CAC">
        <w:rPr>
          <w:rFonts w:asciiTheme="majorHAnsi" w:eastAsia="Calibri" w:hAnsiTheme="majorHAnsi" w:cs="Calibri"/>
        </w:rPr>
        <w:t xml:space="preserve"> new information required under Specification 3 of 2013 RAA which is not displayed in pre-2012 gTLD registries </w:t>
      </w:r>
      <w:proofErr w:type="spellStart"/>
      <w:r w:rsidRPr="00911CAC">
        <w:rPr>
          <w:rFonts w:asciiTheme="majorHAnsi" w:eastAsia="Calibri" w:hAnsiTheme="majorHAnsi" w:cs="Calibri"/>
        </w:rPr>
        <w:t>Whois</w:t>
      </w:r>
      <w:proofErr w:type="spellEnd"/>
      <w:r w:rsidRPr="00911CAC">
        <w:rPr>
          <w:rFonts w:asciiTheme="majorHAnsi" w:eastAsia="Calibri" w:hAnsiTheme="majorHAnsi" w:cs="Calibri"/>
        </w:rPr>
        <w:t xml:space="preserve"> output. This is usually the case for Registrar Name, WHOIS Server, Website URL, Contacts Phone and Fax Extensions, Contacts Fax number, and DNSSEC status.</w:t>
      </w:r>
      <w:r>
        <w:rPr>
          <w:rFonts w:asciiTheme="majorHAnsi" w:eastAsia="Calibri" w:hAnsiTheme="majorHAnsi" w:cs="Calibri"/>
        </w:rPr>
        <w:t xml:space="preserve"> For all gTLD registries (including 2012-round), there are also fields, e.g., Reseller, Registrar Registration Expiration Date.</w:t>
      </w:r>
    </w:p>
    <w:p w14:paraId="0EB6BEA4" w14:textId="36E4CE2B" w:rsidR="00CE17F4" w:rsidRPr="00911CAC" w:rsidRDefault="007505E1" w:rsidP="00CE17F4">
      <w:pPr>
        <w:pStyle w:val="Normal1"/>
        <w:rPr>
          <w:rFonts w:asciiTheme="majorHAnsi" w:hAnsiTheme="majorHAnsi"/>
        </w:rPr>
      </w:pPr>
      <w:bookmarkStart w:id="64" w:name="h.c5fos4kh49s4" w:colFirst="0" w:colLast="0"/>
      <w:bookmarkEnd w:id="64"/>
      <w:r>
        <w:t xml:space="preserve"> </w:t>
      </w:r>
      <w:bookmarkStart w:id="65" w:name="h.lnpgugrf5bn2" w:colFirst="0" w:colLast="0"/>
      <w:bookmarkEnd w:id="65"/>
    </w:p>
    <w:p w14:paraId="13BC5539" w14:textId="77777777" w:rsidR="00CE17F4" w:rsidRPr="00911CAC" w:rsidRDefault="00CE17F4" w:rsidP="009814B2">
      <w:pPr>
        <w:pStyle w:val="Heading4"/>
      </w:pPr>
      <w:bookmarkStart w:id="66" w:name="h.4h7qde5xfgzz" w:colFirst="0" w:colLast="0"/>
      <w:bookmarkEnd w:id="66"/>
      <w:r w:rsidRPr="00911CAC">
        <w:t>Registry-specific additional data fields need to be placed at the end of the output</w:t>
      </w:r>
    </w:p>
    <w:p w14:paraId="3B1E35A9" w14:textId="77777777" w:rsidR="00CE17F4" w:rsidRPr="00911CAC" w:rsidRDefault="00CE17F4" w:rsidP="00CE17F4">
      <w:pPr>
        <w:pStyle w:val="Normal1"/>
        <w:rPr>
          <w:rFonts w:asciiTheme="majorHAnsi" w:hAnsiTheme="majorHAnsi"/>
        </w:rPr>
      </w:pPr>
    </w:p>
    <w:p w14:paraId="10FD78F4" w14:textId="711B04F7" w:rsidR="00CE17F4" w:rsidRPr="00911CAC" w:rsidRDefault="00CE17F4" w:rsidP="00CE17F4">
      <w:pPr>
        <w:pStyle w:val="Normal1"/>
        <w:rPr>
          <w:rFonts w:asciiTheme="majorHAnsi" w:hAnsiTheme="majorHAnsi"/>
        </w:rPr>
      </w:pPr>
      <w:r w:rsidRPr="00911CAC">
        <w:rPr>
          <w:rFonts w:asciiTheme="majorHAnsi" w:eastAsia="Calibri" w:hAnsiTheme="majorHAnsi" w:cs="Calibri"/>
        </w:rPr>
        <w:t xml:space="preserve">As </w:t>
      </w:r>
      <w:r w:rsidR="00F40803">
        <w:rPr>
          <w:rFonts w:asciiTheme="majorHAnsi" w:eastAsia="Calibri" w:hAnsiTheme="majorHAnsi" w:cs="Calibri"/>
        </w:rPr>
        <w:t>stated in</w:t>
      </w:r>
      <w:r w:rsidRPr="00911CAC">
        <w:rPr>
          <w:rFonts w:asciiTheme="majorHAnsi" w:eastAsia="Calibri" w:hAnsiTheme="majorHAnsi" w:cs="Calibri"/>
        </w:rPr>
        <w:t xml:space="preserve"> the Advisory: Clarifications to the Registry Agreement, and the 2013 Registrar Accreditation Agreement (RAA) regarding applicable Registration Data Directory Service (</w:t>
      </w:r>
      <w:r>
        <w:rPr>
          <w:rFonts w:asciiTheme="majorHAnsi" w:eastAsia="Calibri" w:hAnsiTheme="majorHAnsi" w:cs="Calibri"/>
        </w:rPr>
        <w:t>RDDS</w:t>
      </w:r>
      <w:r w:rsidRPr="00911CAC">
        <w:rPr>
          <w:rFonts w:asciiTheme="majorHAnsi" w:eastAsia="Calibri" w:hAnsiTheme="majorHAnsi" w:cs="Calibri"/>
        </w:rPr>
        <w:t>) Specifications, also known as “</w:t>
      </w:r>
      <w:proofErr w:type="spellStart"/>
      <w:r w:rsidRPr="00911CAC">
        <w:rPr>
          <w:rFonts w:asciiTheme="majorHAnsi" w:eastAsia="Calibri" w:hAnsiTheme="majorHAnsi" w:cs="Calibri"/>
        </w:rPr>
        <w:t>Whois</w:t>
      </w:r>
      <w:proofErr w:type="spellEnd"/>
      <w:r w:rsidRPr="00911CAC">
        <w:rPr>
          <w:rFonts w:asciiTheme="majorHAnsi" w:eastAsia="Calibri" w:hAnsiTheme="majorHAnsi" w:cs="Calibri"/>
        </w:rPr>
        <w:t xml:space="preserve"> Clarifications Advisory”, in Clarification 10: </w:t>
      </w:r>
    </w:p>
    <w:p w14:paraId="6715D2F9" w14:textId="77777777" w:rsidR="00CE17F4" w:rsidRPr="00911CAC" w:rsidRDefault="00CE17F4" w:rsidP="00CE17F4">
      <w:pPr>
        <w:pStyle w:val="Normal1"/>
        <w:rPr>
          <w:rFonts w:asciiTheme="majorHAnsi" w:hAnsiTheme="majorHAnsi"/>
        </w:rPr>
      </w:pPr>
    </w:p>
    <w:p w14:paraId="4B4B8C59" w14:textId="77777777" w:rsidR="00CE17F4" w:rsidRPr="00911CAC" w:rsidRDefault="00CE17F4" w:rsidP="00145768">
      <w:pPr>
        <w:pStyle w:val="Normal1"/>
        <w:ind w:left="720" w:right="980"/>
        <w:rPr>
          <w:rFonts w:asciiTheme="majorHAnsi" w:hAnsiTheme="majorHAnsi"/>
        </w:rPr>
      </w:pPr>
      <w:r w:rsidRPr="00911CAC">
        <w:rPr>
          <w:rFonts w:asciiTheme="majorHAnsi" w:eastAsia="Calibri" w:hAnsiTheme="majorHAnsi" w:cs="Calibri"/>
          <w:i/>
        </w:rPr>
        <w:t xml:space="preserve">Data fields MUST be shown in the format (including the order of keys, among others) specified in the 2013 RAA (for registrars) or the Registry Agreement (for registries). If additional data fields are included in the </w:t>
      </w:r>
      <w:proofErr w:type="spellStart"/>
      <w:r w:rsidRPr="00911CAC">
        <w:rPr>
          <w:rFonts w:asciiTheme="majorHAnsi" w:eastAsia="Calibri" w:hAnsiTheme="majorHAnsi" w:cs="Calibri"/>
          <w:i/>
        </w:rPr>
        <w:t>Whois</w:t>
      </w:r>
      <w:proofErr w:type="spellEnd"/>
      <w:r w:rsidRPr="00911CAC">
        <w:rPr>
          <w:rFonts w:asciiTheme="majorHAnsi" w:eastAsia="Calibri" w:hAnsiTheme="majorHAnsi" w:cs="Calibri"/>
          <w:i/>
        </w:rPr>
        <w:t xml:space="preserve"> output, the additional data fields MUST be placed at the end of the text format outlined in the Registry Agreement or 2013 RAA. For example, for domain name object responses: after the field DNSSEC for registries [...]</w:t>
      </w:r>
      <w:r w:rsidRPr="00911CAC">
        <w:rPr>
          <w:rFonts w:asciiTheme="majorHAnsi" w:eastAsia="Calibri" w:hAnsiTheme="majorHAnsi" w:cs="Calibri"/>
        </w:rPr>
        <w:t>.</w:t>
      </w:r>
    </w:p>
    <w:p w14:paraId="2C540FC5" w14:textId="77777777" w:rsidR="00CE17F4" w:rsidRPr="00911CAC" w:rsidRDefault="00CE17F4" w:rsidP="00CE17F4">
      <w:pPr>
        <w:pStyle w:val="Normal1"/>
        <w:ind w:left="720"/>
        <w:rPr>
          <w:rFonts w:asciiTheme="majorHAnsi" w:hAnsiTheme="majorHAnsi"/>
        </w:rPr>
      </w:pPr>
    </w:p>
    <w:p w14:paraId="4ED6722C" w14:textId="0F9AA781" w:rsidR="00CE17F4" w:rsidRDefault="00CE17F4" w:rsidP="00CE17F4">
      <w:pPr>
        <w:pStyle w:val="Normal1"/>
        <w:rPr>
          <w:rFonts w:asciiTheme="majorHAnsi" w:eastAsia="Calibri" w:hAnsiTheme="majorHAnsi" w:cs="Calibri"/>
        </w:rPr>
      </w:pPr>
      <w:r w:rsidRPr="00911CAC">
        <w:rPr>
          <w:rFonts w:asciiTheme="majorHAnsi" w:eastAsia="Calibri" w:hAnsiTheme="majorHAnsi" w:cs="Calibri"/>
        </w:rPr>
        <w:t xml:space="preserve">New gTLD Registries should note that, as per section 1.4, Specification 4 of the Registry Agreement, the Registry Operator MUST obtain approval from ICANN before adding fields to the </w:t>
      </w:r>
      <w:r>
        <w:rPr>
          <w:rFonts w:asciiTheme="majorHAnsi" w:eastAsia="Calibri" w:hAnsiTheme="majorHAnsi" w:cs="Calibri"/>
        </w:rPr>
        <w:t>RDDS</w:t>
      </w:r>
      <w:r w:rsidRPr="00911CAC">
        <w:rPr>
          <w:rFonts w:asciiTheme="majorHAnsi" w:eastAsia="Calibri" w:hAnsiTheme="majorHAnsi" w:cs="Calibri"/>
        </w:rPr>
        <w:t xml:space="preserve"> output, i.e., request this</w:t>
      </w:r>
      <w:r>
        <w:rPr>
          <w:rFonts w:asciiTheme="majorHAnsi" w:eastAsia="Calibri" w:hAnsiTheme="majorHAnsi" w:cs="Calibri"/>
        </w:rPr>
        <w:t xml:space="preserve"> according to the RSEP </w:t>
      </w:r>
      <w:r w:rsidR="00F523E0">
        <w:rPr>
          <w:rFonts w:asciiTheme="majorHAnsi" w:eastAsia="Calibri" w:hAnsiTheme="majorHAnsi" w:cs="Calibri"/>
        </w:rPr>
        <w:t xml:space="preserve">Consensus </w:t>
      </w:r>
      <w:r>
        <w:rPr>
          <w:rFonts w:asciiTheme="majorHAnsi" w:eastAsia="Calibri" w:hAnsiTheme="majorHAnsi" w:cs="Calibri"/>
        </w:rPr>
        <w:t>Policy</w:t>
      </w:r>
      <w:r w:rsidRPr="00911CAC">
        <w:rPr>
          <w:rFonts w:asciiTheme="majorHAnsi" w:eastAsia="Calibri" w:hAnsiTheme="majorHAnsi" w:cs="Calibri"/>
        </w:rPr>
        <w:t>.</w:t>
      </w:r>
    </w:p>
    <w:p w14:paraId="11FC57D9" w14:textId="77777777" w:rsidR="00CF4A9F" w:rsidRPr="00911CAC" w:rsidRDefault="00CF4A9F" w:rsidP="00CE17F4">
      <w:pPr>
        <w:pStyle w:val="Normal1"/>
        <w:rPr>
          <w:rFonts w:asciiTheme="majorHAnsi" w:hAnsiTheme="majorHAnsi"/>
        </w:rPr>
      </w:pPr>
    </w:p>
    <w:p w14:paraId="13E6E232" w14:textId="31AA4553" w:rsidR="00CE17F4" w:rsidRPr="00911CAC" w:rsidRDefault="00CE17F4" w:rsidP="009814B2">
      <w:pPr>
        <w:pStyle w:val="Heading4"/>
      </w:pPr>
      <w:bookmarkStart w:id="67" w:name="h.uiqgg3alu80r" w:colFirst="0" w:colLast="0"/>
      <w:bookmarkEnd w:id="67"/>
      <w:r w:rsidRPr="00911CAC">
        <w:t xml:space="preserve">Special consideration of privacy settings (.CAT and .TEL) </w:t>
      </w:r>
      <w:r>
        <w:t>and</w:t>
      </w:r>
      <w:r w:rsidRPr="00911CAC">
        <w:t xml:space="preserve"> tiered access (.NAME)</w:t>
      </w:r>
      <w:r>
        <w:t xml:space="preserve"> in specific Registration Data Directory Services</w:t>
      </w:r>
    </w:p>
    <w:p w14:paraId="1B805456" w14:textId="77777777" w:rsidR="00CE17F4" w:rsidRPr="00911CAC" w:rsidRDefault="00CE17F4" w:rsidP="00CE17F4">
      <w:pPr>
        <w:pStyle w:val="Normal1"/>
        <w:rPr>
          <w:rFonts w:asciiTheme="majorHAnsi" w:hAnsiTheme="majorHAnsi"/>
        </w:rPr>
      </w:pPr>
    </w:p>
    <w:p w14:paraId="462EC269" w14:textId="74F8C62D" w:rsidR="008A47D0" w:rsidRDefault="00634ECB" w:rsidP="00CE17F4">
      <w:pPr>
        <w:pStyle w:val="Normal1"/>
        <w:rPr>
          <w:rFonts w:asciiTheme="majorHAnsi" w:eastAsia="Calibri" w:hAnsiTheme="majorHAnsi" w:cs="Calibri"/>
          <w:color w:val="auto"/>
        </w:rPr>
      </w:pPr>
      <w:bookmarkStart w:id="68" w:name="h.ua3w3nssc9tn" w:colFirst="0" w:colLast="0"/>
      <w:bookmarkEnd w:id="68"/>
      <w:r>
        <w:rPr>
          <w:rFonts w:asciiTheme="majorHAnsi" w:eastAsia="Calibri" w:hAnsiTheme="majorHAnsi" w:cs="Calibri"/>
          <w:color w:val="auto"/>
        </w:rPr>
        <w:t>[</w:t>
      </w:r>
      <w:r w:rsidRPr="00634ECB">
        <w:rPr>
          <w:rFonts w:asciiTheme="majorHAnsi" w:eastAsia="Calibri" w:hAnsiTheme="majorHAnsi" w:cs="Calibri"/>
          <w:color w:val="auto"/>
        </w:rPr>
        <w:t>The .CAT</w:t>
      </w:r>
      <w:proofErr w:type="gramStart"/>
      <w:r w:rsidRPr="00634ECB">
        <w:rPr>
          <w:rFonts w:asciiTheme="majorHAnsi" w:eastAsia="Calibri" w:hAnsiTheme="majorHAnsi" w:cs="Calibri"/>
          <w:color w:val="auto"/>
        </w:rPr>
        <w:t>, .NAME</w:t>
      </w:r>
      <w:proofErr w:type="gramEnd"/>
      <w:r w:rsidRPr="00634ECB">
        <w:rPr>
          <w:rFonts w:asciiTheme="majorHAnsi" w:eastAsia="Calibri" w:hAnsiTheme="majorHAnsi" w:cs="Calibri"/>
          <w:color w:val="auto"/>
        </w:rPr>
        <w:t xml:space="preserve">, and .TEL Registry Agreements have specialized </w:t>
      </w:r>
      <w:proofErr w:type="spellStart"/>
      <w:r w:rsidRPr="00634ECB">
        <w:rPr>
          <w:rFonts w:asciiTheme="majorHAnsi" w:eastAsia="Calibri" w:hAnsiTheme="majorHAnsi" w:cs="Calibri"/>
          <w:color w:val="auto"/>
        </w:rPr>
        <w:t>whois</w:t>
      </w:r>
      <w:proofErr w:type="spellEnd"/>
      <w:r w:rsidRPr="00634ECB">
        <w:rPr>
          <w:rFonts w:asciiTheme="majorHAnsi" w:eastAsia="Calibri" w:hAnsiTheme="majorHAnsi" w:cs="Calibri"/>
          <w:color w:val="auto"/>
        </w:rPr>
        <w:t xml:space="preserve"> related provisions which should be looked at to see how they interact with the new requirement to have Consistent Labeling and Display</w:t>
      </w:r>
      <w:r>
        <w:rPr>
          <w:rFonts w:asciiTheme="majorHAnsi" w:eastAsia="Calibri" w:hAnsiTheme="majorHAnsi" w:cs="Calibri"/>
          <w:color w:val="auto"/>
        </w:rPr>
        <w:t>]</w:t>
      </w:r>
      <w:r w:rsidR="008A47D0" w:rsidRPr="00A608A3" w:rsidDel="008A47D0">
        <w:rPr>
          <w:rFonts w:asciiTheme="majorHAnsi" w:eastAsia="Calibri" w:hAnsiTheme="majorHAnsi" w:cs="Calibri"/>
          <w:color w:val="auto"/>
        </w:rPr>
        <w:t xml:space="preserve"> </w:t>
      </w:r>
    </w:p>
    <w:p w14:paraId="667CBCFA" w14:textId="0F80B549" w:rsidR="00CE17F4" w:rsidRPr="00911CAC" w:rsidRDefault="00CE17F4" w:rsidP="00CE17F4">
      <w:pPr>
        <w:pStyle w:val="Normal1"/>
        <w:rPr>
          <w:rFonts w:asciiTheme="majorHAnsi" w:hAnsiTheme="majorHAnsi"/>
        </w:rPr>
      </w:pPr>
    </w:p>
    <w:p w14:paraId="057EEBE2" w14:textId="77777777" w:rsidR="00CF4A9F" w:rsidRDefault="00CF4A9F">
      <w:pPr>
        <w:spacing w:line="240" w:lineRule="auto"/>
        <w:rPr>
          <w:rFonts w:eastAsiaTheme="majorEastAsia" w:cstheme="majorBidi"/>
          <w:b/>
          <w:bCs/>
          <w:color w:val="4F81BD" w:themeColor="accent1"/>
          <w:sz w:val="26"/>
          <w:szCs w:val="26"/>
        </w:rPr>
      </w:pPr>
      <w:bookmarkStart w:id="69" w:name="h.nfw9y5yyo1fp" w:colFirst="0" w:colLast="0"/>
      <w:bookmarkStart w:id="70" w:name="h.9t63gj6kphqz" w:colFirst="0" w:colLast="0"/>
      <w:bookmarkStart w:id="71" w:name="_Toc306364353"/>
      <w:bookmarkStart w:id="72" w:name="_Ref306365405"/>
      <w:bookmarkStart w:id="73" w:name="_Toc306447253"/>
      <w:bookmarkEnd w:id="69"/>
      <w:bookmarkEnd w:id="70"/>
      <w:r>
        <w:br w:type="page"/>
      </w:r>
    </w:p>
    <w:p w14:paraId="02F61BC2" w14:textId="18C2D555" w:rsidR="00A608A3" w:rsidRPr="00A608A3" w:rsidRDefault="00CE17F4" w:rsidP="009814B2">
      <w:pPr>
        <w:pStyle w:val="Heading3"/>
      </w:pPr>
      <w:bookmarkStart w:id="74" w:name="_Toc306481193"/>
      <w:r w:rsidRPr="00911CAC">
        <w:t xml:space="preserve">Implementation </w:t>
      </w:r>
      <w:r w:rsidR="00DC11D4">
        <w:t>I</w:t>
      </w:r>
      <w:r w:rsidR="00974A1B">
        <w:t>nformation</w:t>
      </w:r>
      <w:r w:rsidR="00974A1B" w:rsidRPr="00911CAC">
        <w:t xml:space="preserve"> </w:t>
      </w:r>
      <w:r w:rsidRPr="00911CAC">
        <w:t>for Registrars</w:t>
      </w:r>
      <w:bookmarkEnd w:id="71"/>
      <w:bookmarkEnd w:id="72"/>
      <w:bookmarkEnd w:id="73"/>
      <w:bookmarkEnd w:id="74"/>
    </w:p>
    <w:p w14:paraId="0B06BD78" w14:textId="77777777" w:rsidR="00B41127" w:rsidRDefault="00B41127" w:rsidP="00CE17F4">
      <w:pPr>
        <w:pStyle w:val="Normal1"/>
        <w:rPr>
          <w:rFonts w:asciiTheme="majorHAnsi" w:eastAsia="Calibri" w:hAnsiTheme="majorHAnsi" w:cs="Calibri"/>
        </w:rPr>
      </w:pPr>
    </w:p>
    <w:p w14:paraId="54B351D0" w14:textId="70017333" w:rsidR="00CE17F4" w:rsidRPr="00911CAC" w:rsidRDefault="00CE17F4" w:rsidP="00CE17F4">
      <w:pPr>
        <w:pStyle w:val="Normal1"/>
        <w:rPr>
          <w:rFonts w:asciiTheme="majorHAnsi" w:hAnsiTheme="majorHAnsi"/>
        </w:rPr>
      </w:pPr>
      <w:r>
        <w:rPr>
          <w:rFonts w:asciiTheme="majorHAnsi" w:eastAsia="Calibri" w:hAnsiTheme="majorHAnsi" w:cs="Calibri"/>
        </w:rPr>
        <w:t>Because</w:t>
      </w:r>
      <w:r w:rsidRPr="00911CAC">
        <w:rPr>
          <w:rFonts w:asciiTheme="majorHAnsi" w:eastAsia="Calibri" w:hAnsiTheme="majorHAnsi" w:cs="Calibri"/>
        </w:rPr>
        <w:t xml:space="preserve"> </w:t>
      </w:r>
      <w:r>
        <w:rPr>
          <w:rFonts w:asciiTheme="majorHAnsi" w:eastAsia="Calibri" w:hAnsiTheme="majorHAnsi" w:cs="Calibri"/>
        </w:rPr>
        <w:t>R</w:t>
      </w:r>
      <w:r w:rsidRPr="00911CAC">
        <w:rPr>
          <w:rFonts w:asciiTheme="majorHAnsi" w:eastAsia="Calibri" w:hAnsiTheme="majorHAnsi" w:cs="Calibri"/>
        </w:rPr>
        <w:t>egistries will determine their individual approaches</w:t>
      </w:r>
      <w:r>
        <w:rPr>
          <w:rFonts w:asciiTheme="majorHAnsi" w:eastAsia="Calibri" w:hAnsiTheme="majorHAnsi" w:cs="Calibri"/>
        </w:rPr>
        <w:t xml:space="preserve"> to this implementation, </w:t>
      </w:r>
      <w:proofErr w:type="gramStart"/>
      <w:r>
        <w:rPr>
          <w:rFonts w:asciiTheme="majorHAnsi" w:eastAsia="Calibri" w:hAnsiTheme="majorHAnsi" w:cs="Calibri"/>
        </w:rPr>
        <w:t>R</w:t>
      </w:r>
      <w:r w:rsidRPr="00911CAC">
        <w:rPr>
          <w:rFonts w:asciiTheme="majorHAnsi" w:eastAsia="Calibri" w:hAnsiTheme="majorHAnsi" w:cs="Calibri"/>
        </w:rPr>
        <w:t xml:space="preserve">egistrars </w:t>
      </w:r>
      <w:r>
        <w:rPr>
          <w:rFonts w:asciiTheme="majorHAnsi" w:eastAsia="Calibri" w:hAnsiTheme="majorHAnsi" w:cs="Calibri"/>
        </w:rPr>
        <w:t xml:space="preserve">may </w:t>
      </w:r>
      <w:r w:rsidR="000D6255">
        <w:rPr>
          <w:rFonts w:asciiTheme="majorHAnsi" w:eastAsia="Calibri" w:hAnsiTheme="majorHAnsi" w:cs="Calibri"/>
        </w:rPr>
        <w:t>be impacted by</w:t>
      </w:r>
      <w:r>
        <w:rPr>
          <w:rFonts w:asciiTheme="majorHAnsi" w:eastAsia="Calibri" w:hAnsiTheme="majorHAnsi" w:cs="Calibri"/>
        </w:rPr>
        <w:t xml:space="preserve"> the following</w:t>
      </w:r>
      <w:proofErr w:type="gramEnd"/>
      <w:r>
        <w:rPr>
          <w:rFonts w:asciiTheme="majorHAnsi" w:eastAsia="Calibri" w:hAnsiTheme="majorHAnsi" w:cs="Calibri"/>
        </w:rPr>
        <w:t>:</w:t>
      </w:r>
    </w:p>
    <w:p w14:paraId="7E5686DA" w14:textId="77777777" w:rsidR="00CE17F4" w:rsidRPr="00911CAC" w:rsidRDefault="00CE17F4" w:rsidP="00CE17F4">
      <w:pPr>
        <w:pStyle w:val="Normal1"/>
        <w:rPr>
          <w:rFonts w:asciiTheme="majorHAnsi" w:hAnsiTheme="majorHAnsi"/>
        </w:rPr>
      </w:pPr>
    </w:p>
    <w:p w14:paraId="588067C8" w14:textId="04FA9DC0" w:rsidR="00CE17F4" w:rsidRPr="00911CAC" w:rsidRDefault="00974A1B" w:rsidP="00145768">
      <w:pPr>
        <w:pStyle w:val="Normal1"/>
        <w:numPr>
          <w:ilvl w:val="0"/>
          <w:numId w:val="12"/>
        </w:numPr>
        <w:contextualSpacing/>
        <w:rPr>
          <w:rFonts w:asciiTheme="majorHAnsi" w:eastAsia="Calibri" w:hAnsiTheme="majorHAnsi" w:cs="Calibri"/>
        </w:rPr>
      </w:pPr>
      <w:r>
        <w:rPr>
          <w:rFonts w:asciiTheme="majorHAnsi" w:eastAsia="Calibri" w:hAnsiTheme="majorHAnsi" w:cs="Calibri"/>
        </w:rPr>
        <w:t>A</w:t>
      </w:r>
      <w:r w:rsidR="00CE17F4" w:rsidRPr="00911CAC">
        <w:rPr>
          <w:rFonts w:asciiTheme="majorHAnsi" w:eastAsia="Calibri" w:hAnsiTheme="majorHAnsi" w:cs="Calibri"/>
        </w:rPr>
        <w:t xml:space="preserve"> </w:t>
      </w:r>
      <w:r w:rsidR="00CE17F4">
        <w:rPr>
          <w:rFonts w:asciiTheme="majorHAnsi" w:eastAsia="Calibri" w:hAnsiTheme="majorHAnsi" w:cs="Calibri"/>
        </w:rPr>
        <w:t>R</w:t>
      </w:r>
      <w:r w:rsidR="00CE17F4" w:rsidRPr="00911CAC">
        <w:rPr>
          <w:rFonts w:asciiTheme="majorHAnsi" w:eastAsia="Calibri" w:hAnsiTheme="majorHAnsi" w:cs="Calibri"/>
        </w:rPr>
        <w:t xml:space="preserve">egistrar </w:t>
      </w:r>
      <w:r w:rsidR="00B41127">
        <w:rPr>
          <w:rFonts w:asciiTheme="majorHAnsi" w:eastAsia="Calibri" w:hAnsiTheme="majorHAnsi" w:cs="Calibri"/>
        </w:rPr>
        <w:t>may need to</w:t>
      </w:r>
      <w:r w:rsidR="00CE17F4" w:rsidRPr="00911CAC">
        <w:rPr>
          <w:rFonts w:asciiTheme="majorHAnsi" w:eastAsia="Calibri" w:hAnsiTheme="majorHAnsi" w:cs="Calibri"/>
        </w:rPr>
        <w:t xml:space="preserve"> supply </w:t>
      </w:r>
      <w:r>
        <w:rPr>
          <w:rFonts w:asciiTheme="majorHAnsi" w:eastAsia="Calibri" w:hAnsiTheme="majorHAnsi" w:cs="Calibri"/>
        </w:rPr>
        <w:t>static</w:t>
      </w:r>
      <w:r w:rsidRPr="00911CAC">
        <w:rPr>
          <w:rFonts w:asciiTheme="majorHAnsi" w:eastAsia="Calibri" w:hAnsiTheme="majorHAnsi" w:cs="Calibri"/>
        </w:rPr>
        <w:t xml:space="preserve"> </w:t>
      </w:r>
      <w:r w:rsidR="00CE17F4" w:rsidRPr="00911CAC">
        <w:rPr>
          <w:rFonts w:asciiTheme="majorHAnsi" w:eastAsia="Calibri" w:hAnsiTheme="majorHAnsi" w:cs="Calibri"/>
        </w:rPr>
        <w:t xml:space="preserve">data to </w:t>
      </w:r>
      <w:r>
        <w:rPr>
          <w:rFonts w:asciiTheme="majorHAnsi" w:eastAsia="Calibri" w:hAnsiTheme="majorHAnsi" w:cs="Calibri"/>
        </w:rPr>
        <w:t>a</w:t>
      </w:r>
      <w:r w:rsidRPr="00911CAC">
        <w:rPr>
          <w:rFonts w:asciiTheme="majorHAnsi" w:eastAsia="Calibri" w:hAnsiTheme="majorHAnsi" w:cs="Calibri"/>
        </w:rPr>
        <w:t xml:space="preserve"> </w:t>
      </w:r>
      <w:r w:rsidR="00CE17F4">
        <w:rPr>
          <w:rFonts w:asciiTheme="majorHAnsi" w:eastAsia="Calibri" w:hAnsiTheme="majorHAnsi" w:cs="Calibri"/>
        </w:rPr>
        <w:t>R</w:t>
      </w:r>
      <w:r w:rsidR="00CE17F4" w:rsidRPr="00911CAC">
        <w:rPr>
          <w:rFonts w:asciiTheme="majorHAnsi" w:eastAsia="Calibri" w:hAnsiTheme="majorHAnsi" w:cs="Calibri"/>
        </w:rPr>
        <w:t xml:space="preserve">egistry </w:t>
      </w:r>
      <w:r w:rsidR="00B41127">
        <w:rPr>
          <w:rFonts w:asciiTheme="majorHAnsi" w:eastAsia="Calibri" w:hAnsiTheme="majorHAnsi" w:cs="Calibri"/>
        </w:rPr>
        <w:t>and</w:t>
      </w:r>
      <w:r w:rsidR="00CE17F4" w:rsidRPr="00911CAC">
        <w:rPr>
          <w:rFonts w:asciiTheme="majorHAnsi" w:eastAsia="Calibri" w:hAnsiTheme="majorHAnsi" w:cs="Calibri"/>
        </w:rPr>
        <w:t xml:space="preserve"> keep th</w:t>
      </w:r>
      <w:r w:rsidR="00CE17F4">
        <w:rPr>
          <w:rFonts w:asciiTheme="majorHAnsi" w:eastAsia="Calibri" w:hAnsiTheme="majorHAnsi" w:cs="Calibri"/>
        </w:rPr>
        <w:t>is</w:t>
      </w:r>
      <w:r w:rsidR="00CE17F4" w:rsidRPr="00911CAC">
        <w:rPr>
          <w:rFonts w:asciiTheme="majorHAnsi" w:eastAsia="Calibri" w:hAnsiTheme="majorHAnsi" w:cs="Calibri"/>
        </w:rPr>
        <w:t xml:space="preserve"> static data current with </w:t>
      </w:r>
      <w:r w:rsidR="00CE17F4">
        <w:rPr>
          <w:rFonts w:asciiTheme="majorHAnsi" w:eastAsia="Calibri" w:hAnsiTheme="majorHAnsi" w:cs="Calibri"/>
        </w:rPr>
        <w:t>R</w:t>
      </w:r>
      <w:r w:rsidR="00CE17F4" w:rsidRPr="00911CAC">
        <w:rPr>
          <w:rFonts w:asciiTheme="majorHAnsi" w:eastAsia="Calibri" w:hAnsiTheme="majorHAnsi" w:cs="Calibri"/>
        </w:rPr>
        <w:t>egistry in the future.</w:t>
      </w:r>
    </w:p>
    <w:p w14:paraId="511A56F8" w14:textId="77777777" w:rsidR="00CE17F4" w:rsidRPr="00911CAC" w:rsidRDefault="00CE17F4" w:rsidP="00145768">
      <w:pPr>
        <w:pStyle w:val="Normal1"/>
        <w:rPr>
          <w:rFonts w:asciiTheme="majorHAnsi" w:hAnsiTheme="majorHAnsi"/>
        </w:rPr>
      </w:pPr>
    </w:p>
    <w:p w14:paraId="70C32C18" w14:textId="19493D49" w:rsidR="00CE17F4" w:rsidRPr="00911CAC" w:rsidRDefault="00071865" w:rsidP="00B41127">
      <w:pPr>
        <w:pStyle w:val="Normal1"/>
        <w:numPr>
          <w:ilvl w:val="0"/>
          <w:numId w:val="12"/>
        </w:numPr>
        <w:contextualSpacing/>
        <w:rPr>
          <w:rFonts w:asciiTheme="majorHAnsi" w:eastAsia="Calibri" w:hAnsiTheme="majorHAnsi" w:cs="Calibri"/>
        </w:rPr>
      </w:pPr>
      <w:r>
        <w:rPr>
          <w:rFonts w:asciiTheme="majorHAnsi" w:eastAsia="Calibri" w:hAnsiTheme="majorHAnsi" w:cs="Calibri"/>
        </w:rPr>
        <w:t>A</w:t>
      </w:r>
      <w:r w:rsidR="00CE17F4" w:rsidRPr="00911CAC">
        <w:rPr>
          <w:rFonts w:asciiTheme="majorHAnsi" w:eastAsia="Calibri" w:hAnsiTheme="majorHAnsi" w:cs="Calibri"/>
        </w:rPr>
        <w:t xml:space="preserve"> </w:t>
      </w:r>
      <w:r>
        <w:rPr>
          <w:rFonts w:asciiTheme="majorHAnsi" w:eastAsia="Calibri" w:hAnsiTheme="majorHAnsi" w:cs="Calibri"/>
        </w:rPr>
        <w:t xml:space="preserve">Registrar may need to provide a </w:t>
      </w:r>
      <w:r w:rsidR="00CE17F4">
        <w:rPr>
          <w:rFonts w:asciiTheme="majorHAnsi" w:eastAsia="Calibri" w:hAnsiTheme="majorHAnsi" w:cs="Calibri"/>
        </w:rPr>
        <w:t>R</w:t>
      </w:r>
      <w:r w:rsidR="00CE17F4" w:rsidRPr="00911CAC">
        <w:rPr>
          <w:rFonts w:asciiTheme="majorHAnsi" w:eastAsia="Calibri" w:hAnsiTheme="majorHAnsi" w:cs="Calibri"/>
        </w:rPr>
        <w:t>egistry</w:t>
      </w:r>
      <w:r>
        <w:rPr>
          <w:rFonts w:asciiTheme="majorHAnsi" w:eastAsia="Calibri" w:hAnsiTheme="majorHAnsi" w:cs="Calibri"/>
        </w:rPr>
        <w:t xml:space="preserve"> with </w:t>
      </w:r>
      <w:r w:rsidR="00CE17F4" w:rsidRPr="00911CAC">
        <w:rPr>
          <w:rFonts w:asciiTheme="majorHAnsi" w:eastAsia="Calibri" w:hAnsiTheme="majorHAnsi" w:cs="Calibri"/>
        </w:rPr>
        <w:t xml:space="preserve">contact information </w:t>
      </w:r>
      <w:r w:rsidR="00DC11D4">
        <w:rPr>
          <w:rFonts w:asciiTheme="majorHAnsi" w:eastAsia="Calibri" w:hAnsiTheme="majorHAnsi" w:cs="Calibri"/>
        </w:rPr>
        <w:t>not currently in the Registry’s possession. The Registrar may need to</w:t>
      </w:r>
      <w:r w:rsidR="00B41127">
        <w:rPr>
          <w:rFonts w:asciiTheme="majorHAnsi" w:eastAsia="Calibri" w:hAnsiTheme="majorHAnsi" w:cs="Calibri"/>
        </w:rPr>
        <w:t xml:space="preserve"> submit the requested data</w:t>
      </w:r>
      <w:r w:rsidR="00CE17F4" w:rsidRPr="00911CAC">
        <w:rPr>
          <w:rFonts w:asciiTheme="majorHAnsi" w:eastAsia="Calibri" w:hAnsiTheme="majorHAnsi" w:cs="Calibri"/>
        </w:rPr>
        <w:t xml:space="preserve"> through EPP-based batch update </w:t>
      </w:r>
      <w:r w:rsidR="00B41127">
        <w:rPr>
          <w:rFonts w:asciiTheme="majorHAnsi" w:eastAsia="Calibri" w:hAnsiTheme="majorHAnsi" w:cs="Calibri"/>
        </w:rPr>
        <w:t xml:space="preserve">with or </w:t>
      </w:r>
      <w:r w:rsidR="00CE17F4" w:rsidRPr="00911CAC">
        <w:rPr>
          <w:rFonts w:asciiTheme="majorHAnsi" w:eastAsia="Calibri" w:hAnsiTheme="majorHAnsi" w:cs="Calibri"/>
        </w:rPr>
        <w:t xml:space="preserve">without </w:t>
      </w:r>
      <w:r w:rsidR="00CE17F4">
        <w:rPr>
          <w:rFonts w:asciiTheme="majorHAnsi" w:eastAsia="Calibri" w:hAnsiTheme="majorHAnsi" w:cs="Calibri"/>
        </w:rPr>
        <w:t xml:space="preserve">changes to the </w:t>
      </w:r>
      <w:r w:rsidR="00CE17F4" w:rsidRPr="00911CAC">
        <w:rPr>
          <w:rFonts w:asciiTheme="majorHAnsi" w:eastAsia="Calibri" w:hAnsiTheme="majorHAnsi" w:cs="Calibri"/>
        </w:rPr>
        <w:t xml:space="preserve">EPP </w:t>
      </w:r>
      <w:r w:rsidR="00CE17F4">
        <w:rPr>
          <w:rFonts w:asciiTheme="majorHAnsi" w:eastAsia="Calibri" w:hAnsiTheme="majorHAnsi" w:cs="Calibri"/>
        </w:rPr>
        <w:t>interface</w:t>
      </w:r>
    </w:p>
    <w:p w14:paraId="0B30BE5F" w14:textId="1D3547E8" w:rsidR="00CE17F4" w:rsidRPr="00911CAC" w:rsidRDefault="00CE17F4" w:rsidP="00CE17F4">
      <w:pPr>
        <w:pStyle w:val="Normal1"/>
        <w:rPr>
          <w:rFonts w:asciiTheme="majorHAnsi" w:hAnsiTheme="majorHAnsi"/>
        </w:rPr>
      </w:pPr>
      <w:r w:rsidRPr="00911CAC">
        <w:rPr>
          <w:rFonts w:asciiTheme="majorHAnsi" w:eastAsia="Calibri" w:hAnsiTheme="majorHAnsi" w:cs="Calibri"/>
        </w:rPr>
        <w:t xml:space="preserve"> </w:t>
      </w:r>
    </w:p>
    <w:p w14:paraId="14CDA331" w14:textId="77777777" w:rsidR="00CE17F4" w:rsidRPr="00A21BEE" w:rsidRDefault="00CE17F4" w:rsidP="00CE17F4">
      <w:pPr>
        <w:pStyle w:val="Normal1"/>
        <w:rPr>
          <w:rFonts w:asciiTheme="majorHAnsi" w:hAnsiTheme="majorHAnsi"/>
        </w:rPr>
      </w:pPr>
      <w:bookmarkStart w:id="75" w:name="h.e67ztqjz8bjn" w:colFirst="0" w:colLast="0"/>
      <w:bookmarkEnd w:id="75"/>
    </w:p>
    <w:p w14:paraId="6488F97A" w14:textId="795D9654" w:rsidR="00CE17F4" w:rsidRPr="00A21BEE" w:rsidRDefault="00CE17F4" w:rsidP="00CE17F4">
      <w:pPr>
        <w:pStyle w:val="Normal1"/>
        <w:rPr>
          <w:rFonts w:asciiTheme="majorHAnsi" w:hAnsiTheme="majorHAnsi"/>
        </w:rPr>
      </w:pPr>
    </w:p>
    <w:p w14:paraId="75D79848" w14:textId="77777777" w:rsidR="00CE17F4" w:rsidRPr="00A21BEE" w:rsidRDefault="00CE17F4" w:rsidP="00CE17F4">
      <w:pPr>
        <w:pStyle w:val="Normal1"/>
        <w:rPr>
          <w:rFonts w:asciiTheme="majorHAnsi" w:hAnsiTheme="majorHAnsi"/>
        </w:rPr>
      </w:pPr>
    </w:p>
    <w:p w14:paraId="6AF9EFA0" w14:textId="77777777" w:rsidR="00CE17F4" w:rsidRPr="00A21BEE" w:rsidRDefault="00CE17F4" w:rsidP="00CE17F4">
      <w:pPr>
        <w:pStyle w:val="Normal1"/>
        <w:rPr>
          <w:rFonts w:asciiTheme="majorHAnsi" w:hAnsiTheme="majorHAnsi"/>
        </w:rPr>
      </w:pPr>
      <w:bookmarkStart w:id="76" w:name="h.rz9piw50c3ds" w:colFirst="0" w:colLast="0"/>
      <w:bookmarkEnd w:id="76"/>
    </w:p>
    <w:p w14:paraId="116AB581" w14:textId="77777777" w:rsidR="00CE17F4" w:rsidRPr="00A21BEE" w:rsidRDefault="00CE17F4" w:rsidP="00CE17F4">
      <w:pPr>
        <w:pStyle w:val="Normal1"/>
        <w:rPr>
          <w:rFonts w:asciiTheme="majorHAnsi" w:hAnsiTheme="majorHAnsi"/>
        </w:rPr>
      </w:pPr>
      <w:r w:rsidRPr="00A21BEE">
        <w:rPr>
          <w:rFonts w:asciiTheme="majorHAnsi" w:hAnsiTheme="majorHAnsi"/>
        </w:rPr>
        <w:br w:type="page"/>
      </w:r>
    </w:p>
    <w:p w14:paraId="66B776E4" w14:textId="5C0F2CEF" w:rsidR="00CE17F4" w:rsidRDefault="005D7250" w:rsidP="009814B2">
      <w:pPr>
        <w:pStyle w:val="Heading2"/>
      </w:pPr>
      <w:bookmarkStart w:id="77" w:name="h.t2ewsac96jqp" w:colFirst="0" w:colLast="0"/>
      <w:bookmarkStart w:id="78" w:name="_Toc306364355"/>
      <w:bookmarkStart w:id="79" w:name="_Toc306447255"/>
      <w:bookmarkStart w:id="80" w:name="_Toc306481194"/>
      <w:bookmarkEnd w:id="77"/>
      <w:r w:rsidRPr="00C65750">
        <w:t>Phase 2 Implementation Notes</w:t>
      </w:r>
      <w:bookmarkEnd w:id="78"/>
      <w:bookmarkEnd w:id="79"/>
      <w:bookmarkEnd w:id="80"/>
    </w:p>
    <w:p w14:paraId="373D4EDE" w14:textId="77777777" w:rsidR="003A66BD" w:rsidRPr="003A66BD" w:rsidRDefault="003A66BD" w:rsidP="003A66BD"/>
    <w:p w14:paraId="2758E73D" w14:textId="77777777" w:rsidR="00CE17F4" w:rsidRPr="00A21BEE" w:rsidRDefault="00CE17F4" w:rsidP="009814B2">
      <w:pPr>
        <w:pStyle w:val="Heading3"/>
      </w:pPr>
      <w:bookmarkStart w:id="81" w:name="h.30wzk6em96ge" w:colFirst="0" w:colLast="0"/>
      <w:bookmarkStart w:id="82" w:name="_Toc306364356"/>
      <w:bookmarkStart w:id="83" w:name="_Toc306447256"/>
      <w:bookmarkStart w:id="84" w:name="_Toc306481195"/>
      <w:bookmarkEnd w:id="81"/>
      <w:r w:rsidRPr="00A21BEE">
        <w:t>Objective</w:t>
      </w:r>
      <w:bookmarkEnd w:id="82"/>
      <w:bookmarkEnd w:id="83"/>
      <w:bookmarkEnd w:id="84"/>
    </w:p>
    <w:p w14:paraId="18ABE3E8" w14:textId="77777777" w:rsidR="00CE17F4" w:rsidRPr="00A21BEE" w:rsidRDefault="00CE17F4" w:rsidP="00CE17F4">
      <w:pPr>
        <w:pStyle w:val="Normal1"/>
        <w:rPr>
          <w:rFonts w:asciiTheme="majorHAnsi" w:hAnsiTheme="majorHAnsi"/>
        </w:rPr>
      </w:pPr>
    </w:p>
    <w:p w14:paraId="3DEB5DBD" w14:textId="7DC99BA3" w:rsidR="00C65750" w:rsidRDefault="00CE17F4" w:rsidP="00C65750">
      <w:pPr>
        <w:pStyle w:val="Normal1"/>
        <w:rPr>
          <w:rFonts w:asciiTheme="majorHAnsi" w:eastAsia="Calibri" w:hAnsiTheme="majorHAnsi" w:cs="Calibri"/>
        </w:rPr>
      </w:pPr>
      <w:r w:rsidRPr="00A21BEE">
        <w:rPr>
          <w:rFonts w:asciiTheme="majorHAnsi" w:eastAsia="Calibri" w:hAnsiTheme="majorHAnsi" w:cs="Calibri"/>
        </w:rPr>
        <w:t xml:space="preserve">The objective of implementation during Thick </w:t>
      </w:r>
      <w:proofErr w:type="spellStart"/>
      <w:r w:rsidRPr="00A21BEE">
        <w:rPr>
          <w:rFonts w:asciiTheme="majorHAnsi" w:eastAsia="Calibri" w:hAnsiTheme="majorHAnsi" w:cs="Calibri"/>
        </w:rPr>
        <w:t>Whois</w:t>
      </w:r>
      <w:proofErr w:type="spellEnd"/>
      <w:r w:rsidRPr="00A21BEE">
        <w:rPr>
          <w:rFonts w:asciiTheme="majorHAnsi" w:eastAsia="Calibri" w:hAnsiTheme="majorHAnsi" w:cs="Calibri"/>
        </w:rPr>
        <w:t xml:space="preserve"> Policy Phase 2 is for all gTLDs, excluding .COM, .NET </w:t>
      </w:r>
      <w:proofErr w:type="gramStart"/>
      <w:r w:rsidRPr="00A21BEE">
        <w:rPr>
          <w:rFonts w:asciiTheme="majorHAnsi" w:eastAsia="Calibri" w:hAnsiTheme="majorHAnsi" w:cs="Calibri"/>
        </w:rPr>
        <w:t>and .JOBS</w:t>
      </w:r>
      <w:proofErr w:type="gramEnd"/>
      <w:r w:rsidRPr="00A21BEE">
        <w:rPr>
          <w:rFonts w:asciiTheme="majorHAnsi" w:eastAsia="Calibri" w:hAnsiTheme="majorHAnsi" w:cs="Calibri"/>
        </w:rPr>
        <w:t xml:space="preserve">, to display a Registration Data Directory Services (RDDS) output compliant with </w:t>
      </w:r>
      <w:r>
        <w:rPr>
          <w:rFonts w:asciiTheme="majorHAnsi" w:eastAsia="Calibri" w:hAnsiTheme="majorHAnsi" w:cs="Calibri"/>
        </w:rPr>
        <w:t xml:space="preserve">this </w:t>
      </w:r>
      <w:r w:rsidRPr="00A21BEE">
        <w:rPr>
          <w:rFonts w:asciiTheme="majorHAnsi" w:eastAsia="Calibri" w:hAnsiTheme="majorHAnsi" w:cs="Calibri"/>
        </w:rPr>
        <w:t>Consensus Policy, that is including display of the Registrar Registration Expiration Date and Reseller information which were out of scope of Phase 1.</w:t>
      </w:r>
    </w:p>
    <w:p w14:paraId="460759BD" w14:textId="77777777" w:rsidR="003A66BD" w:rsidRDefault="003A66BD" w:rsidP="00C65750">
      <w:pPr>
        <w:pStyle w:val="Normal1"/>
        <w:rPr>
          <w:rFonts w:asciiTheme="majorHAnsi" w:hAnsiTheme="majorHAnsi"/>
        </w:rPr>
      </w:pPr>
    </w:p>
    <w:p w14:paraId="1BF85D22" w14:textId="0977DE6D" w:rsidR="00C65750" w:rsidRPr="00C65750" w:rsidRDefault="00C65750" w:rsidP="009814B2">
      <w:pPr>
        <w:pStyle w:val="Heading3"/>
      </w:pPr>
      <w:bookmarkStart w:id="85" w:name="_Toc306364357"/>
      <w:bookmarkStart w:id="86" w:name="_Toc306447257"/>
      <w:bookmarkStart w:id="87" w:name="_Toc306481196"/>
      <w:r w:rsidRPr="00C65750">
        <w:t xml:space="preserve">Scope of Thick </w:t>
      </w:r>
      <w:proofErr w:type="spellStart"/>
      <w:r w:rsidRPr="00C65750">
        <w:t>Whois</w:t>
      </w:r>
      <w:proofErr w:type="spellEnd"/>
      <w:r w:rsidRPr="00C65750">
        <w:t xml:space="preserve"> Implementation Phase 2</w:t>
      </w:r>
      <w:bookmarkEnd w:id="85"/>
      <w:bookmarkEnd w:id="86"/>
      <w:bookmarkEnd w:id="87"/>
    </w:p>
    <w:p w14:paraId="2219B187" w14:textId="77777777" w:rsidR="00C65750" w:rsidRPr="00C65750" w:rsidRDefault="00C65750" w:rsidP="00C65750">
      <w:pPr>
        <w:pStyle w:val="Normal1"/>
        <w:rPr>
          <w:rFonts w:asciiTheme="majorHAnsi" w:hAnsiTheme="majorHAnsi"/>
        </w:rPr>
      </w:pPr>
    </w:p>
    <w:p w14:paraId="4EBC4928" w14:textId="29C0CCEC" w:rsidR="00C65750" w:rsidRPr="00C65750" w:rsidRDefault="00C65750" w:rsidP="00C65750">
      <w:pPr>
        <w:pStyle w:val="Normal1"/>
        <w:rPr>
          <w:rFonts w:asciiTheme="majorHAnsi" w:hAnsiTheme="majorHAnsi"/>
        </w:rPr>
      </w:pPr>
      <w:r w:rsidRPr="00C65750">
        <w:rPr>
          <w:rFonts w:asciiTheme="majorHAnsi" w:hAnsiTheme="majorHAnsi"/>
        </w:rPr>
        <w:t xml:space="preserve">All gTLD Registry Operators, excluding .COM, .NET </w:t>
      </w:r>
      <w:proofErr w:type="gramStart"/>
      <w:r w:rsidRPr="00C65750">
        <w:rPr>
          <w:rFonts w:asciiTheme="majorHAnsi" w:hAnsiTheme="majorHAnsi"/>
        </w:rPr>
        <w:t>and .JOBS</w:t>
      </w:r>
      <w:proofErr w:type="gramEnd"/>
      <w:r w:rsidRPr="00C65750">
        <w:rPr>
          <w:rFonts w:asciiTheme="majorHAnsi" w:hAnsiTheme="majorHAnsi"/>
        </w:rPr>
        <w:t xml:space="preserve">, are required to implement this phase of the </w:t>
      </w:r>
      <w:r w:rsidR="00F523E0">
        <w:rPr>
          <w:rFonts w:asciiTheme="majorHAnsi" w:hAnsiTheme="majorHAnsi"/>
        </w:rPr>
        <w:t>Consensus P</w:t>
      </w:r>
      <w:r w:rsidRPr="00C65750">
        <w:rPr>
          <w:rFonts w:asciiTheme="majorHAnsi" w:hAnsiTheme="majorHAnsi"/>
        </w:rPr>
        <w:t>olicy.</w:t>
      </w:r>
    </w:p>
    <w:p w14:paraId="113A521B" w14:textId="77777777" w:rsidR="00C65750" w:rsidRPr="00C65750" w:rsidRDefault="00C65750" w:rsidP="00C65750">
      <w:pPr>
        <w:pStyle w:val="Normal1"/>
        <w:rPr>
          <w:rFonts w:asciiTheme="majorHAnsi" w:hAnsiTheme="majorHAnsi"/>
        </w:rPr>
      </w:pPr>
    </w:p>
    <w:p w14:paraId="2F6E4C1B" w14:textId="49F56C96" w:rsidR="00C65750" w:rsidRDefault="00C65750" w:rsidP="00C65750">
      <w:pPr>
        <w:pStyle w:val="Normal1"/>
        <w:rPr>
          <w:rFonts w:asciiTheme="majorHAnsi" w:hAnsiTheme="majorHAnsi"/>
        </w:rPr>
      </w:pPr>
      <w:r w:rsidRPr="00C65750">
        <w:rPr>
          <w:rFonts w:asciiTheme="majorHAnsi" w:hAnsiTheme="majorHAnsi"/>
        </w:rPr>
        <w:t>Phase 2 concerns adjustments</w:t>
      </w:r>
      <w:r w:rsidR="00086C8F">
        <w:rPr>
          <w:rFonts w:asciiTheme="majorHAnsi" w:hAnsiTheme="majorHAnsi"/>
        </w:rPr>
        <w:t xml:space="preserve">, </w:t>
      </w:r>
      <w:r w:rsidR="00086C8F" w:rsidRPr="00C65750">
        <w:rPr>
          <w:rFonts w:asciiTheme="majorHAnsi" w:hAnsiTheme="majorHAnsi"/>
        </w:rPr>
        <w:t>specifically the Registrar Registration Expiration Dat</w:t>
      </w:r>
      <w:r w:rsidR="00086C8F">
        <w:rPr>
          <w:rFonts w:asciiTheme="majorHAnsi" w:hAnsiTheme="majorHAnsi"/>
        </w:rPr>
        <w:t>e and the Reseller Information,</w:t>
      </w:r>
      <w:r w:rsidRPr="00C65750">
        <w:rPr>
          <w:rFonts w:asciiTheme="majorHAnsi" w:hAnsiTheme="majorHAnsi"/>
        </w:rPr>
        <w:t xml:space="preserve"> to Registries’ RDDS output that </w:t>
      </w:r>
      <w:r w:rsidR="00086C8F">
        <w:rPr>
          <w:rFonts w:asciiTheme="majorHAnsi" w:hAnsiTheme="majorHAnsi"/>
        </w:rPr>
        <w:t>are</w:t>
      </w:r>
      <w:r w:rsidRPr="00C65750">
        <w:rPr>
          <w:rFonts w:asciiTheme="majorHAnsi" w:hAnsiTheme="majorHAnsi"/>
        </w:rPr>
        <w:t xml:space="preserve"> required in order to conform to this Consensus Policy. </w:t>
      </w:r>
    </w:p>
    <w:p w14:paraId="230A7F41" w14:textId="77777777" w:rsidR="003A66BD" w:rsidRPr="00C65750" w:rsidRDefault="003A66BD" w:rsidP="00C65750">
      <w:pPr>
        <w:pStyle w:val="Normal1"/>
        <w:rPr>
          <w:rFonts w:asciiTheme="majorHAnsi" w:hAnsiTheme="majorHAnsi"/>
        </w:rPr>
      </w:pPr>
    </w:p>
    <w:p w14:paraId="356A8459" w14:textId="569CA901" w:rsidR="00C65750" w:rsidRPr="00C65750" w:rsidRDefault="00C65750" w:rsidP="009814B2">
      <w:pPr>
        <w:pStyle w:val="Heading3"/>
      </w:pPr>
      <w:bookmarkStart w:id="88" w:name="_Toc306364358"/>
      <w:bookmarkStart w:id="89" w:name="_Toc306447258"/>
      <w:bookmarkStart w:id="90" w:name="_Toc306481197"/>
      <w:r w:rsidRPr="00C65750">
        <w:t>Implementation Timeline</w:t>
      </w:r>
      <w:bookmarkEnd w:id="88"/>
      <w:bookmarkEnd w:id="89"/>
      <w:bookmarkEnd w:id="90"/>
    </w:p>
    <w:p w14:paraId="52640A52" w14:textId="77777777" w:rsidR="00C65750" w:rsidRPr="00C65750" w:rsidRDefault="00C65750" w:rsidP="00C65750">
      <w:pPr>
        <w:pStyle w:val="Normal1"/>
        <w:rPr>
          <w:rFonts w:asciiTheme="majorHAnsi" w:hAnsiTheme="majorHAnsi"/>
        </w:rPr>
      </w:pPr>
    </w:p>
    <w:p w14:paraId="62ECCA46" w14:textId="6D3DDF34" w:rsidR="00C65750" w:rsidRPr="00C65750" w:rsidRDefault="00C65750" w:rsidP="00145768">
      <w:pPr>
        <w:pStyle w:val="Normal1"/>
        <w:numPr>
          <w:ilvl w:val="0"/>
          <w:numId w:val="9"/>
        </w:numPr>
        <w:rPr>
          <w:rFonts w:asciiTheme="majorHAnsi" w:hAnsiTheme="majorHAnsi"/>
        </w:rPr>
      </w:pPr>
      <w:r w:rsidRPr="00C65750">
        <w:rPr>
          <w:rFonts w:asciiTheme="majorHAnsi" w:hAnsiTheme="majorHAnsi" w:hint="eastAsia"/>
        </w:rPr>
        <w:t xml:space="preserve">Publication of </w:t>
      </w:r>
      <w:r w:rsidR="00F523E0">
        <w:rPr>
          <w:rFonts w:asciiTheme="majorHAnsi" w:hAnsiTheme="majorHAnsi"/>
        </w:rPr>
        <w:t>Consensus P</w:t>
      </w:r>
      <w:r w:rsidRPr="00C65750">
        <w:rPr>
          <w:rFonts w:asciiTheme="majorHAnsi" w:hAnsiTheme="majorHAnsi" w:hint="eastAsia"/>
        </w:rPr>
        <w:t>olicy and implementation notes</w:t>
      </w:r>
      <w:del w:id="91" w:author="Author">
        <w:r w:rsidRPr="00C65750" w:rsidDel="00CB6551">
          <w:rPr>
            <w:rFonts w:asciiTheme="majorHAnsi" w:hAnsiTheme="majorHAnsi" w:hint="eastAsia"/>
          </w:rPr>
          <w:delText xml:space="preserve"> by 31 July 2016</w:delText>
        </w:r>
      </w:del>
      <w:ins w:id="92" w:author="Author">
        <w:r w:rsidR="00CB6551">
          <w:rPr>
            <w:rFonts w:asciiTheme="majorHAnsi" w:hAnsiTheme="majorHAnsi"/>
            <w:lang w:val="fr-FR"/>
          </w:rPr>
          <w:t>:</w:t>
        </w:r>
        <w:r w:rsidR="00CB6551" w:rsidRPr="00CB6551">
          <w:t xml:space="preserve"> </w:t>
        </w:r>
        <w:proofErr w:type="spellStart"/>
        <w:r w:rsidR="00CB6551" w:rsidRPr="00CB6551">
          <w:rPr>
            <w:rFonts w:asciiTheme="majorHAnsi" w:hAnsiTheme="majorHAnsi"/>
            <w:lang w:val="fr-FR"/>
          </w:rPr>
          <w:t>at</w:t>
        </w:r>
        <w:proofErr w:type="spellEnd"/>
        <w:r w:rsidR="00CB6551" w:rsidRPr="00CB6551">
          <w:rPr>
            <w:rFonts w:asciiTheme="majorHAnsi" w:hAnsiTheme="majorHAnsi"/>
            <w:lang w:val="fr-FR"/>
          </w:rPr>
          <w:t xml:space="preserve"> the </w:t>
        </w:r>
        <w:proofErr w:type="spellStart"/>
        <w:r w:rsidR="00CB6551" w:rsidRPr="00CB6551">
          <w:rPr>
            <w:rFonts w:asciiTheme="majorHAnsi" w:hAnsiTheme="majorHAnsi"/>
            <w:lang w:val="fr-FR"/>
          </w:rPr>
          <w:t>earliest</w:t>
        </w:r>
        <w:proofErr w:type="spellEnd"/>
        <w:r w:rsidR="00CB6551" w:rsidRPr="00CB6551">
          <w:rPr>
            <w:rFonts w:asciiTheme="majorHAnsi" w:hAnsiTheme="majorHAnsi"/>
            <w:lang w:val="fr-FR"/>
          </w:rPr>
          <w:t xml:space="preserve"> possible date on the ICANN Policy Change </w:t>
        </w:r>
        <w:proofErr w:type="spellStart"/>
        <w:proofErr w:type="gramStart"/>
        <w:r w:rsidR="00CB6551" w:rsidRPr="00CB6551">
          <w:rPr>
            <w:rFonts w:asciiTheme="majorHAnsi" w:hAnsiTheme="majorHAnsi"/>
            <w:lang w:val="fr-FR"/>
          </w:rPr>
          <w:t>Calendar</w:t>
        </w:r>
        <w:proofErr w:type="spellEnd"/>
        <w:r w:rsidR="00CB6551" w:rsidRPr="00CB6551">
          <w:rPr>
            <w:rFonts w:asciiTheme="majorHAnsi" w:hAnsiTheme="majorHAnsi"/>
            <w:lang w:val="fr-FR"/>
          </w:rPr>
          <w:t xml:space="preserve">  </w:t>
        </w:r>
        <w:proofErr w:type="spellStart"/>
        <w:r w:rsidR="00CB6551" w:rsidRPr="00CB6551">
          <w:rPr>
            <w:rFonts w:asciiTheme="majorHAnsi" w:hAnsiTheme="majorHAnsi"/>
            <w:lang w:val="fr-FR"/>
          </w:rPr>
          <w:t>following</w:t>
        </w:r>
        <w:proofErr w:type="spellEnd"/>
        <w:proofErr w:type="gramEnd"/>
        <w:r w:rsidR="00CB6551" w:rsidRPr="00CB6551">
          <w:rPr>
            <w:rFonts w:asciiTheme="majorHAnsi" w:hAnsiTheme="majorHAnsi"/>
            <w:lang w:val="fr-FR"/>
          </w:rPr>
          <w:t xml:space="preserve"> publication </w:t>
        </w:r>
        <w:proofErr w:type="spellStart"/>
        <w:r w:rsidR="00CB6551" w:rsidRPr="00CB6551">
          <w:rPr>
            <w:rFonts w:asciiTheme="majorHAnsi" w:hAnsiTheme="majorHAnsi"/>
            <w:lang w:val="fr-FR"/>
          </w:rPr>
          <w:t>at</w:t>
        </w:r>
        <w:proofErr w:type="spellEnd"/>
        <w:r w:rsidR="00CB6551" w:rsidRPr="00CB6551">
          <w:rPr>
            <w:rFonts w:asciiTheme="majorHAnsi" w:hAnsiTheme="majorHAnsi"/>
            <w:lang w:val="fr-FR"/>
          </w:rPr>
          <w:t xml:space="preserve"> the IETF of the relevant EPP Extensions</w:t>
        </w:r>
      </w:ins>
      <w:r w:rsidRPr="00C65750">
        <w:rPr>
          <w:rFonts w:asciiTheme="majorHAnsi" w:hAnsiTheme="majorHAnsi" w:hint="eastAsia"/>
        </w:rPr>
        <w:t xml:space="preserve"> </w:t>
      </w:r>
    </w:p>
    <w:p w14:paraId="1CD03A82" w14:textId="09E7619A" w:rsidR="00C65750" w:rsidRPr="003A66BD" w:rsidRDefault="00F523E0" w:rsidP="00145768">
      <w:pPr>
        <w:pStyle w:val="Normal1"/>
        <w:numPr>
          <w:ilvl w:val="0"/>
          <w:numId w:val="9"/>
        </w:numPr>
        <w:rPr>
          <w:rFonts w:asciiTheme="majorHAnsi" w:hAnsiTheme="majorHAnsi"/>
        </w:rPr>
      </w:pPr>
      <w:r>
        <w:rPr>
          <w:rFonts w:asciiTheme="majorHAnsi" w:hAnsiTheme="majorHAnsi"/>
        </w:rPr>
        <w:t xml:space="preserve">Consensus Policy </w:t>
      </w:r>
      <w:r w:rsidR="00C65750" w:rsidRPr="00C65750">
        <w:rPr>
          <w:rFonts w:asciiTheme="majorHAnsi" w:hAnsiTheme="majorHAnsi" w:hint="eastAsia"/>
        </w:rPr>
        <w:t xml:space="preserve">Effective Date: </w:t>
      </w:r>
      <w:ins w:id="93" w:author="Author">
        <w:r w:rsidR="00CB6551" w:rsidRPr="00CB6551">
          <w:rPr>
            <w:rFonts w:asciiTheme="majorHAnsi" w:hAnsiTheme="majorHAnsi"/>
          </w:rPr>
          <w:t>180 days following Publication date above</w:t>
        </w:r>
      </w:ins>
      <w:del w:id="94" w:author="Author">
        <w:r w:rsidR="00C65750" w:rsidRPr="00C65750" w:rsidDel="00CB6551">
          <w:rPr>
            <w:rFonts w:asciiTheme="majorHAnsi" w:hAnsiTheme="majorHAnsi" w:hint="eastAsia"/>
          </w:rPr>
          <w:delText>1 February 2017</w:delText>
        </w:r>
      </w:del>
    </w:p>
    <w:p w14:paraId="64C0A10D" w14:textId="77777777" w:rsidR="003A66BD" w:rsidRPr="00C65750" w:rsidRDefault="003A66BD" w:rsidP="003A66BD">
      <w:pPr>
        <w:pStyle w:val="Normal1"/>
        <w:ind w:left="720"/>
        <w:rPr>
          <w:rFonts w:asciiTheme="majorHAnsi" w:hAnsiTheme="majorHAnsi"/>
        </w:rPr>
      </w:pPr>
    </w:p>
    <w:p w14:paraId="7B614C50" w14:textId="398A9EC2" w:rsidR="00C65750" w:rsidRPr="00C65750" w:rsidRDefault="00C65750" w:rsidP="009814B2">
      <w:pPr>
        <w:pStyle w:val="Heading3"/>
      </w:pPr>
      <w:bookmarkStart w:id="95" w:name="_Toc306364359"/>
      <w:bookmarkStart w:id="96" w:name="_Toc306447259"/>
      <w:bookmarkStart w:id="97" w:name="_Toc306481198"/>
      <w:r w:rsidRPr="00C65750">
        <w:t>EPP Extension</w:t>
      </w:r>
      <w:ins w:id="98" w:author="Author">
        <w:r w:rsidR="00634D98">
          <w:t>s</w:t>
        </w:r>
      </w:ins>
      <w:r w:rsidRPr="00C65750">
        <w:t xml:space="preserve"> for Registration Expiration Date and the Reseller Information</w:t>
      </w:r>
      <w:bookmarkEnd w:id="95"/>
      <w:bookmarkEnd w:id="96"/>
      <w:bookmarkEnd w:id="97"/>
    </w:p>
    <w:p w14:paraId="5EB99704" w14:textId="77777777" w:rsidR="00C65750" w:rsidRPr="00C65750" w:rsidRDefault="00C65750" w:rsidP="00C65750">
      <w:pPr>
        <w:pStyle w:val="Normal1"/>
        <w:rPr>
          <w:rFonts w:asciiTheme="majorHAnsi" w:hAnsiTheme="majorHAnsi"/>
        </w:rPr>
      </w:pPr>
    </w:p>
    <w:p w14:paraId="2C1F5D4F" w14:textId="5AF1BCA1" w:rsidR="00CE17F4" w:rsidRDefault="00C65750" w:rsidP="00CE17F4">
      <w:pPr>
        <w:pStyle w:val="Normal1"/>
        <w:rPr>
          <w:rFonts w:asciiTheme="majorHAnsi" w:hAnsiTheme="majorHAnsi"/>
        </w:rPr>
      </w:pPr>
      <w:r w:rsidRPr="00C65750">
        <w:rPr>
          <w:rFonts w:asciiTheme="majorHAnsi" w:hAnsiTheme="majorHAnsi"/>
        </w:rPr>
        <w:t xml:space="preserve">Registries and Registrars are invited to participate in the IETF </w:t>
      </w:r>
      <w:proofErr w:type="spellStart"/>
      <w:r w:rsidRPr="00C65750">
        <w:rPr>
          <w:rFonts w:asciiTheme="majorHAnsi" w:hAnsiTheme="majorHAnsi"/>
        </w:rPr>
        <w:t>EPPExt</w:t>
      </w:r>
      <w:proofErr w:type="spellEnd"/>
      <w:r w:rsidRPr="00C65750">
        <w:rPr>
          <w:rFonts w:asciiTheme="majorHAnsi" w:hAnsiTheme="majorHAnsi"/>
        </w:rPr>
        <w:t xml:space="preserve"> working group to discuss the best way to transmit the Registrar registration expiration date and reseller information. Once </w:t>
      </w:r>
      <w:del w:id="99" w:author="Author">
        <w:r w:rsidRPr="00C65750" w:rsidDel="00634D98">
          <w:rPr>
            <w:rFonts w:asciiTheme="majorHAnsi" w:hAnsiTheme="majorHAnsi"/>
          </w:rPr>
          <w:delText xml:space="preserve">an </w:delText>
        </w:r>
      </w:del>
      <w:r w:rsidRPr="00C65750">
        <w:rPr>
          <w:rFonts w:asciiTheme="majorHAnsi" w:hAnsiTheme="majorHAnsi"/>
        </w:rPr>
        <w:t>EPP extension</w:t>
      </w:r>
      <w:ins w:id="100" w:author="Author">
        <w:r w:rsidR="00634D98">
          <w:rPr>
            <w:rFonts w:asciiTheme="majorHAnsi" w:hAnsiTheme="majorHAnsi"/>
          </w:rPr>
          <w:t>s</w:t>
        </w:r>
      </w:ins>
      <w:r w:rsidRPr="00C65750">
        <w:rPr>
          <w:rFonts w:asciiTheme="majorHAnsi" w:hAnsiTheme="majorHAnsi"/>
        </w:rPr>
        <w:t xml:space="preserve"> </w:t>
      </w:r>
      <w:ins w:id="101" w:author="Author">
        <w:r w:rsidR="00634D98">
          <w:rPr>
            <w:rFonts w:asciiTheme="majorHAnsi" w:hAnsiTheme="majorHAnsi"/>
          </w:rPr>
          <w:t>are</w:t>
        </w:r>
      </w:ins>
      <w:del w:id="102" w:author="Author">
        <w:r w:rsidRPr="00C65750" w:rsidDel="00634D98">
          <w:rPr>
            <w:rFonts w:asciiTheme="majorHAnsi" w:hAnsiTheme="majorHAnsi"/>
          </w:rPr>
          <w:delText>is</w:delText>
        </w:r>
      </w:del>
      <w:r w:rsidRPr="00C65750">
        <w:rPr>
          <w:rFonts w:asciiTheme="majorHAnsi" w:hAnsiTheme="majorHAnsi"/>
        </w:rPr>
        <w:t xml:space="preserve"> defined by the WG, Registries and Registrar are REQUIRED to implement such EPP extension</w:t>
      </w:r>
      <w:ins w:id="103" w:author="Author">
        <w:r w:rsidR="00634D98">
          <w:rPr>
            <w:rFonts w:asciiTheme="majorHAnsi" w:hAnsiTheme="majorHAnsi"/>
          </w:rPr>
          <w:t>s</w:t>
        </w:r>
      </w:ins>
      <w:r w:rsidRPr="00C65750">
        <w:rPr>
          <w:rFonts w:asciiTheme="majorHAnsi" w:hAnsiTheme="majorHAnsi"/>
        </w:rPr>
        <w:t xml:space="preserve"> in order to facilitate the implementation across the industry.</w:t>
      </w:r>
    </w:p>
    <w:p w14:paraId="4CEF51A7" w14:textId="77777777" w:rsidR="003A66BD" w:rsidRPr="00A21BEE" w:rsidRDefault="003A66BD" w:rsidP="00CE17F4">
      <w:pPr>
        <w:pStyle w:val="Normal1"/>
        <w:rPr>
          <w:rFonts w:asciiTheme="majorHAnsi" w:hAnsiTheme="majorHAnsi"/>
        </w:rPr>
      </w:pPr>
    </w:p>
    <w:p w14:paraId="10A42892" w14:textId="3EBE9D6D" w:rsidR="00C65750" w:rsidRPr="00C65750" w:rsidRDefault="00C65750" w:rsidP="009814B2">
      <w:pPr>
        <w:pStyle w:val="Heading3"/>
      </w:pPr>
      <w:bookmarkStart w:id="104" w:name="_Toc306364360"/>
      <w:bookmarkStart w:id="105" w:name="_Toc306447260"/>
      <w:bookmarkStart w:id="106" w:name="_Toc306481199"/>
      <w:r w:rsidRPr="00C65750">
        <w:t>Special consideration of privacy settings (.CAT and .TEL) and tiered access (.NAME) in specific Registration Data Directory Services</w:t>
      </w:r>
      <w:bookmarkEnd w:id="104"/>
      <w:bookmarkEnd w:id="105"/>
      <w:bookmarkEnd w:id="106"/>
    </w:p>
    <w:p w14:paraId="04B512DA" w14:textId="77777777" w:rsidR="00C65750" w:rsidRPr="00C65750" w:rsidRDefault="00C65750" w:rsidP="00C65750">
      <w:pPr>
        <w:pStyle w:val="Normal1"/>
        <w:rPr>
          <w:rFonts w:asciiTheme="majorHAnsi" w:hAnsiTheme="majorHAnsi"/>
        </w:rPr>
      </w:pPr>
    </w:p>
    <w:p w14:paraId="00273C82" w14:textId="06D7A1B0" w:rsidR="0034241E" w:rsidRDefault="0034241E" w:rsidP="0034241E">
      <w:pPr>
        <w:pStyle w:val="Normal1"/>
        <w:rPr>
          <w:rFonts w:eastAsiaTheme="majorEastAsia" w:cstheme="majorBidi"/>
          <w:b/>
          <w:bCs/>
          <w:color w:val="4F81BD" w:themeColor="accent1"/>
          <w:sz w:val="26"/>
          <w:szCs w:val="26"/>
        </w:rPr>
      </w:pPr>
      <w:r>
        <w:rPr>
          <w:rFonts w:asciiTheme="majorHAnsi" w:eastAsia="Calibri" w:hAnsiTheme="majorHAnsi" w:cs="Calibri"/>
          <w:color w:val="auto"/>
        </w:rPr>
        <w:t>[</w:t>
      </w:r>
      <w:r w:rsidR="00634ECB" w:rsidRPr="00634ECB">
        <w:rPr>
          <w:rFonts w:asciiTheme="majorHAnsi" w:eastAsia="Calibri" w:hAnsiTheme="majorHAnsi" w:cs="Calibri"/>
          <w:color w:val="auto"/>
        </w:rPr>
        <w:t>The .CAT</w:t>
      </w:r>
      <w:proofErr w:type="gramStart"/>
      <w:r w:rsidR="00634ECB" w:rsidRPr="00634ECB">
        <w:rPr>
          <w:rFonts w:asciiTheme="majorHAnsi" w:eastAsia="Calibri" w:hAnsiTheme="majorHAnsi" w:cs="Calibri"/>
          <w:color w:val="auto"/>
        </w:rPr>
        <w:t>, .NAME</w:t>
      </w:r>
      <w:proofErr w:type="gramEnd"/>
      <w:r w:rsidR="00634ECB" w:rsidRPr="00634ECB">
        <w:rPr>
          <w:rFonts w:asciiTheme="majorHAnsi" w:eastAsia="Calibri" w:hAnsiTheme="majorHAnsi" w:cs="Calibri"/>
          <w:color w:val="auto"/>
        </w:rPr>
        <w:t xml:space="preserve">, and .TEL Registry Agreements have specialized </w:t>
      </w:r>
      <w:proofErr w:type="spellStart"/>
      <w:r w:rsidR="00634ECB" w:rsidRPr="00634ECB">
        <w:rPr>
          <w:rFonts w:asciiTheme="majorHAnsi" w:eastAsia="Calibri" w:hAnsiTheme="majorHAnsi" w:cs="Calibri"/>
          <w:color w:val="auto"/>
        </w:rPr>
        <w:t>whois</w:t>
      </w:r>
      <w:proofErr w:type="spellEnd"/>
      <w:r w:rsidR="00634ECB" w:rsidRPr="00634ECB">
        <w:rPr>
          <w:rFonts w:asciiTheme="majorHAnsi" w:eastAsia="Calibri" w:hAnsiTheme="majorHAnsi" w:cs="Calibri"/>
          <w:color w:val="auto"/>
        </w:rPr>
        <w:t xml:space="preserve"> related provisions which should be looked at to see how they interact with the new requirement to have </w:t>
      </w:r>
      <w:r w:rsidR="00634ECB">
        <w:rPr>
          <w:rFonts w:asciiTheme="majorHAnsi" w:eastAsia="Calibri" w:hAnsiTheme="majorHAnsi" w:cs="Calibri"/>
          <w:color w:val="auto"/>
        </w:rPr>
        <w:t>Consistent Labeling and Display</w:t>
      </w:r>
      <w:r>
        <w:rPr>
          <w:rFonts w:asciiTheme="majorHAnsi" w:eastAsia="Calibri" w:hAnsiTheme="majorHAnsi" w:cs="Calibri"/>
          <w:color w:val="auto"/>
        </w:rPr>
        <w:t>]</w:t>
      </w:r>
      <w:bookmarkStart w:id="107" w:name="h.dsyc2abl86xk" w:colFirst="0" w:colLast="0"/>
      <w:bookmarkStart w:id="108" w:name="h.7kmf0gvmorl9" w:colFirst="0" w:colLast="0"/>
      <w:bookmarkStart w:id="109" w:name="h.mm3tqy2fvjwy" w:colFirst="0" w:colLast="0"/>
      <w:bookmarkStart w:id="110" w:name="_Toc306364361"/>
      <w:bookmarkEnd w:id="107"/>
      <w:bookmarkEnd w:id="108"/>
      <w:bookmarkEnd w:id="109"/>
      <w:r>
        <w:br w:type="page"/>
      </w:r>
    </w:p>
    <w:p w14:paraId="3AE6A73A" w14:textId="18B202EF" w:rsidR="007910F9" w:rsidRDefault="00C65750" w:rsidP="009814B2">
      <w:pPr>
        <w:pStyle w:val="Heading2"/>
      </w:pPr>
      <w:bookmarkStart w:id="111" w:name="_Toc306447261"/>
      <w:bookmarkStart w:id="112" w:name="_Toc306481200"/>
      <w:r>
        <w:t>Phase 3</w:t>
      </w:r>
      <w:r w:rsidRPr="00C65750">
        <w:t xml:space="preserve"> Implementation Notes</w:t>
      </w:r>
      <w:bookmarkEnd w:id="110"/>
      <w:bookmarkEnd w:id="111"/>
      <w:bookmarkEnd w:id="112"/>
    </w:p>
    <w:p w14:paraId="141C5D05" w14:textId="77777777" w:rsidR="003A66BD" w:rsidRPr="003A66BD" w:rsidRDefault="003A66BD" w:rsidP="003A66BD"/>
    <w:p w14:paraId="097CA1C8" w14:textId="5B45F12C" w:rsidR="00145768" w:rsidRDefault="00145768" w:rsidP="009814B2">
      <w:pPr>
        <w:pStyle w:val="Heading3"/>
      </w:pPr>
      <w:bookmarkStart w:id="113" w:name="_Toc306364362"/>
      <w:bookmarkStart w:id="114" w:name="_Toc306447262"/>
      <w:bookmarkStart w:id="115" w:name="_Toc306481201"/>
      <w:r>
        <w:t xml:space="preserve">Objective and Scope of Thick </w:t>
      </w:r>
      <w:proofErr w:type="spellStart"/>
      <w:r>
        <w:t>Whois</w:t>
      </w:r>
      <w:proofErr w:type="spellEnd"/>
      <w:r>
        <w:t xml:space="preserve"> Implementation Phase 3</w:t>
      </w:r>
      <w:bookmarkEnd w:id="113"/>
      <w:bookmarkEnd w:id="114"/>
      <w:bookmarkEnd w:id="115"/>
    </w:p>
    <w:p w14:paraId="0D572CBB" w14:textId="77777777" w:rsidR="00145768" w:rsidRDefault="00145768" w:rsidP="009814B2"/>
    <w:p w14:paraId="3033CD52" w14:textId="1246BD70" w:rsidR="00145768" w:rsidRDefault="00145768" w:rsidP="00B41127">
      <w:r>
        <w:t xml:space="preserve">The objective of implementation during Phase 3 is for .COM, .NET </w:t>
      </w:r>
      <w:proofErr w:type="gramStart"/>
      <w:r>
        <w:t>and .JOBS</w:t>
      </w:r>
      <w:proofErr w:type="gramEnd"/>
      <w:r>
        <w:t>, to transition to a thick RDDS model, which output is to be consistent with this Consensus Policy, including display of the Registrar Registration Expiration Date and Reseller information.</w:t>
      </w:r>
    </w:p>
    <w:p w14:paraId="1F294B21" w14:textId="77777777" w:rsidR="003A66BD" w:rsidRDefault="003A66BD" w:rsidP="00B41127"/>
    <w:p w14:paraId="638A8CFD" w14:textId="2541FFF3" w:rsidR="00145768" w:rsidRDefault="00145768" w:rsidP="0056647B">
      <w:pPr>
        <w:pStyle w:val="Heading3"/>
      </w:pPr>
      <w:bookmarkStart w:id="116" w:name="_Toc306364363"/>
      <w:bookmarkStart w:id="117" w:name="_Toc306447263"/>
      <w:bookmarkStart w:id="118" w:name="_Toc306481202"/>
      <w:r>
        <w:t>Implementation Timeline</w:t>
      </w:r>
      <w:bookmarkEnd w:id="116"/>
      <w:bookmarkEnd w:id="117"/>
      <w:bookmarkEnd w:id="118"/>
    </w:p>
    <w:p w14:paraId="554FB3FB" w14:textId="77777777" w:rsidR="00145768" w:rsidRDefault="00145768" w:rsidP="0056647B"/>
    <w:p w14:paraId="34D704D6" w14:textId="57E770B1" w:rsidR="00145768" w:rsidRPr="00145768" w:rsidRDefault="00145768" w:rsidP="00AD40EC">
      <w:pPr>
        <w:pStyle w:val="ListParagraph"/>
        <w:numPr>
          <w:ilvl w:val="0"/>
          <w:numId w:val="17"/>
        </w:numPr>
        <w:rPr>
          <w:lang w:val="fr-FR"/>
        </w:rPr>
      </w:pPr>
      <w:r>
        <w:rPr>
          <w:rFonts w:hint="eastAsia"/>
        </w:rPr>
        <w:t xml:space="preserve">Publication of </w:t>
      </w:r>
      <w:r w:rsidR="00F523E0">
        <w:t>Consensus P</w:t>
      </w:r>
      <w:r>
        <w:rPr>
          <w:rFonts w:hint="eastAsia"/>
        </w:rPr>
        <w:t xml:space="preserve">olicy and implementation notes by </w:t>
      </w:r>
      <w:r w:rsidR="00D81358">
        <w:t>[To be determined]</w:t>
      </w:r>
    </w:p>
    <w:p w14:paraId="58CD691A" w14:textId="26D0707D" w:rsidR="00145768" w:rsidRPr="00145768" w:rsidRDefault="00F523E0" w:rsidP="00AD40EC">
      <w:pPr>
        <w:pStyle w:val="ListParagraph"/>
        <w:numPr>
          <w:ilvl w:val="0"/>
          <w:numId w:val="17"/>
        </w:numPr>
        <w:rPr>
          <w:lang w:val="fr-FR"/>
        </w:rPr>
      </w:pPr>
      <w:r>
        <w:t xml:space="preserve">Consensus Policy </w:t>
      </w:r>
      <w:r w:rsidR="00145768">
        <w:rPr>
          <w:rFonts w:hint="eastAsia"/>
        </w:rPr>
        <w:t xml:space="preserve">Effective Date: </w:t>
      </w:r>
      <w:r w:rsidR="00D81358">
        <w:t>[To be determined]</w:t>
      </w:r>
    </w:p>
    <w:p w14:paraId="3DAA426C" w14:textId="47C307B8" w:rsidR="007910F9" w:rsidRDefault="007910F9" w:rsidP="00AD40EC">
      <w:pPr>
        <w:rPr>
          <w:rFonts w:ascii="Calibri" w:hAnsi="Calibri"/>
        </w:rPr>
      </w:pPr>
      <w:r>
        <w:br w:type="page"/>
      </w:r>
    </w:p>
    <w:p w14:paraId="78B07B87" w14:textId="77777777" w:rsidR="00AD40EC" w:rsidRPr="00335006" w:rsidRDefault="00AD40EC" w:rsidP="00AD40EC">
      <w:pPr>
        <w:pStyle w:val="normal0"/>
        <w:contextualSpacing/>
        <w:sectPr w:rsidR="00AD40EC" w:rsidRPr="00335006" w:rsidSect="00637618">
          <w:headerReference w:type="even" r:id="rId18"/>
          <w:headerReference w:type="default" r:id="rId19"/>
          <w:footerReference w:type="even" r:id="rId20"/>
          <w:footerReference w:type="default" r:id="rId21"/>
          <w:headerReference w:type="first" r:id="rId22"/>
          <w:footerReference w:type="first" r:id="rId23"/>
          <w:pgSz w:w="12240" w:h="15840"/>
          <w:pgMar w:top="1170" w:right="960" w:bottom="1800" w:left="1120" w:header="720" w:footer="720" w:gutter="0"/>
          <w:cols w:space="720"/>
          <w:docGrid w:linePitch="360"/>
        </w:sectPr>
      </w:pPr>
    </w:p>
    <w:p w14:paraId="4BD0D4C4" w14:textId="2CC35813" w:rsidR="00031276" w:rsidRPr="00387DFE" w:rsidRDefault="00AD40EC" w:rsidP="00AD40EC">
      <w:pPr>
        <w:pStyle w:val="Bullets"/>
        <w:numPr>
          <w:ilvl w:val="0"/>
          <w:numId w:val="0"/>
        </w:numPr>
      </w:pPr>
      <w:r w:rsidRPr="00387DFE">
        <w:rPr>
          <w:noProof/>
        </w:rPr>
        <mc:AlternateContent>
          <mc:Choice Requires="wps">
            <w:drawing>
              <wp:anchor distT="0" distB="0" distL="114300" distR="114300" simplePos="0" relativeHeight="251685888" behindDoc="0" locked="0" layoutInCell="1" allowOverlap="1" wp14:anchorId="3783C20C" wp14:editId="54B82106">
                <wp:simplePos x="0" y="0"/>
                <wp:positionH relativeFrom="page">
                  <wp:posOffset>541020</wp:posOffset>
                </wp:positionH>
                <wp:positionV relativeFrom="page">
                  <wp:posOffset>6857164</wp:posOffset>
                </wp:positionV>
                <wp:extent cx="1371600" cy="1257300"/>
                <wp:effectExtent l="0" t="0" r="0" b="12700"/>
                <wp:wrapThrough wrapText="bothSides">
                  <wp:wrapPolygon edited="0">
                    <wp:start x="0" y="0"/>
                    <wp:lineTo x="0" y="21382"/>
                    <wp:lineTo x="21200" y="21382"/>
                    <wp:lineTo x="21200" y="0"/>
                    <wp:lineTo x="0" y="0"/>
                  </wp:wrapPolygon>
                </wp:wrapThrough>
                <wp:docPr id="79"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257300"/>
                        </a:xfrm>
                        <a:prstGeom prst="rect">
                          <a:avLst/>
                        </a:prstGeom>
                        <a:blipFill rotWithShape="1">
                          <a:blip r:embed="rId24" cstate="email">
                            <a:extLst>
                              <a:ext uri="{28A0092B-C50C-407E-A947-70E740481C1C}">
                                <a14:useLocalDpi xmlns:a14="http://schemas.microsoft.com/office/drawing/2010/main"/>
                              </a:ext>
                            </a:extLst>
                          </a:blip>
                          <a:stretch>
                            <a:fillRect/>
                          </a:stretch>
                        </a:blipFill>
                        <a:ln>
                          <a:noFill/>
                        </a:ln>
                        <a:extLst/>
                      </wps:spPr>
                      <wps:txbx>
                        <w:txbxContent>
                          <w:p w14:paraId="6E551CB2" w14:textId="77777777" w:rsidR="00E13924" w:rsidRDefault="00E13924" w:rsidP="00AD40EC">
                            <w:pPr>
                              <w:jc w:val="center"/>
                            </w:pPr>
                            <w:r>
                              <w:t xml:space="preserve">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79" o:spid="_x0000_s1028" style="position:absolute;margin-left:42.6pt;margin-top:539.95pt;width:108pt;height:99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" stroked="f">
                <v:fill r:id="rId26" o:title="" rotate="t" type="frame"/>
                <v:textbox>
                  <w:txbxContent>
                    <w:p w14:paraId="6E551CB2" w14:textId="77777777" w:rsidR="00E13924" w:rsidRDefault="00E13924" w:rsidP="00AD40EC">
                      <w:pPr>
                        <w:jc w:val="center"/>
                      </w:pPr>
                      <w:r>
                        <w:t xml:space="preserve"> </w:t>
                      </w:r>
                    </w:p>
                  </w:txbxContent>
                </v:textbox>
                <w10:wrap type="through" anchorx="page" anchory="page"/>
              </v:rect>
            </w:pict>
          </mc:Fallback>
        </mc:AlternateContent>
      </w:r>
      <w:r w:rsidRPr="00387DFE">
        <w:rPr>
          <w:noProof/>
        </w:rPr>
        <mc:AlternateContent>
          <mc:Choice Requires="wpg">
            <w:drawing>
              <wp:anchor distT="0" distB="0" distL="114300" distR="114300" simplePos="0" relativeHeight="251687936" behindDoc="0" locked="0" layoutInCell="1" allowOverlap="1" wp14:anchorId="36D7B4C7" wp14:editId="0C3F08B8">
                <wp:simplePos x="0" y="0"/>
                <wp:positionH relativeFrom="page">
                  <wp:posOffset>-19685</wp:posOffset>
                </wp:positionH>
                <wp:positionV relativeFrom="page">
                  <wp:posOffset>6889115</wp:posOffset>
                </wp:positionV>
                <wp:extent cx="7886700" cy="1257300"/>
                <wp:effectExtent l="0" t="0" r="12700" b="12700"/>
                <wp:wrapThrough wrapText="bothSides">
                  <wp:wrapPolygon edited="0">
                    <wp:start x="0" y="0"/>
                    <wp:lineTo x="0" y="21382"/>
                    <wp:lineTo x="21565" y="21382"/>
                    <wp:lineTo x="21565" y="0"/>
                    <wp:lineTo x="0" y="0"/>
                  </wp:wrapPolygon>
                </wp:wrapThrough>
                <wp:docPr id="80" name="Group 80"/>
                <wp:cNvGraphicFramePr/>
                <a:graphic xmlns:a="http://schemas.openxmlformats.org/drawingml/2006/main">
                  <a:graphicData uri="http://schemas.microsoft.com/office/word/2010/wordprocessingGroup">
                    <wpg:wgp>
                      <wpg:cNvGrpSpPr/>
                      <wpg:grpSpPr>
                        <a:xfrm>
                          <a:off x="0" y="0"/>
                          <a:ext cx="7886700" cy="1257300"/>
                          <a:chOff x="0" y="0"/>
                          <a:chExt cx="7886700" cy="1257300"/>
                        </a:xfrm>
                      </wpg:grpSpPr>
                      <wps:wsp>
                        <wps:cNvPr id="81" name="Rectangle 81"/>
                        <wps:cNvSpPr>
                          <a:spLocks noChangeArrowheads="1"/>
                        </wps:cNvSpPr>
                        <wps:spPr bwMode="auto">
                          <a:xfrm>
                            <a:off x="0" y="0"/>
                            <a:ext cx="574675" cy="1257300"/>
                          </a:xfrm>
                          <a:prstGeom prst="rect">
                            <a:avLst/>
                          </a:prstGeom>
                          <a:solidFill>
                            <a:srgbClr val="1768B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82" name="Rectangle 82"/>
                        <wps:cNvSpPr>
                          <a:spLocks noChangeArrowheads="1"/>
                        </wps:cNvSpPr>
                        <wps:spPr bwMode="auto">
                          <a:xfrm flipH="1">
                            <a:off x="1927860" y="0"/>
                            <a:ext cx="5958840" cy="1257300"/>
                          </a:xfrm>
                          <a:prstGeom prst="rect">
                            <a:avLst/>
                          </a:prstGeom>
                          <a:solidFill>
                            <a:srgbClr val="1768B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83" name="Text Box 83"/>
                        <wps:cNvSpPr txBox="1">
                          <a:spLocks noChangeArrowheads="1"/>
                        </wps:cNvSpPr>
                        <wps:spPr bwMode="auto">
                          <a:xfrm>
                            <a:off x="2046605" y="302607"/>
                            <a:ext cx="4150995" cy="843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ACDC7" w14:textId="77777777" w:rsidR="00E13924" w:rsidRPr="00340915" w:rsidRDefault="00E13924" w:rsidP="00AD40EC">
                              <w:pPr>
                                <w:rPr>
                                  <w:rFonts w:ascii="Source Sans Pro Light" w:hAnsi="Source Sans Pro Light"/>
                                  <w:color w:val="FFFFFF"/>
                                  <w:sz w:val="64"/>
                                  <w:szCs w:val="64"/>
                                </w:rPr>
                              </w:pPr>
                              <w:r w:rsidRPr="00340915">
                                <w:rPr>
                                  <w:rFonts w:ascii="Source Sans Pro Light" w:hAnsi="Source Sans Pro Light"/>
                                  <w:color w:val="FFFFFF"/>
                                  <w:sz w:val="64"/>
                                  <w:szCs w:val="64"/>
                                </w:rPr>
                                <w:t>One World, One Internet</w:t>
                              </w:r>
                            </w:p>
                          </w:txbxContent>
                        </wps:txbx>
                        <wps:bodyPr rot="0" vert="horz" wrap="none" lIns="91440" tIns="45720" rIns="91440" bIns="45720" anchor="t" anchorCtr="0" upright="1">
                          <a:noAutofit/>
                        </wps:bodyPr>
                      </wps:wsp>
                    </wpg:wgp>
                  </a:graphicData>
                </a:graphic>
              </wp:anchor>
            </w:drawing>
          </mc:Choice>
          <mc:Fallback>
            <w:pict>
              <v:group id="Group 80" o:spid="_x0000_s1029" style="position:absolute;margin-left:-1.5pt;margin-top:542.45pt;width:621pt;height:99pt;z-index:251687936;mso-position-horizontal-relative:page;mso-position-vertical-relative:page" coordsize="7886700,12573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">
                <v:rect id="Rectangle 81" o:spid="_x0000_s1030" style="position:absolute;width:574675;height:1257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r4HoxQAA&#10;ANsAAAAPAAAAZHJzL2Rvd25yZXYueG1sRI9Ba8JAFITvQv/D8gpeSt3Eg0rqJohY0FPRltLjM/ua&#10;bM2+DdltTP31rlDwOMzMN8yyGGwjeuq8cawgnSQgiEunDVcKPt5fnxcgfEDW2DgmBX/kocgfRkvM&#10;tDvznvpDqESEsM9QQR1Cm0npy5os+olriaP37TqLIcqukrrDc4TbRk6TZCYtGo4LNba0rqk8HX6t&#10;gv749nOc7wadfvbN5uvJmUvaGqXGj8PqBUSgIdzD/+2tVrBI4fYl/gCZX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avgejFAAAA2wAAAA8AAAAAAAAAAAAAAAAAlwIAAGRycy9k&#10;b3ducmV2LnhtbFBLBQYAAAAABAAEAPUAAACJAwAAAAA=&#10;" fillcolor="#1768b1" stroked="f"/>
                <v:rect id="Rectangle 82" o:spid="_x0000_s1031" style="position:absolute;left:1927860;width:5958840;height:125730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cm+ewwAA&#10;ANsAAAAPAAAAZHJzL2Rvd25yZXYueG1sRI9BawIxFITvBf9DeEJvNdsUrG6N0lYq3oqr4vWxed0s&#10;3bwsm9Td/nsjCB6HmfmGWawG14gzdaH2rOF5koEgLr2pudJw2H89zUCEiGyw8Uwa/inAajl6WGBu&#10;fM87OhexEgnCIUcNNsY2lzKUlhyGiW+Jk/fjO4cxya6SpsM+wV0jVZZNpcOa04LFlj4tlb/Fn9PQ&#10;2491nB/XVG5eqFDHk/p+zZTWj+Ph/Q1EpCHew7f21miYKbh+ST9ALi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Mcm+ewwAAANsAAAAPAAAAAAAAAAAAAAAAAJcCAABkcnMvZG93&#10;bnJldi54bWxQSwUGAAAAAAQABAD1AAAAhwMAAAAA&#10;" fillcolor="#1768b1" stroked="f"/>
                <v:shape id="Text Box 83" o:spid="_x0000_s1032" type="#_x0000_t202" style="position:absolute;left:2046605;top:302607;width:4150995;height:84328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kYewxwAA&#10;ANsAAAAPAAAAZHJzL2Rvd25yZXYueG1sRI9Pa8JAFMTvgt9heYVeRDdGKBJdpbQohYrin4PHZ/Y1&#10;Sc2+DbvbmPbTdwsFj8PM/IaZLztTi5acrywrGI8SEMS51RUXCk7H1XAKwgdkjbVlUvBNHpaLfm+O&#10;mbY33lN7CIWIEPYZKihDaDIpfV6SQT+yDXH0PqwzGKJ0hdQObxFuapkmyZM0WHFcKLGhl5Ly6+HL&#10;KPjZuY1N0816fDlPqja8Dj6371ulHh+65xmIQF24h//bb1rBdAJ/X+IPkItf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YpGHsMcAAADbAAAADwAAAAAAAAAAAAAAAACXAgAAZHJz&#10;L2Rvd25yZXYueG1sUEsFBgAAAAAEAAQA9QAAAIsDAAAAAA==&#10;" filled="f" stroked="f">
                  <v:textbox>
                    <w:txbxContent>
                      <w:p w14:paraId="523ACDC7" w14:textId="77777777" w:rsidR="00E13924" w:rsidRPr="00340915" w:rsidRDefault="00E13924" w:rsidP="00AD40EC">
                        <w:pPr>
                          <w:rPr>
                            <w:rFonts w:ascii="Source Sans Pro Light" w:hAnsi="Source Sans Pro Light"/>
                            <w:color w:val="FFFFFF"/>
                            <w:sz w:val="64"/>
                            <w:szCs w:val="64"/>
                          </w:rPr>
                        </w:pPr>
                        <w:r w:rsidRPr="00340915">
                          <w:rPr>
                            <w:rFonts w:ascii="Source Sans Pro Light" w:hAnsi="Source Sans Pro Light"/>
                            <w:color w:val="FFFFFF"/>
                            <w:sz w:val="64"/>
                            <w:szCs w:val="64"/>
                          </w:rPr>
                          <w:t>One World, One Internet</w:t>
                        </w:r>
                      </w:p>
                    </w:txbxContent>
                  </v:textbox>
                </v:shape>
                <w10:wrap type="through" anchorx="page" anchory="page"/>
              </v:group>
            </w:pict>
          </mc:Fallback>
        </mc:AlternateContent>
      </w:r>
      <w:r w:rsidRPr="00387DFE">
        <w:rPr>
          <w:noProof/>
        </w:rPr>
        <mc:AlternateContent>
          <mc:Choice Requires="wps">
            <w:drawing>
              <wp:anchor distT="0" distB="0" distL="114300" distR="114300" simplePos="0" relativeHeight="251689984" behindDoc="0" locked="0" layoutInCell="1" allowOverlap="1" wp14:anchorId="693E26D3" wp14:editId="10645E66">
                <wp:simplePos x="0" y="0"/>
                <wp:positionH relativeFrom="page">
                  <wp:posOffset>5247005</wp:posOffset>
                </wp:positionH>
                <wp:positionV relativeFrom="page">
                  <wp:posOffset>8333740</wp:posOffset>
                </wp:positionV>
                <wp:extent cx="920115" cy="285115"/>
                <wp:effectExtent l="0" t="0" r="0" b="0"/>
                <wp:wrapThrough wrapText="bothSides">
                  <wp:wrapPolygon edited="0">
                    <wp:start x="0" y="0"/>
                    <wp:lineTo x="0" y="18966"/>
                    <wp:lineTo x="20273" y="18966"/>
                    <wp:lineTo x="20273" y="0"/>
                    <wp:lineTo x="0" y="0"/>
                  </wp:wrapPolygon>
                </wp:wrapThrough>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 cy="285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52189" w14:textId="77777777" w:rsidR="00E13924" w:rsidRPr="002C6D2E" w:rsidRDefault="00E13924" w:rsidP="00AD40EC">
                            <w:pPr>
                              <w:jc w:val="right"/>
                              <w:rPr>
                                <w:rFonts w:ascii="Tahoma" w:hAnsi="Tahoma" w:cs="Tahoma"/>
                                <w:b/>
                                <w:color w:val="0A3251"/>
                              </w:rPr>
                            </w:pPr>
                            <w:r w:rsidRPr="002C6D2E">
                              <w:rPr>
                                <w:rFonts w:ascii="Tahoma" w:hAnsi="Tahoma" w:cs="Tahoma"/>
                                <w:b/>
                                <w:color w:val="0A3251"/>
                              </w:rPr>
                              <w:t>ICANN.ORG</w:t>
                            </w:r>
                          </w:p>
                        </w:txbxContent>
                      </wps:txbx>
                      <wps:bodyPr rot="0" vert="horz" wrap="none" lIns="2" tIns="45720" rIns="91440" bIns="45720" anchor="t" anchorCtr="0" upright="1">
                        <a:spAutoFit/>
                      </wps:bodyPr>
                    </wps:wsp>
                  </a:graphicData>
                </a:graphic>
              </wp:anchor>
            </w:drawing>
          </mc:Choice>
          <mc:Fallback>
            <w:pict>
              <v:shape id="Text Box 85" o:spid="_x0000_s1033" type="#_x0000_t202" style="position:absolute;margin-left:413.15pt;margin-top:656.2pt;width:72.45pt;height:22.45pt;z-index:251689984;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" filled="f" stroked="f">
                <v:textbox style="mso-fit-shape-to-text:t" inset="2emu">
                  <w:txbxContent>
                    <w:p w14:paraId="34F52189" w14:textId="77777777" w:rsidR="00E13924" w:rsidRPr="002C6D2E" w:rsidRDefault="00E13924" w:rsidP="00AD40EC">
                      <w:pPr>
                        <w:jc w:val="right"/>
                        <w:rPr>
                          <w:rFonts w:ascii="Tahoma" w:hAnsi="Tahoma" w:cs="Tahoma"/>
                          <w:b/>
                          <w:color w:val="0A3251"/>
                        </w:rPr>
                      </w:pPr>
                      <w:r w:rsidRPr="002C6D2E">
                        <w:rPr>
                          <w:rFonts w:ascii="Tahoma" w:hAnsi="Tahoma" w:cs="Tahoma"/>
                          <w:b/>
                          <w:color w:val="0A3251"/>
                        </w:rPr>
                        <w:t>ICANN.ORG</w:t>
                      </w:r>
                    </w:p>
                  </w:txbxContent>
                </v:textbox>
                <w10:wrap type="through" anchorx="page" anchory="page"/>
              </v:shape>
            </w:pict>
          </mc:Fallback>
        </mc:AlternateContent>
      </w:r>
      <w:r w:rsidRPr="00387DFE">
        <w:rPr>
          <w:noProof/>
        </w:rPr>
        <mc:AlternateContent>
          <mc:Choice Requires="wps">
            <w:drawing>
              <wp:anchor distT="0" distB="0" distL="114300" distR="114300" simplePos="0" relativeHeight="251688960" behindDoc="0" locked="0" layoutInCell="1" allowOverlap="1" wp14:anchorId="75861830" wp14:editId="345ADEED">
                <wp:simplePos x="0" y="0"/>
                <wp:positionH relativeFrom="page">
                  <wp:posOffset>-19685</wp:posOffset>
                </wp:positionH>
                <wp:positionV relativeFrom="page">
                  <wp:posOffset>8089900</wp:posOffset>
                </wp:positionV>
                <wp:extent cx="7886700" cy="1981200"/>
                <wp:effectExtent l="0" t="0" r="12700" b="0"/>
                <wp:wrapThrough wrapText="bothSides">
                  <wp:wrapPolygon edited="0">
                    <wp:start x="0" y="0"/>
                    <wp:lineTo x="0" y="21323"/>
                    <wp:lineTo x="21565" y="21323"/>
                    <wp:lineTo x="21565" y="0"/>
                    <wp:lineTo x="0" y="0"/>
                  </wp:wrapPolygon>
                </wp:wrapThrough>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0" cy="1981200"/>
                        </a:xfrm>
                        <a:prstGeom prst="rect">
                          <a:avLst/>
                        </a:prstGeom>
                        <a:solidFill>
                          <a:schemeClr val="bg1"/>
                        </a:solidFill>
                        <a:ln>
                          <a:noFill/>
                        </a:ln>
                        <a:extLst/>
                      </wps:spPr>
                      <wps:bodyPr rot="0" vert="horz" wrap="square" lIns="91440" tIns="45720" rIns="91440" bIns="45720" anchor="ctr" anchorCtr="0" upright="1">
                        <a:noAutofit/>
                      </wps:bodyPr>
                    </wps:wsp>
                  </a:graphicData>
                </a:graphic>
              </wp:anchor>
            </w:drawing>
          </mc:Choice>
          <mc:Fallback>
            <w:pict>
              <v:rect id="Rectangle 86" o:spid="_x0000_s1026" style="position:absolute;margin-left:-1.5pt;margin-top:637pt;width:621pt;height:156pt;z-index:251688960;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" fillcolor="white [3212]" stroked="f">
                <w10:wrap type="through" anchorx="page" anchory="page"/>
              </v:rect>
            </w:pict>
          </mc:Fallback>
        </mc:AlternateContent>
      </w:r>
      <w:r w:rsidRPr="00387DFE">
        <w:rPr>
          <w:noProof/>
        </w:rPr>
        <mc:AlternateContent>
          <mc:Choice Requires="wps">
            <w:drawing>
              <wp:anchor distT="0" distB="0" distL="114300" distR="114300" simplePos="0" relativeHeight="251691008" behindDoc="0" locked="0" layoutInCell="1" allowOverlap="1" wp14:anchorId="1D26FCBF" wp14:editId="7BBAEC45">
                <wp:simplePos x="0" y="0"/>
                <wp:positionH relativeFrom="page">
                  <wp:posOffset>-77470</wp:posOffset>
                </wp:positionH>
                <wp:positionV relativeFrom="page">
                  <wp:posOffset>-12700</wp:posOffset>
                </wp:positionV>
                <wp:extent cx="7886700" cy="6909435"/>
                <wp:effectExtent l="0" t="0" r="12700" b="0"/>
                <wp:wrapThrough wrapText="bothSides">
                  <wp:wrapPolygon edited="0">
                    <wp:start x="0" y="0"/>
                    <wp:lineTo x="0" y="21519"/>
                    <wp:lineTo x="21565" y="21519"/>
                    <wp:lineTo x="21565" y="0"/>
                    <wp:lineTo x="0" y="0"/>
                  </wp:wrapPolygon>
                </wp:wrapThrough>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0" cy="6909435"/>
                        </a:xfrm>
                        <a:prstGeom prst="rect">
                          <a:avLst/>
                        </a:prstGeom>
                        <a:solidFill>
                          <a:schemeClr val="bg1"/>
                        </a:solidFill>
                        <a:ln>
                          <a:noFill/>
                        </a:ln>
                        <a:extLst/>
                      </wps:spPr>
                      <wps:bodyPr rot="0" vert="horz" wrap="square" lIns="91440" tIns="45720" rIns="91440" bIns="45720" anchor="ctr" anchorCtr="0" upright="1">
                        <a:noAutofit/>
                      </wps:bodyPr>
                    </wps:wsp>
                  </a:graphicData>
                </a:graphic>
              </wp:anchor>
            </w:drawing>
          </mc:Choice>
          <mc:Fallback>
            <w:pict>
              <v:rect id="Rectangle 87" o:spid="_x0000_s1026" style="position:absolute;margin-left:-6.05pt;margin-top:-.95pt;width:621pt;height:544.05pt;z-index:251691008;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" fillcolor="white [3212]" stroked="f">
                <w10:wrap type="through" anchorx="page" anchory="page"/>
              </v:rect>
            </w:pict>
          </mc:Fallback>
        </mc:AlternateContent>
      </w:r>
      <w:r w:rsidRPr="00387DFE">
        <w:rPr>
          <w:noProof/>
        </w:rPr>
        <mc:AlternateContent>
          <mc:Choice Requires="wps">
            <w:drawing>
              <wp:anchor distT="0" distB="0" distL="114300" distR="114300" simplePos="0" relativeHeight="251686912" behindDoc="0" locked="0" layoutInCell="1" allowOverlap="1" wp14:anchorId="4D071ECF" wp14:editId="2535BBE6">
                <wp:simplePos x="0" y="0"/>
                <wp:positionH relativeFrom="column">
                  <wp:posOffset>4535805</wp:posOffset>
                </wp:positionH>
                <wp:positionV relativeFrom="paragraph">
                  <wp:posOffset>6649720</wp:posOffset>
                </wp:positionV>
                <wp:extent cx="920115" cy="285115"/>
                <wp:effectExtent l="1905" t="0" r="5080" b="0"/>
                <wp:wrapThrough wrapText="bothSides">
                  <wp:wrapPolygon edited="0">
                    <wp:start x="0" y="0"/>
                    <wp:lineTo x="21600" y="0"/>
                    <wp:lineTo x="21600" y="21600"/>
                    <wp:lineTo x="0" y="21600"/>
                    <wp:lineTo x="0" y="0"/>
                  </wp:wrapPolygon>
                </wp:wrapThrough>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 cy="285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4613B" w14:textId="77777777" w:rsidR="00E13924" w:rsidRPr="00340915" w:rsidRDefault="00E13924" w:rsidP="00AD40EC">
                            <w:pPr>
                              <w:jc w:val="right"/>
                              <w:rPr>
                                <w:rFonts w:ascii="Tahoma" w:hAnsi="Tahoma" w:cs="Tahoma"/>
                                <w:b/>
                                <w:color w:val="FFFFFF"/>
                              </w:rPr>
                            </w:pPr>
                            <w:r w:rsidRPr="00340915">
                              <w:rPr>
                                <w:rFonts w:ascii="Tahoma" w:hAnsi="Tahoma" w:cs="Tahoma"/>
                                <w:b/>
                                <w:color w:val="FFFFFF"/>
                              </w:rPr>
                              <w:t>ICANN.ORG</w:t>
                            </w:r>
                          </w:p>
                        </w:txbxContent>
                      </wps:txbx>
                      <wps:bodyPr rot="0" vert="horz" wrap="none" lIns="2"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8" o:spid="_x0000_s1034" type="#_x0000_t202" style="position:absolute;margin-left:357.15pt;margin-top:523.6pt;width:72.45pt;height:22.45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" filled="f" stroked="f">
                <v:textbox style="mso-fit-shape-to-text:t" inset="2emu">
                  <w:txbxContent>
                    <w:p w14:paraId="3B14613B" w14:textId="77777777" w:rsidR="00E13924" w:rsidRPr="00340915" w:rsidRDefault="00E13924" w:rsidP="00AD40EC">
                      <w:pPr>
                        <w:jc w:val="right"/>
                        <w:rPr>
                          <w:rFonts w:ascii="Tahoma" w:hAnsi="Tahoma" w:cs="Tahoma"/>
                          <w:b/>
                          <w:color w:val="FFFFFF"/>
                        </w:rPr>
                      </w:pPr>
                      <w:r w:rsidRPr="00340915">
                        <w:rPr>
                          <w:rFonts w:ascii="Tahoma" w:hAnsi="Tahoma" w:cs="Tahoma"/>
                          <w:b/>
                          <w:color w:val="FFFFFF"/>
                        </w:rPr>
                        <w:t>ICANN.ORG</w:t>
                      </w:r>
                    </w:p>
                  </w:txbxContent>
                </v:textbox>
                <w10:wrap type="through"/>
              </v:shape>
            </w:pict>
          </mc:Fallback>
        </mc:AlternateContent>
      </w:r>
      <w:r w:rsidR="00031276" w:rsidRPr="00387DFE">
        <w:rPr>
          <w:noProof/>
        </w:rPr>
        <mc:AlternateContent>
          <mc:Choice Requires="wps">
            <w:drawing>
              <wp:anchor distT="0" distB="0" distL="114300" distR="114300" simplePos="0" relativeHeight="251672576" behindDoc="0" locked="0" layoutInCell="1" allowOverlap="1" wp14:anchorId="24B3993D" wp14:editId="5E4A86E6">
                <wp:simplePos x="0" y="0"/>
                <wp:positionH relativeFrom="page">
                  <wp:posOffset>-19685</wp:posOffset>
                </wp:positionH>
                <wp:positionV relativeFrom="page">
                  <wp:posOffset>8089900</wp:posOffset>
                </wp:positionV>
                <wp:extent cx="7886700" cy="1981200"/>
                <wp:effectExtent l="0" t="0" r="12700" b="0"/>
                <wp:wrapThrough wrapText="bothSides">
                  <wp:wrapPolygon edited="0">
                    <wp:start x="0" y="0"/>
                    <wp:lineTo x="0" y="21323"/>
                    <wp:lineTo x="21565" y="21323"/>
                    <wp:lineTo x="21565" y="0"/>
                    <wp:lineTo x="0" y="0"/>
                  </wp:wrapPolygon>
                </wp:wrapThrough>
                <wp:docPr id="6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0" cy="1981200"/>
                        </a:xfrm>
                        <a:prstGeom prst="rect">
                          <a:avLst/>
                        </a:prstGeom>
                        <a:solidFill>
                          <a:schemeClr val="bg1"/>
                        </a:solidFill>
                        <a:ln>
                          <a:noFill/>
                        </a:ln>
                        <a:extLst/>
                      </wps:spPr>
                      <wps:bodyPr rot="0" vert="horz" wrap="square" lIns="91440" tIns="45720" rIns="91440" bIns="45720" anchor="ctr" anchorCtr="0" upright="1">
                        <a:noAutofit/>
                      </wps:bodyPr>
                    </wps:wsp>
                  </a:graphicData>
                </a:graphic>
              </wp:anchor>
            </w:drawing>
          </mc:Choice>
          <mc:Fallback>
            <w:pict>
              <v:rect id="Rectangle 68" o:spid="_x0000_s1026" style="position:absolute;margin-left:-1.5pt;margin-top:637pt;width:621pt;height:156pt;z-index:251672576;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" fillcolor="white [3212]" stroked="f">
                <w10:wrap type="through" anchorx="page" anchory="page"/>
              </v:rect>
            </w:pict>
          </mc:Fallback>
        </mc:AlternateContent>
      </w:r>
    </w:p>
    <w:sectPr w:rsidR="00031276" w:rsidRPr="00387DFE" w:rsidSect="00C12189">
      <w:headerReference w:type="even" r:id="rId27"/>
      <w:headerReference w:type="default" r:id="rId28"/>
      <w:footerReference w:type="even" r:id="rId29"/>
      <w:footerReference w:type="default" r:id="rId30"/>
      <w:headerReference w:type="first" r:id="rId31"/>
      <w:footerReference w:type="first" r:id="rI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032EAA" w14:textId="77777777" w:rsidR="00E13924" w:rsidRDefault="00E13924" w:rsidP="009814B2">
      <w:r>
        <w:separator/>
      </w:r>
    </w:p>
  </w:endnote>
  <w:endnote w:type="continuationSeparator" w:id="0">
    <w:p w14:paraId="4ACD8B2B" w14:textId="77777777" w:rsidR="00E13924" w:rsidRDefault="00E13924" w:rsidP="00981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Source Sans Pro">
    <w:panose1 w:val="020B0503030403020204"/>
    <w:charset w:val="00"/>
    <w:family w:val="auto"/>
    <w:pitch w:val="variable"/>
    <w:sig w:usb0="20000007" w:usb1="00000001" w:usb2="00000000" w:usb3="00000000" w:csb0="00000193"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Source Sans Pro Light">
    <w:panose1 w:val="020B0403030403020204"/>
    <w:charset w:val="00"/>
    <w:family w:val="auto"/>
    <w:pitch w:val="variable"/>
    <w:sig w:usb0="20000007" w:usb1="00000001" w:usb2="00000000" w:usb3="00000000" w:csb0="00000193" w:csb1="00000000"/>
  </w:font>
  <w:font w:name="Tahoma Bold">
    <w:panose1 w:val="020B0804030504040204"/>
    <w:charset w:val="00"/>
    <w:family w:val="auto"/>
    <w:pitch w:val="variable"/>
    <w:sig w:usb0="E1002AFF" w:usb1="C000605B" w:usb2="00000029" w:usb3="00000000" w:csb0="000101FF"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027CD4" w14:textId="77777777" w:rsidR="00E13924" w:rsidRDefault="00E1392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12C45" w14:textId="77777777" w:rsidR="00E13924" w:rsidRDefault="00E1392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466B3" w14:textId="77777777" w:rsidR="00E13924" w:rsidRDefault="00E13924">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EC2B17" w14:textId="77777777" w:rsidR="00E13924" w:rsidRDefault="00E13924">
    <w:pPr>
      <w:pStyle w:val="Foote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478ED" w14:textId="77777777" w:rsidR="00E13924" w:rsidRDefault="00E13924">
    <w:pPr>
      <w:pStyle w:val="Footer"/>
    </w:pPr>
    <w:r>
      <w:rPr>
        <w:noProof/>
      </w:rPr>
      <mc:AlternateContent>
        <mc:Choice Requires="wps">
          <w:drawing>
            <wp:anchor distT="0" distB="0" distL="114300" distR="114300" simplePos="0" relativeHeight="251667456" behindDoc="0" locked="0" layoutInCell="1" allowOverlap="1" wp14:anchorId="7F41D36D" wp14:editId="1B58F8D5">
              <wp:simplePos x="0" y="0"/>
              <wp:positionH relativeFrom="page">
                <wp:posOffset>488950</wp:posOffset>
              </wp:positionH>
              <wp:positionV relativeFrom="page">
                <wp:posOffset>9274175</wp:posOffset>
              </wp:positionV>
              <wp:extent cx="6165850" cy="276225"/>
              <wp:effectExtent l="0" t="0" r="0" b="3175"/>
              <wp:wrapThrough wrapText="bothSides">
                <wp:wrapPolygon edited="0">
                  <wp:start x="89" y="0"/>
                  <wp:lineTo x="89" y="19862"/>
                  <wp:lineTo x="21444" y="19862"/>
                  <wp:lineTo x="21444" y="0"/>
                  <wp:lineTo x="89" y="0"/>
                </wp:wrapPolygon>
              </wp:wrapThrough>
              <wp:docPr id="96"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65850" cy="276225"/>
                      </a:xfrm>
                      <a:prstGeom prst="rect">
                        <a:avLst/>
                      </a:prstGeom>
                      <a:noFill/>
                      <a:ln>
                        <a:noFill/>
                      </a:ln>
                      <a:effectLst/>
                      <a:extLst>
                        <a:ext uri="{C572A759-6A51-4108-AA02-DFA0A04FC94B}">
                          <ma14:wrappingTextBoxFlag xmlns:ma14="http://schemas.microsoft.com/office/mac/drawingml/2011/main"/>
                        </a:ext>
                      </a:extLst>
                    </wps:spPr>
                    <wps:txbx>
                      <w:txbxContent>
                        <w:p w14:paraId="42E6D4AD" w14:textId="5B957F35" w:rsidR="00E13924" w:rsidRPr="0054536A" w:rsidRDefault="00E13924" w:rsidP="00637618">
                          <w:pPr>
                            <w:rPr>
                              <w:rFonts w:ascii="Source Sans Pro Light" w:eastAsia="Cambria" w:hAnsi="Source Sans Pro Light"/>
                              <w:caps/>
                              <w:color w:val="595959"/>
                              <w:sz w:val="18"/>
                              <w:szCs w:val="18"/>
                            </w:rPr>
                          </w:pPr>
                          <w:r w:rsidRPr="00340915">
                            <w:rPr>
                              <w:rFonts w:ascii="Tahoma Bold" w:hAnsi="Tahoma Bold"/>
                              <w:caps/>
                              <w:color w:val="595959"/>
                              <w:spacing w:val="36"/>
                              <w:sz w:val="18"/>
                              <w:szCs w:val="18"/>
                            </w:rPr>
                            <w:t>ICANN</w:t>
                          </w:r>
                          <w:r w:rsidRPr="00340915">
                            <w:rPr>
                              <w:rFonts w:ascii="Source Sans Pro Light" w:hAnsi="Source Sans Pro Light"/>
                              <w:caps/>
                              <w:color w:val="595959"/>
                              <w:sz w:val="18"/>
                              <w:szCs w:val="18"/>
                            </w:rPr>
                            <w:t xml:space="preserve"> | </w:t>
                          </w:r>
                          <w:r>
                            <w:rPr>
                              <w:rFonts w:ascii="Source Sans Pro Light" w:hAnsi="Source Sans Pro Light"/>
                              <w:caps/>
                              <w:color w:val="595959"/>
                              <w:sz w:val="18"/>
                              <w:szCs w:val="18"/>
                            </w:rPr>
                            <w:t xml:space="preserve">Thick Whois POLICY Implementation – DRAFT CONSENSUS POLICY LANGUAGE  </w:t>
                          </w:r>
                          <w:proofErr w:type="gramStart"/>
                          <w:r w:rsidRPr="00340915">
                            <w:rPr>
                              <w:rFonts w:ascii="Source Sans Pro Light" w:hAnsi="Source Sans Pro Light"/>
                              <w:caps/>
                              <w:color w:val="595959"/>
                              <w:sz w:val="18"/>
                              <w:szCs w:val="18"/>
                            </w:rPr>
                            <w:t>|</w:t>
                          </w:r>
                          <w:r>
                            <w:rPr>
                              <w:rFonts w:ascii="Source Sans Pro Light" w:hAnsi="Source Sans Pro Light"/>
                              <w:caps/>
                              <w:color w:val="595959"/>
                              <w:sz w:val="18"/>
                              <w:szCs w:val="18"/>
                            </w:rPr>
                            <w:t xml:space="preserve">  Version</w:t>
                          </w:r>
                          <w:proofErr w:type="gramEnd"/>
                          <w:r>
                            <w:rPr>
                              <w:rFonts w:ascii="Source Sans Pro Light" w:hAnsi="Source Sans Pro Light"/>
                              <w:caps/>
                              <w:color w:val="595959"/>
                              <w:sz w:val="18"/>
                              <w:szCs w:val="18"/>
                            </w:rPr>
                            <w:t xml:space="preserve"> 1.0  </w:t>
                          </w:r>
                          <w:r w:rsidRPr="00340915">
                            <w:rPr>
                              <w:rFonts w:ascii="Source Sans Pro Light" w:hAnsi="Source Sans Pro Light"/>
                              <w:caps/>
                              <w:color w:val="595959"/>
                              <w:sz w:val="18"/>
                              <w:szCs w:val="18"/>
                            </w:rPr>
                            <w:t>|</w:t>
                          </w:r>
                          <w:r>
                            <w:rPr>
                              <w:rFonts w:ascii="Source Sans Pro Light" w:hAnsi="Source Sans Pro Light"/>
                              <w:caps/>
                              <w:color w:val="595959"/>
                              <w:sz w:val="18"/>
                              <w:szCs w:val="18"/>
                            </w:rPr>
                            <w:t xml:space="preserve">  19 OCT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96" o:spid="_x0000_s1038" type="#_x0000_t202" style="position:absolute;margin-left:38.5pt;margin-top:730.25pt;width:485.5pt;height:21.7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" filled="f" stroked="f">
              <v:path arrowok="t"/>
              <v:textbox>
                <w:txbxContent>
                  <w:p w14:paraId="42E6D4AD" w14:textId="5B957F35" w:rsidR="00E13924" w:rsidRPr="0054536A" w:rsidRDefault="00E13924" w:rsidP="00637618">
                    <w:pPr>
                      <w:rPr>
                        <w:rFonts w:ascii="Source Sans Pro Light" w:eastAsia="Cambria" w:hAnsi="Source Sans Pro Light"/>
                        <w:caps/>
                        <w:color w:val="595959"/>
                        <w:sz w:val="18"/>
                        <w:szCs w:val="18"/>
                      </w:rPr>
                    </w:pPr>
                    <w:r w:rsidRPr="00340915">
                      <w:rPr>
                        <w:rFonts w:ascii="Tahoma Bold" w:hAnsi="Tahoma Bold"/>
                        <w:caps/>
                        <w:color w:val="595959"/>
                        <w:spacing w:val="36"/>
                        <w:sz w:val="18"/>
                        <w:szCs w:val="18"/>
                      </w:rPr>
                      <w:t>ICANN</w:t>
                    </w:r>
                    <w:r w:rsidRPr="00340915">
                      <w:rPr>
                        <w:rFonts w:ascii="Source Sans Pro Light" w:hAnsi="Source Sans Pro Light"/>
                        <w:caps/>
                        <w:color w:val="595959"/>
                        <w:sz w:val="18"/>
                        <w:szCs w:val="18"/>
                      </w:rPr>
                      <w:t xml:space="preserve"> | </w:t>
                    </w:r>
                    <w:r>
                      <w:rPr>
                        <w:rFonts w:ascii="Source Sans Pro Light" w:hAnsi="Source Sans Pro Light"/>
                        <w:caps/>
                        <w:color w:val="595959"/>
                        <w:sz w:val="18"/>
                        <w:szCs w:val="18"/>
                      </w:rPr>
                      <w:t xml:space="preserve">Thick Whois POLICY Implementation – DRAFT CONSENSUS POLICY LANGUAGE  </w:t>
                    </w:r>
                    <w:proofErr w:type="gramStart"/>
                    <w:r w:rsidRPr="00340915">
                      <w:rPr>
                        <w:rFonts w:ascii="Source Sans Pro Light" w:hAnsi="Source Sans Pro Light"/>
                        <w:caps/>
                        <w:color w:val="595959"/>
                        <w:sz w:val="18"/>
                        <w:szCs w:val="18"/>
                      </w:rPr>
                      <w:t>|</w:t>
                    </w:r>
                    <w:r>
                      <w:rPr>
                        <w:rFonts w:ascii="Source Sans Pro Light" w:hAnsi="Source Sans Pro Light"/>
                        <w:caps/>
                        <w:color w:val="595959"/>
                        <w:sz w:val="18"/>
                        <w:szCs w:val="18"/>
                      </w:rPr>
                      <w:t xml:space="preserve">  Version</w:t>
                    </w:r>
                    <w:proofErr w:type="gramEnd"/>
                    <w:r>
                      <w:rPr>
                        <w:rFonts w:ascii="Source Sans Pro Light" w:hAnsi="Source Sans Pro Light"/>
                        <w:caps/>
                        <w:color w:val="595959"/>
                        <w:sz w:val="18"/>
                        <w:szCs w:val="18"/>
                      </w:rPr>
                      <w:t xml:space="preserve"> 1.0  </w:t>
                    </w:r>
                    <w:r w:rsidRPr="00340915">
                      <w:rPr>
                        <w:rFonts w:ascii="Source Sans Pro Light" w:hAnsi="Source Sans Pro Light"/>
                        <w:caps/>
                        <w:color w:val="595959"/>
                        <w:sz w:val="18"/>
                        <w:szCs w:val="18"/>
                      </w:rPr>
                      <w:t>|</w:t>
                    </w:r>
                    <w:r>
                      <w:rPr>
                        <w:rFonts w:ascii="Source Sans Pro Light" w:hAnsi="Source Sans Pro Light"/>
                        <w:caps/>
                        <w:color w:val="595959"/>
                        <w:sz w:val="18"/>
                        <w:szCs w:val="18"/>
                      </w:rPr>
                      <w:t xml:space="preserve">  19 OCT 2015</w:t>
                    </w:r>
                  </w:p>
                </w:txbxContent>
              </v:textbox>
              <w10:wrap type="through" anchorx="page" anchory="page"/>
            </v:shape>
          </w:pict>
        </mc:Fallback>
      </mc:AlternateConten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0C754" w14:textId="77777777" w:rsidR="00E13924" w:rsidRDefault="00E13924">
    <w:pPr>
      <w:pStyle w:val="Footer"/>
    </w:pP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4F598" w14:textId="77777777" w:rsidR="00E13924" w:rsidRDefault="00E13924" w:rsidP="009814B2">
    <w:pPr>
      <w:pStyle w:val="Footer"/>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8635C" w14:textId="56813876" w:rsidR="00E13924" w:rsidRDefault="00E13924" w:rsidP="009814B2">
    <w:pPr>
      <w:pStyle w:val="Footer"/>
    </w:pPr>
    <w:r>
      <w:rPr>
        <w:noProof/>
      </w:rPr>
      <mc:AlternateContent>
        <mc:Choice Requires="wps">
          <w:drawing>
            <wp:anchor distT="0" distB="0" distL="114300" distR="114300" simplePos="0" relativeHeight="251661312" behindDoc="0" locked="0" layoutInCell="1" allowOverlap="1" wp14:anchorId="3CCB4A82" wp14:editId="450B37BF">
              <wp:simplePos x="0" y="0"/>
              <wp:positionH relativeFrom="page">
                <wp:posOffset>488950</wp:posOffset>
              </wp:positionH>
              <wp:positionV relativeFrom="page">
                <wp:posOffset>9274175</wp:posOffset>
              </wp:positionV>
              <wp:extent cx="6165850" cy="276225"/>
              <wp:effectExtent l="0" t="0" r="0" b="3175"/>
              <wp:wrapThrough wrapText="bothSides">
                <wp:wrapPolygon edited="0">
                  <wp:start x="89" y="0"/>
                  <wp:lineTo x="89" y="19862"/>
                  <wp:lineTo x="21444" y="19862"/>
                  <wp:lineTo x="21444" y="0"/>
                  <wp:lineTo x="89" y="0"/>
                </wp:wrapPolygon>
              </wp:wrapThrough>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65850" cy="276225"/>
                      </a:xfrm>
                      <a:prstGeom prst="rect">
                        <a:avLst/>
                      </a:prstGeom>
                      <a:noFill/>
                      <a:ln>
                        <a:noFill/>
                      </a:ln>
                      <a:effectLst/>
                      <a:extLst>
                        <a:ext uri="{C572A759-6A51-4108-AA02-DFA0A04FC94B}">
                          <ma14:wrappingTextBoxFlag xmlns:ma14="http://schemas.microsoft.com/office/mac/drawingml/2011/main"/>
                        </a:ext>
                      </a:extLst>
                    </wps:spPr>
                    <wps:txbx>
                      <w:txbxContent>
                        <w:p w14:paraId="1E9FB6A5" w14:textId="1F441072" w:rsidR="00E13924" w:rsidRPr="0054536A" w:rsidRDefault="00E13924" w:rsidP="009814B2">
                          <w:pPr>
                            <w:rPr>
                              <w:rFonts w:eastAsia="Cambria"/>
                            </w:rPr>
                          </w:pPr>
                          <w:r w:rsidRPr="00340915">
                            <w:rPr>
                              <w:rFonts w:ascii="Tahoma Bold" w:hAnsi="Tahoma Bold"/>
                              <w:spacing w:val="36"/>
                            </w:rPr>
                            <w:t>ICANN</w:t>
                          </w:r>
                          <w:r w:rsidRPr="00340915">
                            <w:t xml:space="preserve"> | </w:t>
                          </w:r>
                          <w:r>
                            <w:t xml:space="preserve">Thick </w:t>
                          </w:r>
                          <w:proofErr w:type="spellStart"/>
                          <w:r>
                            <w:t>Whois</w:t>
                          </w:r>
                          <w:proofErr w:type="spellEnd"/>
                          <w:r>
                            <w:t xml:space="preserve"> POLICY Implementation – TRANSITION – DRAFT OUTLINE  </w:t>
                          </w:r>
                          <w:proofErr w:type="gramStart"/>
                          <w:r w:rsidRPr="00340915">
                            <w:t>|</w:t>
                          </w:r>
                          <w:r>
                            <w:t xml:space="preserve">  Version</w:t>
                          </w:r>
                          <w:proofErr w:type="gramEnd"/>
                          <w:r>
                            <w:t xml:space="preserve"> 1.0  </w:t>
                          </w:r>
                          <w:r w:rsidRPr="00340915">
                            <w:t>|</w:t>
                          </w:r>
                          <w:r>
                            <w:t xml:space="preserve">  29 July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6" o:spid="_x0000_s1041" type="#_x0000_t202" style="position:absolute;margin-left:38.5pt;margin-top:730.25pt;width:485.5pt;height:21.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" filled="f" stroked="f">
              <v:path arrowok="t"/>
              <v:textbox>
                <w:txbxContent>
                  <w:p w14:paraId="1E9FB6A5" w14:textId="1F441072" w:rsidR="00E13924" w:rsidRPr="0054536A" w:rsidRDefault="00E13924" w:rsidP="009814B2">
                    <w:pPr>
                      <w:rPr>
                        <w:rFonts w:eastAsia="Cambria"/>
                      </w:rPr>
                    </w:pPr>
                    <w:r w:rsidRPr="00340915">
                      <w:rPr>
                        <w:rFonts w:ascii="Tahoma Bold" w:hAnsi="Tahoma Bold"/>
                        <w:spacing w:val="36"/>
                      </w:rPr>
                      <w:t>ICANN</w:t>
                    </w:r>
                    <w:r w:rsidRPr="00340915">
                      <w:t xml:space="preserve"> | </w:t>
                    </w:r>
                    <w:r>
                      <w:t xml:space="preserve">Thick </w:t>
                    </w:r>
                    <w:proofErr w:type="spellStart"/>
                    <w:r>
                      <w:t>Whois</w:t>
                    </w:r>
                    <w:proofErr w:type="spellEnd"/>
                    <w:r>
                      <w:t xml:space="preserve"> POLICY Implementation – TRANSITION – DRAFT OUTLINE  </w:t>
                    </w:r>
                    <w:proofErr w:type="gramStart"/>
                    <w:r w:rsidRPr="00340915">
                      <w:t>|</w:t>
                    </w:r>
                    <w:r>
                      <w:t xml:space="preserve">  Version</w:t>
                    </w:r>
                    <w:proofErr w:type="gramEnd"/>
                    <w:r>
                      <w:t xml:space="preserve"> 1.0  </w:t>
                    </w:r>
                    <w:r w:rsidRPr="00340915">
                      <w:t>|</w:t>
                    </w:r>
                    <w:r>
                      <w:t xml:space="preserve">  29 July 2015</w:t>
                    </w:r>
                  </w:p>
                </w:txbxContent>
              </v:textbox>
              <w10:wrap type="through" anchorx="page" anchory="page"/>
            </v:shape>
          </w:pict>
        </mc:Fallback>
      </mc:AlternateConten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3B992" w14:textId="77777777" w:rsidR="00E13924" w:rsidRDefault="00E13924" w:rsidP="009814B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78138B" w14:textId="77777777" w:rsidR="00E13924" w:rsidRDefault="00E13924" w:rsidP="009814B2">
      <w:r>
        <w:separator/>
      </w:r>
    </w:p>
  </w:footnote>
  <w:footnote w:type="continuationSeparator" w:id="0">
    <w:p w14:paraId="197A07BF" w14:textId="77777777" w:rsidR="00E13924" w:rsidRDefault="00E13924" w:rsidP="009814B2">
      <w:r>
        <w:continuationSeparator/>
      </w:r>
    </w:p>
  </w:footnote>
  <w:footnote w:id="1">
    <w:p w14:paraId="033AA9E2" w14:textId="77777777" w:rsidR="00E13924" w:rsidRPr="00561940" w:rsidRDefault="00E13924" w:rsidP="00AD40EC">
      <w:pPr>
        <w:pStyle w:val="FootnoteText"/>
        <w:ind w:left="180" w:hanging="180"/>
        <w:rPr>
          <w:sz w:val="18"/>
          <w:szCs w:val="18"/>
          <w:lang w:val="fr-FR"/>
        </w:rPr>
      </w:pPr>
      <w:r w:rsidRPr="00AD40EC">
        <w:rPr>
          <w:rStyle w:val="FootnoteReference"/>
          <w:sz w:val="18"/>
          <w:szCs w:val="18"/>
        </w:rPr>
        <w:footnoteRef/>
      </w:r>
      <w:r w:rsidRPr="00561940">
        <w:rPr>
          <w:sz w:val="18"/>
          <w:szCs w:val="18"/>
        </w:rPr>
        <w:t xml:space="preserve"> </w:t>
      </w:r>
      <w:r w:rsidRPr="00561940">
        <w:rPr>
          <w:sz w:val="18"/>
          <w:szCs w:val="18"/>
        </w:rPr>
        <w:tab/>
        <w:t xml:space="preserve">Thick RDDS (also known as Thick </w:t>
      </w:r>
      <w:proofErr w:type="spellStart"/>
      <w:r w:rsidRPr="00561940">
        <w:rPr>
          <w:sz w:val="18"/>
          <w:szCs w:val="18"/>
        </w:rPr>
        <w:t>Whois</w:t>
      </w:r>
      <w:proofErr w:type="spellEnd"/>
      <w:r w:rsidRPr="00561940">
        <w:rPr>
          <w:sz w:val="18"/>
          <w:szCs w:val="18"/>
        </w:rPr>
        <w:t>) is defined in Additional Resources as well as section 3.2 of the PDP Working Group Final Report</w:t>
      </w:r>
    </w:p>
  </w:footnote>
  <w:footnote w:id="2">
    <w:p w14:paraId="7C9404BC" w14:textId="1BA9E8EE" w:rsidR="00E13924" w:rsidRPr="00561940" w:rsidRDefault="00E13924" w:rsidP="00AD40EC">
      <w:pPr>
        <w:pStyle w:val="FootnoteText"/>
        <w:ind w:left="180" w:hanging="180"/>
        <w:rPr>
          <w:sz w:val="18"/>
          <w:szCs w:val="18"/>
          <w:lang w:val="fr-FR"/>
        </w:rPr>
      </w:pPr>
      <w:r w:rsidRPr="00AD40EC">
        <w:rPr>
          <w:rStyle w:val="FootnoteReference"/>
          <w:sz w:val="18"/>
          <w:szCs w:val="18"/>
        </w:rPr>
        <w:footnoteRef/>
      </w:r>
      <w:r w:rsidRPr="00561940">
        <w:rPr>
          <w:sz w:val="18"/>
          <w:szCs w:val="18"/>
        </w:rPr>
        <w:t xml:space="preserve"> </w:t>
      </w:r>
      <w:r w:rsidRPr="00561940">
        <w:rPr>
          <w:sz w:val="18"/>
          <w:szCs w:val="18"/>
        </w:rPr>
        <w:tab/>
        <w:t xml:space="preserve">WHOIS (port-43) </w:t>
      </w:r>
      <w:proofErr w:type="gramStart"/>
      <w:r w:rsidRPr="00561940">
        <w:rPr>
          <w:sz w:val="18"/>
          <w:szCs w:val="18"/>
        </w:rPr>
        <w:t>is expected to be retired</w:t>
      </w:r>
      <w:proofErr w:type="gramEnd"/>
      <w:r w:rsidRPr="00561940">
        <w:rPr>
          <w:sz w:val="18"/>
          <w:szCs w:val="18"/>
        </w:rPr>
        <w:t xml:space="preserve"> over time in favor of its replacement, the RDAP Protocol. Therefore, this </w:t>
      </w:r>
      <w:r>
        <w:rPr>
          <w:sz w:val="18"/>
          <w:szCs w:val="18"/>
        </w:rPr>
        <w:t xml:space="preserve">Consensus </w:t>
      </w:r>
      <w:r w:rsidRPr="00561940">
        <w:rPr>
          <w:sz w:val="18"/>
          <w:szCs w:val="18"/>
        </w:rPr>
        <w:t xml:space="preserve">Policy does not require changes </w:t>
      </w:r>
      <w:r>
        <w:rPr>
          <w:sz w:val="18"/>
          <w:szCs w:val="18"/>
        </w:rPr>
        <w:t xml:space="preserve">to </w:t>
      </w:r>
      <w:r w:rsidRPr="00561940">
        <w:rPr>
          <w:sz w:val="18"/>
          <w:szCs w:val="18"/>
        </w:rPr>
        <w:t xml:space="preserve">WHOIS (port 43) output, but Registries </w:t>
      </w:r>
      <w:r>
        <w:rPr>
          <w:sz w:val="18"/>
          <w:szCs w:val="18"/>
        </w:rPr>
        <w:t>have the option to</w:t>
      </w:r>
      <w:r w:rsidRPr="00561940">
        <w:rPr>
          <w:sz w:val="18"/>
          <w:szCs w:val="18"/>
        </w:rPr>
        <w:t xml:space="preserve"> change the WHOIS (port 43) output </w:t>
      </w:r>
      <w:r>
        <w:rPr>
          <w:sz w:val="18"/>
          <w:szCs w:val="18"/>
        </w:rPr>
        <w:t>should they choose to do so</w:t>
      </w:r>
      <w:r w:rsidRPr="00561940">
        <w:rPr>
          <w:sz w:val="18"/>
          <w:szCs w:val="18"/>
        </w:rPr>
        <w:t>.</w:t>
      </w:r>
    </w:p>
  </w:footnote>
  <w:footnote w:id="3">
    <w:p w14:paraId="5586A4FF" w14:textId="77777777" w:rsidR="00E13924" w:rsidRPr="00561940" w:rsidRDefault="00E13924" w:rsidP="00AD40EC">
      <w:pPr>
        <w:pStyle w:val="FootnoteText"/>
        <w:ind w:left="180" w:hanging="180"/>
        <w:rPr>
          <w:sz w:val="18"/>
          <w:szCs w:val="18"/>
          <w:lang w:val="fr-FR"/>
        </w:rPr>
      </w:pPr>
      <w:r w:rsidRPr="00AD40EC">
        <w:rPr>
          <w:rStyle w:val="FootnoteReference"/>
          <w:sz w:val="18"/>
          <w:szCs w:val="18"/>
        </w:rPr>
        <w:footnoteRef/>
      </w:r>
      <w:r w:rsidRPr="00561940">
        <w:rPr>
          <w:sz w:val="18"/>
          <w:szCs w:val="18"/>
        </w:rPr>
        <w:t xml:space="preserve"> </w:t>
      </w:r>
      <w:r w:rsidRPr="00561940">
        <w:rPr>
          <w:sz w:val="18"/>
          <w:szCs w:val="18"/>
        </w:rPr>
        <w:tab/>
        <w:t>The GNSO Policy Recommendation points to the RAA as a reference for Registry RDDS output because it was the only reference RDDS Specification available at the time of finalization of the PDP WG Final Report</w:t>
      </w:r>
    </w:p>
  </w:footnote>
  <w:footnote w:id="4">
    <w:p w14:paraId="26C7F929" w14:textId="28097FBF" w:rsidR="00724606" w:rsidRPr="00BC4747" w:rsidRDefault="00724606" w:rsidP="00724606">
      <w:pPr>
        <w:pStyle w:val="FootnoteText"/>
        <w:ind w:left="180" w:hanging="180"/>
        <w:rPr>
          <w:ins w:id="33" w:author="Author"/>
          <w:sz w:val="18"/>
          <w:szCs w:val="18"/>
          <w:lang w:val="fr-FR"/>
        </w:rPr>
      </w:pPr>
      <w:ins w:id="34" w:author="Author">
        <w:r w:rsidRPr="00BC4747">
          <w:rPr>
            <w:rStyle w:val="FootnoteReference"/>
            <w:sz w:val="18"/>
            <w:szCs w:val="18"/>
          </w:rPr>
          <w:footnoteRef/>
        </w:r>
        <w:r w:rsidRPr="00BC4747">
          <w:rPr>
            <w:sz w:val="18"/>
            <w:szCs w:val="18"/>
          </w:rPr>
          <w:t xml:space="preserve"> </w:t>
        </w:r>
        <w:r>
          <w:rPr>
            <w:sz w:val="18"/>
            <w:szCs w:val="18"/>
          </w:rPr>
          <w:tab/>
          <w:t xml:space="preserve">Please refer to Implementation Notes, section </w:t>
        </w:r>
        <w:r>
          <w:rPr>
            <w:sz w:val="18"/>
            <w:szCs w:val="18"/>
          </w:rPr>
          <w:fldChar w:fldCharType="begin"/>
        </w:r>
        <w:r>
          <w:rPr>
            <w:sz w:val="18"/>
            <w:szCs w:val="18"/>
          </w:rPr>
          <w:instrText xml:space="preserve"> REF _Ref310089727 \r \h </w:instrText>
        </w:r>
      </w:ins>
      <w:r>
        <w:rPr>
          <w:sz w:val="18"/>
          <w:szCs w:val="18"/>
        </w:rPr>
      </w:r>
      <w:ins w:id="35" w:author="Author">
        <w:r>
          <w:rPr>
            <w:sz w:val="18"/>
            <w:szCs w:val="18"/>
          </w:rPr>
          <w:fldChar w:fldCharType="separate"/>
        </w:r>
        <w:r>
          <w:rPr>
            <w:sz w:val="18"/>
            <w:szCs w:val="18"/>
          </w:rPr>
          <w:t>2.3</w:t>
        </w:r>
        <w:r>
          <w:rPr>
            <w:sz w:val="18"/>
            <w:szCs w:val="18"/>
          </w:rPr>
          <w:fldChar w:fldCharType="end"/>
        </w:r>
        <w:r>
          <w:rPr>
            <w:sz w:val="18"/>
            <w:szCs w:val="18"/>
          </w:rPr>
          <w:t xml:space="preserve"> below</w:t>
        </w:r>
      </w:ins>
    </w:p>
  </w:footnote>
  <w:footnote w:id="5">
    <w:p w14:paraId="5DE356CB" w14:textId="1F869C69" w:rsidR="00E13924" w:rsidRPr="00911CAC" w:rsidRDefault="00E13924" w:rsidP="00561940">
      <w:pPr>
        <w:pStyle w:val="FootnoteText"/>
        <w:ind w:left="180" w:hanging="180"/>
        <w:rPr>
          <w:lang w:val="fr-FR"/>
        </w:rPr>
      </w:pPr>
      <w:r w:rsidRPr="00911CAC">
        <w:rPr>
          <w:rStyle w:val="FootnoteReference"/>
          <w:sz w:val="20"/>
          <w:szCs w:val="20"/>
        </w:rPr>
        <w:footnoteRef/>
      </w:r>
      <w:r w:rsidRPr="00911CAC">
        <w:t xml:space="preserve"> </w:t>
      </w:r>
      <w:r>
        <w:tab/>
      </w:r>
      <w:r w:rsidRPr="00911CAC">
        <w:t xml:space="preserve">For example, this is the case for Country information, which in some </w:t>
      </w:r>
      <w:proofErr w:type="spellStart"/>
      <w:r w:rsidRPr="00911CAC">
        <w:t>Whois</w:t>
      </w:r>
      <w:proofErr w:type="spellEnd"/>
      <w:r w:rsidRPr="00911CAC">
        <w:t xml:space="preserve"> output may correspond to the actual name of the given Country, where Specification 3 of the 2013 RAA requires the use of the ISO 3166-1 country-code.</w:t>
      </w:r>
      <w:r w:rsidRPr="00911CAC">
        <w:rPr>
          <w:rStyle w:val="CommentReference"/>
          <w:sz w:val="20"/>
          <w:szCs w:val="20"/>
        </w:rPr>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22C99" w14:textId="77777777" w:rsidR="00E13924" w:rsidRDefault="00E1392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07A70E" w14:textId="77777777" w:rsidR="00E13924" w:rsidRDefault="00E1392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2104" w14:textId="77777777" w:rsidR="00E13924" w:rsidRDefault="00E13924">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AF049B" w14:textId="77777777" w:rsidR="00E13924" w:rsidRDefault="00E13924">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C088F" w14:textId="2DA99AE4" w:rsidR="00E13924" w:rsidRDefault="00E13924">
    <w:pPr>
      <w:pStyle w:val="Header"/>
    </w:pPr>
    <w:r>
      <w:rPr>
        <w:noProof/>
      </w:rPr>
      <mc:AlternateContent>
        <mc:Choice Requires="wps">
          <w:drawing>
            <wp:anchor distT="0" distB="0" distL="114300" distR="114300" simplePos="0" relativeHeight="251671552" behindDoc="0" locked="0" layoutInCell="1" allowOverlap="1" wp14:anchorId="5EA7DD6A" wp14:editId="68E61B60">
              <wp:simplePos x="0" y="0"/>
              <wp:positionH relativeFrom="column">
                <wp:posOffset>1040130</wp:posOffset>
              </wp:positionH>
              <wp:positionV relativeFrom="paragraph">
                <wp:posOffset>3485515</wp:posOffset>
              </wp:positionV>
              <wp:extent cx="4370171" cy="1601992"/>
              <wp:effectExtent l="1155700" t="0" r="1129030" b="0"/>
              <wp:wrapNone/>
              <wp:docPr id="1" name="Text Box 1"/>
              <wp:cNvGraphicFramePr/>
              <a:graphic xmlns:a="http://schemas.openxmlformats.org/drawingml/2006/main">
                <a:graphicData uri="http://schemas.microsoft.com/office/word/2010/wordprocessingShape">
                  <wps:wsp>
                    <wps:cNvSpPr txBox="1"/>
                    <wps:spPr>
                      <a:xfrm rot="18888075">
                        <a:off x="0" y="0"/>
                        <a:ext cx="4370171" cy="1601992"/>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E40BDD5" w14:textId="77777777" w:rsidR="00E13924" w:rsidRPr="00E13924" w:rsidRDefault="00E13924" w:rsidP="001E28D9">
                          <w:pPr>
                            <w:jc w:val="center"/>
                            <w:rPr>
                              <w:rFonts w:ascii="Source Sans Pro Light" w:hAnsi="Source Sans Pro Light" w:cs="Arial"/>
                              <w:color w:val="F2F2F2" w:themeColor="background1" w:themeShade="F2"/>
                              <w:sz w:val="220"/>
                            </w:rPr>
                          </w:pPr>
                          <w:r w:rsidRPr="00E13924">
                            <w:rPr>
                              <w:rFonts w:ascii="Source Sans Pro Light" w:hAnsi="Source Sans Pro Light" w:cs="Arial"/>
                              <w:color w:val="F2F2F2" w:themeColor="background1" w:themeShade="F2"/>
                              <w:sz w:val="220"/>
                            </w:rPr>
                            <w:t>DRAFT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35" type="#_x0000_t202" style="position:absolute;margin-left:81.9pt;margin-top:274.45pt;width:344.1pt;height:126.15pt;rotation:-2962145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" filled="f" stroked="f">
              <v:textbox>
                <w:txbxContent>
                  <w:p w14:paraId="1E40BDD5" w14:textId="77777777" w:rsidR="00E13924" w:rsidRPr="00E13924" w:rsidRDefault="00E13924" w:rsidP="001E28D9">
                    <w:pPr>
                      <w:jc w:val="center"/>
                      <w:rPr>
                        <w:rFonts w:ascii="Source Sans Pro Light" w:hAnsi="Source Sans Pro Light" w:cs="Arial"/>
                        <w:color w:val="F2F2F2" w:themeColor="background1" w:themeShade="F2"/>
                        <w:sz w:val="220"/>
                      </w:rPr>
                    </w:pPr>
                    <w:r w:rsidRPr="00E13924">
                      <w:rPr>
                        <w:rFonts w:ascii="Source Sans Pro Light" w:hAnsi="Source Sans Pro Light" w:cs="Arial"/>
                        <w:color w:val="F2F2F2" w:themeColor="background1" w:themeShade="F2"/>
                        <w:sz w:val="220"/>
                      </w:rPr>
                      <w:t>DRAFT</w:t>
                    </w:r>
                  </w:p>
                </w:txbxContent>
              </v:textbox>
            </v:shape>
          </w:pict>
        </mc:Fallback>
      </mc:AlternateContent>
    </w:r>
    <w:r>
      <w:rPr>
        <w:noProof/>
      </w:rPr>
      <mc:AlternateContent>
        <mc:Choice Requires="wps">
          <w:drawing>
            <wp:anchor distT="4294967295" distB="4294967295" distL="114300" distR="114300" simplePos="0" relativeHeight="251665408" behindDoc="0" locked="0" layoutInCell="1" allowOverlap="1" wp14:anchorId="646AD6FC" wp14:editId="71C6693F">
              <wp:simplePos x="0" y="0"/>
              <wp:positionH relativeFrom="page">
                <wp:posOffset>572135</wp:posOffset>
              </wp:positionH>
              <wp:positionV relativeFrom="page">
                <wp:posOffset>458470</wp:posOffset>
              </wp:positionV>
              <wp:extent cx="6608445" cy="0"/>
              <wp:effectExtent l="0" t="25400" r="20955" b="50800"/>
              <wp:wrapThrough wrapText="bothSides">
                <wp:wrapPolygon edited="0">
                  <wp:start x="0" y="-1"/>
                  <wp:lineTo x="0" y="-1"/>
                  <wp:lineTo x="21585" y="-1"/>
                  <wp:lineTo x="21585" y="-1"/>
                  <wp:lineTo x="0" y="-1"/>
                </wp:wrapPolygon>
              </wp:wrapThrough>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08445" cy="0"/>
                      </a:xfrm>
                      <a:prstGeom prst="line">
                        <a:avLst/>
                      </a:prstGeom>
                      <a:noFill/>
                      <a:ln w="76200" cap="flat" cmpd="sng" algn="ctr">
                        <a:solidFill>
                          <a:srgbClr val="1768B1"/>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89" o:spid="_x0000_s1026" style="position:absolute;z-index:251665408;visibility:visible;mso-wrap-style:square;mso-width-percent:0;mso-height-percent:0;mso-wrap-distance-left:9pt;mso-wrap-distance-top:-1emu;mso-wrap-distance-right:9pt;mso-wrap-distance-bottom:-1emu;mso-position-horizontal:absolute;mso-position-horizontal-relative:page;mso-position-vertical:absolute;mso-position-vertical-relative:page;mso-width-percent:0;mso-height-percent:0;mso-width-relative:margin;mso-height-relative:page" from="45.05pt,36.1pt" to="565.4pt,3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" strokecolor="#1768b1" strokeweight="6pt">
              <o:lock v:ext="edit" shapetype="f"/>
              <w10:wrap type="through" anchorx="page" anchory="page"/>
            </v:line>
          </w:pict>
        </mc:Fallback>
      </mc:AlternateContent>
    </w:r>
    <w:r>
      <w:rPr>
        <w:noProof/>
      </w:rPr>
      <mc:AlternateContent>
        <mc:Choice Requires="wpg">
          <w:drawing>
            <wp:anchor distT="0" distB="0" distL="114300" distR="114300" simplePos="0" relativeHeight="251666432" behindDoc="0" locked="0" layoutInCell="1" allowOverlap="1" wp14:anchorId="63C07EB6" wp14:editId="6AC9EA73">
              <wp:simplePos x="0" y="0"/>
              <wp:positionH relativeFrom="page">
                <wp:posOffset>584200</wp:posOffset>
              </wp:positionH>
              <wp:positionV relativeFrom="page">
                <wp:posOffset>9186545</wp:posOffset>
              </wp:positionV>
              <wp:extent cx="6631940" cy="22860"/>
              <wp:effectExtent l="0" t="0" r="22860" b="27940"/>
              <wp:wrapThrough wrapText="bothSides">
                <wp:wrapPolygon edited="0">
                  <wp:start x="0" y="0"/>
                  <wp:lineTo x="0" y="24000"/>
                  <wp:lineTo x="21592" y="24000"/>
                  <wp:lineTo x="21592" y="0"/>
                  <wp:lineTo x="0" y="0"/>
                </wp:wrapPolygon>
              </wp:wrapThrough>
              <wp:docPr id="90" name="Group 90"/>
              <wp:cNvGraphicFramePr/>
              <a:graphic xmlns:a="http://schemas.openxmlformats.org/drawingml/2006/main">
                <a:graphicData uri="http://schemas.microsoft.com/office/word/2010/wordprocessingGroup">
                  <wpg:wgp>
                    <wpg:cNvGrpSpPr/>
                    <wpg:grpSpPr>
                      <a:xfrm>
                        <a:off x="0" y="0"/>
                        <a:ext cx="6631940" cy="22860"/>
                        <a:chOff x="0" y="0"/>
                        <a:chExt cx="6631940" cy="22860"/>
                      </a:xfrm>
                    </wpg:grpSpPr>
                    <wps:wsp>
                      <wps:cNvPr id="91" name="Straight Connector 91"/>
                      <wps:cNvCnPr>
                        <a:cxnSpLocks/>
                      </wps:cNvCnPr>
                      <wps:spPr>
                        <a:xfrm>
                          <a:off x="2540" y="0"/>
                          <a:ext cx="6629400" cy="0"/>
                        </a:xfrm>
                        <a:prstGeom prst="line">
                          <a:avLst/>
                        </a:prstGeom>
                        <a:noFill/>
                        <a:ln w="9525" cap="flat" cmpd="sng" algn="ctr">
                          <a:solidFill>
                            <a:srgbClr val="1768B1"/>
                          </a:solidFill>
                          <a:prstDash val="solid"/>
                        </a:ln>
                        <a:effectLst/>
                      </wps:spPr>
                      <wps:bodyPr/>
                    </wps:wsp>
                    <wps:wsp>
                      <wps:cNvPr id="92" name="Straight Connector 92"/>
                      <wps:cNvCnPr>
                        <a:cxnSpLocks/>
                      </wps:cNvCnPr>
                      <wps:spPr>
                        <a:xfrm>
                          <a:off x="6482715" y="22860"/>
                          <a:ext cx="149225" cy="0"/>
                        </a:xfrm>
                        <a:prstGeom prst="line">
                          <a:avLst/>
                        </a:prstGeom>
                        <a:noFill/>
                        <a:ln w="38100" cap="flat" cmpd="sng" algn="ctr">
                          <a:solidFill>
                            <a:srgbClr val="1768B1"/>
                          </a:solidFill>
                          <a:prstDash val="solid"/>
                        </a:ln>
                        <a:effectLst/>
                      </wps:spPr>
                      <wps:bodyPr/>
                    </wps:wsp>
                    <wps:wsp>
                      <wps:cNvPr id="93" name="Straight Connector 93"/>
                      <wps:cNvCnPr>
                        <a:cxnSpLocks/>
                      </wps:cNvCnPr>
                      <wps:spPr>
                        <a:xfrm>
                          <a:off x="0" y="22860"/>
                          <a:ext cx="3310255" cy="0"/>
                        </a:xfrm>
                        <a:prstGeom prst="line">
                          <a:avLst/>
                        </a:prstGeom>
                        <a:noFill/>
                        <a:ln w="38100" cap="flat" cmpd="sng" algn="ctr">
                          <a:solidFill>
                            <a:srgbClr val="1768B1"/>
                          </a:solidFill>
                          <a:prstDash val="solid"/>
                        </a:ln>
                        <a:effectLst/>
                      </wps:spPr>
                      <wps:bodyPr/>
                    </wps:wsp>
                  </wpg:wgp>
                </a:graphicData>
              </a:graphic>
            </wp:anchor>
          </w:drawing>
        </mc:Choice>
        <mc:Fallback>
          <w:pict>
            <v:group id="Group 90" o:spid="_x0000_s1026" style="position:absolute;margin-left:46pt;margin-top:723.35pt;width:522.2pt;height:1.8pt;z-index:251666432;mso-position-horizontal-relative:page;mso-position-vertical-relative:page" coordsize="6631940,228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">
              <v:line id="Straight Connector 91" o:spid="_x0000_s1027" style="position:absolute;visibility:visible;mso-wrap-style:square" from="2540,0" to="663194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mgTv8MAAADbAAAADwAAAGRycy9kb3ducmV2LnhtbESP3WrCQBSE7wt9h+UUvKubiASNriKC&#10;6IVt8ecBDtnTJDR7NmSPMb69Wyj0cpiZb5jlenCN6qkLtWcD6TgBRVx4W3Np4HrZvc9ABUG22Hgm&#10;Aw8KsF69viwxt/7OJ+rPUqoI4ZCjgUqkzbUORUUOw9i3xNH79p1DibIrte3wHuGu0ZMkybTDmuNC&#10;hS1tKyp+zjdnYJMd0/56SuvPTHZfUz37yPYkxozehs0ClNAg/+G/9sEamKfw+yX+AL16A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AJoE7/DAAAA2wAAAA8AAAAAAAAAAAAA&#10;AAAAoQIAAGRycy9kb3ducmV2LnhtbFBLBQYAAAAABAAEAPkAAACRAwAAAAA=&#10;" strokecolor="#1768b1">
                <o:lock v:ext="edit" shapetype="f"/>
              </v:line>
              <v:line id="Straight Connector 92" o:spid="_x0000_s1028" style="position:absolute;visibility:visible;mso-wrap-style:square" from="6482715,22860" to="6631940,228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lmatMQAAADbAAAADwAAAGRycy9kb3ducmV2LnhtbESPQWvCQBSE7wX/w/IEb3VjEKnRVVQU&#10;vZRibMHjI/uahGbfht1V47/vCoLHYWa+YebLzjTiSs7XlhWMhgkI4sLqmksF36fd+wcIH5A1NpZJ&#10;wZ08LBe9tzlm2t74SNc8lCJC2GeooAqhzaT0RUUG/dC2xNH7tc5giNKVUju8RbhpZJokE2mw5rhQ&#10;YUubioq//GIU7PL0Ph7Z/bY4rzfuZ2s+11+TqVKDfreagQjUhVf42T5oBdMUHl/iD5CLf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CWZq0xAAAANsAAAAPAAAAAAAAAAAA&#10;AAAAAKECAABkcnMvZG93bnJldi54bWxQSwUGAAAAAAQABAD5AAAAkgMAAAAA&#10;" strokecolor="#1768b1" strokeweight="3pt">
                <o:lock v:ext="edit" shapetype="f"/>
              </v:line>
              <v:line id="Straight Connector 93" o:spid="_x0000_s1029" style="position:absolute;visibility:visible;mso-wrap-style:square" from="0,22860" to="3310255,228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RU/L8QAAADbAAAADwAAAGRycy9kb3ducmV2LnhtbESPQWvCQBSE70L/w/IK3upGK9JEV6mi&#10;6KWIqYLHR/Y1Cc2+Dburxn/vFgoeh5n5hpktOtOIKzlfW1YwHCQgiAuray4VHL83bx8gfEDW2Fgm&#10;BXfysJi/9GaYaXvjA13zUIoIYZ+hgiqENpPSFxUZ9APbEkfvxzqDIUpXSu3wFuGmkaMkmUiDNceF&#10;CltaVVT85hejYJOP7uOh3a6L83LlTmvztdxPUqX6r93nFESgLjzD/+2dVpC+w9+X+APk/A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tFT8vxAAAANsAAAAPAAAAAAAAAAAA&#10;AAAAAKECAABkcnMvZG93bnJldi54bWxQSwUGAAAAAAQABAD5AAAAkgMAAAAA&#10;" strokecolor="#1768b1" strokeweight="3pt">
                <o:lock v:ext="edit" shapetype="f"/>
              </v:line>
              <w10:wrap type="through" anchorx="page" anchory="page"/>
            </v:group>
          </w:pict>
        </mc:Fallback>
      </mc:AlternateContent>
    </w:r>
    <w:r>
      <w:rPr>
        <w:noProof/>
      </w:rPr>
      <mc:AlternateContent>
        <mc:Choice Requires="wps">
          <w:drawing>
            <wp:anchor distT="0" distB="0" distL="114300" distR="114300" simplePos="0" relativeHeight="251668480" behindDoc="0" locked="0" layoutInCell="1" allowOverlap="1" wp14:anchorId="5F3431EA" wp14:editId="706BCCD3">
              <wp:simplePos x="0" y="0"/>
              <wp:positionH relativeFrom="page">
                <wp:posOffset>6731000</wp:posOffset>
              </wp:positionH>
              <wp:positionV relativeFrom="page">
                <wp:posOffset>9267825</wp:posOffset>
              </wp:positionV>
              <wp:extent cx="370840" cy="352425"/>
              <wp:effectExtent l="0" t="0" r="0" b="3175"/>
              <wp:wrapThrough wrapText="bothSides">
                <wp:wrapPolygon edited="0">
                  <wp:start x="1479" y="0"/>
                  <wp:lineTo x="1479" y="20238"/>
                  <wp:lineTo x="17753" y="20238"/>
                  <wp:lineTo x="17753" y="0"/>
                  <wp:lineTo x="1479" y="0"/>
                </wp:wrapPolygon>
              </wp:wrapThrough>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840" cy="352425"/>
                      </a:xfrm>
                      <a:prstGeom prst="rect">
                        <a:avLst/>
                      </a:prstGeom>
                      <a:noFill/>
                      <a:ln>
                        <a:noFill/>
                      </a:ln>
                      <a:effectLst/>
                      <a:extLst>
                        <a:ext uri="{C572A759-6A51-4108-AA02-DFA0A04FC94B}">
                          <ma14:wrappingTextBoxFlag xmlns:ma14="http://schemas.microsoft.com/office/mac/drawingml/2011/main"/>
                        </a:ext>
                      </a:extLst>
                    </wps:spPr>
                    <wps:txbx>
                      <w:txbxContent>
                        <w:p w14:paraId="19763216" w14:textId="77777777" w:rsidR="00E13924" w:rsidRPr="00C7249E" w:rsidRDefault="00E13924" w:rsidP="00637618">
                          <w:pPr>
                            <w:jc w:val="right"/>
                            <w:rPr>
                              <w:b/>
                              <w:bCs/>
                              <w:sz w:val="18"/>
                              <w:szCs w:val="18"/>
                            </w:rPr>
                          </w:pPr>
                          <w:r>
                            <w:rPr>
                              <w:b/>
                              <w:bCs/>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94" o:spid="_x0000_s1036" type="#_x0000_t202" style="position:absolute;margin-left:530pt;margin-top:729.75pt;width:29.2pt;height:27.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" filled="f" stroked="f">
              <v:path arrowok="t"/>
              <v:textbox>
                <w:txbxContent>
                  <w:p w14:paraId="19763216" w14:textId="77777777" w:rsidR="00E13924" w:rsidRPr="00C7249E" w:rsidRDefault="00E13924" w:rsidP="00637618">
                    <w:pPr>
                      <w:jc w:val="right"/>
                      <w:rPr>
                        <w:b/>
                        <w:bCs/>
                        <w:sz w:val="18"/>
                        <w:szCs w:val="18"/>
                      </w:rPr>
                    </w:pPr>
                    <w:r>
                      <w:rPr>
                        <w:b/>
                        <w:bCs/>
                        <w:sz w:val="18"/>
                        <w:szCs w:val="18"/>
                      </w:rPr>
                      <w:t>|</w:t>
                    </w:r>
                  </w:p>
                </w:txbxContent>
              </v:textbox>
              <w10:wrap type="through" anchorx="page" anchory="page"/>
            </v:shape>
          </w:pict>
        </mc:Fallback>
      </mc:AlternateContent>
    </w:r>
    <w:r>
      <w:rPr>
        <w:noProof/>
      </w:rPr>
      <mc:AlternateContent>
        <mc:Choice Requires="wps">
          <w:drawing>
            <wp:anchor distT="0" distB="0" distL="114300" distR="114300" simplePos="0" relativeHeight="251669504" behindDoc="0" locked="0" layoutInCell="1" allowOverlap="1" wp14:anchorId="729DAD4A" wp14:editId="260DECCA">
              <wp:simplePos x="0" y="0"/>
              <wp:positionH relativeFrom="page">
                <wp:posOffset>6931660</wp:posOffset>
              </wp:positionH>
              <wp:positionV relativeFrom="page">
                <wp:posOffset>9267825</wp:posOffset>
              </wp:positionV>
              <wp:extent cx="370840" cy="352425"/>
              <wp:effectExtent l="0" t="0" r="0" b="3175"/>
              <wp:wrapThrough wrapText="bothSides">
                <wp:wrapPolygon edited="0">
                  <wp:start x="1479" y="0"/>
                  <wp:lineTo x="1479" y="20238"/>
                  <wp:lineTo x="17753" y="20238"/>
                  <wp:lineTo x="17753" y="0"/>
                  <wp:lineTo x="1479" y="0"/>
                </wp:wrapPolygon>
              </wp:wrapThrough>
              <wp:docPr id="9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840" cy="352425"/>
                      </a:xfrm>
                      <a:prstGeom prst="rect">
                        <a:avLst/>
                      </a:prstGeom>
                      <a:noFill/>
                      <a:ln>
                        <a:noFill/>
                      </a:ln>
                      <a:effectLst/>
                      <a:extLst>
                        <a:ext uri="{C572A759-6A51-4108-AA02-DFA0A04FC94B}">
                          <ma14:wrappingTextBoxFlag xmlns:ma14="http://schemas.microsoft.com/office/mac/drawingml/2011/main"/>
                        </a:ext>
                      </a:extLst>
                    </wps:spPr>
                    <wps:txbx>
                      <w:txbxContent>
                        <w:p w14:paraId="5F09AC0E" w14:textId="77777777" w:rsidR="00E13924" w:rsidRPr="00C7249E" w:rsidRDefault="00E13924" w:rsidP="00637618">
                          <w:pPr>
                            <w:jc w:val="right"/>
                            <w:rPr>
                              <w:b/>
                              <w:bCs/>
                              <w:sz w:val="18"/>
                              <w:szCs w:val="18"/>
                            </w:rPr>
                          </w:pPr>
                          <w:r w:rsidRPr="00C7249E">
                            <w:rPr>
                              <w:b/>
                              <w:bCs/>
                              <w:sz w:val="18"/>
                              <w:szCs w:val="18"/>
                            </w:rPr>
                            <w:fldChar w:fldCharType="begin"/>
                          </w:r>
                          <w:r w:rsidRPr="00C7249E">
                            <w:rPr>
                              <w:b/>
                              <w:bCs/>
                              <w:sz w:val="18"/>
                              <w:szCs w:val="18"/>
                            </w:rPr>
                            <w:instrText xml:space="preserve">PAGE  </w:instrText>
                          </w:r>
                          <w:r w:rsidRPr="00C7249E">
                            <w:rPr>
                              <w:b/>
                              <w:bCs/>
                              <w:sz w:val="18"/>
                              <w:szCs w:val="18"/>
                            </w:rPr>
                            <w:fldChar w:fldCharType="separate"/>
                          </w:r>
                          <w:r w:rsidR="0074018A">
                            <w:rPr>
                              <w:b/>
                              <w:bCs/>
                              <w:noProof/>
                              <w:sz w:val="18"/>
                              <w:szCs w:val="18"/>
                            </w:rPr>
                            <w:t>9</w:t>
                          </w:r>
                          <w:r w:rsidRPr="00C7249E">
                            <w:rPr>
                              <w:b/>
                              <w:bCs/>
                              <w:sz w:val="18"/>
                              <w:szCs w:val="18"/>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95" o:spid="_x0000_s1037" type="#_x0000_t202" style="position:absolute;margin-left:545.8pt;margin-top:729.75pt;width:29.2pt;height:27.7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" filled="f" stroked="f">
              <v:path arrowok="t"/>
              <v:textbox>
                <w:txbxContent>
                  <w:p w14:paraId="5F09AC0E" w14:textId="77777777" w:rsidR="00E13924" w:rsidRPr="00C7249E" w:rsidRDefault="00E13924" w:rsidP="00637618">
                    <w:pPr>
                      <w:jc w:val="right"/>
                      <w:rPr>
                        <w:b/>
                        <w:bCs/>
                        <w:sz w:val="18"/>
                        <w:szCs w:val="18"/>
                      </w:rPr>
                    </w:pPr>
                    <w:r w:rsidRPr="00C7249E">
                      <w:rPr>
                        <w:b/>
                        <w:bCs/>
                        <w:sz w:val="18"/>
                        <w:szCs w:val="18"/>
                      </w:rPr>
                      <w:fldChar w:fldCharType="begin"/>
                    </w:r>
                    <w:r w:rsidRPr="00C7249E">
                      <w:rPr>
                        <w:b/>
                        <w:bCs/>
                        <w:sz w:val="18"/>
                        <w:szCs w:val="18"/>
                      </w:rPr>
                      <w:instrText xml:space="preserve">PAGE  </w:instrText>
                    </w:r>
                    <w:r w:rsidRPr="00C7249E">
                      <w:rPr>
                        <w:b/>
                        <w:bCs/>
                        <w:sz w:val="18"/>
                        <w:szCs w:val="18"/>
                      </w:rPr>
                      <w:fldChar w:fldCharType="separate"/>
                    </w:r>
                    <w:r w:rsidR="00CB6551">
                      <w:rPr>
                        <w:b/>
                        <w:bCs/>
                        <w:noProof/>
                        <w:sz w:val="18"/>
                        <w:szCs w:val="18"/>
                      </w:rPr>
                      <w:t>8</w:t>
                    </w:r>
                    <w:r w:rsidRPr="00C7249E">
                      <w:rPr>
                        <w:b/>
                        <w:bCs/>
                        <w:sz w:val="18"/>
                        <w:szCs w:val="18"/>
                      </w:rPr>
                      <w:fldChar w:fldCharType="end"/>
                    </w:r>
                  </w:p>
                </w:txbxContent>
              </v:textbox>
              <w10:wrap type="through" anchorx="page" anchory="page"/>
            </v:shape>
          </w:pict>
        </mc:Fallback>
      </mc:AlternateConten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773C2" w14:textId="77777777" w:rsidR="00E13924" w:rsidRDefault="00E13924">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97D2F" w14:textId="77777777" w:rsidR="00E13924" w:rsidRDefault="00E13924" w:rsidP="009814B2">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6ED45" w14:textId="57AE5860" w:rsidR="00E13924" w:rsidRDefault="00E13924" w:rsidP="009814B2">
    <w:pPr>
      <w:pStyle w:val="Header"/>
    </w:pPr>
    <w:r>
      <w:rPr>
        <w:noProof/>
      </w:rPr>
      <mc:AlternateContent>
        <mc:Choice Requires="wps">
          <w:drawing>
            <wp:anchor distT="4294967295" distB="4294967295" distL="114300" distR="114300" simplePos="0" relativeHeight="251659264" behindDoc="0" locked="0" layoutInCell="1" allowOverlap="1" wp14:anchorId="374FFE35" wp14:editId="12D7F705">
              <wp:simplePos x="0" y="0"/>
              <wp:positionH relativeFrom="page">
                <wp:posOffset>572135</wp:posOffset>
              </wp:positionH>
              <wp:positionV relativeFrom="page">
                <wp:posOffset>458470</wp:posOffset>
              </wp:positionV>
              <wp:extent cx="6608445" cy="0"/>
              <wp:effectExtent l="0" t="25400" r="20955" b="50800"/>
              <wp:wrapThrough wrapText="bothSides">
                <wp:wrapPolygon edited="0">
                  <wp:start x="0" y="-1"/>
                  <wp:lineTo x="0" y="-1"/>
                  <wp:lineTo x="21585" y="-1"/>
                  <wp:lineTo x="21585" y="-1"/>
                  <wp:lineTo x="0" y="-1"/>
                </wp:wrapPolygon>
              </wp:wrapThrough>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08445" cy="0"/>
                      </a:xfrm>
                      <a:prstGeom prst="line">
                        <a:avLst/>
                      </a:prstGeom>
                      <a:noFill/>
                      <a:ln w="76200" cap="flat" cmpd="sng" algn="ctr">
                        <a:solidFill>
                          <a:srgbClr val="1768B1"/>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27" o:spid="_x0000_s1026" style="position:absolute;z-index:251659264;visibility:visible;mso-wrap-style:square;mso-width-percent:0;mso-height-percent:0;mso-wrap-distance-left:9pt;mso-wrap-distance-top:-1emu;mso-wrap-distance-right:9pt;mso-wrap-distance-bottom:-1emu;mso-position-horizontal:absolute;mso-position-horizontal-relative:page;mso-position-vertical:absolute;mso-position-vertical-relative:page;mso-width-percent:0;mso-height-percent:0;mso-width-relative:margin;mso-height-relative:page" from="45.05pt,36.1pt" to="565.4pt,3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" strokecolor="#1768b1" strokeweight="6pt">
              <o:lock v:ext="edit" shapetype="f"/>
              <w10:wrap type="through" anchorx="page" anchory="page"/>
            </v:line>
          </w:pict>
        </mc:Fallback>
      </mc:AlternateContent>
    </w:r>
    <w:r>
      <w:rPr>
        <w:noProof/>
      </w:rPr>
      <mc:AlternateContent>
        <mc:Choice Requires="wpg">
          <w:drawing>
            <wp:anchor distT="0" distB="0" distL="114300" distR="114300" simplePos="0" relativeHeight="251660288" behindDoc="0" locked="0" layoutInCell="1" allowOverlap="1" wp14:anchorId="022C4466" wp14:editId="7748BEC4">
              <wp:simplePos x="0" y="0"/>
              <wp:positionH relativeFrom="page">
                <wp:posOffset>584200</wp:posOffset>
              </wp:positionH>
              <wp:positionV relativeFrom="page">
                <wp:posOffset>9186545</wp:posOffset>
              </wp:positionV>
              <wp:extent cx="6631940" cy="22860"/>
              <wp:effectExtent l="0" t="0" r="22860" b="27940"/>
              <wp:wrapThrough wrapText="bothSides">
                <wp:wrapPolygon edited="0">
                  <wp:start x="0" y="0"/>
                  <wp:lineTo x="0" y="24000"/>
                  <wp:lineTo x="21592" y="24000"/>
                  <wp:lineTo x="21592" y="0"/>
                  <wp:lineTo x="0" y="0"/>
                </wp:wrapPolygon>
              </wp:wrapThrough>
              <wp:docPr id="11" name="Group 11"/>
              <wp:cNvGraphicFramePr/>
              <a:graphic xmlns:a="http://schemas.openxmlformats.org/drawingml/2006/main">
                <a:graphicData uri="http://schemas.microsoft.com/office/word/2010/wordprocessingGroup">
                  <wpg:wgp>
                    <wpg:cNvGrpSpPr/>
                    <wpg:grpSpPr>
                      <a:xfrm>
                        <a:off x="0" y="0"/>
                        <a:ext cx="6631940" cy="22860"/>
                        <a:chOff x="0" y="0"/>
                        <a:chExt cx="6631940" cy="22860"/>
                      </a:xfrm>
                    </wpg:grpSpPr>
                    <wps:wsp>
                      <wps:cNvPr id="23" name="Straight Connector 23"/>
                      <wps:cNvCnPr>
                        <a:cxnSpLocks/>
                      </wps:cNvCnPr>
                      <wps:spPr>
                        <a:xfrm>
                          <a:off x="2540" y="0"/>
                          <a:ext cx="6629400" cy="0"/>
                        </a:xfrm>
                        <a:prstGeom prst="line">
                          <a:avLst/>
                        </a:prstGeom>
                        <a:noFill/>
                        <a:ln w="9525" cap="flat" cmpd="sng" algn="ctr">
                          <a:solidFill>
                            <a:srgbClr val="1768B1"/>
                          </a:solidFill>
                          <a:prstDash val="solid"/>
                        </a:ln>
                        <a:effectLst/>
                      </wps:spPr>
                      <wps:bodyPr/>
                    </wps:wsp>
                    <wps:wsp>
                      <wps:cNvPr id="24" name="Straight Connector 24"/>
                      <wps:cNvCnPr>
                        <a:cxnSpLocks/>
                      </wps:cNvCnPr>
                      <wps:spPr>
                        <a:xfrm>
                          <a:off x="6482715" y="22860"/>
                          <a:ext cx="149225" cy="0"/>
                        </a:xfrm>
                        <a:prstGeom prst="line">
                          <a:avLst/>
                        </a:prstGeom>
                        <a:noFill/>
                        <a:ln w="38100" cap="flat" cmpd="sng" algn="ctr">
                          <a:solidFill>
                            <a:srgbClr val="1768B1"/>
                          </a:solidFill>
                          <a:prstDash val="solid"/>
                        </a:ln>
                        <a:effectLst/>
                      </wps:spPr>
                      <wps:bodyPr/>
                    </wps:wsp>
                    <wps:wsp>
                      <wps:cNvPr id="22" name="Straight Connector 22"/>
                      <wps:cNvCnPr>
                        <a:cxnSpLocks/>
                      </wps:cNvCnPr>
                      <wps:spPr>
                        <a:xfrm>
                          <a:off x="0" y="22860"/>
                          <a:ext cx="3310255" cy="0"/>
                        </a:xfrm>
                        <a:prstGeom prst="line">
                          <a:avLst/>
                        </a:prstGeom>
                        <a:noFill/>
                        <a:ln w="38100" cap="flat" cmpd="sng" algn="ctr">
                          <a:solidFill>
                            <a:srgbClr val="1768B1"/>
                          </a:solidFill>
                          <a:prstDash val="solid"/>
                        </a:ln>
                        <a:effectLst/>
                      </wps:spPr>
                      <wps:bodyPr/>
                    </wps:wsp>
                  </wpg:wgp>
                </a:graphicData>
              </a:graphic>
            </wp:anchor>
          </w:drawing>
        </mc:Choice>
        <mc:Fallback>
          <w:pict>
            <v:group id="Group 11" o:spid="_x0000_s1026" style="position:absolute;margin-left:46pt;margin-top:723.35pt;width:522.2pt;height:1.8pt;z-index:251660288;mso-position-horizontal-relative:page;mso-position-vertical-relative:page" coordsize="6631940,228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">
              <v:line id="Straight Connector 23" o:spid="_x0000_s1027" style="position:absolute;visibility:visible;mso-wrap-style:square" from="2540,0" to="663194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knhtMMAAADbAAAADwAAAGRycy9kb3ducmV2LnhtbESP3WrCQBSE7wt9h+UUvKubqASJriKC&#10;6IVt8ecBDtnTJDR7NmSPMb59Vyj0cpiZb5jlenCN6qkLtWcD6TgBRVx4W3Np4HrZvc9BBUG22Hgm&#10;Aw8KsF69viwxt/7OJ+rPUqoI4ZCjgUqkzbUORUUOw9i3xNH79p1DibIrte3wHuGu0ZMkybTDmuNC&#10;hS1tKyp+zjdnYJMd0/56SuvPTHZfMz3/yPYkxozehs0ClNAg/+G/9sEamEzh+SX+AL36B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5J4bTDAAAA2wAAAA8AAAAAAAAAAAAA&#10;AAAAoQIAAGRycy9kb3ducmV2LnhtbFBLBQYAAAAABAAEAPkAAACRAwAAAAA=&#10;" strokecolor="#1768b1">
                <o:lock v:ext="edit" shapetype="f"/>
              </v:line>
              <v:line id="Straight Connector 24" o:spid="_x0000_s1028" style="position:absolute;visibility:visible;mso-wrap-style:square" from="6482715,22860" to="6631940,228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UNuvMQAAADbAAAADwAAAGRycy9kb3ducmV2LnhtbESPQWvCQBSE70L/w/KE3nRjELHRVVSU&#10;epFi2oLHR/aZBLNvw+5W4793hYLHYWa+YebLzjTiSs7XlhWMhgkI4sLqmksFP9+7wRSED8gaG8uk&#10;4E4elou33hwzbW98pGseShEh7DNUUIXQZlL6oiKDfmhb4uidrTMYonSl1A5vEW4amSbJRBqsOS5U&#10;2NKmouKS/xkFuzy9j0f2c1uc1hv3uzWH9dfkQ6n3freagQjUhVf4v73XCtIxPL/EHyAX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BQ268xAAAANsAAAAPAAAAAAAAAAAA&#10;AAAAAKECAABkcnMvZG93bnJldi54bWxQSwUGAAAAAAQABAD5AAAAkgMAAAAA&#10;" strokecolor="#1768b1" strokeweight="3pt">
                <o:lock v:ext="edit" shapetype="f"/>
              </v:line>
              <v:line id="Straight Connector 22" o:spid="_x0000_s1029" style="position:absolute;visibility:visible;mso-wrap-style:square" from="0,22860" to="3310255,228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eZTU8QAAADbAAAADwAAAGRycy9kb3ducmV2LnhtbESPQWvCQBSE70L/w/IK3nSTUERT11BF&#10;0YsU0xZ6fGRfk9Ds27C71fjvXaHgcZiZb5hlMZhOnMn51rKCdJqAIK6sbrlW8Pmxm8xB+ICssbNM&#10;Cq7koVg9jZaYa3vhE53LUIsIYZ+jgiaEPpfSVw0Z9FPbE0fvxzqDIUpXS+3wEuGmk1mSzKTBluNC&#10;gz1tGqp+yz+jYFdm15fU7rfV93rjvrbmuH6fLZQaPw9vryACDeER/m8ftIIsg/uX+APk6gY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h5lNTxAAAANsAAAAPAAAAAAAAAAAA&#10;AAAAAKECAABkcnMvZG93bnJldi54bWxQSwUGAAAAAAQABAD5AAAAkgMAAAAA&#10;" strokecolor="#1768b1" strokeweight="3pt">
                <o:lock v:ext="edit" shapetype="f"/>
              </v:line>
              <w10:wrap type="through" anchorx="page" anchory="page"/>
            </v:group>
          </w:pict>
        </mc:Fallback>
      </mc:AlternateContent>
    </w:r>
    <w:r>
      <w:rPr>
        <w:noProof/>
      </w:rPr>
      <mc:AlternateContent>
        <mc:Choice Requires="wps">
          <w:drawing>
            <wp:anchor distT="0" distB="0" distL="114300" distR="114300" simplePos="0" relativeHeight="251662336" behindDoc="0" locked="0" layoutInCell="1" allowOverlap="1" wp14:anchorId="4AB3CCF3" wp14:editId="365FDBB0">
              <wp:simplePos x="0" y="0"/>
              <wp:positionH relativeFrom="page">
                <wp:posOffset>6731000</wp:posOffset>
              </wp:positionH>
              <wp:positionV relativeFrom="page">
                <wp:posOffset>9267825</wp:posOffset>
              </wp:positionV>
              <wp:extent cx="370840" cy="352425"/>
              <wp:effectExtent l="0" t="0" r="0" b="3175"/>
              <wp:wrapThrough wrapText="bothSides">
                <wp:wrapPolygon edited="0">
                  <wp:start x="1479" y="0"/>
                  <wp:lineTo x="1479" y="20238"/>
                  <wp:lineTo x="17753" y="20238"/>
                  <wp:lineTo x="17753" y="0"/>
                  <wp:lineTo x="1479" y="0"/>
                </wp:wrapPolygon>
              </wp:wrapThrough>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840" cy="352425"/>
                      </a:xfrm>
                      <a:prstGeom prst="rect">
                        <a:avLst/>
                      </a:prstGeom>
                      <a:noFill/>
                      <a:ln>
                        <a:noFill/>
                      </a:ln>
                      <a:effectLst/>
                      <a:extLst>
                        <a:ext uri="{C572A759-6A51-4108-AA02-DFA0A04FC94B}">
                          <ma14:wrappingTextBoxFlag xmlns:ma14="http://schemas.microsoft.com/office/mac/drawingml/2011/main"/>
                        </a:ext>
                      </a:extLst>
                    </wps:spPr>
                    <wps:txbx>
                      <w:txbxContent>
                        <w:p w14:paraId="47FFF301" w14:textId="77777777" w:rsidR="00E13924" w:rsidRPr="00C7249E" w:rsidRDefault="00E13924" w:rsidP="009814B2">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3" o:spid="_x0000_s1039" type="#_x0000_t202" style="position:absolute;margin-left:530pt;margin-top:729.75pt;width:29.2pt;height:27.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" filled="f" stroked="f">
              <v:path arrowok="t"/>
              <v:textbox>
                <w:txbxContent>
                  <w:p w14:paraId="47FFF301" w14:textId="77777777" w:rsidR="00E13924" w:rsidRPr="00C7249E" w:rsidRDefault="00E13924" w:rsidP="009814B2">
                    <w:r>
                      <w:t>|</w:t>
                    </w:r>
                  </w:p>
                </w:txbxContent>
              </v:textbox>
              <w10:wrap type="through" anchorx="page" anchory="page"/>
            </v:shape>
          </w:pict>
        </mc:Fallback>
      </mc:AlternateContent>
    </w:r>
    <w:r>
      <w:rPr>
        <w:noProof/>
      </w:rPr>
      <mc:AlternateContent>
        <mc:Choice Requires="wps">
          <w:drawing>
            <wp:anchor distT="0" distB="0" distL="114300" distR="114300" simplePos="0" relativeHeight="251663360" behindDoc="0" locked="0" layoutInCell="1" allowOverlap="1" wp14:anchorId="65716996" wp14:editId="4AEC8086">
              <wp:simplePos x="0" y="0"/>
              <wp:positionH relativeFrom="page">
                <wp:posOffset>6931660</wp:posOffset>
              </wp:positionH>
              <wp:positionV relativeFrom="page">
                <wp:posOffset>9267825</wp:posOffset>
              </wp:positionV>
              <wp:extent cx="370840" cy="352425"/>
              <wp:effectExtent l="0" t="0" r="0" b="3175"/>
              <wp:wrapThrough wrapText="bothSides">
                <wp:wrapPolygon edited="0">
                  <wp:start x="1479" y="0"/>
                  <wp:lineTo x="1479" y="20238"/>
                  <wp:lineTo x="17753" y="20238"/>
                  <wp:lineTo x="17753" y="0"/>
                  <wp:lineTo x="1479" y="0"/>
                </wp:wrapPolygon>
              </wp:wrapThrough>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840" cy="352425"/>
                      </a:xfrm>
                      <a:prstGeom prst="rect">
                        <a:avLst/>
                      </a:prstGeom>
                      <a:noFill/>
                      <a:ln>
                        <a:noFill/>
                      </a:ln>
                      <a:effectLst/>
                      <a:extLst>
                        <a:ext uri="{C572A759-6A51-4108-AA02-DFA0A04FC94B}">
                          <ma14:wrappingTextBoxFlag xmlns:ma14="http://schemas.microsoft.com/office/mac/drawingml/2011/main"/>
                        </a:ext>
                      </a:extLst>
                    </wps:spPr>
                    <wps:txbx>
                      <w:txbxContent>
                        <w:p w14:paraId="2807E91E" w14:textId="77777777" w:rsidR="00E13924" w:rsidRPr="00C7249E" w:rsidRDefault="00E13924" w:rsidP="009814B2">
                          <w:r w:rsidRPr="00C7249E">
                            <w:fldChar w:fldCharType="begin"/>
                          </w:r>
                          <w:r w:rsidRPr="00C7249E">
                            <w:instrText xml:space="preserve">PAGE  </w:instrText>
                          </w:r>
                          <w:r w:rsidRPr="00C7249E">
                            <w:fldChar w:fldCharType="separate"/>
                          </w:r>
                          <w:r w:rsidR="0074018A">
                            <w:rPr>
                              <w:noProof/>
                            </w:rPr>
                            <w:t>10</w:t>
                          </w:r>
                          <w:r w:rsidRPr="00C7249E">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14" o:spid="_x0000_s1040" type="#_x0000_t202" style="position:absolute;margin-left:545.8pt;margin-top:729.75pt;width:29.2pt;height:27.7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" filled="f" stroked="f">
              <v:path arrowok="t"/>
              <v:textbox>
                <w:txbxContent>
                  <w:p w14:paraId="2807E91E" w14:textId="77777777" w:rsidR="00E13924" w:rsidRPr="00C7249E" w:rsidRDefault="00E13924" w:rsidP="009814B2">
                    <w:r w:rsidRPr="00C7249E">
                      <w:fldChar w:fldCharType="begin"/>
                    </w:r>
                    <w:r w:rsidRPr="00C7249E">
                      <w:instrText xml:space="preserve">PAGE  </w:instrText>
                    </w:r>
                    <w:r w:rsidRPr="00C7249E">
                      <w:fldChar w:fldCharType="separate"/>
                    </w:r>
                    <w:r w:rsidR="00CB6551">
                      <w:rPr>
                        <w:noProof/>
                      </w:rPr>
                      <w:t>10</w:t>
                    </w:r>
                    <w:r w:rsidRPr="00C7249E">
                      <w:fldChar w:fldCharType="end"/>
                    </w:r>
                  </w:p>
                </w:txbxContent>
              </v:textbox>
              <w10:wrap type="through" anchorx="page" anchory="page"/>
            </v:shape>
          </w:pict>
        </mc:Fallback>
      </mc:AlternateContent>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7A9E1" w14:textId="77777777" w:rsidR="00E13924" w:rsidRDefault="00E13924" w:rsidP="009814B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67BAA"/>
    <w:multiLevelType w:val="hybridMultilevel"/>
    <w:tmpl w:val="0D142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C734A7"/>
    <w:multiLevelType w:val="hybridMultilevel"/>
    <w:tmpl w:val="4FB65A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2025B45"/>
    <w:multiLevelType w:val="multilevel"/>
    <w:tmpl w:val="E9FCFFC6"/>
    <w:lvl w:ilvl="0">
      <w:start w:val="1"/>
      <w:numFmt w:val="decimal"/>
      <w:lvlText w:val="%1."/>
      <w:lvlJc w:val="left"/>
      <w:pPr>
        <w:ind w:left="360" w:hanging="360"/>
      </w:pPr>
      <w:rPr>
        <w:rFonts w:asciiTheme="majorHAnsi" w:hAnsiTheme="majorHAnsi" w:hint="default"/>
      </w:rPr>
    </w:lvl>
    <w:lvl w:ilvl="1">
      <w:start w:val="1"/>
      <w:numFmt w:val="lowerLetter"/>
      <w:lvlText w:val="(%2)"/>
      <w:lvlJc w:val="left"/>
      <w:pPr>
        <w:ind w:left="720" w:hanging="360"/>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3163FD"/>
    <w:multiLevelType w:val="hybridMultilevel"/>
    <w:tmpl w:val="5BA8C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8C4557"/>
    <w:multiLevelType w:val="hybridMultilevel"/>
    <w:tmpl w:val="C1F0B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3C0902"/>
    <w:multiLevelType w:val="hybridMultilevel"/>
    <w:tmpl w:val="6BCCD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50086B"/>
    <w:multiLevelType w:val="hybridMultilevel"/>
    <w:tmpl w:val="29388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1801E1"/>
    <w:multiLevelType w:val="multilevel"/>
    <w:tmpl w:val="701680EC"/>
    <w:lvl w:ilvl="0">
      <w:start w:val="1"/>
      <w:numFmt w:val="decimal"/>
      <w:pStyle w:val="Heading2"/>
      <w:lvlText w:val="%1."/>
      <w:lvlJc w:val="left"/>
      <w:pPr>
        <w:ind w:left="360"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9550E8D"/>
    <w:multiLevelType w:val="hybridMultilevel"/>
    <w:tmpl w:val="EF2C00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631EED"/>
    <w:multiLevelType w:val="multilevel"/>
    <w:tmpl w:val="217E26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52096209"/>
    <w:multiLevelType w:val="multilevel"/>
    <w:tmpl w:val="75EA1AE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533F6AFC"/>
    <w:multiLevelType w:val="hybridMultilevel"/>
    <w:tmpl w:val="1B1088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D37703"/>
    <w:multiLevelType w:val="multilevel"/>
    <w:tmpl w:val="45CE6C98"/>
    <w:lvl w:ilvl="0">
      <w:start w:val="1"/>
      <w:numFmt w:val="bullet"/>
      <w:pStyle w:val="Bullets"/>
      <w:lvlText w:val=""/>
      <w:lvlJc w:val="left"/>
      <w:pPr>
        <w:ind w:left="480" w:firstLine="0"/>
      </w:pPr>
      <w:rPr>
        <w:rFonts w:ascii="Wingdings" w:hAnsi="Wingdings" w:hint="default"/>
        <w:color w:val="1768B1"/>
      </w:rPr>
    </w:lvl>
    <w:lvl w:ilvl="1">
      <w:start w:val="1"/>
      <w:numFmt w:val="bullet"/>
      <w:lvlText w:val=""/>
      <w:lvlJc w:val="left"/>
      <w:pPr>
        <w:ind w:left="600" w:hanging="360"/>
      </w:pPr>
      <w:rPr>
        <w:rFonts w:ascii="Wingdings" w:hAnsi="Wingdings" w:hint="default"/>
        <w:color w:val="1768B1"/>
      </w:rPr>
    </w:lvl>
    <w:lvl w:ilvl="2">
      <w:start w:val="1"/>
      <w:numFmt w:val="bullet"/>
      <w:lvlText w:val=""/>
      <w:lvlJc w:val="left"/>
      <w:pPr>
        <w:ind w:left="1320" w:hanging="360"/>
      </w:pPr>
      <w:rPr>
        <w:rFonts w:ascii="Wingdings" w:hAnsi="Wingdings" w:hint="default"/>
        <w:color w:val="1768B1"/>
      </w:rPr>
    </w:lvl>
    <w:lvl w:ilvl="3">
      <w:start w:val="1"/>
      <w:numFmt w:val="bullet"/>
      <w:lvlText w:val=""/>
      <w:lvlJc w:val="left"/>
      <w:pPr>
        <w:ind w:left="2040" w:hanging="360"/>
      </w:pPr>
      <w:rPr>
        <w:rFonts w:ascii="Wingdings" w:hAnsi="Wingdings" w:hint="default"/>
      </w:rPr>
    </w:lvl>
    <w:lvl w:ilvl="4">
      <w:start w:val="1"/>
      <w:numFmt w:val="bullet"/>
      <w:lvlText w:val="o"/>
      <w:lvlJc w:val="left"/>
      <w:pPr>
        <w:ind w:left="2760" w:hanging="360"/>
      </w:pPr>
      <w:rPr>
        <w:rFonts w:ascii="Courier New" w:hAnsi="Courier New" w:hint="default"/>
      </w:rPr>
    </w:lvl>
    <w:lvl w:ilvl="5">
      <w:start w:val="1"/>
      <w:numFmt w:val="bullet"/>
      <w:lvlText w:val=""/>
      <w:lvlJc w:val="left"/>
      <w:pPr>
        <w:ind w:left="3480" w:hanging="360"/>
      </w:pPr>
      <w:rPr>
        <w:rFonts w:ascii="Wingdings" w:hAnsi="Wingdings" w:hint="default"/>
      </w:rPr>
    </w:lvl>
    <w:lvl w:ilvl="6">
      <w:start w:val="1"/>
      <w:numFmt w:val="bullet"/>
      <w:lvlText w:val=""/>
      <w:lvlJc w:val="left"/>
      <w:pPr>
        <w:ind w:left="4200" w:hanging="360"/>
      </w:pPr>
      <w:rPr>
        <w:rFonts w:ascii="Symbol" w:hAnsi="Symbol" w:hint="default"/>
      </w:rPr>
    </w:lvl>
    <w:lvl w:ilvl="7">
      <w:start w:val="1"/>
      <w:numFmt w:val="bullet"/>
      <w:lvlText w:val="o"/>
      <w:lvlJc w:val="left"/>
      <w:pPr>
        <w:ind w:left="4920" w:hanging="360"/>
      </w:pPr>
      <w:rPr>
        <w:rFonts w:ascii="Courier New" w:hAnsi="Courier New" w:hint="default"/>
      </w:rPr>
    </w:lvl>
    <w:lvl w:ilvl="8">
      <w:start w:val="1"/>
      <w:numFmt w:val="bullet"/>
      <w:lvlText w:val=""/>
      <w:lvlJc w:val="left"/>
      <w:pPr>
        <w:ind w:left="5640" w:hanging="360"/>
      </w:pPr>
      <w:rPr>
        <w:rFonts w:ascii="Wingdings" w:hAnsi="Wingdings" w:hint="default"/>
      </w:rPr>
    </w:lvl>
  </w:abstractNum>
  <w:abstractNum w:abstractNumId="13">
    <w:nsid w:val="656777B7"/>
    <w:multiLevelType w:val="hybridMultilevel"/>
    <w:tmpl w:val="E81AA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810C17"/>
    <w:multiLevelType w:val="multilevel"/>
    <w:tmpl w:val="04F4664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774F5737"/>
    <w:multiLevelType w:val="multilevel"/>
    <w:tmpl w:val="4B36C36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2"/>
  </w:num>
  <w:num w:numId="2">
    <w:abstractNumId w:val="2"/>
  </w:num>
  <w:num w:numId="3">
    <w:abstractNumId w:val="10"/>
  </w:num>
  <w:num w:numId="4">
    <w:abstractNumId w:val="15"/>
  </w:num>
  <w:num w:numId="5">
    <w:abstractNumId w:val="14"/>
  </w:num>
  <w:num w:numId="6">
    <w:abstractNumId w:val="9"/>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3"/>
  </w:num>
  <w:num w:numId="11">
    <w:abstractNumId w:val="11"/>
  </w:num>
  <w:num w:numId="12">
    <w:abstractNumId w:val="5"/>
  </w:num>
  <w:num w:numId="13">
    <w:abstractNumId w:val="3"/>
  </w:num>
  <w:num w:numId="14">
    <w:abstractNumId w:val="8"/>
  </w:num>
  <w:num w:numId="15">
    <w:abstractNumId w:val="1"/>
  </w:num>
  <w:num w:numId="16">
    <w:abstractNumId w:val="6"/>
  </w:num>
  <w:num w:numId="17">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trackRevision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276"/>
    <w:rsid w:val="00031276"/>
    <w:rsid w:val="00034C16"/>
    <w:rsid w:val="00071865"/>
    <w:rsid w:val="00086C8F"/>
    <w:rsid w:val="00092524"/>
    <w:rsid w:val="0009514E"/>
    <w:rsid w:val="000B4A39"/>
    <w:rsid w:val="000D6255"/>
    <w:rsid w:val="000E61AE"/>
    <w:rsid w:val="001104C1"/>
    <w:rsid w:val="00145768"/>
    <w:rsid w:val="00162127"/>
    <w:rsid w:val="001629A7"/>
    <w:rsid w:val="00176118"/>
    <w:rsid w:val="001813D8"/>
    <w:rsid w:val="00182A80"/>
    <w:rsid w:val="001E28D9"/>
    <w:rsid w:val="001F2D65"/>
    <w:rsid w:val="00221EE8"/>
    <w:rsid w:val="00233DA1"/>
    <w:rsid w:val="002366BE"/>
    <w:rsid w:val="00237E1F"/>
    <w:rsid w:val="00261FBC"/>
    <w:rsid w:val="002655F5"/>
    <w:rsid w:val="00274620"/>
    <w:rsid w:val="00277016"/>
    <w:rsid w:val="00277474"/>
    <w:rsid w:val="00294A16"/>
    <w:rsid w:val="002954EE"/>
    <w:rsid w:val="00310589"/>
    <w:rsid w:val="0032782C"/>
    <w:rsid w:val="0034008F"/>
    <w:rsid w:val="00342283"/>
    <w:rsid w:val="0034241E"/>
    <w:rsid w:val="00353A4A"/>
    <w:rsid w:val="0037236A"/>
    <w:rsid w:val="003923E3"/>
    <w:rsid w:val="00394126"/>
    <w:rsid w:val="003A66BD"/>
    <w:rsid w:val="003D3C34"/>
    <w:rsid w:val="003F63A2"/>
    <w:rsid w:val="0044137A"/>
    <w:rsid w:val="004501ED"/>
    <w:rsid w:val="004C6A58"/>
    <w:rsid w:val="004D27BE"/>
    <w:rsid w:val="004F0423"/>
    <w:rsid w:val="004F585B"/>
    <w:rsid w:val="00544442"/>
    <w:rsid w:val="00556862"/>
    <w:rsid w:val="00561940"/>
    <w:rsid w:val="0056647B"/>
    <w:rsid w:val="005C75D0"/>
    <w:rsid w:val="005D7250"/>
    <w:rsid w:val="005E11D2"/>
    <w:rsid w:val="005F50A7"/>
    <w:rsid w:val="00616C92"/>
    <w:rsid w:val="00634D98"/>
    <w:rsid w:val="00634ECB"/>
    <w:rsid w:val="00637618"/>
    <w:rsid w:val="00644AEC"/>
    <w:rsid w:val="006846AA"/>
    <w:rsid w:val="00696893"/>
    <w:rsid w:val="006B476C"/>
    <w:rsid w:val="006C51E0"/>
    <w:rsid w:val="00724606"/>
    <w:rsid w:val="0074018A"/>
    <w:rsid w:val="00747E77"/>
    <w:rsid w:val="007505E1"/>
    <w:rsid w:val="00767C2D"/>
    <w:rsid w:val="00787E1D"/>
    <w:rsid w:val="007910F9"/>
    <w:rsid w:val="00793E6F"/>
    <w:rsid w:val="007B6064"/>
    <w:rsid w:val="007B716B"/>
    <w:rsid w:val="00810BDB"/>
    <w:rsid w:val="00811127"/>
    <w:rsid w:val="008342EC"/>
    <w:rsid w:val="00835A7F"/>
    <w:rsid w:val="008560DF"/>
    <w:rsid w:val="008A47D0"/>
    <w:rsid w:val="008E7F5E"/>
    <w:rsid w:val="008F5857"/>
    <w:rsid w:val="0090555A"/>
    <w:rsid w:val="00974A1B"/>
    <w:rsid w:val="009814B2"/>
    <w:rsid w:val="009B26B8"/>
    <w:rsid w:val="009B5638"/>
    <w:rsid w:val="009C45CB"/>
    <w:rsid w:val="00A40488"/>
    <w:rsid w:val="00A608A3"/>
    <w:rsid w:val="00AD40EC"/>
    <w:rsid w:val="00AF6FED"/>
    <w:rsid w:val="00B17713"/>
    <w:rsid w:val="00B41127"/>
    <w:rsid w:val="00BD009B"/>
    <w:rsid w:val="00BD3AC4"/>
    <w:rsid w:val="00BD5C1D"/>
    <w:rsid w:val="00C01B81"/>
    <w:rsid w:val="00C12189"/>
    <w:rsid w:val="00C32597"/>
    <w:rsid w:val="00C65750"/>
    <w:rsid w:val="00C9160B"/>
    <w:rsid w:val="00C95730"/>
    <w:rsid w:val="00CB423F"/>
    <w:rsid w:val="00CB6551"/>
    <w:rsid w:val="00CD05AA"/>
    <w:rsid w:val="00CE17F4"/>
    <w:rsid w:val="00CF04D5"/>
    <w:rsid w:val="00CF4A9F"/>
    <w:rsid w:val="00D81358"/>
    <w:rsid w:val="00DA1C55"/>
    <w:rsid w:val="00DC11D4"/>
    <w:rsid w:val="00DC251F"/>
    <w:rsid w:val="00E0606D"/>
    <w:rsid w:val="00E13924"/>
    <w:rsid w:val="00E30559"/>
    <w:rsid w:val="00E56F7C"/>
    <w:rsid w:val="00F40803"/>
    <w:rsid w:val="00F523E0"/>
    <w:rsid w:val="00F70ECD"/>
    <w:rsid w:val="00F74378"/>
    <w:rsid w:val="00FB136B"/>
    <w:rsid w:val="00FB5A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10B1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4B2"/>
    <w:pPr>
      <w:spacing w:line="276" w:lineRule="auto"/>
    </w:pPr>
    <w:rPr>
      <w:rFonts w:asciiTheme="majorHAnsi" w:eastAsia="Calibri" w:hAnsiTheme="majorHAnsi" w:cs="Calibri"/>
      <w:color w:val="000000"/>
      <w:sz w:val="22"/>
      <w:szCs w:val="22"/>
    </w:rPr>
  </w:style>
  <w:style w:type="paragraph" w:styleId="Heading1">
    <w:name w:val="heading 1"/>
    <w:aliases w:val="Heading 1 Section"/>
    <w:next w:val="Normal"/>
    <w:link w:val="Heading1Char"/>
    <w:uiPriority w:val="9"/>
    <w:qFormat/>
    <w:rsid w:val="00C65750"/>
    <w:pPr>
      <w:spacing w:line="276" w:lineRule="auto"/>
      <w:contextualSpacing/>
      <w:outlineLvl w:val="0"/>
    </w:pPr>
    <w:rPr>
      <w:rFonts w:ascii="Source Sans Pro" w:eastAsiaTheme="majorEastAsia" w:hAnsi="Source Sans Pro" w:cstheme="majorBidi"/>
      <w:bCs/>
      <w:color w:val="345A8A" w:themeColor="accent1" w:themeShade="B5"/>
      <w:sz w:val="36"/>
      <w:szCs w:val="32"/>
    </w:rPr>
  </w:style>
  <w:style w:type="paragraph" w:styleId="Heading2">
    <w:name w:val="heading 2"/>
    <w:basedOn w:val="Normal"/>
    <w:next w:val="Normal"/>
    <w:link w:val="Heading2Char"/>
    <w:uiPriority w:val="9"/>
    <w:unhideWhenUsed/>
    <w:qFormat/>
    <w:rsid w:val="00A608A3"/>
    <w:pPr>
      <w:keepNext/>
      <w:keepLines/>
      <w:numPr>
        <w:numId w:val="7"/>
      </w:numPr>
      <w:spacing w:before="200"/>
      <w:outlineLvl w:val="1"/>
    </w:pPr>
    <w:rPr>
      <w:rFonts w:eastAsiaTheme="majorEastAsia" w:cstheme="majorBidi"/>
      <w:b/>
      <w:bCs/>
      <w:color w:val="4F81BD" w:themeColor="accent1"/>
      <w:sz w:val="26"/>
      <w:szCs w:val="26"/>
    </w:rPr>
  </w:style>
  <w:style w:type="paragraph" w:styleId="Heading3">
    <w:name w:val="heading 3"/>
    <w:basedOn w:val="Heading2"/>
    <w:next w:val="Normal"/>
    <w:link w:val="Heading3Char"/>
    <w:uiPriority w:val="9"/>
    <w:unhideWhenUsed/>
    <w:qFormat/>
    <w:rsid w:val="00A608A3"/>
    <w:pPr>
      <w:numPr>
        <w:ilvl w:val="1"/>
      </w:numPr>
      <w:ind w:left="900" w:hanging="540"/>
      <w:outlineLvl w:val="2"/>
    </w:pPr>
  </w:style>
  <w:style w:type="paragraph" w:styleId="Heading4">
    <w:name w:val="heading 4"/>
    <w:basedOn w:val="Heading3"/>
    <w:next w:val="Normal"/>
    <w:link w:val="Heading4Char"/>
    <w:uiPriority w:val="9"/>
    <w:unhideWhenUsed/>
    <w:qFormat/>
    <w:rsid w:val="00A608A3"/>
    <w:pPr>
      <w:numPr>
        <w:ilvl w:val="2"/>
      </w:numPr>
      <w:ind w:left="1620" w:hanging="72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Char"/>
    <w:basedOn w:val="DefaultParagraphFont"/>
    <w:link w:val="Heading1"/>
    <w:uiPriority w:val="9"/>
    <w:rsid w:val="00C65750"/>
    <w:rPr>
      <w:rFonts w:ascii="Source Sans Pro" w:eastAsiaTheme="majorEastAsia" w:hAnsi="Source Sans Pro" w:cstheme="majorBidi"/>
      <w:bCs/>
      <w:color w:val="345A8A" w:themeColor="accent1" w:themeShade="B5"/>
      <w:sz w:val="36"/>
      <w:szCs w:val="32"/>
    </w:rPr>
  </w:style>
  <w:style w:type="paragraph" w:customStyle="1" w:styleId="Bullets">
    <w:name w:val="Bullets"/>
    <w:basedOn w:val="Normal"/>
    <w:qFormat/>
    <w:rsid w:val="00031276"/>
    <w:pPr>
      <w:numPr>
        <w:numId w:val="1"/>
      </w:numPr>
      <w:spacing w:before="120" w:after="120"/>
      <w:ind w:right="2520"/>
    </w:pPr>
    <w:rPr>
      <w:rFonts w:ascii="Source Sans Pro" w:eastAsia="ＭＳ 明朝" w:hAnsi="Source Sans Pro" w:cs="Times New Roman"/>
      <w:b/>
      <w:bCs/>
    </w:rPr>
  </w:style>
  <w:style w:type="paragraph" w:customStyle="1" w:styleId="normal0">
    <w:name w:val="normal"/>
    <w:rsid w:val="00031276"/>
    <w:pPr>
      <w:spacing w:line="276" w:lineRule="auto"/>
    </w:pPr>
    <w:rPr>
      <w:rFonts w:ascii="Calibri" w:eastAsia="Calibri" w:hAnsi="Calibri" w:cs="Calibri"/>
      <w:color w:val="000000"/>
      <w:sz w:val="22"/>
      <w:szCs w:val="22"/>
    </w:rPr>
  </w:style>
  <w:style w:type="paragraph" w:styleId="CommentText">
    <w:name w:val="annotation text"/>
    <w:basedOn w:val="Normal"/>
    <w:link w:val="CommentTextChar"/>
    <w:uiPriority w:val="99"/>
    <w:unhideWhenUsed/>
    <w:rsid w:val="00031276"/>
    <w:rPr>
      <w:rFonts w:ascii="Source Sans Pro" w:hAnsi="Source Sans Pro"/>
    </w:rPr>
  </w:style>
  <w:style w:type="character" w:customStyle="1" w:styleId="CommentTextChar">
    <w:name w:val="Comment Text Char"/>
    <w:basedOn w:val="DefaultParagraphFont"/>
    <w:link w:val="CommentText"/>
    <w:uiPriority w:val="99"/>
    <w:rsid w:val="00031276"/>
    <w:rPr>
      <w:rFonts w:ascii="Source Sans Pro" w:hAnsi="Source Sans Pro"/>
    </w:rPr>
  </w:style>
  <w:style w:type="character" w:styleId="CommentReference">
    <w:name w:val="annotation reference"/>
    <w:basedOn w:val="DefaultParagraphFont"/>
    <w:uiPriority w:val="99"/>
    <w:semiHidden/>
    <w:unhideWhenUsed/>
    <w:rsid w:val="00031276"/>
    <w:rPr>
      <w:sz w:val="18"/>
      <w:szCs w:val="18"/>
    </w:rPr>
  </w:style>
  <w:style w:type="character" w:styleId="Hyperlink">
    <w:name w:val="Hyperlink"/>
    <w:basedOn w:val="DefaultParagraphFont"/>
    <w:uiPriority w:val="99"/>
    <w:unhideWhenUsed/>
    <w:rsid w:val="00031276"/>
    <w:rPr>
      <w:color w:val="0000FF" w:themeColor="hyperlink"/>
      <w:u w:val="single"/>
    </w:rPr>
  </w:style>
  <w:style w:type="paragraph" w:styleId="FootnoteText">
    <w:name w:val="footnote text"/>
    <w:basedOn w:val="Normal"/>
    <w:link w:val="FootnoteTextChar"/>
    <w:uiPriority w:val="99"/>
    <w:unhideWhenUsed/>
    <w:rsid w:val="00031276"/>
  </w:style>
  <w:style w:type="character" w:customStyle="1" w:styleId="FootnoteTextChar">
    <w:name w:val="Footnote Text Char"/>
    <w:basedOn w:val="DefaultParagraphFont"/>
    <w:link w:val="FootnoteText"/>
    <w:uiPriority w:val="99"/>
    <w:rsid w:val="00031276"/>
  </w:style>
  <w:style w:type="character" w:styleId="FootnoteReference">
    <w:name w:val="footnote reference"/>
    <w:basedOn w:val="DefaultParagraphFont"/>
    <w:uiPriority w:val="99"/>
    <w:unhideWhenUsed/>
    <w:rsid w:val="00031276"/>
    <w:rPr>
      <w:vertAlign w:val="superscript"/>
    </w:rPr>
  </w:style>
  <w:style w:type="table" w:styleId="TableGrid">
    <w:name w:val="Table Grid"/>
    <w:basedOn w:val="TableNormal"/>
    <w:uiPriority w:val="59"/>
    <w:rsid w:val="000312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3127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1276"/>
    <w:rPr>
      <w:rFonts w:ascii="Lucida Grande" w:hAnsi="Lucida Grande" w:cs="Lucida Grande"/>
      <w:sz w:val="18"/>
      <w:szCs w:val="18"/>
    </w:rPr>
  </w:style>
  <w:style w:type="paragraph" w:styleId="ListParagraph">
    <w:name w:val="List Paragraph"/>
    <w:basedOn w:val="Normal"/>
    <w:uiPriority w:val="34"/>
    <w:qFormat/>
    <w:rsid w:val="00C12189"/>
    <w:pPr>
      <w:ind w:left="720"/>
      <w:contextualSpacing/>
    </w:pPr>
  </w:style>
  <w:style w:type="character" w:styleId="FollowedHyperlink">
    <w:name w:val="FollowedHyperlink"/>
    <w:basedOn w:val="DefaultParagraphFont"/>
    <w:uiPriority w:val="99"/>
    <w:semiHidden/>
    <w:unhideWhenUsed/>
    <w:rsid w:val="00C01B81"/>
    <w:rPr>
      <w:color w:val="800080" w:themeColor="followedHyperlink"/>
      <w:u w:val="single"/>
    </w:rPr>
  </w:style>
  <w:style w:type="paragraph" w:styleId="Header">
    <w:name w:val="header"/>
    <w:basedOn w:val="Normal"/>
    <w:link w:val="HeaderChar"/>
    <w:uiPriority w:val="99"/>
    <w:unhideWhenUsed/>
    <w:rsid w:val="00637618"/>
    <w:pPr>
      <w:tabs>
        <w:tab w:val="center" w:pos="4320"/>
        <w:tab w:val="right" w:pos="8640"/>
      </w:tabs>
    </w:pPr>
    <w:rPr>
      <w:rFonts w:ascii="Source Sans Pro" w:hAnsi="Source Sans Pro"/>
    </w:rPr>
  </w:style>
  <w:style w:type="character" w:customStyle="1" w:styleId="HeaderChar">
    <w:name w:val="Header Char"/>
    <w:basedOn w:val="DefaultParagraphFont"/>
    <w:link w:val="Header"/>
    <w:uiPriority w:val="99"/>
    <w:rsid w:val="00637618"/>
    <w:rPr>
      <w:rFonts w:ascii="Source Sans Pro" w:hAnsi="Source Sans Pro"/>
      <w:sz w:val="22"/>
    </w:rPr>
  </w:style>
  <w:style w:type="paragraph" w:styleId="Footer">
    <w:name w:val="footer"/>
    <w:basedOn w:val="Normal"/>
    <w:link w:val="FooterChar"/>
    <w:uiPriority w:val="99"/>
    <w:unhideWhenUsed/>
    <w:rsid w:val="00637618"/>
    <w:pPr>
      <w:tabs>
        <w:tab w:val="center" w:pos="4320"/>
        <w:tab w:val="right" w:pos="8640"/>
      </w:tabs>
    </w:pPr>
    <w:rPr>
      <w:rFonts w:ascii="Source Sans Pro" w:hAnsi="Source Sans Pro"/>
    </w:rPr>
  </w:style>
  <w:style w:type="character" w:customStyle="1" w:styleId="FooterChar">
    <w:name w:val="Footer Char"/>
    <w:basedOn w:val="DefaultParagraphFont"/>
    <w:link w:val="Footer"/>
    <w:uiPriority w:val="99"/>
    <w:rsid w:val="00637618"/>
    <w:rPr>
      <w:rFonts w:ascii="Source Sans Pro" w:hAnsi="Source Sans Pro"/>
      <w:sz w:val="22"/>
    </w:rPr>
  </w:style>
  <w:style w:type="paragraph" w:customStyle="1" w:styleId="Normal1">
    <w:name w:val="Normal1"/>
    <w:rsid w:val="00CE17F4"/>
    <w:pPr>
      <w:spacing w:line="276" w:lineRule="auto"/>
    </w:pPr>
    <w:rPr>
      <w:rFonts w:ascii="Arial" w:eastAsia="Arial" w:hAnsi="Arial" w:cs="Arial"/>
      <w:color w:val="000000"/>
      <w:sz w:val="22"/>
      <w:szCs w:val="22"/>
    </w:rPr>
  </w:style>
  <w:style w:type="character" w:customStyle="1" w:styleId="Heading2Char">
    <w:name w:val="Heading 2 Char"/>
    <w:basedOn w:val="DefaultParagraphFont"/>
    <w:link w:val="Heading2"/>
    <w:uiPriority w:val="9"/>
    <w:rsid w:val="00A608A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608A3"/>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261FBC"/>
    <w:pPr>
      <w:spacing w:before="120"/>
    </w:pPr>
    <w:rPr>
      <w:b/>
      <w:sz w:val="24"/>
      <w:szCs w:val="24"/>
    </w:rPr>
  </w:style>
  <w:style w:type="paragraph" w:styleId="TOC2">
    <w:name w:val="toc 2"/>
    <w:basedOn w:val="Normal"/>
    <w:next w:val="Normal"/>
    <w:autoRedefine/>
    <w:uiPriority w:val="39"/>
    <w:unhideWhenUsed/>
    <w:rsid w:val="00261FBC"/>
    <w:pPr>
      <w:ind w:left="220"/>
    </w:pPr>
    <w:rPr>
      <w:sz w:val="24"/>
    </w:rPr>
  </w:style>
  <w:style w:type="paragraph" w:styleId="TOC3">
    <w:name w:val="toc 3"/>
    <w:basedOn w:val="Normal"/>
    <w:next w:val="Normal"/>
    <w:autoRedefine/>
    <w:uiPriority w:val="39"/>
    <w:unhideWhenUsed/>
    <w:rsid w:val="00261FBC"/>
    <w:pPr>
      <w:tabs>
        <w:tab w:val="left" w:pos="1044"/>
        <w:tab w:val="right" w:leader="dot" w:pos="10150"/>
      </w:tabs>
      <w:ind w:left="1080" w:hanging="640"/>
    </w:pPr>
    <w:rPr>
      <w:sz w:val="24"/>
    </w:rPr>
  </w:style>
  <w:style w:type="paragraph" w:styleId="TOC4">
    <w:name w:val="toc 4"/>
    <w:basedOn w:val="Normal"/>
    <w:next w:val="Normal"/>
    <w:autoRedefine/>
    <w:uiPriority w:val="39"/>
    <w:unhideWhenUsed/>
    <w:rsid w:val="005D7250"/>
    <w:pPr>
      <w:ind w:left="660"/>
    </w:pPr>
    <w:rPr>
      <w:rFonts w:asciiTheme="minorHAnsi" w:hAnsiTheme="minorHAnsi"/>
      <w:sz w:val="20"/>
      <w:szCs w:val="20"/>
    </w:rPr>
  </w:style>
  <w:style w:type="paragraph" w:styleId="TOC5">
    <w:name w:val="toc 5"/>
    <w:basedOn w:val="Normal"/>
    <w:next w:val="Normal"/>
    <w:autoRedefine/>
    <w:uiPriority w:val="39"/>
    <w:unhideWhenUsed/>
    <w:rsid w:val="005D7250"/>
    <w:pPr>
      <w:ind w:left="880"/>
    </w:pPr>
    <w:rPr>
      <w:rFonts w:asciiTheme="minorHAnsi" w:hAnsiTheme="minorHAnsi"/>
      <w:sz w:val="20"/>
      <w:szCs w:val="20"/>
    </w:rPr>
  </w:style>
  <w:style w:type="paragraph" w:styleId="TOC6">
    <w:name w:val="toc 6"/>
    <w:basedOn w:val="Normal"/>
    <w:next w:val="Normal"/>
    <w:autoRedefine/>
    <w:uiPriority w:val="39"/>
    <w:unhideWhenUsed/>
    <w:rsid w:val="005D7250"/>
    <w:pPr>
      <w:ind w:left="1100"/>
    </w:pPr>
    <w:rPr>
      <w:rFonts w:asciiTheme="minorHAnsi" w:hAnsiTheme="minorHAnsi"/>
      <w:sz w:val="20"/>
      <w:szCs w:val="20"/>
    </w:rPr>
  </w:style>
  <w:style w:type="paragraph" w:styleId="TOC7">
    <w:name w:val="toc 7"/>
    <w:basedOn w:val="Normal"/>
    <w:next w:val="Normal"/>
    <w:autoRedefine/>
    <w:uiPriority w:val="39"/>
    <w:unhideWhenUsed/>
    <w:rsid w:val="005D7250"/>
    <w:pPr>
      <w:ind w:left="1320"/>
    </w:pPr>
    <w:rPr>
      <w:rFonts w:asciiTheme="minorHAnsi" w:hAnsiTheme="minorHAnsi"/>
      <w:sz w:val="20"/>
      <w:szCs w:val="20"/>
    </w:rPr>
  </w:style>
  <w:style w:type="paragraph" w:styleId="TOC8">
    <w:name w:val="toc 8"/>
    <w:basedOn w:val="Normal"/>
    <w:next w:val="Normal"/>
    <w:autoRedefine/>
    <w:uiPriority w:val="39"/>
    <w:unhideWhenUsed/>
    <w:rsid w:val="005D7250"/>
    <w:pPr>
      <w:ind w:left="1540"/>
    </w:pPr>
    <w:rPr>
      <w:rFonts w:asciiTheme="minorHAnsi" w:hAnsiTheme="minorHAnsi"/>
      <w:sz w:val="20"/>
      <w:szCs w:val="20"/>
    </w:rPr>
  </w:style>
  <w:style w:type="paragraph" w:styleId="TOC9">
    <w:name w:val="toc 9"/>
    <w:basedOn w:val="Normal"/>
    <w:next w:val="Normal"/>
    <w:autoRedefine/>
    <w:uiPriority w:val="39"/>
    <w:unhideWhenUsed/>
    <w:rsid w:val="005D7250"/>
    <w:pPr>
      <w:ind w:left="1760"/>
    </w:pPr>
    <w:rPr>
      <w:rFonts w:asciiTheme="minorHAnsi" w:hAnsiTheme="minorHAnsi"/>
      <w:sz w:val="20"/>
      <w:szCs w:val="20"/>
    </w:rPr>
  </w:style>
  <w:style w:type="character" w:customStyle="1" w:styleId="Heading4Char">
    <w:name w:val="Heading 4 Char"/>
    <w:basedOn w:val="DefaultParagraphFont"/>
    <w:link w:val="Heading4"/>
    <w:uiPriority w:val="9"/>
    <w:rsid w:val="00A608A3"/>
    <w:rPr>
      <w:rFonts w:asciiTheme="majorHAnsi" w:eastAsiaTheme="majorEastAsia" w:hAnsiTheme="majorHAnsi" w:cstheme="majorBidi"/>
      <w:b/>
      <w:bCs/>
      <w:color w:val="4F81BD" w:themeColor="accent1"/>
      <w:sz w:val="26"/>
      <w:szCs w:val="26"/>
    </w:rPr>
  </w:style>
  <w:style w:type="paragraph" w:styleId="CommentSubject">
    <w:name w:val="annotation subject"/>
    <w:basedOn w:val="CommentText"/>
    <w:next w:val="CommentText"/>
    <w:link w:val="CommentSubjectChar"/>
    <w:uiPriority w:val="99"/>
    <w:semiHidden/>
    <w:unhideWhenUsed/>
    <w:rsid w:val="00F74378"/>
    <w:pPr>
      <w:spacing w:line="240" w:lineRule="auto"/>
    </w:pPr>
    <w:rPr>
      <w:rFonts w:asciiTheme="majorHAnsi" w:hAnsiTheme="majorHAnsi"/>
      <w:b/>
      <w:bCs/>
      <w:sz w:val="20"/>
      <w:szCs w:val="20"/>
    </w:rPr>
  </w:style>
  <w:style w:type="character" w:customStyle="1" w:styleId="CommentSubjectChar">
    <w:name w:val="Comment Subject Char"/>
    <w:basedOn w:val="CommentTextChar"/>
    <w:link w:val="CommentSubject"/>
    <w:uiPriority w:val="99"/>
    <w:semiHidden/>
    <w:rsid w:val="00F74378"/>
    <w:rPr>
      <w:rFonts w:asciiTheme="majorHAnsi" w:eastAsia="Arial" w:hAnsiTheme="majorHAnsi" w:cs="Arial"/>
      <w:b/>
      <w:bCs/>
      <w:color w:val="000000"/>
      <w:sz w:val="20"/>
      <w:szCs w:val="20"/>
    </w:rPr>
  </w:style>
  <w:style w:type="paragraph" w:styleId="Revision">
    <w:name w:val="Revision"/>
    <w:hidden/>
    <w:uiPriority w:val="99"/>
    <w:semiHidden/>
    <w:rsid w:val="00182A80"/>
    <w:rPr>
      <w:rFonts w:asciiTheme="majorHAnsi" w:eastAsia="Calibri" w:hAnsiTheme="majorHAnsi" w:cs="Calibri"/>
      <w:color w:val="000000"/>
      <w:sz w:val="22"/>
      <w:szCs w:val="22"/>
    </w:rPr>
  </w:style>
  <w:style w:type="paragraph" w:styleId="TOCHeading">
    <w:name w:val="TOC Heading"/>
    <w:basedOn w:val="Heading1"/>
    <w:next w:val="Normal"/>
    <w:uiPriority w:val="39"/>
    <w:unhideWhenUsed/>
    <w:qFormat/>
    <w:rsid w:val="00261FBC"/>
    <w:pPr>
      <w:keepNext/>
      <w:keepLines/>
      <w:spacing w:before="480"/>
      <w:contextualSpacing w:val="0"/>
      <w:outlineLvl w:val="9"/>
    </w:pPr>
    <w:rPr>
      <w:rFonts w:asciiTheme="majorHAnsi" w:hAnsiTheme="majorHAnsi"/>
      <w:b/>
      <w:color w:val="365F91" w:themeColor="accent1" w:themeShade="BF"/>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4B2"/>
    <w:pPr>
      <w:spacing w:line="276" w:lineRule="auto"/>
    </w:pPr>
    <w:rPr>
      <w:rFonts w:asciiTheme="majorHAnsi" w:eastAsia="Calibri" w:hAnsiTheme="majorHAnsi" w:cs="Calibri"/>
      <w:color w:val="000000"/>
      <w:sz w:val="22"/>
      <w:szCs w:val="22"/>
    </w:rPr>
  </w:style>
  <w:style w:type="paragraph" w:styleId="Heading1">
    <w:name w:val="heading 1"/>
    <w:aliases w:val="Heading 1 Section"/>
    <w:next w:val="Normal"/>
    <w:link w:val="Heading1Char"/>
    <w:uiPriority w:val="9"/>
    <w:qFormat/>
    <w:rsid w:val="00C65750"/>
    <w:pPr>
      <w:spacing w:line="276" w:lineRule="auto"/>
      <w:contextualSpacing/>
      <w:outlineLvl w:val="0"/>
    </w:pPr>
    <w:rPr>
      <w:rFonts w:ascii="Source Sans Pro" w:eastAsiaTheme="majorEastAsia" w:hAnsi="Source Sans Pro" w:cstheme="majorBidi"/>
      <w:bCs/>
      <w:color w:val="345A8A" w:themeColor="accent1" w:themeShade="B5"/>
      <w:sz w:val="36"/>
      <w:szCs w:val="32"/>
    </w:rPr>
  </w:style>
  <w:style w:type="paragraph" w:styleId="Heading2">
    <w:name w:val="heading 2"/>
    <w:basedOn w:val="Normal"/>
    <w:next w:val="Normal"/>
    <w:link w:val="Heading2Char"/>
    <w:uiPriority w:val="9"/>
    <w:unhideWhenUsed/>
    <w:qFormat/>
    <w:rsid w:val="00A608A3"/>
    <w:pPr>
      <w:keepNext/>
      <w:keepLines/>
      <w:numPr>
        <w:numId w:val="7"/>
      </w:numPr>
      <w:spacing w:before="200"/>
      <w:outlineLvl w:val="1"/>
    </w:pPr>
    <w:rPr>
      <w:rFonts w:eastAsiaTheme="majorEastAsia" w:cstheme="majorBidi"/>
      <w:b/>
      <w:bCs/>
      <w:color w:val="4F81BD" w:themeColor="accent1"/>
      <w:sz w:val="26"/>
      <w:szCs w:val="26"/>
    </w:rPr>
  </w:style>
  <w:style w:type="paragraph" w:styleId="Heading3">
    <w:name w:val="heading 3"/>
    <w:basedOn w:val="Heading2"/>
    <w:next w:val="Normal"/>
    <w:link w:val="Heading3Char"/>
    <w:uiPriority w:val="9"/>
    <w:unhideWhenUsed/>
    <w:qFormat/>
    <w:rsid w:val="00A608A3"/>
    <w:pPr>
      <w:numPr>
        <w:ilvl w:val="1"/>
      </w:numPr>
      <w:ind w:left="900" w:hanging="540"/>
      <w:outlineLvl w:val="2"/>
    </w:pPr>
  </w:style>
  <w:style w:type="paragraph" w:styleId="Heading4">
    <w:name w:val="heading 4"/>
    <w:basedOn w:val="Heading3"/>
    <w:next w:val="Normal"/>
    <w:link w:val="Heading4Char"/>
    <w:uiPriority w:val="9"/>
    <w:unhideWhenUsed/>
    <w:qFormat/>
    <w:rsid w:val="00A608A3"/>
    <w:pPr>
      <w:numPr>
        <w:ilvl w:val="2"/>
      </w:numPr>
      <w:ind w:left="1620" w:hanging="72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Char"/>
    <w:basedOn w:val="DefaultParagraphFont"/>
    <w:link w:val="Heading1"/>
    <w:uiPriority w:val="9"/>
    <w:rsid w:val="00C65750"/>
    <w:rPr>
      <w:rFonts w:ascii="Source Sans Pro" w:eastAsiaTheme="majorEastAsia" w:hAnsi="Source Sans Pro" w:cstheme="majorBidi"/>
      <w:bCs/>
      <w:color w:val="345A8A" w:themeColor="accent1" w:themeShade="B5"/>
      <w:sz w:val="36"/>
      <w:szCs w:val="32"/>
    </w:rPr>
  </w:style>
  <w:style w:type="paragraph" w:customStyle="1" w:styleId="Bullets">
    <w:name w:val="Bullets"/>
    <w:basedOn w:val="Normal"/>
    <w:qFormat/>
    <w:rsid w:val="00031276"/>
    <w:pPr>
      <w:numPr>
        <w:numId w:val="1"/>
      </w:numPr>
      <w:spacing w:before="120" w:after="120"/>
      <w:ind w:right="2520"/>
    </w:pPr>
    <w:rPr>
      <w:rFonts w:ascii="Source Sans Pro" w:eastAsia="ＭＳ 明朝" w:hAnsi="Source Sans Pro" w:cs="Times New Roman"/>
      <w:b/>
      <w:bCs/>
    </w:rPr>
  </w:style>
  <w:style w:type="paragraph" w:customStyle="1" w:styleId="normal0">
    <w:name w:val="normal"/>
    <w:rsid w:val="00031276"/>
    <w:pPr>
      <w:spacing w:line="276" w:lineRule="auto"/>
    </w:pPr>
    <w:rPr>
      <w:rFonts w:ascii="Calibri" w:eastAsia="Calibri" w:hAnsi="Calibri" w:cs="Calibri"/>
      <w:color w:val="000000"/>
      <w:sz w:val="22"/>
      <w:szCs w:val="22"/>
    </w:rPr>
  </w:style>
  <w:style w:type="paragraph" w:styleId="CommentText">
    <w:name w:val="annotation text"/>
    <w:basedOn w:val="Normal"/>
    <w:link w:val="CommentTextChar"/>
    <w:uiPriority w:val="99"/>
    <w:unhideWhenUsed/>
    <w:rsid w:val="00031276"/>
    <w:rPr>
      <w:rFonts w:ascii="Source Sans Pro" w:hAnsi="Source Sans Pro"/>
    </w:rPr>
  </w:style>
  <w:style w:type="character" w:customStyle="1" w:styleId="CommentTextChar">
    <w:name w:val="Comment Text Char"/>
    <w:basedOn w:val="DefaultParagraphFont"/>
    <w:link w:val="CommentText"/>
    <w:uiPriority w:val="99"/>
    <w:rsid w:val="00031276"/>
    <w:rPr>
      <w:rFonts w:ascii="Source Sans Pro" w:hAnsi="Source Sans Pro"/>
    </w:rPr>
  </w:style>
  <w:style w:type="character" w:styleId="CommentReference">
    <w:name w:val="annotation reference"/>
    <w:basedOn w:val="DefaultParagraphFont"/>
    <w:uiPriority w:val="99"/>
    <w:semiHidden/>
    <w:unhideWhenUsed/>
    <w:rsid w:val="00031276"/>
    <w:rPr>
      <w:sz w:val="18"/>
      <w:szCs w:val="18"/>
    </w:rPr>
  </w:style>
  <w:style w:type="character" w:styleId="Hyperlink">
    <w:name w:val="Hyperlink"/>
    <w:basedOn w:val="DefaultParagraphFont"/>
    <w:uiPriority w:val="99"/>
    <w:unhideWhenUsed/>
    <w:rsid w:val="00031276"/>
    <w:rPr>
      <w:color w:val="0000FF" w:themeColor="hyperlink"/>
      <w:u w:val="single"/>
    </w:rPr>
  </w:style>
  <w:style w:type="paragraph" w:styleId="FootnoteText">
    <w:name w:val="footnote text"/>
    <w:basedOn w:val="Normal"/>
    <w:link w:val="FootnoteTextChar"/>
    <w:uiPriority w:val="99"/>
    <w:unhideWhenUsed/>
    <w:rsid w:val="00031276"/>
  </w:style>
  <w:style w:type="character" w:customStyle="1" w:styleId="FootnoteTextChar">
    <w:name w:val="Footnote Text Char"/>
    <w:basedOn w:val="DefaultParagraphFont"/>
    <w:link w:val="FootnoteText"/>
    <w:uiPriority w:val="99"/>
    <w:rsid w:val="00031276"/>
  </w:style>
  <w:style w:type="character" w:styleId="FootnoteReference">
    <w:name w:val="footnote reference"/>
    <w:basedOn w:val="DefaultParagraphFont"/>
    <w:uiPriority w:val="99"/>
    <w:unhideWhenUsed/>
    <w:rsid w:val="00031276"/>
    <w:rPr>
      <w:vertAlign w:val="superscript"/>
    </w:rPr>
  </w:style>
  <w:style w:type="table" w:styleId="TableGrid">
    <w:name w:val="Table Grid"/>
    <w:basedOn w:val="TableNormal"/>
    <w:uiPriority w:val="59"/>
    <w:rsid w:val="000312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3127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1276"/>
    <w:rPr>
      <w:rFonts w:ascii="Lucida Grande" w:hAnsi="Lucida Grande" w:cs="Lucida Grande"/>
      <w:sz w:val="18"/>
      <w:szCs w:val="18"/>
    </w:rPr>
  </w:style>
  <w:style w:type="paragraph" w:styleId="ListParagraph">
    <w:name w:val="List Paragraph"/>
    <w:basedOn w:val="Normal"/>
    <w:uiPriority w:val="34"/>
    <w:qFormat/>
    <w:rsid w:val="00C12189"/>
    <w:pPr>
      <w:ind w:left="720"/>
      <w:contextualSpacing/>
    </w:pPr>
  </w:style>
  <w:style w:type="character" w:styleId="FollowedHyperlink">
    <w:name w:val="FollowedHyperlink"/>
    <w:basedOn w:val="DefaultParagraphFont"/>
    <w:uiPriority w:val="99"/>
    <w:semiHidden/>
    <w:unhideWhenUsed/>
    <w:rsid w:val="00C01B81"/>
    <w:rPr>
      <w:color w:val="800080" w:themeColor="followedHyperlink"/>
      <w:u w:val="single"/>
    </w:rPr>
  </w:style>
  <w:style w:type="paragraph" w:styleId="Header">
    <w:name w:val="header"/>
    <w:basedOn w:val="Normal"/>
    <w:link w:val="HeaderChar"/>
    <w:uiPriority w:val="99"/>
    <w:unhideWhenUsed/>
    <w:rsid w:val="00637618"/>
    <w:pPr>
      <w:tabs>
        <w:tab w:val="center" w:pos="4320"/>
        <w:tab w:val="right" w:pos="8640"/>
      </w:tabs>
    </w:pPr>
    <w:rPr>
      <w:rFonts w:ascii="Source Sans Pro" w:hAnsi="Source Sans Pro"/>
    </w:rPr>
  </w:style>
  <w:style w:type="character" w:customStyle="1" w:styleId="HeaderChar">
    <w:name w:val="Header Char"/>
    <w:basedOn w:val="DefaultParagraphFont"/>
    <w:link w:val="Header"/>
    <w:uiPriority w:val="99"/>
    <w:rsid w:val="00637618"/>
    <w:rPr>
      <w:rFonts w:ascii="Source Sans Pro" w:hAnsi="Source Sans Pro"/>
      <w:sz w:val="22"/>
    </w:rPr>
  </w:style>
  <w:style w:type="paragraph" w:styleId="Footer">
    <w:name w:val="footer"/>
    <w:basedOn w:val="Normal"/>
    <w:link w:val="FooterChar"/>
    <w:uiPriority w:val="99"/>
    <w:unhideWhenUsed/>
    <w:rsid w:val="00637618"/>
    <w:pPr>
      <w:tabs>
        <w:tab w:val="center" w:pos="4320"/>
        <w:tab w:val="right" w:pos="8640"/>
      </w:tabs>
    </w:pPr>
    <w:rPr>
      <w:rFonts w:ascii="Source Sans Pro" w:hAnsi="Source Sans Pro"/>
    </w:rPr>
  </w:style>
  <w:style w:type="character" w:customStyle="1" w:styleId="FooterChar">
    <w:name w:val="Footer Char"/>
    <w:basedOn w:val="DefaultParagraphFont"/>
    <w:link w:val="Footer"/>
    <w:uiPriority w:val="99"/>
    <w:rsid w:val="00637618"/>
    <w:rPr>
      <w:rFonts w:ascii="Source Sans Pro" w:hAnsi="Source Sans Pro"/>
      <w:sz w:val="22"/>
    </w:rPr>
  </w:style>
  <w:style w:type="paragraph" w:customStyle="1" w:styleId="Normal1">
    <w:name w:val="Normal1"/>
    <w:rsid w:val="00CE17F4"/>
    <w:pPr>
      <w:spacing w:line="276" w:lineRule="auto"/>
    </w:pPr>
    <w:rPr>
      <w:rFonts w:ascii="Arial" w:eastAsia="Arial" w:hAnsi="Arial" w:cs="Arial"/>
      <w:color w:val="000000"/>
      <w:sz w:val="22"/>
      <w:szCs w:val="22"/>
    </w:rPr>
  </w:style>
  <w:style w:type="character" w:customStyle="1" w:styleId="Heading2Char">
    <w:name w:val="Heading 2 Char"/>
    <w:basedOn w:val="DefaultParagraphFont"/>
    <w:link w:val="Heading2"/>
    <w:uiPriority w:val="9"/>
    <w:rsid w:val="00A608A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608A3"/>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261FBC"/>
    <w:pPr>
      <w:spacing w:before="120"/>
    </w:pPr>
    <w:rPr>
      <w:b/>
      <w:sz w:val="24"/>
      <w:szCs w:val="24"/>
    </w:rPr>
  </w:style>
  <w:style w:type="paragraph" w:styleId="TOC2">
    <w:name w:val="toc 2"/>
    <w:basedOn w:val="Normal"/>
    <w:next w:val="Normal"/>
    <w:autoRedefine/>
    <w:uiPriority w:val="39"/>
    <w:unhideWhenUsed/>
    <w:rsid w:val="00261FBC"/>
    <w:pPr>
      <w:ind w:left="220"/>
    </w:pPr>
    <w:rPr>
      <w:sz w:val="24"/>
    </w:rPr>
  </w:style>
  <w:style w:type="paragraph" w:styleId="TOC3">
    <w:name w:val="toc 3"/>
    <w:basedOn w:val="Normal"/>
    <w:next w:val="Normal"/>
    <w:autoRedefine/>
    <w:uiPriority w:val="39"/>
    <w:unhideWhenUsed/>
    <w:rsid w:val="00261FBC"/>
    <w:pPr>
      <w:tabs>
        <w:tab w:val="left" w:pos="1044"/>
        <w:tab w:val="right" w:leader="dot" w:pos="10150"/>
      </w:tabs>
      <w:ind w:left="1080" w:hanging="640"/>
    </w:pPr>
    <w:rPr>
      <w:sz w:val="24"/>
    </w:rPr>
  </w:style>
  <w:style w:type="paragraph" w:styleId="TOC4">
    <w:name w:val="toc 4"/>
    <w:basedOn w:val="Normal"/>
    <w:next w:val="Normal"/>
    <w:autoRedefine/>
    <w:uiPriority w:val="39"/>
    <w:unhideWhenUsed/>
    <w:rsid w:val="005D7250"/>
    <w:pPr>
      <w:ind w:left="660"/>
    </w:pPr>
    <w:rPr>
      <w:rFonts w:asciiTheme="minorHAnsi" w:hAnsiTheme="minorHAnsi"/>
      <w:sz w:val="20"/>
      <w:szCs w:val="20"/>
    </w:rPr>
  </w:style>
  <w:style w:type="paragraph" w:styleId="TOC5">
    <w:name w:val="toc 5"/>
    <w:basedOn w:val="Normal"/>
    <w:next w:val="Normal"/>
    <w:autoRedefine/>
    <w:uiPriority w:val="39"/>
    <w:unhideWhenUsed/>
    <w:rsid w:val="005D7250"/>
    <w:pPr>
      <w:ind w:left="880"/>
    </w:pPr>
    <w:rPr>
      <w:rFonts w:asciiTheme="minorHAnsi" w:hAnsiTheme="minorHAnsi"/>
      <w:sz w:val="20"/>
      <w:szCs w:val="20"/>
    </w:rPr>
  </w:style>
  <w:style w:type="paragraph" w:styleId="TOC6">
    <w:name w:val="toc 6"/>
    <w:basedOn w:val="Normal"/>
    <w:next w:val="Normal"/>
    <w:autoRedefine/>
    <w:uiPriority w:val="39"/>
    <w:unhideWhenUsed/>
    <w:rsid w:val="005D7250"/>
    <w:pPr>
      <w:ind w:left="1100"/>
    </w:pPr>
    <w:rPr>
      <w:rFonts w:asciiTheme="minorHAnsi" w:hAnsiTheme="minorHAnsi"/>
      <w:sz w:val="20"/>
      <w:szCs w:val="20"/>
    </w:rPr>
  </w:style>
  <w:style w:type="paragraph" w:styleId="TOC7">
    <w:name w:val="toc 7"/>
    <w:basedOn w:val="Normal"/>
    <w:next w:val="Normal"/>
    <w:autoRedefine/>
    <w:uiPriority w:val="39"/>
    <w:unhideWhenUsed/>
    <w:rsid w:val="005D7250"/>
    <w:pPr>
      <w:ind w:left="1320"/>
    </w:pPr>
    <w:rPr>
      <w:rFonts w:asciiTheme="minorHAnsi" w:hAnsiTheme="minorHAnsi"/>
      <w:sz w:val="20"/>
      <w:szCs w:val="20"/>
    </w:rPr>
  </w:style>
  <w:style w:type="paragraph" w:styleId="TOC8">
    <w:name w:val="toc 8"/>
    <w:basedOn w:val="Normal"/>
    <w:next w:val="Normal"/>
    <w:autoRedefine/>
    <w:uiPriority w:val="39"/>
    <w:unhideWhenUsed/>
    <w:rsid w:val="005D7250"/>
    <w:pPr>
      <w:ind w:left="1540"/>
    </w:pPr>
    <w:rPr>
      <w:rFonts w:asciiTheme="minorHAnsi" w:hAnsiTheme="minorHAnsi"/>
      <w:sz w:val="20"/>
      <w:szCs w:val="20"/>
    </w:rPr>
  </w:style>
  <w:style w:type="paragraph" w:styleId="TOC9">
    <w:name w:val="toc 9"/>
    <w:basedOn w:val="Normal"/>
    <w:next w:val="Normal"/>
    <w:autoRedefine/>
    <w:uiPriority w:val="39"/>
    <w:unhideWhenUsed/>
    <w:rsid w:val="005D7250"/>
    <w:pPr>
      <w:ind w:left="1760"/>
    </w:pPr>
    <w:rPr>
      <w:rFonts w:asciiTheme="minorHAnsi" w:hAnsiTheme="minorHAnsi"/>
      <w:sz w:val="20"/>
      <w:szCs w:val="20"/>
    </w:rPr>
  </w:style>
  <w:style w:type="character" w:customStyle="1" w:styleId="Heading4Char">
    <w:name w:val="Heading 4 Char"/>
    <w:basedOn w:val="DefaultParagraphFont"/>
    <w:link w:val="Heading4"/>
    <w:uiPriority w:val="9"/>
    <w:rsid w:val="00A608A3"/>
    <w:rPr>
      <w:rFonts w:asciiTheme="majorHAnsi" w:eastAsiaTheme="majorEastAsia" w:hAnsiTheme="majorHAnsi" w:cstheme="majorBidi"/>
      <w:b/>
      <w:bCs/>
      <w:color w:val="4F81BD" w:themeColor="accent1"/>
      <w:sz w:val="26"/>
      <w:szCs w:val="26"/>
    </w:rPr>
  </w:style>
  <w:style w:type="paragraph" w:styleId="CommentSubject">
    <w:name w:val="annotation subject"/>
    <w:basedOn w:val="CommentText"/>
    <w:next w:val="CommentText"/>
    <w:link w:val="CommentSubjectChar"/>
    <w:uiPriority w:val="99"/>
    <w:semiHidden/>
    <w:unhideWhenUsed/>
    <w:rsid w:val="00F74378"/>
    <w:pPr>
      <w:spacing w:line="240" w:lineRule="auto"/>
    </w:pPr>
    <w:rPr>
      <w:rFonts w:asciiTheme="majorHAnsi" w:hAnsiTheme="majorHAnsi"/>
      <w:b/>
      <w:bCs/>
      <w:sz w:val="20"/>
      <w:szCs w:val="20"/>
    </w:rPr>
  </w:style>
  <w:style w:type="character" w:customStyle="1" w:styleId="CommentSubjectChar">
    <w:name w:val="Comment Subject Char"/>
    <w:basedOn w:val="CommentTextChar"/>
    <w:link w:val="CommentSubject"/>
    <w:uiPriority w:val="99"/>
    <w:semiHidden/>
    <w:rsid w:val="00F74378"/>
    <w:rPr>
      <w:rFonts w:asciiTheme="majorHAnsi" w:eastAsia="Arial" w:hAnsiTheme="majorHAnsi" w:cs="Arial"/>
      <w:b/>
      <w:bCs/>
      <w:color w:val="000000"/>
      <w:sz w:val="20"/>
      <w:szCs w:val="20"/>
    </w:rPr>
  </w:style>
  <w:style w:type="paragraph" w:styleId="Revision">
    <w:name w:val="Revision"/>
    <w:hidden/>
    <w:uiPriority w:val="99"/>
    <w:semiHidden/>
    <w:rsid w:val="00182A80"/>
    <w:rPr>
      <w:rFonts w:asciiTheme="majorHAnsi" w:eastAsia="Calibri" w:hAnsiTheme="majorHAnsi" w:cs="Calibri"/>
      <w:color w:val="000000"/>
      <w:sz w:val="22"/>
      <w:szCs w:val="22"/>
    </w:rPr>
  </w:style>
  <w:style w:type="paragraph" w:styleId="TOCHeading">
    <w:name w:val="TOC Heading"/>
    <w:basedOn w:val="Heading1"/>
    <w:next w:val="Normal"/>
    <w:uiPriority w:val="39"/>
    <w:unhideWhenUsed/>
    <w:qFormat/>
    <w:rsid w:val="00261FBC"/>
    <w:pPr>
      <w:keepNext/>
      <w:keepLines/>
      <w:spacing w:before="480"/>
      <w:contextualSpacing w:val="0"/>
      <w:outlineLvl w:val="9"/>
    </w:pPr>
    <w:rPr>
      <w:rFonts w:asciiTheme="majorHAnsi" w:hAnsiTheme="majorHAnsi"/>
      <w:b/>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475776">
      <w:bodyDiv w:val="1"/>
      <w:marLeft w:val="0"/>
      <w:marRight w:val="0"/>
      <w:marTop w:val="0"/>
      <w:marBottom w:val="0"/>
      <w:divBdr>
        <w:top w:val="none" w:sz="0" w:space="0" w:color="auto"/>
        <w:left w:val="none" w:sz="0" w:space="0" w:color="auto"/>
        <w:bottom w:val="none" w:sz="0" w:space="0" w:color="auto"/>
        <w:right w:val="none" w:sz="0" w:space="0" w:color="auto"/>
      </w:divBdr>
    </w:div>
    <w:div w:id="305400531">
      <w:bodyDiv w:val="1"/>
      <w:marLeft w:val="0"/>
      <w:marRight w:val="0"/>
      <w:marTop w:val="0"/>
      <w:marBottom w:val="0"/>
      <w:divBdr>
        <w:top w:val="none" w:sz="0" w:space="0" w:color="auto"/>
        <w:left w:val="none" w:sz="0" w:space="0" w:color="auto"/>
        <w:bottom w:val="none" w:sz="0" w:space="0" w:color="auto"/>
        <w:right w:val="none" w:sz="0" w:space="0" w:color="auto"/>
      </w:divBdr>
    </w:div>
    <w:div w:id="342822567">
      <w:bodyDiv w:val="1"/>
      <w:marLeft w:val="0"/>
      <w:marRight w:val="0"/>
      <w:marTop w:val="0"/>
      <w:marBottom w:val="0"/>
      <w:divBdr>
        <w:top w:val="none" w:sz="0" w:space="0" w:color="auto"/>
        <w:left w:val="none" w:sz="0" w:space="0" w:color="auto"/>
        <w:bottom w:val="none" w:sz="0" w:space="0" w:color="auto"/>
        <w:right w:val="none" w:sz="0" w:space="0" w:color="auto"/>
      </w:divBdr>
    </w:div>
    <w:div w:id="832527829">
      <w:bodyDiv w:val="1"/>
      <w:marLeft w:val="0"/>
      <w:marRight w:val="0"/>
      <w:marTop w:val="0"/>
      <w:marBottom w:val="0"/>
      <w:divBdr>
        <w:top w:val="none" w:sz="0" w:space="0" w:color="auto"/>
        <w:left w:val="none" w:sz="0" w:space="0" w:color="auto"/>
        <w:bottom w:val="none" w:sz="0" w:space="0" w:color="auto"/>
        <w:right w:val="none" w:sz="0" w:space="0" w:color="auto"/>
      </w:divBdr>
    </w:div>
    <w:div w:id="2139836462">
      <w:bodyDiv w:val="1"/>
      <w:marLeft w:val="0"/>
      <w:marRight w:val="0"/>
      <w:marTop w:val="0"/>
      <w:marBottom w:val="0"/>
      <w:divBdr>
        <w:top w:val="none" w:sz="0" w:space="0" w:color="auto"/>
        <w:left w:val="none" w:sz="0" w:space="0" w:color="auto"/>
        <w:bottom w:val="none" w:sz="0" w:space="0" w:color="auto"/>
        <w:right w:val="none" w:sz="0" w:space="0" w:color="auto"/>
      </w:divBdr>
      <w:divsChild>
        <w:div w:id="448276683">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footer" Target="footer4.xml"/><Relationship Id="rId21" Type="http://schemas.openxmlformats.org/officeDocument/2006/relationships/footer" Target="footer5.xml"/><Relationship Id="rId22" Type="http://schemas.openxmlformats.org/officeDocument/2006/relationships/header" Target="header6.xml"/><Relationship Id="rId23" Type="http://schemas.openxmlformats.org/officeDocument/2006/relationships/footer" Target="footer6.xml"/><Relationship Id="rId24" Type="http://schemas.openxmlformats.org/officeDocument/2006/relationships/image" Target="media/image3.jpeg"/><Relationship Id="rId26" Type="http://schemas.openxmlformats.org/officeDocument/2006/relationships/image" Target="media/image4.jpeg"/><Relationship Id="rId27" Type="http://schemas.openxmlformats.org/officeDocument/2006/relationships/header" Target="header7.xml"/><Relationship Id="rId28" Type="http://schemas.openxmlformats.org/officeDocument/2006/relationships/header" Target="header8.xml"/><Relationship Id="rId29" Type="http://schemas.openxmlformats.org/officeDocument/2006/relationships/footer" Target="footer7.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footer" Target="footer8.xml"/><Relationship Id="rId31" Type="http://schemas.openxmlformats.org/officeDocument/2006/relationships/header" Target="header9.xml"/><Relationship Id="rId32" Type="http://schemas.openxmlformats.org/officeDocument/2006/relationships/footer" Target="footer9.xml"/><Relationship Id="rId9" Type="http://schemas.openxmlformats.org/officeDocument/2006/relationships/header" Target="header1.xml"/><Relationship Id="rId33" Type="http://schemas.openxmlformats.org/officeDocument/2006/relationships/fontTable" Target="fontTable.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4"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image" Target="media/image1.jpeg"/><Relationship Id="rId16" Type="http://schemas.openxmlformats.org/officeDocument/2006/relationships/image" Target="media/image2.jpeg"/><Relationship Id="rId17" Type="http://schemas.openxmlformats.org/officeDocument/2006/relationships/hyperlink" Target="http://datatracker.ietf.org/wg/weirds/documents/" TargetMode="External"/><Relationship Id="rId18" Type="http://schemas.openxmlformats.org/officeDocument/2006/relationships/header" Target="header4.xml"/><Relationship Id="rId19"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73B9E-5C64-564A-B86A-2A5262C27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1992</Words>
  <Characters>11359</Characters>
  <Application>Microsoft Macintosh Word</Application>
  <DocSecurity>0</DocSecurity>
  <Lines>94</Lines>
  <Paragraphs>26</Paragraphs>
  <ScaleCrop>false</ScaleCrop>
  <Manager/>
  <Company/>
  <LinksUpToDate>false</LinksUpToDate>
  <CharactersWithSpaces>13325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2015-08-04T11:31:00Z</cp:lastPrinted>
  <dcterms:created xsi:type="dcterms:W3CDTF">2015-11-24T23:22:00Z</dcterms:created>
  <dcterms:modified xsi:type="dcterms:W3CDTF">2015-11-25T17:17:00Z</dcterms:modified>
</cp:coreProperties>
</file>