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BF" w:rsidRPr="00282DBF" w:rsidRDefault="00282DBF" w:rsidP="00282DBF">
      <w:pPr>
        <w:spacing w:after="0"/>
        <w:jc w:val="center"/>
        <w:rPr>
          <w:b/>
          <w:bCs/>
          <w:sz w:val="24"/>
          <w:szCs w:val="24"/>
        </w:rPr>
      </w:pPr>
      <w:r w:rsidRPr="00282DBF">
        <w:rPr>
          <w:b/>
          <w:bCs/>
          <w:sz w:val="24"/>
          <w:szCs w:val="24"/>
        </w:rPr>
        <w:t>Statement of the African ICANN community</w:t>
      </w:r>
    </w:p>
    <w:p w:rsidR="00906743" w:rsidRDefault="00282DBF" w:rsidP="00282DBF">
      <w:pPr>
        <w:spacing w:after="0"/>
        <w:jc w:val="center"/>
        <w:rPr>
          <w:b/>
          <w:bCs/>
          <w:sz w:val="24"/>
          <w:szCs w:val="24"/>
        </w:rPr>
      </w:pPr>
      <w:r w:rsidRPr="00282DBF">
        <w:rPr>
          <w:b/>
          <w:bCs/>
          <w:sz w:val="24"/>
          <w:szCs w:val="24"/>
        </w:rPr>
        <w:t>participating in the Joint AFRALO-AfrICANN meeting in Buenos Aires</w:t>
      </w:r>
    </w:p>
    <w:p w:rsidR="00282DBF" w:rsidRPr="00282DBF" w:rsidRDefault="00282DBF" w:rsidP="00282DB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Wednesday, 20 November 2013</w:t>
      </w:r>
    </w:p>
    <w:p w:rsidR="00282DBF" w:rsidRDefault="00282DBF" w:rsidP="00282DBF">
      <w:pPr>
        <w:spacing w:after="0"/>
        <w:jc w:val="center"/>
        <w:rPr>
          <w:b/>
          <w:bCs/>
          <w:sz w:val="24"/>
          <w:szCs w:val="24"/>
        </w:rPr>
      </w:pPr>
    </w:p>
    <w:p w:rsidR="00282DBF" w:rsidRDefault="0058093E" w:rsidP="0058093E">
      <w:pPr>
        <w:spacing w:after="0"/>
      </w:pPr>
      <w:r w:rsidRPr="0058093E">
        <w:rPr>
          <w:rFonts w:ascii="Calibri" w:eastAsia="Calibri" w:hAnsi="Calibri" w:cs="Arial"/>
        </w:rPr>
        <w:t>We, m</w:t>
      </w:r>
      <w:r>
        <w:t>embers of the African community</w:t>
      </w:r>
      <w:r w:rsidRPr="0058093E">
        <w:rPr>
          <w:rFonts w:ascii="Calibri" w:eastAsia="Calibri" w:hAnsi="Calibri" w:cs="Arial"/>
        </w:rPr>
        <w:t xml:space="preserve"> attending the joint AFRALO-AfrICANN meeting held on Wednesday, 2</w:t>
      </w:r>
      <w:r>
        <w:t>0</w:t>
      </w:r>
      <w:r w:rsidRPr="0058093E">
        <w:rPr>
          <w:rFonts w:ascii="Calibri" w:eastAsia="Calibri" w:hAnsi="Calibri" w:cs="Arial"/>
        </w:rPr>
        <w:t xml:space="preserve"> </w:t>
      </w:r>
      <w:r>
        <w:t>November</w:t>
      </w:r>
      <w:r w:rsidRPr="0058093E">
        <w:rPr>
          <w:rFonts w:ascii="Calibri" w:eastAsia="Calibri" w:hAnsi="Calibri" w:cs="Arial"/>
        </w:rPr>
        <w:t xml:space="preserve"> 201</w:t>
      </w:r>
      <w:r>
        <w:t>3</w:t>
      </w:r>
      <w:r w:rsidRPr="0058093E">
        <w:rPr>
          <w:rFonts w:ascii="Calibri" w:eastAsia="Calibri" w:hAnsi="Calibri" w:cs="Arial"/>
        </w:rPr>
        <w:t xml:space="preserve"> in </w:t>
      </w:r>
      <w:r>
        <w:t>Buenos Aires</w:t>
      </w:r>
      <w:r w:rsidRPr="0058093E">
        <w:rPr>
          <w:rFonts w:ascii="Calibri" w:eastAsia="Calibri" w:hAnsi="Calibri" w:cs="Arial"/>
        </w:rPr>
        <w:t xml:space="preserve"> (</w:t>
      </w:r>
      <w:r>
        <w:t>Argentina</w:t>
      </w:r>
      <w:r w:rsidRPr="0058093E">
        <w:rPr>
          <w:rFonts w:ascii="Calibri" w:eastAsia="Calibri" w:hAnsi="Calibri" w:cs="Arial"/>
        </w:rPr>
        <w:t>)</w:t>
      </w:r>
      <w:r>
        <w:t xml:space="preserve"> on the fringe of the 48</w:t>
      </w:r>
      <w:r w:rsidRPr="0058093E">
        <w:rPr>
          <w:vertAlign w:val="superscript"/>
        </w:rPr>
        <w:t>th</w:t>
      </w:r>
      <w:r>
        <w:t xml:space="preserve"> ICANN Public International meeting, debated extensively  the issue of ICANN meeting strategy, </w:t>
      </w:r>
    </w:p>
    <w:p w:rsidR="00D9699E" w:rsidRDefault="00D9699E" w:rsidP="0058093E">
      <w:pPr>
        <w:spacing w:after="0"/>
      </w:pPr>
    </w:p>
    <w:p w:rsidR="004E0040" w:rsidRDefault="00D9699E" w:rsidP="0058093E">
      <w:pPr>
        <w:spacing w:after="0"/>
      </w:pPr>
      <w:r>
        <w:t xml:space="preserve">We understand very well the challenges that the ICANN meeting staff is facing </w:t>
      </w:r>
      <w:del w:id="0" w:author="Windows User" w:date="2013-11-13T15:05:00Z">
        <w:r w:rsidDel="00B31A26">
          <w:delText>in terms</w:delText>
        </w:r>
      </w:del>
      <w:ins w:id="1" w:author="Windows User" w:date="2013-11-13T15:05:00Z">
        <w:r w:rsidR="00B31A26">
          <w:t>for the management</w:t>
        </w:r>
      </w:ins>
      <w:r>
        <w:t xml:space="preserve"> of the increasing</w:t>
      </w:r>
      <w:ins w:id="2" w:author="Windows User" w:date="2013-11-13T15:17:00Z">
        <w:r w:rsidR="00984008">
          <w:t>ly</w:t>
        </w:r>
      </w:ins>
      <w:r>
        <w:t xml:space="preserve"> huge number of participants </w:t>
      </w:r>
      <w:ins w:id="3" w:author="Windows User" w:date="2013-11-13T15:08:00Z">
        <w:r w:rsidR="00B31A26">
          <w:t>and meeting sessions often overlapping</w:t>
        </w:r>
      </w:ins>
      <w:ins w:id="4" w:author="Windows User" w:date="2013-11-13T15:10:00Z">
        <w:r w:rsidR="00B31A26">
          <w:t xml:space="preserve"> </w:t>
        </w:r>
      </w:ins>
      <w:ins w:id="5" w:author="Windows User" w:date="2013-11-13T15:11:00Z">
        <w:r w:rsidR="00B31A26">
          <w:t xml:space="preserve">with each other, </w:t>
        </w:r>
      </w:ins>
      <w:del w:id="6" w:author="Windows User" w:date="2013-11-13T15:11:00Z">
        <w:r w:rsidDel="00B31A26">
          <w:delText>that</w:delText>
        </w:r>
      </w:del>
      <w:r>
        <w:t xml:space="preserve"> mak</w:t>
      </w:r>
      <w:ins w:id="7" w:author="Windows User" w:date="2013-11-13T15:11:00Z">
        <w:r w:rsidR="00B31A26">
          <w:t>ing</w:t>
        </w:r>
      </w:ins>
      <w:del w:id="8" w:author="Windows User" w:date="2013-11-13T15:11:00Z">
        <w:r w:rsidDel="00B31A26">
          <w:delText>e</w:delText>
        </w:r>
      </w:del>
      <w:del w:id="9" w:author="Windows User" w:date="2013-11-13T15:18:00Z">
        <w:r w:rsidDel="00984008">
          <w:delText xml:space="preserve"> </w:delText>
        </w:r>
      </w:del>
      <w:ins w:id="10" w:author="Windows User" w:date="2013-11-13T15:06:00Z">
        <w:r w:rsidR="00B31A26">
          <w:t xml:space="preserve"> </w:t>
        </w:r>
      </w:ins>
      <w:r>
        <w:t>the availability of adequate venue in some regions</w:t>
      </w:r>
      <w:del w:id="11" w:author="Windows User" w:date="2013-11-13T15:10:00Z">
        <w:r w:rsidDel="00B31A26">
          <w:delText xml:space="preserve"> </w:delText>
        </w:r>
      </w:del>
      <w:ins w:id="12" w:author="Windows User" w:date="2013-11-13T15:18:00Z">
        <w:r w:rsidR="00984008">
          <w:t xml:space="preserve"> very </w:t>
        </w:r>
      </w:ins>
      <w:bookmarkStart w:id="13" w:name="_GoBack"/>
      <w:bookmarkEnd w:id="13"/>
      <w:r>
        <w:t>critical</w:t>
      </w:r>
      <w:del w:id="14" w:author="Windows User" w:date="2013-11-13T15:06:00Z">
        <w:r w:rsidDel="00B31A26">
          <w:delText xml:space="preserve"> </w:delText>
        </w:r>
      </w:del>
      <w:del w:id="15" w:author="Windows User" w:date="2013-11-13T15:10:00Z">
        <w:r w:rsidDel="00B31A26">
          <w:delText>and the number of session that is growing, making several of them overlapping</w:delText>
        </w:r>
      </w:del>
      <w:r w:rsidR="004E0040">
        <w:t>.</w:t>
      </w:r>
    </w:p>
    <w:p w:rsidR="004E0040" w:rsidRDefault="004E0040" w:rsidP="0058093E">
      <w:pPr>
        <w:spacing w:after="0"/>
      </w:pPr>
    </w:p>
    <w:p w:rsidR="004E0040" w:rsidRDefault="004E0040" w:rsidP="004E0040">
      <w:pPr>
        <w:spacing w:after="0"/>
      </w:pPr>
      <w:r>
        <w:t xml:space="preserve">We notice with satisfaction </w:t>
      </w:r>
      <w:del w:id="16" w:author="Windows User" w:date="2013-11-13T15:12:00Z">
        <w:r w:rsidDel="00B31A26">
          <w:delText xml:space="preserve">the </w:delText>
        </w:r>
      </w:del>
      <w:ins w:id="17" w:author="Windows User" w:date="2013-11-13T15:11:00Z">
        <w:r w:rsidR="00B31A26">
          <w:t>staff</w:t>
        </w:r>
        <w:r w:rsidR="00B31A26">
          <w:t xml:space="preserve"> </w:t>
        </w:r>
      </w:ins>
      <w:r>
        <w:t xml:space="preserve">effort </w:t>
      </w:r>
      <w:del w:id="18" w:author="Windows User" w:date="2013-11-13T15:12:00Z">
        <w:r w:rsidDel="00B31A26">
          <w:delText xml:space="preserve">done by the </w:delText>
        </w:r>
      </w:del>
      <w:del w:id="19" w:author="Windows User" w:date="2013-11-13T15:11:00Z">
        <w:r w:rsidDel="00B31A26">
          <w:delText xml:space="preserve">staff </w:delText>
        </w:r>
      </w:del>
      <w:r>
        <w:t>to find solutions to the problems that arose during the last few meetings, and to propose a new meeting strategy.</w:t>
      </w:r>
    </w:p>
    <w:p w:rsidR="004E0040" w:rsidRDefault="004E0040" w:rsidP="004E0040">
      <w:pPr>
        <w:spacing w:after="0"/>
      </w:pPr>
    </w:p>
    <w:p w:rsidR="00D70E6A" w:rsidRDefault="004E0040" w:rsidP="004E0040">
      <w:pPr>
        <w:spacing w:after="0"/>
      </w:pPr>
      <w:r>
        <w:t xml:space="preserve">We encourage ICANN to continue its </w:t>
      </w:r>
      <w:r w:rsidR="00D70E6A">
        <w:t>effort to find an alternative meeting strategy that overcomes the challenges faced, and that takes</w:t>
      </w:r>
      <w:r w:rsidR="00D9699E">
        <w:t xml:space="preserve"> </w:t>
      </w:r>
      <w:r w:rsidR="00D70E6A">
        <w:t>into consideration the community concerns such as:</w:t>
      </w:r>
    </w:p>
    <w:p w:rsidR="00D9699E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Keeping the rotation between the 5 ICANN regions</w:t>
      </w:r>
      <w:r w:rsidR="00D17B87">
        <w:rPr>
          <w:sz w:val="24"/>
          <w:szCs w:val="24"/>
        </w:rPr>
        <w:t xml:space="preserve"> to maintain the inclusive and international character of ICANN</w:t>
      </w:r>
    </w:p>
    <w:p w:rsidR="00D70E6A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Adopting the principle of a hub per region to serve as an alternative solution in case another venue couldn’t be found</w:t>
      </w:r>
    </w:p>
    <w:p w:rsidR="00D17B87" w:rsidRDefault="00D17B87" w:rsidP="008C62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Making sure that </w:t>
      </w:r>
      <w:r w:rsidR="008C6207">
        <w:rPr>
          <w:sz w:val="24"/>
          <w:szCs w:val="24"/>
        </w:rPr>
        <w:t xml:space="preserve">especially </w:t>
      </w:r>
      <w:r>
        <w:rPr>
          <w:sz w:val="24"/>
          <w:szCs w:val="24"/>
        </w:rPr>
        <w:t>hubs</w:t>
      </w:r>
      <w:r w:rsidR="008C6207">
        <w:rPr>
          <w:sz w:val="24"/>
          <w:szCs w:val="24"/>
        </w:rPr>
        <w:t>, but also all other venues</w:t>
      </w:r>
      <w:r>
        <w:rPr>
          <w:sz w:val="24"/>
          <w:szCs w:val="24"/>
        </w:rPr>
        <w:t xml:space="preserve"> should be chosen inter alias according to the will of the </w:t>
      </w:r>
      <w:del w:id="20" w:author="Windows User" w:date="2013-11-13T15:13:00Z">
        <w:r w:rsidDel="008F3B13">
          <w:rPr>
            <w:sz w:val="24"/>
            <w:szCs w:val="24"/>
          </w:rPr>
          <w:delText xml:space="preserve">their </w:delText>
        </w:r>
      </w:del>
      <w:r>
        <w:rPr>
          <w:sz w:val="24"/>
          <w:szCs w:val="24"/>
        </w:rPr>
        <w:t>governments to make the adequate arrangements for visa delivery to all ICANN community</w:t>
      </w:r>
      <w:r w:rsidR="008C6207">
        <w:rPr>
          <w:sz w:val="24"/>
          <w:szCs w:val="24"/>
        </w:rPr>
        <w:t xml:space="preserve"> to avoid the repeated experience of some of the African community members missing the meeting in spite of their important role</w:t>
      </w:r>
    </w:p>
    <w:p w:rsidR="00D17B87" w:rsidRPr="00D17B87" w:rsidRDefault="00D17B87" w:rsidP="00D17B87">
      <w:pPr>
        <w:spacing w:after="0"/>
        <w:ind w:left="450"/>
        <w:rPr>
          <w:sz w:val="24"/>
          <w:szCs w:val="24"/>
        </w:rPr>
      </w:pPr>
      <w:r w:rsidRPr="00D17B87">
        <w:rPr>
          <w:sz w:val="24"/>
          <w:szCs w:val="24"/>
        </w:rPr>
        <w:t xml:space="preserve">  </w:t>
      </w:r>
    </w:p>
    <w:p w:rsidR="00D17B87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Reorganizing the meeting in a way to separate the cross constituency works from the </w:t>
      </w:r>
      <w:r w:rsidR="00D17B87">
        <w:rPr>
          <w:sz w:val="24"/>
          <w:szCs w:val="24"/>
        </w:rPr>
        <w:t>intra-constituency works, and assign separate days for each to avoid the conflicting sessions</w:t>
      </w:r>
    </w:p>
    <w:p w:rsidR="00D17B87" w:rsidRDefault="00D17B87" w:rsidP="008C6207">
      <w:pPr>
        <w:spacing w:after="0"/>
        <w:ind w:left="450"/>
        <w:rPr>
          <w:sz w:val="24"/>
          <w:szCs w:val="24"/>
        </w:rPr>
      </w:pPr>
    </w:p>
    <w:p w:rsidR="008C6207" w:rsidRPr="008C6207" w:rsidRDefault="008C6207" w:rsidP="003C002A">
      <w:pPr>
        <w:spacing w:after="0"/>
        <w:ind w:left="450"/>
        <w:rPr>
          <w:sz w:val="24"/>
          <w:szCs w:val="24"/>
        </w:rPr>
      </w:pPr>
      <w:r>
        <w:rPr>
          <w:sz w:val="24"/>
          <w:szCs w:val="24"/>
        </w:rPr>
        <w:t xml:space="preserve">We believe that with due consideration of those remarks, ICANN will find a good and sustainable meeting strategy that </w:t>
      </w:r>
      <w:ins w:id="21" w:author="Windows User" w:date="2013-11-13T15:14:00Z">
        <w:r w:rsidR="008F3B13">
          <w:rPr>
            <w:sz w:val="24"/>
            <w:szCs w:val="24"/>
          </w:rPr>
          <w:t>will accommodate the communities needs and aspirations, worldwide</w:t>
        </w:r>
      </w:ins>
      <w:del w:id="22" w:author="Windows User" w:date="2013-11-13T15:15:00Z">
        <w:r w:rsidR="001D379F" w:rsidDel="008F3B13">
          <w:rPr>
            <w:sz w:val="24"/>
            <w:szCs w:val="24"/>
          </w:rPr>
          <w:delText>….</w:delText>
        </w:r>
      </w:del>
      <w:r>
        <w:rPr>
          <w:sz w:val="24"/>
          <w:szCs w:val="24"/>
        </w:rPr>
        <w:t xml:space="preserve"> </w:t>
      </w:r>
    </w:p>
    <w:p w:rsidR="00D70E6A" w:rsidRPr="00D70E6A" w:rsidRDefault="00D70E6A" w:rsidP="00B26C23">
      <w:pPr>
        <w:pStyle w:val="ListParagraph"/>
        <w:spacing w:after="0"/>
        <w:ind w:left="81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D70E6A" w:rsidRPr="00D70E6A" w:rsidSect="0090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814DB"/>
    <w:multiLevelType w:val="hybridMultilevel"/>
    <w:tmpl w:val="A8184202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BF"/>
    <w:rsid w:val="001D379F"/>
    <w:rsid w:val="00282DBF"/>
    <w:rsid w:val="003C002A"/>
    <w:rsid w:val="00486F37"/>
    <w:rsid w:val="004E0040"/>
    <w:rsid w:val="0058093E"/>
    <w:rsid w:val="008C6207"/>
    <w:rsid w:val="008F3B13"/>
    <w:rsid w:val="00906743"/>
    <w:rsid w:val="00984008"/>
    <w:rsid w:val="00B26C23"/>
    <w:rsid w:val="00B31A26"/>
    <w:rsid w:val="00D17B87"/>
    <w:rsid w:val="00D70E6A"/>
    <w:rsid w:val="00D9699E"/>
    <w:rsid w:val="00E71BB1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3</cp:revision>
  <dcterms:created xsi:type="dcterms:W3CDTF">2013-11-13T15:16:00Z</dcterms:created>
  <dcterms:modified xsi:type="dcterms:W3CDTF">2013-11-13T15:18:00Z</dcterms:modified>
</cp:coreProperties>
</file>