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CC03" w14:textId="32963621" w:rsidR="00B053A8" w:rsidRDefault="00C10792"/>
    <w:p w14:paraId="47A76C3A" w14:textId="44EC5E96" w:rsidR="00E27BCE" w:rsidRPr="00E27BCE" w:rsidRDefault="00E27BCE">
      <w:pPr>
        <w:rPr>
          <w:b/>
          <w:bCs/>
        </w:rPr>
      </w:pPr>
      <w:r w:rsidRPr="00E27BCE">
        <w:rPr>
          <w:b/>
          <w:bCs/>
        </w:rPr>
        <w:t>Recommendation #3:</w:t>
      </w:r>
    </w:p>
    <w:p w14:paraId="1A65F34F" w14:textId="38046426" w:rsidR="00E27BCE" w:rsidRDefault="00E27BCE" w:rsidP="00E16D02">
      <w:pPr>
        <w:pStyle w:val="ListParagraph"/>
        <w:numPr>
          <w:ilvl w:val="0"/>
          <w:numId w:val="2"/>
        </w:numPr>
      </w:pPr>
      <w:r w:rsidRPr="00E27BCE">
        <w:t xml:space="preserve">The EPDP team recommends that an IGO Complainant (as defined under Recommendation #1) be exempt from the requirement under Section 3(b)(xii) of the UDRP Rules and Section 3(b)(ix) of the URS Rules. </w:t>
      </w:r>
    </w:p>
    <w:p w14:paraId="7496F53D" w14:textId="5E4B2C1B" w:rsidR="00E27BCE" w:rsidRDefault="00E27BCE" w:rsidP="00E27BCE"/>
    <w:p w14:paraId="04E7E6E6" w14:textId="4A68A2EB" w:rsidR="00E27BCE" w:rsidRDefault="003E00F2" w:rsidP="00E16D02">
      <w:pPr>
        <w:pStyle w:val="ListParagraph"/>
        <w:numPr>
          <w:ilvl w:val="0"/>
          <w:numId w:val="2"/>
        </w:numPr>
      </w:pPr>
      <w:r>
        <w:t>The EPDP team recommends that, when forwarding a complaint filed by an IGO Complainant to the respondent (pursuant to Paragraph 2(a) of the UDRP or Paragraph 4.2 of the URS, as applicable), the relevant UDRP or URS provider must also include a notice informing the respondent</w:t>
      </w:r>
      <w:r w:rsidR="0055520A">
        <w:t>: (</w:t>
      </w:r>
      <w:proofErr w:type="spellStart"/>
      <w:r w:rsidR="0055520A">
        <w:t>i</w:t>
      </w:r>
      <w:proofErr w:type="spellEnd"/>
      <w:r w:rsidR="0055520A">
        <w:t>)</w:t>
      </w:r>
      <w:r>
        <w:t xml:space="preserve"> </w:t>
      </w:r>
      <w:r w:rsidR="0055520A">
        <w:t xml:space="preserve">of its right to </w:t>
      </w:r>
      <w:r w:rsidR="0055520A" w:rsidRPr="0055520A">
        <w:t xml:space="preserve">challenge a UDRP decision canceling or transferring the domain name or a URS Determination rendered in favor of an IGO </w:t>
      </w:r>
      <w:r w:rsidR="00E16D02">
        <w:t>C</w:t>
      </w:r>
      <w:r w:rsidR="0055520A" w:rsidRPr="0055520A">
        <w:t>omplainant by filing a claim in court</w:t>
      </w:r>
      <w:r w:rsidR="0055520A">
        <w:t xml:space="preserve">; </w:t>
      </w:r>
      <w:del w:id="0" w:author="Mary Wong" w:date="2022-02-16T14:36:00Z">
        <w:r w:rsidR="0055520A" w:rsidDel="009A6E68">
          <w:delText>and</w:delText>
        </w:r>
      </w:del>
      <w:r w:rsidR="0055520A">
        <w:t xml:space="preserve"> (ii) that</w:t>
      </w:r>
      <w:r w:rsidR="00E16D02">
        <w:t>,</w:t>
      </w:r>
      <w:r w:rsidR="0055520A">
        <w:t xml:space="preserve"> in the event the respondent chooses to initiate court proceedings</w:t>
      </w:r>
      <w:r w:rsidR="00E16D02">
        <w:t>, the IGO Complainant may assert its privileges and immunities with the result that the court may decline to hear the merits of the case</w:t>
      </w:r>
      <w:ins w:id="1" w:author="Mary Wong" w:date="2022-02-16T14:36:00Z">
        <w:r w:rsidR="009A6E68">
          <w:t>; and</w:t>
        </w:r>
      </w:ins>
      <w:ins w:id="2" w:author="Mary Wong" w:date="2022-02-16T14:37:00Z">
        <w:r w:rsidR="009A6E68">
          <w:t xml:space="preserve"> (iii) that </w:t>
        </w:r>
      </w:ins>
      <w:ins w:id="3" w:author="Mary Wong" w:date="2022-02-16T14:41:00Z">
        <w:r w:rsidR="008B5FF8">
          <w:t>it</w:t>
        </w:r>
      </w:ins>
      <w:ins w:id="4" w:author="Mary Wong" w:date="2022-02-16T14:37:00Z">
        <w:r w:rsidR="009A6E68">
          <w:t xml:space="preserve"> has the option to </w:t>
        </w:r>
      </w:ins>
      <w:ins w:id="5" w:author="Mary Wong" w:date="2022-02-16T14:39:00Z">
        <w:r w:rsidR="009A6E68">
          <w:t>agree to binding arbitration to settle the dispute</w:t>
        </w:r>
      </w:ins>
      <w:ins w:id="6" w:author="Mary Wong" w:date="2022-02-16T14:47:00Z">
        <w:r w:rsidR="00C10792">
          <w:t xml:space="preserve"> at any time</w:t>
        </w:r>
      </w:ins>
      <w:ins w:id="7" w:author="Mary Wong" w:date="2022-02-16T14:39:00Z">
        <w:r w:rsidR="009A6E68">
          <w:t xml:space="preserve">, </w:t>
        </w:r>
      </w:ins>
      <w:ins w:id="8" w:author="Mary Wong" w:date="2022-02-16T14:47:00Z">
        <w:r w:rsidR="00C10792">
          <w:t>including</w:t>
        </w:r>
      </w:ins>
      <w:ins w:id="9" w:author="Mary Wong" w:date="2022-02-16T14:39:00Z">
        <w:r w:rsidR="009A6E68">
          <w:t xml:space="preserve"> in li</w:t>
        </w:r>
      </w:ins>
      <w:ins w:id="10" w:author="Mary Wong" w:date="2022-02-16T14:40:00Z">
        <w:r w:rsidR="009A6E68">
          <w:t xml:space="preserve">eu of initiating court proceedings or, in the </w:t>
        </w:r>
      </w:ins>
      <w:ins w:id="11" w:author="Mary Wong" w:date="2022-02-16T14:41:00Z">
        <w:r w:rsidR="009A6E68">
          <w:t>event it files a claim in court,</w:t>
        </w:r>
      </w:ins>
      <w:ins w:id="12" w:author="Mary Wong" w:date="2022-02-16T14:40:00Z">
        <w:r w:rsidR="009A6E68">
          <w:t xml:space="preserve"> </w:t>
        </w:r>
      </w:ins>
      <w:ins w:id="13" w:author="Mary Wong" w:date="2022-02-16T14:47:00Z">
        <w:r w:rsidR="00C10792">
          <w:t xml:space="preserve">where </w:t>
        </w:r>
      </w:ins>
      <w:ins w:id="14" w:author="Mary Wong" w:date="2022-02-16T14:41:00Z">
        <w:r w:rsidR="009A6E68">
          <w:t xml:space="preserve">the court </w:t>
        </w:r>
      </w:ins>
      <w:ins w:id="15" w:author="Mary Wong" w:date="2022-02-16T14:47:00Z">
        <w:r w:rsidR="00C10792">
          <w:t xml:space="preserve">has </w:t>
        </w:r>
      </w:ins>
      <w:ins w:id="16" w:author="Mary Wong" w:date="2022-02-16T14:41:00Z">
        <w:r w:rsidR="009A6E68">
          <w:t>declin</w:t>
        </w:r>
      </w:ins>
      <w:ins w:id="17" w:author="Mary Wong" w:date="2022-02-16T14:47:00Z">
        <w:r w:rsidR="00C10792">
          <w:t>ed</w:t>
        </w:r>
      </w:ins>
      <w:ins w:id="18" w:author="Mary Wong" w:date="2022-02-16T14:41:00Z">
        <w:r w:rsidR="009A6E68">
          <w:t xml:space="preserve"> to hear the merits of the case</w:t>
        </w:r>
      </w:ins>
      <w:r w:rsidR="00E16D02">
        <w:t>.</w:t>
      </w:r>
      <w:ins w:id="19" w:author="Berry Cobb" w:date="2022-02-14T11:35:00Z">
        <w:r w:rsidR="002B2747">
          <w:t xml:space="preserve"> </w:t>
        </w:r>
      </w:ins>
    </w:p>
    <w:p w14:paraId="616A3091" w14:textId="41D61DD7" w:rsidR="00E16D02" w:rsidRDefault="00E16D02" w:rsidP="00E27BCE"/>
    <w:p w14:paraId="4E43A1EA" w14:textId="578331B7" w:rsidR="00E16D02" w:rsidRDefault="00E16D02" w:rsidP="00E27BCE">
      <w:r w:rsidRPr="00E16D02">
        <w:rPr>
          <w:u w:val="single"/>
        </w:rPr>
        <w:t>Explanatory Text</w:t>
      </w:r>
      <w:r>
        <w:t>:</w:t>
      </w:r>
    </w:p>
    <w:p w14:paraId="260E1648" w14:textId="77777777" w:rsidR="00DB740A" w:rsidRDefault="00E16D02" w:rsidP="00AA4F66">
      <w:r>
        <w:t>Th</w:t>
      </w:r>
      <w:r w:rsidR="00AA4F66">
        <w:t xml:space="preserve">is recommendation addresses the GNSO Council’s instructions that the EPDP team’s recommended policy solution must </w:t>
      </w:r>
      <w:r w:rsidR="00AA4F66" w:rsidRPr="00AA4F66">
        <w:rPr>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00AA4F66">
        <w:t xml:space="preserve">. </w:t>
      </w:r>
    </w:p>
    <w:p w14:paraId="23C4A248" w14:textId="77777777" w:rsidR="00DB740A" w:rsidRDefault="00DB740A" w:rsidP="00AA4F66"/>
    <w:p w14:paraId="136164D5" w14:textId="36E3B927" w:rsidR="00E27BCE" w:rsidRDefault="002D7DCF">
      <w:r>
        <w:t>Early in its deliberations, t</w:t>
      </w:r>
      <w:r w:rsidR="00AA4F66">
        <w:t xml:space="preserve">he EPDP team </w:t>
      </w:r>
      <w:r>
        <w:t xml:space="preserve">agreed on </w:t>
      </w:r>
      <w:r w:rsidR="00AA4F66">
        <w:t>the need to balance the rights and interests of registrants and IGOs.</w:t>
      </w:r>
      <w:r w:rsidR="007142C5">
        <w:t xml:space="preserve"> In </w:t>
      </w:r>
      <w:r>
        <w:t>finalizing its</w:t>
      </w:r>
      <w:r w:rsidR="007142C5">
        <w:t xml:space="preserve"> recommendation to exempt IGO Complainants from the requirement to agree</w:t>
      </w:r>
      <w:r w:rsidR="005A76FB">
        <w:t>,</w:t>
      </w:r>
      <w:r w:rsidR="007142C5">
        <w:t xml:space="preserve"> </w:t>
      </w:r>
      <w:r w:rsidR="007142C5" w:rsidRPr="003327DD">
        <w:t>with respect to any challenge to a UDRP decision or URS Determination</w:t>
      </w:r>
      <w:r w:rsidR="005A76FB">
        <w:t>, to submit</w:t>
      </w:r>
      <w:r w:rsidR="007142C5" w:rsidRPr="003327DD">
        <w:t xml:space="preserve"> to the jurisdiction of the courts in at least one specified Mutual Jurisdiction</w:t>
      </w:r>
      <w:r w:rsidR="003327DD">
        <w:t xml:space="preserve"> (as the term is defined in the UDRP </w:t>
      </w:r>
      <w:r w:rsidR="000C4899">
        <w:t xml:space="preserve">Rules </w:t>
      </w:r>
      <w:r w:rsidR="003327DD">
        <w:t>and URS Rules)</w:t>
      </w:r>
      <w:r w:rsidR="007142C5" w:rsidRPr="003327DD">
        <w:t>,</w:t>
      </w:r>
      <w:r w:rsidR="007142C5">
        <w:t xml:space="preserve"> the EPDP team thought it </w:t>
      </w:r>
      <w:r w:rsidR="003327DD">
        <w:t>important</w:t>
      </w:r>
      <w:r w:rsidR="007142C5">
        <w:t xml:space="preserve"> to </w:t>
      </w:r>
      <w:r w:rsidR="003327DD">
        <w:t xml:space="preserve">ensure that registrants who wish to challenge a UDRP or URS outcome in court </w:t>
      </w:r>
      <w:r w:rsidR="005A76FB">
        <w:t>be made</w:t>
      </w:r>
      <w:r w:rsidR="003327DD">
        <w:t xml:space="preserve"> aware that an IGO Complainant’s exercise of its privileges and immunities may mean that the court declines to hear the registrant’s case. </w:t>
      </w:r>
    </w:p>
    <w:sectPr w:rsidR="00E27BCE" w:rsidSect="00A76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2500E"/>
    <w:multiLevelType w:val="hybridMultilevel"/>
    <w:tmpl w:val="953220B0"/>
    <w:lvl w:ilvl="0" w:tplc="9A7020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204EA"/>
    <w:multiLevelType w:val="hybridMultilevel"/>
    <w:tmpl w:val="27008DEC"/>
    <w:lvl w:ilvl="0" w:tplc="54B63C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BCE"/>
    <w:rsid w:val="000C4899"/>
    <w:rsid w:val="001902D3"/>
    <w:rsid w:val="002B2747"/>
    <w:rsid w:val="002D7DCF"/>
    <w:rsid w:val="003327DD"/>
    <w:rsid w:val="003E00F2"/>
    <w:rsid w:val="00431A50"/>
    <w:rsid w:val="0055520A"/>
    <w:rsid w:val="005A76FB"/>
    <w:rsid w:val="007142C5"/>
    <w:rsid w:val="008B5FF8"/>
    <w:rsid w:val="009A6E68"/>
    <w:rsid w:val="00A760A4"/>
    <w:rsid w:val="00AA4F66"/>
    <w:rsid w:val="00B42249"/>
    <w:rsid w:val="00B87930"/>
    <w:rsid w:val="00BD1689"/>
    <w:rsid w:val="00BF4104"/>
    <w:rsid w:val="00C10792"/>
    <w:rsid w:val="00DB740A"/>
    <w:rsid w:val="00E16D02"/>
    <w:rsid w:val="00E27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1BC9"/>
  <w15:chartTrackingRefBased/>
  <w15:docId w15:val="{AE5741C1-C1F0-3E4B-B07F-9697C7158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02"/>
    <w:pPr>
      <w:ind w:left="720"/>
      <w:contextualSpacing/>
    </w:pPr>
  </w:style>
  <w:style w:type="paragraph" w:styleId="Revision">
    <w:name w:val="Revision"/>
    <w:hidden/>
    <w:uiPriority w:val="99"/>
    <w:semiHidden/>
    <w:rsid w:val="00B42249"/>
  </w:style>
  <w:style w:type="character" w:styleId="CommentReference">
    <w:name w:val="annotation reference"/>
    <w:basedOn w:val="DefaultParagraphFont"/>
    <w:uiPriority w:val="99"/>
    <w:semiHidden/>
    <w:unhideWhenUsed/>
    <w:rsid w:val="00B42249"/>
    <w:rPr>
      <w:sz w:val="16"/>
      <w:szCs w:val="16"/>
    </w:rPr>
  </w:style>
  <w:style w:type="paragraph" w:styleId="CommentText">
    <w:name w:val="annotation text"/>
    <w:basedOn w:val="Normal"/>
    <w:link w:val="CommentTextChar"/>
    <w:uiPriority w:val="99"/>
    <w:semiHidden/>
    <w:unhideWhenUsed/>
    <w:rsid w:val="00B42249"/>
    <w:rPr>
      <w:sz w:val="20"/>
      <w:szCs w:val="20"/>
    </w:rPr>
  </w:style>
  <w:style w:type="character" w:customStyle="1" w:styleId="CommentTextChar">
    <w:name w:val="Comment Text Char"/>
    <w:basedOn w:val="DefaultParagraphFont"/>
    <w:link w:val="CommentText"/>
    <w:uiPriority w:val="99"/>
    <w:semiHidden/>
    <w:rsid w:val="00B42249"/>
    <w:rPr>
      <w:sz w:val="20"/>
      <w:szCs w:val="20"/>
    </w:rPr>
  </w:style>
  <w:style w:type="paragraph" w:styleId="CommentSubject">
    <w:name w:val="annotation subject"/>
    <w:basedOn w:val="CommentText"/>
    <w:next w:val="CommentText"/>
    <w:link w:val="CommentSubjectChar"/>
    <w:uiPriority w:val="99"/>
    <w:semiHidden/>
    <w:unhideWhenUsed/>
    <w:rsid w:val="00B42249"/>
    <w:rPr>
      <w:b/>
      <w:bCs/>
    </w:rPr>
  </w:style>
  <w:style w:type="character" w:customStyle="1" w:styleId="CommentSubjectChar">
    <w:name w:val="Comment Subject Char"/>
    <w:basedOn w:val="CommentTextChar"/>
    <w:link w:val="CommentSubject"/>
    <w:uiPriority w:val="99"/>
    <w:semiHidden/>
    <w:rsid w:val="00B422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5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0198D-3F87-4A7E-AA0F-259F6E9B9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2022-02-16T19:48:00Z</dcterms:created>
  <dcterms:modified xsi:type="dcterms:W3CDTF">2022-02-16T19:48:00Z</dcterms:modified>
</cp:coreProperties>
</file>