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711F" w14:textId="77777777" w:rsidR="004C791E" w:rsidRPr="00E342BB" w:rsidRDefault="004C791E" w:rsidP="004C791E">
      <w:pPr>
        <w:rPr>
          <w:rFonts w:ascii="Calibri" w:hAnsi="Calibri" w:cs="Calibri"/>
          <w:bCs/>
          <w:sz w:val="20"/>
          <w:szCs w:val="20"/>
        </w:rPr>
      </w:pPr>
      <w:r w:rsidRPr="00E342BB">
        <w:rPr>
          <w:rFonts w:ascii="Calibri" w:hAnsi="Calibri" w:cs="Calibri"/>
          <w:b/>
          <w:bCs/>
          <w:sz w:val="20"/>
          <w:szCs w:val="20"/>
        </w:rPr>
        <w:t xml:space="preserve">Recommendation #3: Exemption from Agreement to Submit to Mutual Jurisdiction for IGO Complainants </w:t>
      </w:r>
    </w:p>
    <w:p w14:paraId="47D9BB37" w14:textId="77777777" w:rsidR="004C791E" w:rsidRPr="004C791E" w:rsidRDefault="004C791E" w:rsidP="004C791E">
      <w:pPr>
        <w:pStyle w:val="ListParagraph"/>
        <w:numPr>
          <w:ilvl w:val="0"/>
          <w:numId w:val="1"/>
        </w:numPr>
        <w:contextualSpacing/>
      </w:pPr>
      <w:r w:rsidRPr="004C791E">
        <w:rPr>
          <w:rFonts w:cs="Calibri"/>
          <w:b/>
          <w:bCs/>
          <w:sz w:val="20"/>
          <w:szCs w:val="20"/>
          <w:u w:val="single"/>
        </w:rPr>
        <w:t>In relation to the UDRP</w:t>
      </w:r>
      <w:r w:rsidRPr="004C791E">
        <w:rPr>
          <w:rFonts w:cs="Calibri"/>
          <w:bCs/>
          <w:sz w:val="20"/>
          <w:szCs w:val="20"/>
        </w:rPr>
        <w:t>: The EPDP team recommends that an IGO Complainant (as defined under Recommendation #1, above) be exempt from the requirement to state that it will “submit, with respect to any challenges to a decision in the administrative proceeding canceling or transferring the domain name, to the jurisdiction of the courts in at least one specified Mutual Jurisdiction”.</w:t>
      </w:r>
    </w:p>
    <w:p w14:paraId="6A8AD97D" w14:textId="06F00806" w:rsidR="00954077" w:rsidRPr="004C791E" w:rsidRDefault="004C791E" w:rsidP="004C791E">
      <w:pPr>
        <w:pStyle w:val="ListParagraph"/>
        <w:numPr>
          <w:ilvl w:val="0"/>
          <w:numId w:val="1"/>
        </w:numPr>
        <w:contextualSpacing/>
      </w:pPr>
      <w:r w:rsidRPr="004C791E">
        <w:rPr>
          <w:rFonts w:cs="Calibri"/>
          <w:b/>
          <w:bCs/>
          <w:sz w:val="20"/>
          <w:szCs w:val="20"/>
          <w:u w:val="single"/>
        </w:rPr>
        <w:t>In relation to the URS:</w:t>
      </w:r>
      <w:r w:rsidRPr="004C791E">
        <w:rPr>
          <w:rFonts w:cs="Calibri"/>
          <w:bCs/>
          <w:sz w:val="20"/>
          <w:szCs w:val="20"/>
        </w:rPr>
        <w:t xml:space="preserve"> The EPDP team recommends that an IGO Complainant (as defined under Recommendation #1, above) be exempt from the requirement to state that it will “submit, with respect to any challenges to a determination in the URS proceeding, to the jurisdiction of the courts in at least one specified Mutual Jurisdiction”.</w:t>
      </w:r>
    </w:p>
    <w:p w14:paraId="417075E4" w14:textId="49F9028E" w:rsidR="004C791E" w:rsidRDefault="004C791E" w:rsidP="004C791E">
      <w:pPr>
        <w:contextualSpacing/>
      </w:pPr>
    </w:p>
    <w:p w14:paraId="70E3EEC1" w14:textId="79BBD8AC" w:rsidR="004C791E" w:rsidRPr="004C791E" w:rsidRDefault="004C791E" w:rsidP="004C791E">
      <w:pPr>
        <w:rPr>
          <w:rFonts w:ascii="Calibri" w:hAnsi="Calibri" w:cs="Calibri"/>
          <w:b/>
          <w:bCs/>
          <w:sz w:val="20"/>
          <w:szCs w:val="20"/>
        </w:rPr>
      </w:pPr>
      <w:r w:rsidRPr="004C791E">
        <w:rPr>
          <w:rFonts w:ascii="Calibri" w:hAnsi="Calibri" w:cs="Calibri"/>
          <w:b/>
          <w:bCs/>
          <w:sz w:val="20"/>
          <w:szCs w:val="20"/>
        </w:rPr>
        <w:t>Suggested Amendment from BC (07 Jan 2022):</w:t>
      </w:r>
    </w:p>
    <w:p w14:paraId="23909B43" w14:textId="29F2F6A5" w:rsidR="004C791E" w:rsidRDefault="004C791E" w:rsidP="004C791E">
      <w:pPr>
        <w:contextualSpacing/>
        <w:rPr>
          <w:rFonts w:asciiTheme="minorHAnsi" w:hAnsiTheme="minorHAnsi" w:cstheme="minorHAnsi"/>
          <w:sz w:val="20"/>
          <w:szCs w:val="20"/>
        </w:rPr>
      </w:pPr>
      <w:r w:rsidRPr="004C791E">
        <w:rPr>
          <w:rFonts w:asciiTheme="minorHAnsi" w:hAnsiTheme="minorHAnsi" w:cstheme="minorHAnsi"/>
          <w:sz w:val="20"/>
          <w:szCs w:val="20"/>
        </w:rPr>
        <w:t>A Respondent may challenge a decision (from the administrative proceeding canceling or transferring the domain name) in a court in at least one Mutual Jurisdiction specified by the Complainant in the Complaint, however in such a court proceeding an IGO may raise its claimed privileges and immunities. For greater clarity, nothing in this provision abrogates or diminishes an IGO’s right to claim privileges and immunities as a defense to a challenged administrative proceeding's decision, nor does the IGO’s agreement to this provision constitute a waiver of any of its claimed privileges and immunities.</w:t>
      </w:r>
    </w:p>
    <w:p w14:paraId="68ECE916" w14:textId="09747CC6" w:rsidR="00C93470" w:rsidRDefault="00C93470" w:rsidP="004C791E">
      <w:pPr>
        <w:contextualSpacing/>
        <w:rPr>
          <w:ins w:id="0" w:author="Berry Cobb" w:date="2022-01-24T10:39:00Z"/>
          <w:rFonts w:asciiTheme="minorHAnsi" w:hAnsiTheme="minorHAnsi" w:cstheme="minorHAnsi"/>
          <w:sz w:val="20"/>
          <w:szCs w:val="20"/>
        </w:rPr>
      </w:pPr>
    </w:p>
    <w:p w14:paraId="029AB896" w14:textId="502DEE8A" w:rsidR="00C93470" w:rsidRPr="00C93470" w:rsidRDefault="00C93470" w:rsidP="00C93470">
      <w:pPr>
        <w:contextualSpacing/>
        <w:rPr>
          <w:ins w:id="1" w:author="Berry Cobb" w:date="2022-01-24T10:39:00Z"/>
          <w:rFonts w:asciiTheme="minorHAnsi" w:hAnsiTheme="minorHAnsi" w:cstheme="minorHAnsi"/>
          <w:b/>
          <w:bCs/>
          <w:sz w:val="20"/>
          <w:szCs w:val="20"/>
        </w:rPr>
      </w:pPr>
      <w:ins w:id="2" w:author="Berry Cobb" w:date="2022-01-24T10:39:00Z">
        <w:r>
          <w:rPr>
            <w:rFonts w:asciiTheme="minorHAnsi" w:hAnsiTheme="minorHAnsi" w:cstheme="minorHAnsi"/>
            <w:b/>
            <w:bCs/>
            <w:sz w:val="20"/>
            <w:szCs w:val="20"/>
          </w:rPr>
          <w:t>UDRP</w:t>
        </w:r>
      </w:ins>
      <w:ins w:id="3" w:author="Berry Cobb" w:date="2022-01-24T10:40:00Z">
        <w:r>
          <w:rPr>
            <w:rFonts w:asciiTheme="minorHAnsi" w:hAnsiTheme="minorHAnsi" w:cstheme="minorHAnsi"/>
            <w:b/>
            <w:bCs/>
            <w:sz w:val="20"/>
            <w:szCs w:val="20"/>
          </w:rPr>
          <w:t xml:space="preserve"> Rules</w:t>
        </w:r>
      </w:ins>
      <w:ins w:id="4" w:author="Berry Cobb" w:date="2022-01-24T10:39:00Z">
        <w:r>
          <w:rPr>
            <w:rFonts w:asciiTheme="minorHAnsi" w:hAnsiTheme="minorHAnsi" w:cstheme="minorHAnsi"/>
            <w:b/>
            <w:bCs/>
            <w:sz w:val="20"/>
            <w:szCs w:val="20"/>
          </w:rPr>
          <w:t xml:space="preserve"> MJ </w:t>
        </w:r>
        <w:r w:rsidRPr="00C93470">
          <w:rPr>
            <w:rFonts w:asciiTheme="minorHAnsi" w:hAnsiTheme="minorHAnsi" w:cstheme="minorHAnsi"/>
            <w:b/>
            <w:bCs/>
            <w:sz w:val="20"/>
            <w:szCs w:val="20"/>
          </w:rPr>
          <w:t>Definition:</w:t>
        </w:r>
      </w:ins>
    </w:p>
    <w:p w14:paraId="04A80453" w14:textId="77777777" w:rsidR="00C93470" w:rsidRPr="004C791E" w:rsidRDefault="00C93470" w:rsidP="00C93470">
      <w:pPr>
        <w:contextualSpacing/>
        <w:rPr>
          <w:ins w:id="5" w:author="Berry Cobb" w:date="2022-01-24T10:39:00Z"/>
          <w:rFonts w:asciiTheme="minorHAnsi" w:hAnsiTheme="minorHAnsi" w:cstheme="minorHAnsi"/>
          <w:sz w:val="20"/>
          <w:szCs w:val="20"/>
        </w:rPr>
      </w:pPr>
      <w:ins w:id="6" w:author="Berry Cobb" w:date="2022-01-24T10:39:00Z">
        <w:r w:rsidRPr="00C93470">
          <w:rPr>
            <w:rFonts w:asciiTheme="minorHAnsi" w:hAnsiTheme="minorHAnsi" w:cstheme="minorHAnsi"/>
            <w:sz w:val="20"/>
            <w:szCs w:val="20"/>
          </w:rPr>
          <w:t>Mutual Jurisdiction means a court jurisdiction at the location of either (a) the principal office of the Registrar (provided the domain-name holder has submitted in its Registration Agreement to that jurisdiction for court adjudication of disputes concerning or arising from the use of the domain name) or (b) the domain-name holder's address as shown for the registration of the domain name in Registrar's Whois database at the time the complaint is submitted to the Provider.</w:t>
        </w:r>
      </w:ins>
    </w:p>
    <w:p w14:paraId="54E3652F" w14:textId="14FDF52B" w:rsidR="00C93470" w:rsidRDefault="00C93470" w:rsidP="004C791E">
      <w:pPr>
        <w:contextualSpacing/>
        <w:rPr>
          <w:ins w:id="7" w:author="Berry Cobb" w:date="2022-01-24T10:40:00Z"/>
          <w:rFonts w:asciiTheme="minorHAnsi" w:hAnsiTheme="minorHAnsi" w:cstheme="minorHAnsi"/>
          <w:sz w:val="20"/>
          <w:szCs w:val="20"/>
        </w:rPr>
      </w:pPr>
    </w:p>
    <w:p w14:paraId="01CF8F00" w14:textId="77777777" w:rsidR="00C93470" w:rsidRDefault="00C93470" w:rsidP="00C93470">
      <w:pPr>
        <w:contextualSpacing/>
        <w:rPr>
          <w:ins w:id="8" w:author="Berry Cobb" w:date="2022-01-24T10:40:00Z"/>
          <w:rFonts w:asciiTheme="minorHAnsi" w:hAnsiTheme="minorHAnsi" w:cstheme="minorHAnsi"/>
          <w:sz w:val="20"/>
          <w:szCs w:val="20"/>
        </w:rPr>
      </w:pPr>
      <w:ins w:id="9" w:author="Berry Cobb" w:date="2022-01-24T10:40:00Z">
        <w:r w:rsidRPr="00C93470">
          <w:rPr>
            <w:rFonts w:asciiTheme="minorHAnsi" w:hAnsiTheme="minorHAnsi" w:cstheme="minorHAnsi"/>
            <w:sz w:val="20"/>
            <w:szCs w:val="20"/>
          </w:rPr>
          <w:t>3(b)(xiii)</w:t>
        </w:r>
      </w:ins>
    </w:p>
    <w:p w14:paraId="043420F7" w14:textId="33A696DE" w:rsidR="00C93470" w:rsidRPr="00C93470" w:rsidRDefault="00C93470" w:rsidP="00C93470">
      <w:pPr>
        <w:contextualSpacing/>
        <w:rPr>
          <w:ins w:id="10" w:author="Berry Cobb" w:date="2022-01-24T10:40:00Z"/>
          <w:rFonts w:asciiTheme="minorHAnsi" w:hAnsiTheme="minorHAnsi" w:cstheme="minorHAnsi"/>
          <w:sz w:val="20"/>
          <w:szCs w:val="20"/>
        </w:rPr>
      </w:pPr>
      <w:ins w:id="11" w:author="Berry Cobb" w:date="2022-01-24T10:40:00Z">
        <w:r w:rsidRPr="00C93470">
          <w:rPr>
            <w:rFonts w:asciiTheme="minorHAnsi" w:hAnsiTheme="minorHAnsi" w:cstheme="minorHAnsi"/>
            <w:sz w:val="20"/>
            <w:szCs w:val="20"/>
          </w:rPr>
          <w:t>State that Complainant will submit, with respect to any challenges to a decision in the administrative proceeding canceling or transferring the domain name, to the jurisdiction of the courts in at least one specified Mutual Jurisdiction;</w:t>
        </w:r>
      </w:ins>
    </w:p>
    <w:p w14:paraId="32BE6DE7" w14:textId="51231DD7" w:rsidR="00C93470" w:rsidRDefault="00C93470" w:rsidP="00C93470">
      <w:pPr>
        <w:contextualSpacing/>
        <w:rPr>
          <w:rFonts w:asciiTheme="minorHAnsi" w:hAnsiTheme="minorHAnsi" w:cstheme="minorHAnsi"/>
          <w:sz w:val="20"/>
          <w:szCs w:val="20"/>
        </w:rPr>
      </w:pPr>
    </w:p>
    <w:sectPr w:rsidR="00C93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1265"/>
    <w:multiLevelType w:val="hybridMultilevel"/>
    <w:tmpl w:val="1A08F7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ry Cobb">
    <w15:presenceInfo w15:providerId="Windows Live" w15:userId="0a999daf9fe58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1E"/>
    <w:rsid w:val="00471567"/>
    <w:rsid w:val="004C791E"/>
    <w:rsid w:val="00A2147C"/>
    <w:rsid w:val="00B6036F"/>
    <w:rsid w:val="00C9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7308D"/>
  <w15:chartTrackingRefBased/>
  <w15:docId w15:val="{A778A5C3-64E6-421D-9475-A5FD0B83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91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C791E"/>
    <w:pPr>
      <w:ind w:left="720"/>
    </w:pPr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C9347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Berry Cobb</dc:creator>
  <cp:keywords/>
  <dc:description/>
  <cp:lastModifiedBy>Berry Cobb</cp:lastModifiedBy>
  <cp:revision>2</cp:revision>
  <dcterms:created xsi:type="dcterms:W3CDTF">2022-01-24T20:24:00Z</dcterms:created>
  <dcterms:modified xsi:type="dcterms:W3CDTF">2022-01-24T20:24:00Z</dcterms:modified>
</cp:coreProperties>
</file>