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C02649" w14:textId="60E8D2F5" w:rsidR="00B053A8" w:rsidRPr="00A95F80" w:rsidRDefault="00A95F80">
      <w:pPr>
        <w:rPr>
          <w:b/>
          <w:bCs/>
        </w:rPr>
      </w:pPr>
      <w:r w:rsidRPr="00A95F80">
        <w:rPr>
          <w:b/>
          <w:bCs/>
        </w:rPr>
        <w:t>FOR EPDP TEAM CONSIDERATION: AMENDMENTS &amp; UPDATES TO PRELIMINARY RECOMMENDATIONS #2</w:t>
      </w:r>
    </w:p>
    <w:p w14:paraId="22EDFEE7" w14:textId="610FAA6E" w:rsidR="00A95F80" w:rsidRPr="00A95F80" w:rsidRDefault="00A95F80">
      <w:pPr>
        <w:rPr>
          <w:b/>
          <w:bCs/>
        </w:rPr>
      </w:pPr>
      <w:r>
        <w:rPr>
          <w:b/>
          <w:bCs/>
        </w:rPr>
        <w:t xml:space="preserve">Discussion Draft as of </w:t>
      </w:r>
      <w:del w:id="0" w:author="Berry Cobb" w:date="2021-11-15T11:55:00Z">
        <w:r w:rsidRPr="00A95F80" w:rsidDel="00E51E1F">
          <w:rPr>
            <w:b/>
            <w:bCs/>
          </w:rPr>
          <w:delText xml:space="preserve">9 </w:delText>
        </w:r>
      </w:del>
      <w:ins w:id="1" w:author="Berry Cobb" w:date="2021-11-15T11:55:00Z">
        <w:r w:rsidR="00E51E1F">
          <w:rPr>
            <w:b/>
            <w:bCs/>
          </w:rPr>
          <w:t>15</w:t>
        </w:r>
        <w:r w:rsidR="00E51E1F" w:rsidRPr="00A95F80">
          <w:rPr>
            <w:b/>
            <w:bCs/>
          </w:rPr>
          <w:t xml:space="preserve"> </w:t>
        </w:r>
      </w:ins>
      <w:r w:rsidRPr="00A95F80">
        <w:rPr>
          <w:b/>
          <w:bCs/>
        </w:rPr>
        <w:t>November 2021</w:t>
      </w:r>
    </w:p>
    <w:p w14:paraId="7B573517" w14:textId="5B9CB1C2" w:rsidR="00A95F80" w:rsidRDefault="00A95F80"/>
    <w:p w14:paraId="60880DA5" w14:textId="77777777" w:rsidR="00A95F80" w:rsidRPr="00A95F80" w:rsidRDefault="00A95F80" w:rsidP="00A95F80">
      <w:pPr>
        <w:rPr>
          <w:b/>
        </w:rPr>
      </w:pPr>
      <w:r w:rsidRPr="00A95F80">
        <w:rPr>
          <w:b/>
        </w:rPr>
        <w:t>Recommendation #2: Cumulative Effect of Recommendations #3, #4, #5 &amp; #6</w:t>
      </w:r>
    </w:p>
    <w:p w14:paraId="5E805A6A" w14:textId="77777777" w:rsidR="00A95F80" w:rsidRPr="00A95F80" w:rsidRDefault="00A95F80" w:rsidP="00A95F80">
      <w:pPr>
        <w:rPr>
          <w:bCs/>
        </w:rPr>
      </w:pPr>
      <w:r w:rsidRPr="00A95F80">
        <w:rPr>
          <w:bCs/>
        </w:rPr>
        <w:t>If the GNSO Council approves the recommendations set out below in Recommendations #3, #4, #5 and #6, then the EPDP team recommends that the original Recommendation #5 from the IGO-INGO Access to Curative Rights Protections PDP be rejected.</w:t>
      </w:r>
    </w:p>
    <w:p w14:paraId="255C49CD" w14:textId="6667AF4B" w:rsidR="00A95F80" w:rsidRDefault="00A95F80"/>
    <w:p w14:paraId="32BCCA15" w14:textId="6BF9EB5E" w:rsidR="00A95F80" w:rsidRDefault="00A95F80">
      <w:r w:rsidRPr="00A34781">
        <w:rPr>
          <w:u w:val="single"/>
        </w:rPr>
        <w:t>PROPOSAL</w:t>
      </w:r>
      <w:r>
        <w:t>:</w:t>
      </w:r>
    </w:p>
    <w:p w14:paraId="6DC76D2E" w14:textId="7C7703A7" w:rsidR="00A95F80" w:rsidRDefault="00A95F80" w:rsidP="00A34781">
      <w:pPr>
        <w:pStyle w:val="ListParagraph"/>
        <w:numPr>
          <w:ilvl w:val="0"/>
          <w:numId w:val="2"/>
        </w:numPr>
      </w:pPr>
      <w:r>
        <w:t>Delete Recommendation #2 in its entirety and renumber Recommendations #3, #4, #5 &amp; #6 accordingly.</w:t>
      </w:r>
    </w:p>
    <w:p w14:paraId="59907A55" w14:textId="24D178A8" w:rsidR="00A95F80" w:rsidRDefault="00A95F80" w:rsidP="00A34781">
      <w:pPr>
        <w:pStyle w:val="ListParagraph"/>
        <w:numPr>
          <w:ilvl w:val="0"/>
          <w:numId w:val="2"/>
        </w:numPr>
      </w:pPr>
      <w:r>
        <w:t xml:space="preserve">Add specific text to the </w:t>
      </w:r>
      <w:r w:rsidR="00CF559D">
        <w:t xml:space="preserve">opening portion of the </w:t>
      </w:r>
      <w:r>
        <w:t>Recommendations section of the Final Report (currently Section 2 of the Initial Report) as follows:</w:t>
      </w:r>
    </w:p>
    <w:p w14:paraId="2A4A6718" w14:textId="09891D5C" w:rsidR="00A95F80" w:rsidRDefault="00A95F80"/>
    <w:p w14:paraId="6C38067F" w14:textId="03457D43" w:rsidR="00A34781" w:rsidRPr="00A34781" w:rsidRDefault="00A34781" w:rsidP="00A34781">
      <w:pPr>
        <w:ind w:left="360"/>
        <w:rPr>
          <w:i/>
          <w:iCs/>
        </w:rPr>
      </w:pPr>
      <w:r w:rsidRPr="00A34781">
        <w:rPr>
          <w:i/>
          <w:iCs/>
        </w:rPr>
        <w:t xml:space="preserve">“The GNSO Council voted not to approve the original Recommendation #5 from the IGO-INGO Access to Curative Rights Protection Mechanisms PDP. The EPDP Team’s collective understanding is that the GNSO Council thereby rejected the original Recommendation #5 and, instead, tasked the RPM Phase 1 PDP Working Group to develop a policy solution for the problem that the original Recommendation #5 was intended to solve and that would be </w:t>
      </w:r>
      <w:ins w:id="2" w:author="Berry Cobb" w:date="2021-11-15T11:55:00Z">
        <w:r w:rsidR="00E51E1F">
          <w:rPr>
            <w:i/>
            <w:iCs/>
          </w:rPr>
          <w:t xml:space="preserve">generally </w:t>
        </w:r>
      </w:ins>
      <w:r w:rsidRPr="00A34781">
        <w:rPr>
          <w:i/>
          <w:iCs/>
        </w:rPr>
        <w:t>consistent with Recommendations #1 - #4 from that PDP. The EPDP Team believes that its final recommendations (below) address the issues raised by IGOs’ jurisdictional immunity in relation to court proceedings following a UDRP or URS decision. As such, the EPDP Team recommends that the GNSO Council approve the following final [Recommendations #3 - #5] from this EPDP.”</w:t>
      </w:r>
    </w:p>
    <w:p w14:paraId="647228F7" w14:textId="0A9A67AC" w:rsidR="00A95F80" w:rsidRDefault="00A95F80"/>
    <w:sectPr w:rsidR="00A95F80" w:rsidSect="00A760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E62D07"/>
    <w:multiLevelType w:val="hybridMultilevel"/>
    <w:tmpl w:val="EEF4C7D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876713"/>
    <w:multiLevelType w:val="hybridMultilevel"/>
    <w:tmpl w:val="FE6E59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C676AC"/>
    <w:multiLevelType w:val="hybridMultilevel"/>
    <w:tmpl w:val="ABD69D48"/>
    <w:lvl w:ilvl="0" w:tplc="29B2152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erry Cobb">
    <w15:presenceInfo w15:providerId="Windows Live" w15:userId="0a999daf9fe587d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 w:grammar="clean"/>
  <w:trackRevisions/>
  <w:defaultTabStop w:val="720"/>
  <w:drawingGridHorizontalSpacing w:val="12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F80"/>
    <w:rsid w:val="000C7198"/>
    <w:rsid w:val="00165F0B"/>
    <w:rsid w:val="001902D3"/>
    <w:rsid w:val="00351690"/>
    <w:rsid w:val="00431A50"/>
    <w:rsid w:val="005258A6"/>
    <w:rsid w:val="00665C42"/>
    <w:rsid w:val="00675DBA"/>
    <w:rsid w:val="0091514F"/>
    <w:rsid w:val="009460A1"/>
    <w:rsid w:val="009A3548"/>
    <w:rsid w:val="00A34781"/>
    <w:rsid w:val="00A760A4"/>
    <w:rsid w:val="00A95F80"/>
    <w:rsid w:val="00BD1689"/>
    <w:rsid w:val="00CF559D"/>
    <w:rsid w:val="00E51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74995D"/>
  <w15:chartTrackingRefBased/>
  <w15:docId w15:val="{C777973C-5FA9-5E4D-B901-73D078EF2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47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Wong</dc:creator>
  <cp:keywords/>
  <dc:description/>
  <cp:lastModifiedBy>Berry Cobb</cp:lastModifiedBy>
  <cp:revision>2</cp:revision>
  <dcterms:created xsi:type="dcterms:W3CDTF">2021-11-15T16:57:00Z</dcterms:created>
  <dcterms:modified xsi:type="dcterms:W3CDTF">2021-11-15T16:57:00Z</dcterms:modified>
</cp:coreProperties>
</file>