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DB2B" w14:textId="77777777" w:rsidR="002F2C5E" w:rsidRPr="001D7D8C" w:rsidRDefault="002F2C5E" w:rsidP="002F2C5E">
      <w:pPr>
        <w:rPr>
          <w:rFonts w:ascii="Calibri" w:hAnsi="Calibri" w:cs="Calibri"/>
          <w:b/>
          <w:bCs/>
        </w:rPr>
      </w:pPr>
      <w:r w:rsidRPr="001D7D8C">
        <w:rPr>
          <w:rFonts w:ascii="Calibri" w:hAnsi="Calibri" w:cs="Calibri"/>
          <w:b/>
          <w:bCs/>
        </w:rPr>
        <w:t>Recommendation #1: Definition of “IGO Complainant”</w:t>
      </w:r>
    </w:p>
    <w:p w14:paraId="0D81B8F8" w14:textId="77777777" w:rsidR="002F2C5E" w:rsidRPr="001D7D8C" w:rsidRDefault="002F2C5E" w:rsidP="002F2C5E">
      <w:pPr>
        <w:rPr>
          <w:rFonts w:ascii="Calibri" w:hAnsi="Calibri" w:cs="Calibri"/>
          <w:bCs/>
        </w:rPr>
      </w:pPr>
      <w:r w:rsidRPr="001D7D8C">
        <w:rPr>
          <w:rFonts w:ascii="Calibri" w:hAnsi="Calibri" w:cs="Calibri"/>
          <w:bCs/>
        </w:rPr>
        <w:t>The EPDP team recommends that the UDRP Rules and URS Rules be modified in the following two ways:</w:t>
      </w:r>
    </w:p>
    <w:p w14:paraId="44A1CC59" w14:textId="77777777" w:rsidR="002F2C5E" w:rsidRPr="001D7D8C" w:rsidRDefault="002F2C5E" w:rsidP="002F2C5E">
      <w:pPr>
        <w:rPr>
          <w:rFonts w:ascii="Calibri" w:hAnsi="Calibri" w:cs="Calibri"/>
          <w:bCs/>
        </w:rPr>
      </w:pPr>
    </w:p>
    <w:p w14:paraId="0E294C66" w14:textId="77777777" w:rsidR="002F2C5E" w:rsidRPr="001D7D8C" w:rsidRDefault="002F2C5E" w:rsidP="002F2C5E">
      <w:pPr>
        <w:pStyle w:val="ListParagraph"/>
        <w:numPr>
          <w:ilvl w:val="0"/>
          <w:numId w:val="1"/>
        </w:numPr>
        <w:rPr>
          <w:rFonts w:cs="Calibri"/>
          <w:bCs/>
        </w:rPr>
      </w:pPr>
      <w:r w:rsidRPr="001D7D8C">
        <w:rPr>
          <w:rFonts w:cs="Calibri"/>
          <w:bCs/>
        </w:rPr>
        <w:t>Add a description of “IGO Complainant” to section 1 (i.e., the definitions section of both sets of Rules): </w:t>
      </w:r>
    </w:p>
    <w:p w14:paraId="6164A544" w14:textId="77777777" w:rsidR="002F2C5E" w:rsidRPr="001D7D8C" w:rsidRDefault="002F2C5E" w:rsidP="002F2C5E">
      <w:pPr>
        <w:rPr>
          <w:rFonts w:ascii="Calibri" w:hAnsi="Calibri" w:cs="Calibri"/>
          <w:bCs/>
        </w:rPr>
      </w:pPr>
    </w:p>
    <w:p w14:paraId="6D251517" w14:textId="77777777" w:rsidR="002F2C5E" w:rsidRPr="001D7D8C" w:rsidRDefault="002F2C5E" w:rsidP="002F2C5E">
      <w:pPr>
        <w:ind w:left="360"/>
        <w:rPr>
          <w:rFonts w:ascii="Calibri" w:hAnsi="Calibri" w:cs="Calibri"/>
          <w:bCs/>
        </w:rPr>
      </w:pPr>
      <w:r w:rsidRPr="001D7D8C">
        <w:rPr>
          <w:rFonts w:ascii="Calibri" w:hAnsi="Calibri" w:cs="Calibri"/>
          <w:bCs/>
        </w:rPr>
        <w:t>“‘IGO Complainant’ refers to:</w:t>
      </w:r>
    </w:p>
    <w:p w14:paraId="42A70911" w14:textId="77777777" w:rsidR="002F2C5E" w:rsidRPr="001D7D8C" w:rsidRDefault="002F2C5E" w:rsidP="002F2C5E">
      <w:pPr>
        <w:ind w:left="360"/>
        <w:rPr>
          <w:rFonts w:ascii="Calibri" w:hAnsi="Calibri" w:cs="Calibri"/>
          <w:bCs/>
        </w:rPr>
      </w:pPr>
      <w:r w:rsidRPr="001D7D8C">
        <w:rPr>
          <w:rFonts w:ascii="Calibri" w:hAnsi="Calibri" w:cs="Calibri"/>
          <w:bCs/>
        </w:rPr>
        <w:t>(a) an international organization established by a treaty and which possesses international legal personality; or</w:t>
      </w:r>
    </w:p>
    <w:p w14:paraId="1D13B8CE" w14:textId="68642F39" w:rsidR="002F2C5E" w:rsidRPr="001D7D8C" w:rsidRDefault="002F2C5E" w:rsidP="002F2C5E">
      <w:pPr>
        <w:ind w:left="360"/>
        <w:rPr>
          <w:rFonts w:ascii="Calibri" w:hAnsi="Calibri" w:cs="Calibri"/>
          <w:bCs/>
        </w:rPr>
      </w:pPr>
      <w:r w:rsidRPr="001D7D8C">
        <w:rPr>
          <w:rFonts w:ascii="Calibri" w:hAnsi="Calibri" w:cs="Calibri"/>
          <w:bCs/>
        </w:rPr>
        <w:t xml:space="preserve">(b) an ‘Intergovernmental organization’ </w:t>
      </w:r>
      <w:ins w:id="0" w:author="Berry Cobb" w:date="2021-11-02T15:54:00Z">
        <w:r w:rsidRPr="000A667B">
          <w:rPr>
            <w:rFonts w:ascii="Calibri" w:hAnsi="Calibri" w:cs="Calibri"/>
            <w:bCs/>
            <w:strike/>
          </w:rPr>
          <w:t xml:space="preserve">having </w:t>
        </w:r>
        <w:commentRangeStart w:id="1"/>
        <w:r w:rsidRPr="000A667B">
          <w:rPr>
            <w:rFonts w:ascii="Calibri" w:hAnsi="Calibri" w:cs="Calibri"/>
            <w:bCs/>
            <w:strike/>
          </w:rPr>
          <w:t>received, accepted</w:t>
        </w:r>
      </w:ins>
      <w:commentRangeEnd w:id="1"/>
      <w:ins w:id="2" w:author="Berry Cobb" w:date="2021-11-12T10:13:00Z">
        <w:r w:rsidR="00F953AC" w:rsidRPr="000A667B">
          <w:rPr>
            <w:rStyle w:val="CommentReference"/>
            <w:strike/>
          </w:rPr>
          <w:commentReference w:id="1"/>
        </w:r>
      </w:ins>
      <w:ins w:id="3" w:author="Berry Cobb" w:date="2021-11-02T15:54:00Z">
        <w:r w:rsidRPr="000A667B">
          <w:rPr>
            <w:rFonts w:ascii="Calibri" w:hAnsi="Calibri" w:cs="Calibri"/>
            <w:bCs/>
            <w:strike/>
          </w:rPr>
          <w:t>, and is actively engaging in, a standing invitation to participate</w:t>
        </w:r>
      </w:ins>
      <w:del w:id="4" w:author="Berry Cobb" w:date="2021-11-02T15:54:00Z">
        <w:r w:rsidRPr="001D7D8C" w:rsidDel="002F2C5E">
          <w:rPr>
            <w:rFonts w:ascii="Calibri" w:hAnsi="Calibri" w:cs="Calibri"/>
            <w:bCs/>
          </w:rPr>
          <w:delText>having received a standing invitation to participate</w:delText>
        </w:r>
      </w:del>
      <w:r w:rsidRPr="001D7D8C">
        <w:rPr>
          <w:rFonts w:ascii="Calibri" w:hAnsi="Calibri" w:cs="Calibri"/>
          <w:bCs/>
        </w:rPr>
        <w:t xml:space="preserve"> </w:t>
      </w:r>
      <w:ins w:id="5" w:author="Berry Cobb" w:date="2021-11-14T16:16:00Z">
        <w:r w:rsidR="000A667B">
          <w:rPr>
            <w:rFonts w:ascii="Calibri" w:hAnsi="Calibri" w:cs="Calibri"/>
            <w:bCs/>
          </w:rPr>
          <w:t xml:space="preserve">having applied for and been granted status </w:t>
        </w:r>
      </w:ins>
      <w:r w:rsidRPr="001D7D8C">
        <w:rPr>
          <w:rFonts w:ascii="Calibri" w:hAnsi="Calibri" w:cs="Calibri"/>
          <w:bCs/>
        </w:rPr>
        <w:t>as an observer in the sessions and the work of the United Nations General Assembly; or</w:t>
      </w:r>
    </w:p>
    <w:p w14:paraId="18A57255" w14:textId="77777777" w:rsidR="002F2C5E" w:rsidRPr="001D7D8C" w:rsidRDefault="002F2C5E" w:rsidP="002F2C5E">
      <w:pPr>
        <w:ind w:left="360"/>
        <w:rPr>
          <w:rFonts w:ascii="Calibri" w:hAnsi="Calibri" w:cs="Calibri"/>
          <w:bCs/>
        </w:rPr>
      </w:pPr>
      <w:r w:rsidRPr="001D7D8C">
        <w:rPr>
          <w:rFonts w:ascii="Calibri" w:hAnsi="Calibri" w:cs="Calibri"/>
          <w:bCs/>
        </w:rPr>
        <w:t>(c) a Specialized Agency or distinct entity, organ or program of the United Nations</w:t>
      </w:r>
      <w:r w:rsidRPr="001D7D8C">
        <w:rPr>
          <w:rFonts w:ascii="Calibri" w:hAnsi="Calibri" w:cs="Calibri"/>
          <w:bCs/>
          <w:vertAlign w:val="superscript"/>
        </w:rPr>
        <w:footnoteReference w:id="1"/>
      </w:r>
      <w:r w:rsidRPr="001D7D8C">
        <w:rPr>
          <w:rFonts w:ascii="Calibri" w:hAnsi="Calibri" w:cs="Calibri"/>
          <w:bCs/>
        </w:rPr>
        <w:t>.”</w:t>
      </w:r>
    </w:p>
    <w:p w14:paraId="1E1FE2E6" w14:textId="77777777" w:rsidR="002F2C5E" w:rsidRPr="001D7D8C" w:rsidRDefault="002F2C5E" w:rsidP="002F2C5E">
      <w:pPr>
        <w:ind w:left="360"/>
        <w:rPr>
          <w:rFonts w:ascii="Calibri" w:hAnsi="Calibri" w:cs="Calibri"/>
          <w:bCs/>
        </w:rPr>
      </w:pPr>
    </w:p>
    <w:p w14:paraId="485057FD" w14:textId="77777777" w:rsidR="002F2C5E" w:rsidRPr="001D7D8C" w:rsidRDefault="002F2C5E" w:rsidP="002F2C5E">
      <w:pPr>
        <w:ind w:left="360"/>
        <w:rPr>
          <w:rFonts w:ascii="Calibri" w:hAnsi="Calibri" w:cs="Calibri"/>
          <w:bCs/>
        </w:rPr>
      </w:pPr>
      <w:r w:rsidRPr="001D7D8C">
        <w:rPr>
          <w:rFonts w:ascii="Calibri" w:hAnsi="Calibri" w:cs="Calibri"/>
          <w:bCs/>
        </w:rPr>
        <w:t>AND</w:t>
      </w:r>
    </w:p>
    <w:p w14:paraId="4D4C54DC" w14:textId="77777777" w:rsidR="002F2C5E" w:rsidRPr="001D7D8C" w:rsidRDefault="002F2C5E" w:rsidP="002F2C5E">
      <w:pPr>
        <w:rPr>
          <w:rFonts w:ascii="Calibri" w:hAnsi="Calibri" w:cs="Calibri"/>
          <w:bCs/>
        </w:rPr>
      </w:pPr>
    </w:p>
    <w:p w14:paraId="04604E7F" w14:textId="77777777" w:rsidR="002F2C5E" w:rsidRPr="001D7D8C" w:rsidRDefault="002F2C5E" w:rsidP="002F2C5E">
      <w:pPr>
        <w:pStyle w:val="ListParagraph"/>
        <w:numPr>
          <w:ilvl w:val="0"/>
          <w:numId w:val="1"/>
        </w:numPr>
        <w:rPr>
          <w:rFonts w:cs="Calibri"/>
          <w:bCs/>
        </w:rPr>
      </w:pPr>
      <w:r w:rsidRPr="001D7D8C">
        <w:rPr>
          <w:rFonts w:cs="Calibri"/>
          <w:bCs/>
        </w:rPr>
        <w:t>Add the following explanatory text to UDRP Rules Section 3(b)(viii), URS Section 1.2.6 and URS Rules Section 3(b)(v): </w:t>
      </w:r>
    </w:p>
    <w:p w14:paraId="7DB0180E" w14:textId="77777777" w:rsidR="002F2C5E" w:rsidRPr="001D7D8C" w:rsidRDefault="002F2C5E" w:rsidP="002F2C5E">
      <w:pPr>
        <w:rPr>
          <w:rFonts w:ascii="Calibri" w:hAnsi="Calibri" w:cs="Calibri"/>
          <w:bCs/>
        </w:rPr>
      </w:pPr>
    </w:p>
    <w:p w14:paraId="6797BA95" w14:textId="4033CC3B" w:rsidR="002F2C5E" w:rsidRPr="001D7D8C" w:rsidRDefault="002F2C5E" w:rsidP="002F2C5E">
      <w:pPr>
        <w:ind w:left="360"/>
        <w:rPr>
          <w:rFonts w:ascii="Calibri" w:hAnsi="Calibri" w:cs="Calibri"/>
          <w:bCs/>
        </w:rPr>
      </w:pPr>
      <w:r w:rsidRPr="001D7D8C">
        <w:rPr>
          <w:rFonts w:ascii="Calibri" w:hAnsi="Calibri" w:cs="Calibri"/>
          <w:bCs/>
        </w:rPr>
        <w:t xml:space="preserve">“Where the Complainant is an IGO Complainant, it may show rights in a mark by demonstrating that the </w:t>
      </w:r>
      <w:ins w:id="6" w:author="Mary Wong" w:date="2021-11-04T12:33:00Z">
        <w:del w:id="7" w:author="Berry Cobb" w:date="2021-11-12T10:29:00Z">
          <w:r w:rsidR="0074724F" w:rsidDel="005301D9">
            <w:rPr>
              <w:rFonts w:ascii="Calibri" w:hAnsi="Calibri" w:cs="Calibri"/>
              <w:bCs/>
            </w:rPr>
            <w:delText>[</w:delText>
          </w:r>
        </w:del>
      </w:ins>
      <w:r w:rsidRPr="001D7D8C">
        <w:rPr>
          <w:rFonts w:ascii="Calibri" w:hAnsi="Calibri" w:cs="Calibri"/>
          <w:bCs/>
        </w:rPr>
        <w:t>identifier</w:t>
      </w:r>
      <w:ins w:id="8" w:author="Mary Wong" w:date="2021-11-04T12:33:00Z">
        <w:del w:id="9" w:author="Berry Cobb" w:date="2021-11-12T10:29:00Z">
          <w:r w:rsidR="0074724F" w:rsidDel="005301D9">
            <w:rPr>
              <w:rFonts w:ascii="Calibri" w:hAnsi="Calibri" w:cs="Calibri"/>
              <w:bCs/>
            </w:rPr>
            <w:delText>] [acronym]</w:delText>
          </w:r>
        </w:del>
      </w:ins>
      <w:r w:rsidRPr="001D7D8C">
        <w:rPr>
          <w:rFonts w:ascii="Calibri" w:hAnsi="Calibri" w:cs="Calibri"/>
          <w:bCs/>
        </w:rPr>
        <w:t xml:space="preserve"> which forms the basis for the complaint is used by the IGO Complainant to conduct public activities in accordance with its stated mission (as may be reflected in its treaty, charter, or governing document).</w:t>
      </w:r>
      <w:ins w:id="10" w:author="Berry Cobb" w:date="2021-11-02T15:56:00Z">
        <w:r>
          <w:rPr>
            <w:rFonts w:ascii="Calibri" w:hAnsi="Calibri" w:cs="Calibri"/>
            <w:bCs/>
          </w:rPr>
          <w:t xml:space="preserve"> </w:t>
        </w:r>
        <w:commentRangeStart w:id="11"/>
        <w:r w:rsidRPr="002F2C5E">
          <w:rPr>
            <w:rFonts w:ascii="Calibri" w:hAnsi="Calibri" w:cs="Calibri"/>
            <w:bCs/>
          </w:rPr>
          <w:t>Such use shall not be a token use</w:t>
        </w:r>
      </w:ins>
      <w:commentRangeEnd w:id="11"/>
      <w:r w:rsidR="00E65B2D">
        <w:rPr>
          <w:rStyle w:val="CommentReference"/>
        </w:rPr>
        <w:commentReference w:id="11"/>
      </w:r>
      <w:ins w:id="12" w:author="Berry Cobb" w:date="2021-11-02T15:57:00Z">
        <w:r>
          <w:rPr>
            <w:rFonts w:ascii="Calibri" w:hAnsi="Calibri" w:cs="Calibri"/>
            <w:bCs/>
          </w:rPr>
          <w:t>.</w:t>
        </w:r>
      </w:ins>
      <w:r w:rsidRPr="001D7D8C">
        <w:rPr>
          <w:rFonts w:ascii="Calibri" w:hAnsi="Calibri" w:cs="Calibri"/>
          <w:bCs/>
        </w:rPr>
        <w:t>”</w:t>
      </w:r>
      <w:ins w:id="13" w:author="Berry Cobb" w:date="2021-11-02T15:55:00Z">
        <w:r>
          <w:rPr>
            <w:rFonts w:ascii="Calibri" w:hAnsi="Calibri" w:cs="Calibri"/>
            <w:bCs/>
          </w:rPr>
          <w:t xml:space="preserve"> </w:t>
        </w:r>
      </w:ins>
    </w:p>
    <w:p w14:paraId="4CB96179" w14:textId="6203A442" w:rsidR="00954077" w:rsidRPr="000A795E" w:rsidRDefault="00BA6176">
      <w:pPr>
        <w:rPr>
          <w:ins w:id="14" w:author="Berry Cobb" w:date="2021-11-02T16:07:00Z"/>
          <w:rFonts w:asciiTheme="minorHAnsi" w:hAnsiTheme="minorHAnsi" w:cstheme="minorHAnsi"/>
        </w:rPr>
      </w:pPr>
    </w:p>
    <w:p w14:paraId="24A9F1A9" w14:textId="77777777" w:rsidR="0074724F" w:rsidRDefault="000A795E">
      <w:pPr>
        <w:rPr>
          <w:ins w:id="15" w:author="Mary Wong" w:date="2021-11-04T12:28:00Z"/>
          <w:rFonts w:asciiTheme="minorHAnsi" w:hAnsiTheme="minorHAnsi" w:cstheme="minorHAnsi"/>
        </w:rPr>
      </w:pPr>
      <w:ins w:id="16" w:author="Berry Cobb" w:date="2021-11-02T16:07:00Z">
        <w:r w:rsidRPr="000A795E">
          <w:rPr>
            <w:rFonts w:asciiTheme="minorHAnsi" w:hAnsiTheme="minorHAnsi" w:cstheme="minorHAnsi"/>
          </w:rPr>
          <w:t>For clarit</w:t>
        </w:r>
      </w:ins>
      <w:ins w:id="17" w:author="Berry Cobb" w:date="2021-11-02T16:08:00Z">
        <w:r>
          <w:rPr>
            <w:rFonts w:asciiTheme="minorHAnsi" w:hAnsiTheme="minorHAnsi" w:cstheme="minorHAnsi"/>
          </w:rPr>
          <w:t xml:space="preserve">y, </w:t>
        </w:r>
      </w:ins>
      <w:ins w:id="18" w:author="Mary Wong" w:date="2021-11-04T12:28:00Z">
        <w:r w:rsidR="0074724F">
          <w:rPr>
            <w:rFonts w:asciiTheme="minorHAnsi" w:hAnsiTheme="minorHAnsi" w:cstheme="minorHAnsi"/>
          </w:rPr>
          <w:t>the EPDP Team emphasizes that:</w:t>
        </w:r>
      </w:ins>
    </w:p>
    <w:p w14:paraId="40C150C4" w14:textId="68106C2F" w:rsidR="000A795E" w:rsidRPr="000A667B" w:rsidRDefault="000A795E" w:rsidP="0074724F">
      <w:pPr>
        <w:pStyle w:val="ListParagraph"/>
        <w:numPr>
          <w:ilvl w:val="0"/>
          <w:numId w:val="2"/>
        </w:numPr>
        <w:rPr>
          <w:ins w:id="19" w:author="Mary Wong" w:date="2021-11-04T12:30:00Z"/>
          <w:rFonts w:asciiTheme="minorHAnsi" w:hAnsiTheme="minorHAnsi"/>
          <w:strike/>
        </w:rPr>
      </w:pPr>
      <w:ins w:id="20" w:author="Berry Cobb" w:date="2021-11-02T16:08:00Z">
        <w:del w:id="21" w:author="Mary Wong" w:date="2021-11-04T12:28:00Z">
          <w:r w:rsidRPr="002706CF" w:rsidDel="0074724F">
            <w:rPr>
              <w:rFonts w:asciiTheme="minorHAnsi" w:hAnsiTheme="minorHAnsi" w:cstheme="minorHAnsi"/>
            </w:rPr>
            <w:delText>t</w:delText>
          </w:r>
        </w:del>
      </w:ins>
      <w:ins w:id="22" w:author="Mary Wong" w:date="2021-11-04T12:28:00Z">
        <w:r w:rsidR="0074724F">
          <w:rPr>
            <w:rFonts w:asciiTheme="minorHAnsi" w:hAnsiTheme="minorHAnsi" w:cstheme="minorHAnsi"/>
          </w:rPr>
          <w:t>T</w:t>
        </w:r>
      </w:ins>
      <w:ins w:id="23" w:author="Berry Cobb" w:date="2021-11-02T16:08:00Z">
        <w:r w:rsidRPr="002706CF">
          <w:rPr>
            <w:rFonts w:asciiTheme="minorHAnsi" w:hAnsiTheme="minorHAnsi" w:cstheme="minorHAnsi"/>
          </w:rPr>
          <w:t xml:space="preserve">his recommendation </w:t>
        </w:r>
        <w:r w:rsidRPr="000A667B">
          <w:rPr>
            <w:rFonts w:asciiTheme="minorHAnsi" w:hAnsiTheme="minorHAnsi" w:cstheme="minorHAnsi"/>
            <w:strike/>
          </w:rPr>
          <w:t xml:space="preserve">does not </w:t>
        </w:r>
        <w:del w:id="24" w:author="Mary Wong" w:date="2021-11-04T12:28:00Z">
          <w:r w:rsidRPr="002706CF" w:rsidDel="0074724F">
            <w:rPr>
              <w:rFonts w:asciiTheme="minorHAnsi" w:hAnsiTheme="minorHAnsi" w:cstheme="minorHAnsi"/>
            </w:rPr>
            <w:delText>supplant</w:delText>
          </w:r>
        </w:del>
      </w:ins>
      <w:ins w:id="25" w:author="Mary Wong" w:date="2021-11-04T12:28:00Z">
        <w:del w:id="26" w:author="Berry Cobb" w:date="2021-11-14T16:17:00Z">
          <w:r w:rsidR="0074724F" w:rsidDel="000A667B">
            <w:rPr>
              <w:rFonts w:asciiTheme="minorHAnsi" w:hAnsiTheme="minorHAnsi" w:cstheme="minorHAnsi"/>
            </w:rPr>
            <w:delText xml:space="preserve">modify or </w:delText>
          </w:r>
        </w:del>
        <w:commentRangeStart w:id="27"/>
        <w:r w:rsidR="0074724F">
          <w:rPr>
            <w:rFonts w:asciiTheme="minorHAnsi" w:hAnsiTheme="minorHAnsi" w:cstheme="minorHAnsi"/>
          </w:rPr>
          <w:t>supersede</w:t>
        </w:r>
      </w:ins>
      <w:ins w:id="28" w:author="Berry Cobb" w:date="2021-11-14T16:17:00Z">
        <w:r w:rsidR="000A667B">
          <w:rPr>
            <w:rFonts w:asciiTheme="minorHAnsi" w:hAnsiTheme="minorHAnsi" w:cstheme="minorHAnsi"/>
          </w:rPr>
          <w:t>s</w:t>
        </w:r>
      </w:ins>
      <w:ins w:id="29" w:author="Mary Wong" w:date="2021-11-04T12:28:00Z">
        <w:r w:rsidR="0074724F">
          <w:rPr>
            <w:rFonts w:asciiTheme="minorHAnsi" w:hAnsiTheme="minorHAnsi" w:cstheme="minorHAnsi"/>
          </w:rPr>
          <w:t xml:space="preserve"> Recommendation #2 </w:t>
        </w:r>
      </w:ins>
      <w:commentRangeEnd w:id="27"/>
      <w:ins w:id="30" w:author="Mary Wong" w:date="2021-11-15T18:56:00Z">
        <w:r w:rsidR="00E65B2D">
          <w:rPr>
            <w:rStyle w:val="CommentReference"/>
            <w:rFonts w:ascii="Times New Roman" w:eastAsia="Times New Roman" w:hAnsi="Times New Roman" w:cs="Times New Roman"/>
            <w:lang w:eastAsia="zh-CN"/>
          </w:rPr>
          <w:commentReference w:id="27"/>
        </w:r>
      </w:ins>
      <w:ins w:id="31" w:author="Mary Wong" w:date="2021-11-04T12:28:00Z">
        <w:r w:rsidR="0074724F">
          <w:rPr>
            <w:rFonts w:asciiTheme="minorHAnsi" w:hAnsiTheme="minorHAnsi" w:cstheme="minorHAnsi"/>
          </w:rPr>
          <w:t>from</w:t>
        </w:r>
      </w:ins>
      <w:ins w:id="32" w:author="Berry Cobb" w:date="2021-11-02T16:08:00Z">
        <w:r w:rsidRPr="002706CF">
          <w:rPr>
            <w:rFonts w:asciiTheme="minorHAnsi" w:hAnsiTheme="minorHAnsi" w:cstheme="minorHAnsi"/>
          </w:rPr>
          <w:t xml:space="preserve"> </w:t>
        </w:r>
      </w:ins>
      <w:ins w:id="33" w:author="Berry Cobb" w:date="2021-11-02T16:09:00Z">
        <w:r w:rsidRPr="002706CF">
          <w:rPr>
            <w:rFonts w:asciiTheme="minorHAnsi" w:hAnsiTheme="minorHAnsi" w:cstheme="minorHAnsi"/>
          </w:rPr>
          <w:t xml:space="preserve">the IGO-INGO Access to Curative Rights Protection Mechanisms Policy Development Process </w:t>
        </w:r>
        <w:del w:id="34" w:author="Mary Wong" w:date="2021-11-04T12:29:00Z">
          <w:r w:rsidRPr="002706CF" w:rsidDel="0074724F">
            <w:rPr>
              <w:rFonts w:asciiTheme="minorHAnsi" w:hAnsiTheme="minorHAnsi" w:cstheme="minorHAnsi"/>
            </w:rPr>
            <w:delText>(Recommendations #2)</w:delText>
          </w:r>
        </w:del>
      </w:ins>
      <w:ins w:id="35" w:author="Berry Cobb" w:date="2021-11-02T16:10:00Z">
        <w:del w:id="36" w:author="Mary Wong" w:date="2021-11-04T12:29:00Z">
          <w:r w:rsidRPr="0074724F" w:rsidDel="0074724F">
            <w:rPr>
              <w:rStyle w:val="FootnoteTextChar"/>
              <w:rFonts w:cstheme="minorHAnsi"/>
            </w:rPr>
            <w:delText xml:space="preserve"> </w:delText>
          </w:r>
        </w:del>
        <w:r w:rsidRPr="000A667B">
          <w:rPr>
            <w:rStyle w:val="FootnoteReference"/>
            <w:rFonts w:cstheme="minorHAnsi"/>
            <w:strike/>
          </w:rPr>
          <w:footnoteReference w:id="2"/>
        </w:r>
        <w:r w:rsidRPr="0074724F">
          <w:rPr>
            <w:rStyle w:val="FootnoteTextChar"/>
            <w:rFonts w:cstheme="minorHAnsi"/>
          </w:rPr>
          <w:t xml:space="preserve"> </w:t>
        </w:r>
      </w:ins>
      <w:ins w:id="47" w:author="Mary Wong" w:date="2021-11-04T12:29:00Z">
        <w:r w:rsidR="0074724F">
          <w:rPr>
            <w:rStyle w:val="FootnoteTextChar"/>
            <w:rFonts w:cstheme="minorHAnsi"/>
          </w:rPr>
          <w:t xml:space="preserve">that </w:t>
        </w:r>
      </w:ins>
      <w:ins w:id="48" w:author="Berry Cobb" w:date="2021-11-02T16:10:00Z">
        <w:del w:id="49" w:author="Mary Wong" w:date="2021-11-04T12:29:00Z">
          <w:r w:rsidRPr="0074724F" w:rsidDel="0074724F">
            <w:rPr>
              <w:rFonts w:asciiTheme="minorHAnsi" w:hAnsiTheme="minorHAnsi"/>
              <w:rPrChange w:id="50" w:author="Mary Wong" w:date="2021-11-04T12:28:00Z">
                <w:rPr/>
              </w:rPrChange>
            </w:rPr>
            <w:delText xml:space="preserve">adopted by </w:delText>
          </w:r>
        </w:del>
        <w:r w:rsidRPr="0074724F">
          <w:rPr>
            <w:rFonts w:asciiTheme="minorHAnsi" w:hAnsiTheme="minorHAnsi"/>
            <w:rPrChange w:id="51" w:author="Mary Wong" w:date="2021-11-04T12:28:00Z">
              <w:rPr/>
            </w:rPrChange>
          </w:rPr>
          <w:t>the GNSO Council</w:t>
        </w:r>
      </w:ins>
      <w:ins w:id="52" w:author="Mary Wong" w:date="2021-11-04T12:29:00Z">
        <w:r w:rsidR="0074724F">
          <w:rPr>
            <w:rFonts w:asciiTheme="minorHAnsi" w:hAnsiTheme="minorHAnsi"/>
          </w:rPr>
          <w:t xml:space="preserve"> approved on</w:t>
        </w:r>
      </w:ins>
      <w:ins w:id="53" w:author="Berry Cobb" w:date="2021-11-02T16:10:00Z">
        <w:r w:rsidRPr="002706CF">
          <w:rPr>
            <w:rFonts w:asciiTheme="minorHAnsi" w:hAnsiTheme="minorHAnsi"/>
          </w:rPr>
          <w:t xml:space="preserve"> </w:t>
        </w:r>
      </w:ins>
      <w:ins w:id="54" w:author="Berry Cobb" w:date="2021-11-02T16:11:00Z">
        <w:r w:rsidRPr="002706CF">
          <w:rPr>
            <w:rFonts w:asciiTheme="minorHAnsi" w:hAnsiTheme="minorHAnsi"/>
          </w:rPr>
          <w:t>18 April 2019.</w:t>
        </w:r>
      </w:ins>
      <w:ins w:id="55" w:author="Berry Cobb" w:date="2021-11-02T16:12:00Z">
        <w:r w:rsidRPr="000A667B">
          <w:rPr>
            <w:rFonts w:asciiTheme="minorHAnsi" w:hAnsiTheme="minorHAnsi"/>
            <w:strike/>
          </w:rPr>
          <w:t xml:space="preserve"> IGOs </w:t>
        </w:r>
        <w:r w:rsidRPr="000A667B">
          <w:rPr>
            <w:rFonts w:asciiTheme="minorHAnsi" w:hAnsiTheme="minorHAnsi"/>
            <w:strike/>
          </w:rPr>
          <w:lastRenderedPageBreak/>
          <w:t xml:space="preserve">may still </w:t>
        </w:r>
      </w:ins>
      <w:ins w:id="56" w:author="Mary Wong" w:date="2021-11-04T12:29:00Z">
        <w:r w:rsidR="0074724F" w:rsidRPr="000A667B">
          <w:rPr>
            <w:rFonts w:asciiTheme="minorHAnsi" w:hAnsiTheme="minorHAnsi"/>
            <w:strike/>
          </w:rPr>
          <w:t xml:space="preserve">attempt to </w:t>
        </w:r>
      </w:ins>
      <w:ins w:id="57" w:author="Berry Cobb" w:date="2021-11-02T16:12:00Z">
        <w:r w:rsidRPr="000A667B">
          <w:rPr>
            <w:rFonts w:asciiTheme="minorHAnsi" w:hAnsiTheme="minorHAnsi"/>
            <w:strike/>
          </w:rPr>
          <w:t xml:space="preserve">demonstrate </w:t>
        </w:r>
      </w:ins>
      <w:ins w:id="58" w:author="Mary Wong" w:date="2021-11-04T12:29:00Z">
        <w:r w:rsidR="0074724F" w:rsidRPr="000A667B">
          <w:rPr>
            <w:rFonts w:asciiTheme="minorHAnsi" w:hAnsiTheme="minorHAnsi"/>
            <w:strike/>
          </w:rPr>
          <w:t xml:space="preserve">that they have the </w:t>
        </w:r>
      </w:ins>
      <w:ins w:id="59" w:author="Berry Cobb" w:date="2021-11-02T16:12:00Z">
        <w:r w:rsidR="002B71DD" w:rsidRPr="000A667B">
          <w:rPr>
            <w:rFonts w:asciiTheme="minorHAnsi" w:hAnsiTheme="minorHAnsi"/>
            <w:strike/>
          </w:rPr>
          <w:t>requisite standing</w:t>
        </w:r>
      </w:ins>
      <w:ins w:id="60" w:author="Berry Cobb" w:date="2021-11-02T16:13:00Z">
        <w:r w:rsidR="002B71DD" w:rsidRPr="000A667B">
          <w:rPr>
            <w:rFonts w:asciiTheme="minorHAnsi" w:hAnsiTheme="minorHAnsi"/>
            <w:strike/>
          </w:rPr>
          <w:t xml:space="preserve"> to file a UDRP/URS complaint by </w:t>
        </w:r>
        <w:del w:id="61" w:author="Mary Wong" w:date="2021-11-04T12:30:00Z">
          <w:r w:rsidR="002B71DD" w:rsidRPr="000A667B" w:rsidDel="0074724F">
            <w:rPr>
              <w:rFonts w:asciiTheme="minorHAnsi" w:hAnsiTheme="minorHAnsi"/>
              <w:strike/>
            </w:rPr>
            <w:delText>showing</w:delText>
          </w:r>
        </w:del>
      </w:ins>
      <w:ins w:id="62" w:author="Mary Wong" w:date="2021-11-04T12:30:00Z">
        <w:r w:rsidR="0074724F" w:rsidRPr="000A667B">
          <w:rPr>
            <w:rFonts w:asciiTheme="minorHAnsi" w:hAnsiTheme="minorHAnsi"/>
            <w:strike/>
          </w:rPr>
          <w:t>proof of</w:t>
        </w:r>
      </w:ins>
      <w:ins w:id="63" w:author="Berry Cobb" w:date="2021-11-02T16:13:00Z">
        <w:r w:rsidR="002B71DD" w:rsidRPr="000A667B">
          <w:rPr>
            <w:rFonts w:asciiTheme="minorHAnsi" w:hAnsiTheme="minorHAnsi"/>
            <w:strike/>
          </w:rPr>
          <w:t xml:space="preserve"> compliance with the communications an</w:t>
        </w:r>
      </w:ins>
      <w:ins w:id="64" w:author="Berry Cobb" w:date="2021-11-02T16:14:00Z">
        <w:r w:rsidR="002B71DD" w:rsidRPr="000A667B">
          <w:rPr>
            <w:rFonts w:asciiTheme="minorHAnsi" w:hAnsiTheme="minorHAnsi"/>
            <w:strike/>
          </w:rPr>
          <w:t xml:space="preserve">d notification procedures </w:t>
        </w:r>
        <w:del w:id="65" w:author="Mary Wong" w:date="2021-11-04T12:30:00Z">
          <w:r w:rsidR="002B71DD" w:rsidRPr="000A667B" w:rsidDel="0074724F">
            <w:rPr>
              <w:rFonts w:asciiTheme="minorHAnsi" w:hAnsiTheme="minorHAnsi"/>
              <w:strike/>
            </w:rPr>
            <w:delText>as</w:delText>
          </w:r>
        </w:del>
        <w:r w:rsidR="002B71DD" w:rsidRPr="000A667B">
          <w:rPr>
            <w:rFonts w:asciiTheme="minorHAnsi" w:hAnsiTheme="minorHAnsi"/>
            <w:strike/>
          </w:rPr>
          <w:t xml:space="preserve"> outlined in Article 6ter of the Paris Convention.</w:t>
        </w:r>
      </w:ins>
    </w:p>
    <w:p w14:paraId="26935952" w14:textId="73F370C8" w:rsidR="0074724F" w:rsidRPr="00E65B2D" w:rsidDel="00E65B2D" w:rsidRDefault="0074724F" w:rsidP="00E65B2D">
      <w:pPr>
        <w:rPr>
          <w:ins w:id="66" w:author="Berry Cobb" w:date="2021-11-02T16:15:00Z"/>
          <w:del w:id="67" w:author="Mary Wong" w:date="2021-11-15T18:54:00Z"/>
          <w:rFonts w:asciiTheme="minorHAnsi" w:hAnsiTheme="minorHAnsi" w:cstheme="minorHAnsi"/>
        </w:rPr>
      </w:pPr>
    </w:p>
    <w:p w14:paraId="2A185442" w14:textId="02652E30" w:rsidR="002B71DD" w:rsidRDefault="002B71DD">
      <w:pPr>
        <w:rPr>
          <w:ins w:id="68" w:author="Berry Cobb" w:date="2021-11-02T16:15:00Z"/>
          <w:rFonts w:asciiTheme="minorHAnsi" w:hAnsiTheme="minorHAnsi"/>
        </w:rPr>
      </w:pPr>
    </w:p>
    <w:p w14:paraId="64C2F1D5" w14:textId="50E8F837" w:rsidR="002B71DD" w:rsidRPr="000A795E" w:rsidRDefault="002B71DD">
      <w:pPr>
        <w:rPr>
          <w:rFonts w:asciiTheme="minorHAnsi" w:hAnsiTheme="minorHAnsi" w:cstheme="minorHAnsi"/>
        </w:rPr>
      </w:pPr>
    </w:p>
    <w:sectPr w:rsidR="002B71DD" w:rsidRPr="000A795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Berry Cobb" w:date="2021-11-12T10:13:00Z" w:initials="BC">
    <w:p w14:paraId="3410093D" w14:textId="77777777" w:rsidR="00F953AC" w:rsidRDefault="00F953AC">
      <w:pPr>
        <w:pStyle w:val="CommentText"/>
      </w:pPr>
      <w:r>
        <w:rPr>
          <w:rStyle w:val="CommentReference"/>
        </w:rPr>
        <w:annotationRef/>
      </w:r>
      <w:r>
        <w:t>Brian to find language that better captures actively engaging. [received and accepted]</w:t>
      </w:r>
    </w:p>
    <w:p w14:paraId="219E83D5" w14:textId="77777777" w:rsidR="00F953AC" w:rsidRDefault="00F953AC">
      <w:pPr>
        <w:pStyle w:val="CommentText"/>
      </w:pPr>
    </w:p>
    <w:p w14:paraId="6B2765E1" w14:textId="77777777" w:rsidR="00F953AC" w:rsidRDefault="00F953AC">
      <w:pPr>
        <w:pStyle w:val="CommentText"/>
      </w:pPr>
      <w:r>
        <w:t>Vs.</w:t>
      </w:r>
    </w:p>
    <w:p w14:paraId="790FC28B" w14:textId="77777777" w:rsidR="00F953AC" w:rsidRDefault="00F953AC">
      <w:pPr>
        <w:pStyle w:val="CommentText"/>
      </w:pPr>
    </w:p>
    <w:p w14:paraId="31A219FC" w14:textId="77777777" w:rsidR="00F953AC" w:rsidRDefault="00F953AC">
      <w:pPr>
        <w:pStyle w:val="CommentText"/>
      </w:pPr>
      <w:r>
        <w:t>Simple “participating” which implies “received, accepted and actively engaging.</w:t>
      </w:r>
    </w:p>
    <w:p w14:paraId="4B1A168D" w14:textId="230AE539" w:rsidR="00F953AC" w:rsidRDefault="00F953AC">
      <w:pPr>
        <w:pStyle w:val="CommentText"/>
      </w:pPr>
    </w:p>
    <w:p w14:paraId="7408868F" w14:textId="15E64C21" w:rsidR="00F953AC" w:rsidRDefault="00F953AC">
      <w:pPr>
        <w:pStyle w:val="CommentText"/>
      </w:pPr>
      <w:r>
        <w:t>Vs.</w:t>
      </w:r>
    </w:p>
    <w:p w14:paraId="3F035279" w14:textId="77777777" w:rsidR="00F953AC" w:rsidRDefault="00F953AC">
      <w:pPr>
        <w:pStyle w:val="CommentText"/>
      </w:pPr>
    </w:p>
    <w:p w14:paraId="29F0B37D" w14:textId="77777777" w:rsidR="00F953AC" w:rsidRDefault="00F953AC">
      <w:pPr>
        <w:pStyle w:val="CommentText"/>
      </w:pPr>
      <w:r>
        <w:t>Been granted</w:t>
      </w:r>
    </w:p>
    <w:p w14:paraId="54529A9C" w14:textId="77777777" w:rsidR="00F953AC" w:rsidRDefault="00F953AC">
      <w:pPr>
        <w:pStyle w:val="CommentText"/>
      </w:pPr>
    </w:p>
    <w:p w14:paraId="06B42584" w14:textId="251E8402" w:rsidR="00F953AC" w:rsidRDefault="00F953AC">
      <w:pPr>
        <w:pStyle w:val="CommentText"/>
      </w:pPr>
      <w:r>
        <w:t>Goal: to be as precise as possible and provide adequate reference not only for IRT, but for the UDRP/URS rules to be updated and later executed against.</w:t>
      </w:r>
    </w:p>
  </w:comment>
  <w:comment w:id="11" w:author="Mary Wong" w:date="2021-11-15T18:55:00Z" w:initials="MW">
    <w:p w14:paraId="02D00E67" w14:textId="5A289677" w:rsidR="00E65B2D" w:rsidRDefault="00E65B2D">
      <w:pPr>
        <w:pStyle w:val="CommentText"/>
      </w:pPr>
      <w:r>
        <w:rPr>
          <w:rStyle w:val="CommentReference"/>
        </w:rPr>
        <w:annotationRef/>
      </w:r>
      <w:r>
        <w:t>While this sentence likely adds welcome clarity and certainty (and shouldn’t be difficult to satisfy), is this something the small team expects to be checked by the UDRP/URS provider during the Admin Check phase? Or is it more something that a respondent can bring up to the panelist hearing the ca</w:t>
      </w:r>
      <w:r w:rsidR="0077748F">
        <w:t>s</w:t>
      </w:r>
      <w:r>
        <w:t>es?</w:t>
      </w:r>
    </w:p>
  </w:comment>
  <w:comment w:id="27" w:author="Mary Wong" w:date="2021-11-15T18:56:00Z" w:initials="MW">
    <w:p w14:paraId="32F40197" w14:textId="4C4EF181" w:rsidR="00E65B2D" w:rsidRDefault="00E65B2D">
      <w:pPr>
        <w:pStyle w:val="CommentText"/>
      </w:pPr>
      <w:r>
        <w:rPr>
          <w:rStyle w:val="CommentReference"/>
        </w:rPr>
        <w:annotationRef/>
      </w:r>
      <w:r>
        <w:t>This may require discussion with Chris, John and the EPDP Team (followed by the GNSO Council). As staff understands it, the GNSO Council had approved old Rec 2, so saying that this definition “supersedes” old Rec 2 means that the Council needs to (at minimum) document and clarify that old Rec 2 should not be adopted by the Board and implemented (even if the Council doesn’t feel the need to actually vote to now reject old Rec 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B42584" w15:done="0"/>
  <w15:commentEx w15:paraId="02D00E67" w15:done="0"/>
  <w15:commentEx w15:paraId="32F401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8BCBD" w16cex:dateUtc="2021-11-12T15:13:00Z"/>
  <w16cex:commentExtensible w16cex:durableId="253D2B94" w16cex:dateUtc="2021-11-15T23:55:00Z"/>
  <w16cex:commentExtensible w16cex:durableId="253D2BE4" w16cex:dateUtc="2021-11-15T2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B42584" w16cid:durableId="2538BCBD"/>
  <w16cid:commentId w16cid:paraId="02D00E67" w16cid:durableId="253D2B94"/>
  <w16cid:commentId w16cid:paraId="32F40197" w16cid:durableId="253D2B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925F" w14:textId="77777777" w:rsidR="00BA6176" w:rsidRDefault="00BA6176" w:rsidP="002F2C5E">
      <w:r>
        <w:separator/>
      </w:r>
    </w:p>
  </w:endnote>
  <w:endnote w:type="continuationSeparator" w:id="0">
    <w:p w14:paraId="06CBD78E" w14:textId="77777777" w:rsidR="00BA6176" w:rsidRDefault="00BA6176" w:rsidP="002F2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61D00" w14:textId="77777777" w:rsidR="00BA6176" w:rsidRDefault="00BA6176" w:rsidP="002F2C5E">
      <w:r>
        <w:separator/>
      </w:r>
    </w:p>
  </w:footnote>
  <w:footnote w:type="continuationSeparator" w:id="0">
    <w:p w14:paraId="4DB617D3" w14:textId="77777777" w:rsidR="00BA6176" w:rsidRDefault="00BA6176" w:rsidP="002F2C5E">
      <w:r>
        <w:continuationSeparator/>
      </w:r>
    </w:p>
  </w:footnote>
  <w:footnote w:id="1">
    <w:p w14:paraId="42DDDCBE" w14:textId="77777777" w:rsidR="002F2C5E" w:rsidRDefault="002F2C5E" w:rsidP="002F2C5E">
      <w:pPr>
        <w:pStyle w:val="FootnoteText"/>
      </w:pPr>
      <w:r>
        <w:rPr>
          <w:rStyle w:val="FootnoteReference"/>
        </w:rPr>
        <w:footnoteRef/>
      </w:r>
      <w:r>
        <w:t xml:space="preserve"> A visual depiction of the United Nations system is available here, including its Specialized Agencies and various programs: </w:t>
      </w:r>
      <w:hyperlink r:id="rId1" w:history="1">
        <w:r w:rsidRPr="004F1867">
          <w:rPr>
            <w:rStyle w:val="Hyperlink"/>
          </w:rPr>
          <w:t>https://www.un.org/en/pdfs/un_system_chart.pdf</w:t>
        </w:r>
      </w:hyperlink>
      <w:r>
        <w:rPr>
          <w:rStyle w:val="Hyperlink"/>
        </w:rPr>
        <w:t xml:space="preserve">. </w:t>
      </w:r>
    </w:p>
  </w:footnote>
  <w:footnote w:id="2">
    <w:p w14:paraId="715ECBF6" w14:textId="77777777" w:rsidR="000A795E" w:rsidRPr="000A667B" w:rsidRDefault="000A795E" w:rsidP="000A795E">
      <w:pPr>
        <w:pStyle w:val="FootnoteText"/>
        <w:rPr>
          <w:ins w:id="37" w:author="Berry Cobb" w:date="2021-11-02T16:10:00Z"/>
          <w:strike/>
        </w:rPr>
      </w:pPr>
      <w:ins w:id="38" w:author="Berry Cobb" w:date="2021-11-02T16:10:00Z">
        <w:r w:rsidRPr="000A667B">
          <w:rPr>
            <w:rStyle w:val="FootnoteReference"/>
            <w:strike/>
          </w:rPr>
          <w:footnoteRef/>
        </w:r>
        <w:r w:rsidRPr="000A667B">
          <w:rPr>
            <w:strike/>
          </w:rPr>
          <w:t xml:space="preserve"> Recommendation #2:</w:t>
        </w:r>
      </w:ins>
    </w:p>
    <w:p w14:paraId="5CC388B6" w14:textId="77777777" w:rsidR="000A795E" w:rsidRPr="000A667B" w:rsidRDefault="000A795E" w:rsidP="000A795E">
      <w:pPr>
        <w:pStyle w:val="FootnoteText"/>
        <w:rPr>
          <w:ins w:id="39" w:author="Berry Cobb" w:date="2021-11-02T16:10:00Z"/>
          <w:strike/>
        </w:rPr>
      </w:pPr>
      <w:ins w:id="40" w:author="Berry Cobb" w:date="2021-11-02T16:10:00Z">
        <w:r w:rsidRPr="000A667B">
          <w:rPr>
            <w:strike/>
          </w:rPr>
          <w:t>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In this regard, the Working Group recommends that specific Policy Guidance be issued by ICANN to clarify the following points:</w:t>
        </w:r>
      </w:ins>
    </w:p>
    <w:p w14:paraId="5460A122" w14:textId="77777777" w:rsidR="000A795E" w:rsidRDefault="000A795E" w:rsidP="000A795E">
      <w:pPr>
        <w:pStyle w:val="FootnoteText"/>
        <w:ind w:left="360"/>
        <w:rPr>
          <w:ins w:id="41" w:author="Berry Cobb" w:date="2021-11-02T16:10:00Z"/>
        </w:rPr>
      </w:pPr>
      <w:ins w:id="42" w:author="Berry Cobb" w:date="2021-11-02T16:10:00Z">
        <w:r w:rsidRPr="000A667B">
          <w:rPr>
            <w:strike/>
          </w:rPr>
          <w:t xml:space="preserve">(a) this alternative mechanism for standing is not needed in a situation where an IGO already holds trademark or service mark rights in its name and/or acronym, as the IGO would in such a case proceed in the same way as a </w:t>
        </w:r>
        <w:proofErr w:type="spellStart"/>
        <w:r w:rsidRPr="000A667B">
          <w:rPr>
            <w:strike/>
          </w:rPr>
          <w:t>nonIGO</w:t>
        </w:r>
        <w:proofErr w:type="spellEnd"/>
        <w:r w:rsidRPr="000A667B">
          <w:rPr>
            <w:strike/>
          </w:rPr>
          <w:t xml:space="preserve"> trademark owner;</w:t>
        </w:r>
      </w:ins>
    </w:p>
    <w:p w14:paraId="1A12683A" w14:textId="77777777" w:rsidR="000A795E" w:rsidRPr="000A667B" w:rsidRDefault="000A795E" w:rsidP="000A795E">
      <w:pPr>
        <w:pStyle w:val="FootnoteText"/>
        <w:ind w:left="360"/>
        <w:rPr>
          <w:ins w:id="43" w:author="Berry Cobb" w:date="2021-11-02T16:10:00Z"/>
          <w:strike/>
        </w:rPr>
      </w:pPr>
      <w:ins w:id="44" w:author="Berry Cobb" w:date="2021-11-02T16:10:00Z">
        <w:r w:rsidRPr="000A667B">
          <w:rPr>
            <w:strike/>
          </w:rPr>
          <w:t>(b) whether or not compliance with Article 6ter will be considered determinative of standing is a decision to be made by the UDRP or URS panelist(s) based on the facts of each case; and</w:t>
        </w:r>
      </w:ins>
    </w:p>
    <w:p w14:paraId="4F352880" w14:textId="77777777" w:rsidR="000A795E" w:rsidRDefault="000A795E" w:rsidP="000A795E">
      <w:pPr>
        <w:pStyle w:val="FootnoteText"/>
        <w:ind w:left="360"/>
        <w:rPr>
          <w:ins w:id="45" w:author="Berry Cobb" w:date="2021-11-02T16:10:00Z"/>
        </w:rPr>
      </w:pPr>
      <w:ins w:id="46" w:author="Berry Cobb" w:date="2021-11-02T16:10:00Z">
        <w:r w:rsidRPr="000A667B">
          <w:rPr>
            <w:strike/>
          </w:rPr>
          <w:t>(c) the possibility that an IGO may seek to rely on its compliance with Article 6ter to demonstrate standing should not modify or affect any of the existing grounds which UDRP and/or URS panelists have previously found sufficient for IGO standing (</w:t>
        </w:r>
        <w:proofErr w:type="gramStart"/>
        <w:r w:rsidRPr="000A667B">
          <w:rPr>
            <w:strike/>
          </w:rPr>
          <w:t>e.g.</w:t>
        </w:r>
        <w:proofErr w:type="gramEnd"/>
        <w:r w:rsidRPr="000A667B">
          <w:rPr>
            <w:strike/>
          </w:rPr>
          <w:t xml:space="preserve"> based on statutes and treaties).</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830F1"/>
    <w:multiLevelType w:val="hybridMultilevel"/>
    <w:tmpl w:val="A1F6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E4365"/>
    <w:multiLevelType w:val="hybridMultilevel"/>
    <w:tmpl w:val="834EF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Windows Live" w15:userId="0a999daf9fe587d5"/>
  </w15:person>
  <w15:person w15:author="Mary Wong">
    <w15:presenceInfo w15:providerId="None" w15:userId="Mary W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C5E"/>
    <w:rsid w:val="00027F67"/>
    <w:rsid w:val="00060CB6"/>
    <w:rsid w:val="000A667B"/>
    <w:rsid w:val="000A795E"/>
    <w:rsid w:val="001267C2"/>
    <w:rsid w:val="0019213B"/>
    <w:rsid w:val="002706CF"/>
    <w:rsid w:val="002B71DD"/>
    <w:rsid w:val="002F2C5E"/>
    <w:rsid w:val="00331CC2"/>
    <w:rsid w:val="00404953"/>
    <w:rsid w:val="00427C36"/>
    <w:rsid w:val="004B13C1"/>
    <w:rsid w:val="00507FB4"/>
    <w:rsid w:val="005301D9"/>
    <w:rsid w:val="006B3256"/>
    <w:rsid w:val="006F7A17"/>
    <w:rsid w:val="00744403"/>
    <w:rsid w:val="0074724F"/>
    <w:rsid w:val="0077748F"/>
    <w:rsid w:val="00783B55"/>
    <w:rsid w:val="009C5FD3"/>
    <w:rsid w:val="00A2147C"/>
    <w:rsid w:val="00B6036F"/>
    <w:rsid w:val="00BA6176"/>
    <w:rsid w:val="00D47B96"/>
    <w:rsid w:val="00E65B2D"/>
    <w:rsid w:val="00EA0613"/>
    <w:rsid w:val="00F953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7E863"/>
  <w15:chartTrackingRefBased/>
  <w15:docId w15:val="{CA66A17E-1E2F-49AC-8B4B-38BFA878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C5E"/>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C5E"/>
    <w:pPr>
      <w:ind w:left="720"/>
      <w:contextualSpacing/>
    </w:pPr>
    <w:rPr>
      <w:rFonts w:ascii="Calibri" w:eastAsiaTheme="minorEastAsia" w:hAnsi="Calibri" w:cstheme="minorBidi"/>
      <w:sz w:val="22"/>
      <w:lang w:eastAsia="en-US"/>
    </w:rPr>
  </w:style>
  <w:style w:type="paragraph" w:styleId="FootnoteText">
    <w:name w:val="footnote text"/>
    <w:aliases w:val="+ Footnote Text"/>
    <w:basedOn w:val="Normal"/>
    <w:link w:val="FootnoteTextChar"/>
    <w:uiPriority w:val="99"/>
    <w:unhideWhenUsed/>
    <w:rsid w:val="002F2C5E"/>
    <w:rPr>
      <w:rFonts w:ascii="Source Sans Pro" w:eastAsiaTheme="minorEastAsia" w:hAnsi="Source Sans Pro" w:cstheme="minorBidi"/>
      <w:color w:val="595959" w:themeColor="text1" w:themeTint="A6"/>
      <w:sz w:val="20"/>
      <w:lang w:eastAsia="en-US"/>
    </w:rPr>
  </w:style>
  <w:style w:type="character" w:customStyle="1" w:styleId="FootnoteTextChar">
    <w:name w:val="Footnote Text Char"/>
    <w:aliases w:val="+ Footnote Text Char"/>
    <w:basedOn w:val="DefaultParagraphFont"/>
    <w:link w:val="FootnoteText"/>
    <w:uiPriority w:val="99"/>
    <w:rsid w:val="002F2C5E"/>
    <w:rPr>
      <w:rFonts w:ascii="Source Sans Pro" w:eastAsiaTheme="minorEastAsia" w:hAnsi="Source Sans Pro"/>
      <w:color w:val="595959" w:themeColor="text1" w:themeTint="A6"/>
      <w:sz w:val="20"/>
      <w:szCs w:val="24"/>
    </w:rPr>
  </w:style>
  <w:style w:type="character" w:styleId="FootnoteReference">
    <w:name w:val="footnote reference"/>
    <w:basedOn w:val="DefaultParagraphFont"/>
    <w:uiPriority w:val="99"/>
    <w:unhideWhenUsed/>
    <w:rsid w:val="002F2C5E"/>
    <w:rPr>
      <w:rFonts w:ascii="Calibri" w:hAnsi="Calibri"/>
      <w:vertAlign w:val="superscript"/>
    </w:rPr>
  </w:style>
  <w:style w:type="character" w:styleId="Hyperlink">
    <w:name w:val="Hyperlink"/>
    <w:basedOn w:val="DefaultParagraphFont"/>
    <w:uiPriority w:val="99"/>
    <w:unhideWhenUsed/>
    <w:rsid w:val="002F2C5E"/>
    <w:rPr>
      <w:color w:val="0563C1" w:themeColor="hyperlink"/>
      <w:u w:val="single"/>
    </w:rPr>
  </w:style>
  <w:style w:type="character" w:styleId="CommentReference">
    <w:name w:val="annotation reference"/>
    <w:basedOn w:val="DefaultParagraphFont"/>
    <w:uiPriority w:val="99"/>
    <w:semiHidden/>
    <w:unhideWhenUsed/>
    <w:rsid w:val="002F2C5E"/>
    <w:rPr>
      <w:sz w:val="16"/>
      <w:szCs w:val="16"/>
    </w:rPr>
  </w:style>
  <w:style w:type="paragraph" w:styleId="CommentText">
    <w:name w:val="annotation text"/>
    <w:basedOn w:val="Normal"/>
    <w:link w:val="CommentTextChar"/>
    <w:uiPriority w:val="99"/>
    <w:semiHidden/>
    <w:unhideWhenUsed/>
    <w:rsid w:val="002F2C5E"/>
    <w:rPr>
      <w:sz w:val="20"/>
      <w:szCs w:val="20"/>
    </w:rPr>
  </w:style>
  <w:style w:type="character" w:customStyle="1" w:styleId="CommentTextChar">
    <w:name w:val="Comment Text Char"/>
    <w:basedOn w:val="DefaultParagraphFont"/>
    <w:link w:val="CommentText"/>
    <w:uiPriority w:val="99"/>
    <w:semiHidden/>
    <w:rsid w:val="002F2C5E"/>
    <w:rPr>
      <w:rFonts w:ascii="Times New Roman" w:eastAsia="Times New Roma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2F2C5E"/>
    <w:rPr>
      <w:b/>
      <w:bCs/>
    </w:rPr>
  </w:style>
  <w:style w:type="character" w:customStyle="1" w:styleId="CommentSubjectChar">
    <w:name w:val="Comment Subject Char"/>
    <w:basedOn w:val="CommentTextChar"/>
    <w:link w:val="CommentSubject"/>
    <w:uiPriority w:val="99"/>
    <w:semiHidden/>
    <w:rsid w:val="002F2C5E"/>
    <w:rPr>
      <w:rFonts w:ascii="Times New Roman" w:eastAsia="Times New Roman" w:hAnsi="Times New Roman" w:cs="Times New Roman"/>
      <w:b/>
      <w:bCs/>
      <w:sz w:val="20"/>
      <w:szCs w:val="20"/>
      <w:lang w:eastAsia="zh-CN"/>
    </w:rPr>
  </w:style>
  <w:style w:type="paragraph" w:customStyle="1" w:styleId="ColorfulList-Accent11">
    <w:name w:val="Colorful List - Accent 11"/>
    <w:basedOn w:val="Normal"/>
    <w:uiPriority w:val="34"/>
    <w:qFormat/>
    <w:rsid w:val="002B71DD"/>
    <w:pPr>
      <w:ind w:left="720"/>
      <w:contextualSpacing/>
    </w:pPr>
    <w:rPr>
      <w:rFonts w:ascii="Cambria" w:eastAsia="Cambria" w:hAnsi="Cambr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98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n.org/en/pdfs/un_system_cha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FDB27-A323-4A5C-B12F-736258572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Cobb</dc:creator>
  <cp:keywords/>
  <dc:description/>
  <cp:lastModifiedBy>Berry Cobb</cp:lastModifiedBy>
  <cp:revision>3</cp:revision>
  <dcterms:created xsi:type="dcterms:W3CDTF">2021-11-16T00:00:00Z</dcterms:created>
  <dcterms:modified xsi:type="dcterms:W3CDTF">2021-11-16T00:22:00Z</dcterms:modified>
</cp:coreProperties>
</file>