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68642F39" w:rsidR="002F2C5E" w:rsidRPr="001D7D8C" w:rsidRDefault="002F2C5E" w:rsidP="002F2C5E">
      <w:pPr>
        <w:ind w:left="360"/>
        <w:rPr>
          <w:rFonts w:ascii="Calibri" w:hAnsi="Calibri" w:cs="Calibri"/>
          <w:bCs/>
        </w:rPr>
      </w:pPr>
      <w:r w:rsidRPr="001D7D8C">
        <w:rPr>
          <w:rFonts w:ascii="Calibri" w:hAnsi="Calibri" w:cs="Calibri"/>
          <w:bCs/>
        </w:rPr>
        <w:t xml:space="preserve">(b) an ‘Intergovernmental organization’ </w:t>
      </w:r>
      <w:commentRangeStart w:id="0"/>
      <w:ins w:id="1" w:author="Berry Cobb" w:date="2021-11-02T15:54:00Z">
        <w:r w:rsidRPr="000A667B">
          <w:rPr>
            <w:rFonts w:ascii="Calibri" w:hAnsi="Calibri" w:cs="Calibri"/>
            <w:bCs/>
            <w:strike/>
          </w:rPr>
          <w:t xml:space="preserve">having </w:t>
        </w:r>
        <w:commentRangeStart w:id="2"/>
        <w:r w:rsidRPr="000A667B">
          <w:rPr>
            <w:rFonts w:ascii="Calibri" w:hAnsi="Calibri" w:cs="Calibri"/>
            <w:bCs/>
            <w:strike/>
          </w:rPr>
          <w:t>received, accepted</w:t>
        </w:r>
      </w:ins>
      <w:commentRangeEnd w:id="2"/>
      <w:ins w:id="3" w:author="Berry Cobb" w:date="2021-11-12T10:13:00Z">
        <w:r w:rsidR="00F953AC" w:rsidRPr="000A667B">
          <w:rPr>
            <w:rStyle w:val="CommentReference"/>
            <w:strike/>
          </w:rPr>
          <w:commentReference w:id="2"/>
        </w:r>
      </w:ins>
      <w:ins w:id="4" w:author="Berry Cobb" w:date="2021-11-02T15:54:00Z">
        <w:r w:rsidRPr="000A667B">
          <w:rPr>
            <w:rFonts w:ascii="Calibri" w:hAnsi="Calibri" w:cs="Calibri"/>
            <w:bCs/>
            <w:strike/>
          </w:rPr>
          <w:t>, and is actively engaging in, a standing invitation to participate</w:t>
        </w:r>
        <w:commentRangeEnd w:id="0"/>
        <w:r>
          <w:rPr>
            <w:rStyle w:val="CommentReference"/>
          </w:rPr>
          <w:commentReference w:id="0"/>
        </w:r>
      </w:ins>
      <w:del w:id="5" w:author="Berry Cobb" w:date="2021-11-02T15:54:00Z">
        <w:r w:rsidRPr="001D7D8C" w:rsidDel="002F2C5E">
          <w:rPr>
            <w:rFonts w:ascii="Calibri" w:hAnsi="Calibri" w:cs="Calibri"/>
            <w:bCs/>
          </w:rPr>
          <w:delText>having received a standing invitation to participate</w:delText>
        </w:r>
      </w:del>
      <w:r w:rsidRPr="001D7D8C">
        <w:rPr>
          <w:rFonts w:ascii="Calibri" w:hAnsi="Calibri" w:cs="Calibri"/>
          <w:bCs/>
        </w:rPr>
        <w:t xml:space="preserve"> </w:t>
      </w:r>
      <w:ins w:id="6" w:author="Berry Cobb" w:date="2021-11-14T16:16:00Z">
        <w:r w:rsidR="000A667B">
          <w:rPr>
            <w:rFonts w:ascii="Calibri" w:hAnsi="Calibri" w:cs="Calibri"/>
            <w:bCs/>
          </w:rPr>
          <w:t xml:space="preserve">having applied for and been granted status </w:t>
        </w:r>
      </w:ins>
      <w:r w:rsidRPr="001D7D8C">
        <w:rPr>
          <w:rFonts w:ascii="Calibri" w:hAnsi="Calibri" w:cs="Calibri"/>
          <w:bCs/>
        </w:rPr>
        <w:t>as an observer in the sessions and the work of the United Nations General Assembly; or</w:t>
      </w:r>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1"/>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4033CC3B"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7" w:author="Mary Wong" w:date="2021-11-04T12:33:00Z">
        <w:del w:id="8" w:author="Berry Cobb" w:date="2021-11-12T10:29:00Z">
          <w:r w:rsidR="0074724F" w:rsidDel="005301D9">
            <w:rPr>
              <w:rFonts w:ascii="Calibri" w:hAnsi="Calibri" w:cs="Calibri"/>
              <w:bCs/>
            </w:rPr>
            <w:delText>[</w:delText>
          </w:r>
        </w:del>
      </w:ins>
      <w:commentRangeStart w:id="9"/>
      <w:r w:rsidRPr="001D7D8C">
        <w:rPr>
          <w:rFonts w:ascii="Calibri" w:hAnsi="Calibri" w:cs="Calibri"/>
          <w:bCs/>
        </w:rPr>
        <w:t>identifier</w:t>
      </w:r>
      <w:ins w:id="10" w:author="Mary Wong" w:date="2021-11-04T12:33:00Z">
        <w:del w:id="11" w:author="Berry Cobb" w:date="2021-11-12T10:29:00Z">
          <w:r w:rsidR="0074724F" w:rsidDel="005301D9">
            <w:rPr>
              <w:rFonts w:ascii="Calibri" w:hAnsi="Calibri" w:cs="Calibri"/>
              <w:bCs/>
            </w:rPr>
            <w:delText xml:space="preserve">] </w:delText>
          </w:r>
          <w:commentRangeStart w:id="12"/>
          <w:commentRangeStart w:id="13"/>
          <w:r w:rsidR="0074724F" w:rsidDel="005301D9">
            <w:rPr>
              <w:rFonts w:ascii="Calibri" w:hAnsi="Calibri" w:cs="Calibri"/>
              <w:bCs/>
            </w:rPr>
            <w:delText>[acronym]</w:delText>
          </w:r>
          <w:commentRangeEnd w:id="12"/>
          <w:r w:rsidR="0074724F" w:rsidDel="005301D9">
            <w:rPr>
              <w:rStyle w:val="CommentReference"/>
            </w:rPr>
            <w:commentReference w:id="12"/>
          </w:r>
        </w:del>
      </w:ins>
      <w:commentRangeEnd w:id="13"/>
      <w:r w:rsidR="001267C2">
        <w:rPr>
          <w:rStyle w:val="CommentReference"/>
        </w:rPr>
        <w:commentReference w:id="13"/>
      </w:r>
      <w:r w:rsidRPr="001D7D8C">
        <w:rPr>
          <w:rFonts w:ascii="Calibri" w:hAnsi="Calibri" w:cs="Calibri"/>
          <w:bCs/>
        </w:rPr>
        <w:t xml:space="preserve"> </w:t>
      </w:r>
      <w:commentRangeEnd w:id="9"/>
      <w:r w:rsidR="0074724F">
        <w:rPr>
          <w:rStyle w:val="CommentReference"/>
        </w:rPr>
        <w:commentReference w:id="9"/>
      </w:r>
      <w:r w:rsidRPr="001D7D8C">
        <w:rPr>
          <w:rFonts w:ascii="Calibri" w:hAnsi="Calibri" w:cs="Calibri"/>
          <w:bCs/>
        </w:rPr>
        <w:t>which forms the basis for the complaint is used by the IGO Complainant to conduct public activities in accordance with its stated mission (as may be reflected in its treaty, charter, or governing document).</w:t>
      </w:r>
      <w:ins w:id="14" w:author="Berry Cobb" w:date="2021-11-02T15:56:00Z">
        <w:r>
          <w:rPr>
            <w:rFonts w:ascii="Calibri" w:hAnsi="Calibri" w:cs="Calibri"/>
            <w:bCs/>
          </w:rPr>
          <w:t xml:space="preserve"> </w:t>
        </w:r>
        <w:commentRangeStart w:id="15"/>
        <w:r w:rsidRPr="002F2C5E">
          <w:rPr>
            <w:rFonts w:ascii="Calibri" w:hAnsi="Calibri" w:cs="Calibri"/>
            <w:bCs/>
          </w:rPr>
          <w:t>Such use shall not be a token use</w:t>
        </w:r>
      </w:ins>
      <w:ins w:id="16" w:author="Berry Cobb" w:date="2021-11-02T15:57:00Z">
        <w:r>
          <w:rPr>
            <w:rFonts w:ascii="Calibri" w:hAnsi="Calibri" w:cs="Calibri"/>
            <w:bCs/>
          </w:rPr>
          <w:t>.</w:t>
        </w:r>
        <w:commentRangeEnd w:id="15"/>
        <w:r>
          <w:rPr>
            <w:rStyle w:val="CommentReference"/>
          </w:rPr>
          <w:commentReference w:id="15"/>
        </w:r>
      </w:ins>
      <w:r w:rsidRPr="001D7D8C">
        <w:rPr>
          <w:rFonts w:ascii="Calibri" w:hAnsi="Calibri" w:cs="Calibri"/>
          <w:bCs/>
        </w:rPr>
        <w:t>”</w:t>
      </w:r>
      <w:ins w:id="17" w:author="Berry Cobb" w:date="2021-11-02T15:55:00Z">
        <w:r>
          <w:rPr>
            <w:rFonts w:ascii="Calibri" w:hAnsi="Calibri" w:cs="Calibri"/>
            <w:bCs/>
          </w:rPr>
          <w:t xml:space="preserve"> </w:t>
        </w:r>
      </w:ins>
    </w:p>
    <w:p w14:paraId="4CB96179" w14:textId="6203A442" w:rsidR="00954077" w:rsidRPr="000A795E" w:rsidRDefault="00060CB6">
      <w:pPr>
        <w:rPr>
          <w:ins w:id="18" w:author="Berry Cobb" w:date="2021-11-02T16:07:00Z"/>
          <w:rFonts w:asciiTheme="minorHAnsi" w:hAnsiTheme="minorHAnsi" w:cstheme="minorHAnsi"/>
        </w:rPr>
      </w:pPr>
    </w:p>
    <w:p w14:paraId="24A9F1A9" w14:textId="77777777" w:rsidR="0074724F" w:rsidRDefault="000A795E">
      <w:pPr>
        <w:rPr>
          <w:ins w:id="19" w:author="Mary Wong" w:date="2021-11-04T12:28:00Z"/>
          <w:rFonts w:asciiTheme="minorHAnsi" w:hAnsiTheme="minorHAnsi" w:cstheme="minorHAnsi"/>
        </w:rPr>
      </w:pPr>
      <w:commentRangeStart w:id="20"/>
      <w:ins w:id="21" w:author="Berry Cobb" w:date="2021-11-02T16:07:00Z">
        <w:r w:rsidRPr="000A795E">
          <w:rPr>
            <w:rFonts w:asciiTheme="minorHAnsi" w:hAnsiTheme="minorHAnsi" w:cstheme="minorHAnsi"/>
          </w:rPr>
          <w:t>For clarit</w:t>
        </w:r>
      </w:ins>
      <w:ins w:id="22" w:author="Berry Cobb" w:date="2021-11-02T16:08:00Z">
        <w:r>
          <w:rPr>
            <w:rFonts w:asciiTheme="minorHAnsi" w:hAnsiTheme="minorHAnsi" w:cstheme="minorHAnsi"/>
          </w:rPr>
          <w:t xml:space="preserve">y, </w:t>
        </w:r>
      </w:ins>
      <w:ins w:id="23" w:author="Mary Wong" w:date="2021-11-04T12:28:00Z">
        <w:r w:rsidR="0074724F">
          <w:rPr>
            <w:rFonts w:asciiTheme="minorHAnsi" w:hAnsiTheme="minorHAnsi" w:cstheme="minorHAnsi"/>
          </w:rPr>
          <w:t>the EPDP Team emphasizes that:</w:t>
        </w:r>
      </w:ins>
    </w:p>
    <w:p w14:paraId="40C150C4" w14:textId="68106C2F" w:rsidR="000A795E" w:rsidRPr="000A667B" w:rsidRDefault="000A795E" w:rsidP="0074724F">
      <w:pPr>
        <w:pStyle w:val="ListParagraph"/>
        <w:numPr>
          <w:ilvl w:val="0"/>
          <w:numId w:val="2"/>
        </w:numPr>
        <w:rPr>
          <w:ins w:id="24" w:author="Mary Wong" w:date="2021-11-04T12:30:00Z"/>
          <w:rFonts w:asciiTheme="minorHAnsi" w:hAnsiTheme="minorHAnsi"/>
          <w:strike/>
        </w:rPr>
      </w:pPr>
      <w:ins w:id="25" w:author="Berry Cobb" w:date="2021-11-02T16:08:00Z">
        <w:del w:id="26" w:author="Mary Wong" w:date="2021-11-04T12:28:00Z">
          <w:r w:rsidRPr="002706CF" w:rsidDel="0074724F">
            <w:rPr>
              <w:rFonts w:asciiTheme="minorHAnsi" w:hAnsiTheme="minorHAnsi" w:cstheme="minorHAnsi"/>
            </w:rPr>
            <w:delText>t</w:delText>
          </w:r>
        </w:del>
      </w:ins>
      <w:ins w:id="27" w:author="Mary Wong" w:date="2021-11-04T12:28:00Z">
        <w:r w:rsidR="0074724F">
          <w:rPr>
            <w:rFonts w:asciiTheme="minorHAnsi" w:hAnsiTheme="minorHAnsi" w:cstheme="minorHAnsi"/>
          </w:rPr>
          <w:t>T</w:t>
        </w:r>
      </w:ins>
      <w:ins w:id="28" w:author="Berry Cobb" w:date="2021-11-02T16:08:00Z">
        <w:r w:rsidRPr="002706CF">
          <w:rPr>
            <w:rFonts w:asciiTheme="minorHAnsi" w:hAnsiTheme="minorHAnsi" w:cstheme="minorHAnsi"/>
          </w:rPr>
          <w:t xml:space="preserve">his recommendation </w:t>
        </w:r>
        <w:r w:rsidRPr="000A667B">
          <w:rPr>
            <w:rFonts w:asciiTheme="minorHAnsi" w:hAnsiTheme="minorHAnsi" w:cstheme="minorHAnsi"/>
            <w:strike/>
          </w:rPr>
          <w:t xml:space="preserve">does not </w:t>
        </w:r>
        <w:del w:id="29" w:author="Mary Wong" w:date="2021-11-04T12:28:00Z">
          <w:r w:rsidRPr="002706CF" w:rsidDel="0074724F">
            <w:rPr>
              <w:rFonts w:asciiTheme="minorHAnsi" w:hAnsiTheme="minorHAnsi" w:cstheme="minorHAnsi"/>
            </w:rPr>
            <w:delText>supplant</w:delText>
          </w:r>
        </w:del>
      </w:ins>
      <w:ins w:id="30" w:author="Mary Wong" w:date="2021-11-04T12:28:00Z">
        <w:del w:id="31" w:author="Berry Cobb" w:date="2021-11-14T16:17:00Z">
          <w:r w:rsidR="0074724F" w:rsidDel="000A667B">
            <w:rPr>
              <w:rFonts w:asciiTheme="minorHAnsi" w:hAnsiTheme="minorHAnsi" w:cstheme="minorHAnsi"/>
            </w:rPr>
            <w:delText xml:space="preserve">modify or </w:delText>
          </w:r>
        </w:del>
        <w:r w:rsidR="0074724F">
          <w:rPr>
            <w:rFonts w:asciiTheme="minorHAnsi" w:hAnsiTheme="minorHAnsi" w:cstheme="minorHAnsi"/>
          </w:rPr>
          <w:t>supersede</w:t>
        </w:r>
      </w:ins>
      <w:ins w:id="32" w:author="Berry Cobb" w:date="2021-11-14T16:17:00Z">
        <w:r w:rsidR="000A667B">
          <w:rPr>
            <w:rFonts w:asciiTheme="minorHAnsi" w:hAnsiTheme="minorHAnsi" w:cstheme="minorHAnsi"/>
          </w:rPr>
          <w:t>s</w:t>
        </w:r>
      </w:ins>
      <w:ins w:id="33" w:author="Mary Wong" w:date="2021-11-04T12:28:00Z">
        <w:r w:rsidR="0074724F">
          <w:rPr>
            <w:rFonts w:asciiTheme="minorHAnsi" w:hAnsiTheme="minorHAnsi" w:cstheme="minorHAnsi"/>
          </w:rPr>
          <w:t xml:space="preserve"> Recommendation #2 from</w:t>
        </w:r>
      </w:ins>
      <w:ins w:id="34" w:author="Berry Cobb" w:date="2021-11-02T16:08:00Z">
        <w:r w:rsidRPr="002706CF">
          <w:rPr>
            <w:rFonts w:asciiTheme="minorHAnsi" w:hAnsiTheme="minorHAnsi" w:cstheme="minorHAnsi"/>
          </w:rPr>
          <w:t xml:space="preserve"> </w:t>
        </w:r>
      </w:ins>
      <w:ins w:id="35" w:author="Berry Cobb" w:date="2021-11-02T16:09:00Z">
        <w:r w:rsidRPr="002706CF">
          <w:rPr>
            <w:rFonts w:asciiTheme="minorHAnsi" w:hAnsiTheme="minorHAnsi" w:cstheme="minorHAnsi"/>
          </w:rPr>
          <w:t xml:space="preserve">the IGO-INGO Access to Curative Rights Protection Mechanisms Policy Development Process </w:t>
        </w:r>
        <w:del w:id="36" w:author="Mary Wong" w:date="2021-11-04T12:29:00Z">
          <w:r w:rsidRPr="002706CF" w:rsidDel="0074724F">
            <w:rPr>
              <w:rFonts w:asciiTheme="minorHAnsi" w:hAnsiTheme="minorHAnsi" w:cstheme="minorHAnsi"/>
            </w:rPr>
            <w:delText>(Recommendations #2)</w:delText>
          </w:r>
        </w:del>
      </w:ins>
      <w:ins w:id="37" w:author="Berry Cobb" w:date="2021-11-02T16:10:00Z">
        <w:del w:id="38" w:author="Mary Wong" w:date="2021-11-04T12:29:00Z">
          <w:r w:rsidRPr="0074724F" w:rsidDel="0074724F">
            <w:rPr>
              <w:rStyle w:val="FootnoteTextChar"/>
              <w:rFonts w:cstheme="minorHAnsi"/>
            </w:rPr>
            <w:delText xml:space="preserve"> </w:delText>
          </w:r>
        </w:del>
        <w:r w:rsidRPr="000A667B">
          <w:rPr>
            <w:rStyle w:val="FootnoteReference"/>
            <w:rFonts w:cstheme="minorHAnsi"/>
            <w:strike/>
          </w:rPr>
          <w:footnoteReference w:id="2"/>
        </w:r>
        <w:r w:rsidRPr="0074724F">
          <w:rPr>
            <w:rStyle w:val="FootnoteTextChar"/>
            <w:rFonts w:cstheme="minorHAnsi"/>
          </w:rPr>
          <w:t xml:space="preserve"> </w:t>
        </w:r>
      </w:ins>
      <w:ins w:id="49" w:author="Mary Wong" w:date="2021-11-04T12:29:00Z">
        <w:r w:rsidR="0074724F">
          <w:rPr>
            <w:rStyle w:val="FootnoteTextChar"/>
            <w:rFonts w:cstheme="minorHAnsi"/>
          </w:rPr>
          <w:t xml:space="preserve">that </w:t>
        </w:r>
      </w:ins>
      <w:ins w:id="50" w:author="Berry Cobb" w:date="2021-11-02T16:10:00Z">
        <w:del w:id="51" w:author="Mary Wong" w:date="2021-11-04T12:29:00Z">
          <w:r w:rsidRPr="0074724F" w:rsidDel="0074724F">
            <w:rPr>
              <w:rFonts w:asciiTheme="minorHAnsi" w:hAnsiTheme="minorHAnsi"/>
              <w:rPrChange w:id="52" w:author="Mary Wong" w:date="2021-11-04T12:28:00Z">
                <w:rPr/>
              </w:rPrChange>
            </w:rPr>
            <w:delText xml:space="preserve">adopted by </w:delText>
          </w:r>
        </w:del>
        <w:r w:rsidRPr="0074724F">
          <w:rPr>
            <w:rFonts w:asciiTheme="minorHAnsi" w:hAnsiTheme="minorHAnsi"/>
            <w:rPrChange w:id="53" w:author="Mary Wong" w:date="2021-11-04T12:28:00Z">
              <w:rPr/>
            </w:rPrChange>
          </w:rPr>
          <w:t>the GNSO Council</w:t>
        </w:r>
      </w:ins>
      <w:ins w:id="54" w:author="Mary Wong" w:date="2021-11-04T12:29:00Z">
        <w:r w:rsidR="0074724F">
          <w:rPr>
            <w:rFonts w:asciiTheme="minorHAnsi" w:hAnsiTheme="minorHAnsi"/>
          </w:rPr>
          <w:t xml:space="preserve"> approved on</w:t>
        </w:r>
      </w:ins>
      <w:ins w:id="55" w:author="Berry Cobb" w:date="2021-11-02T16:10:00Z">
        <w:r w:rsidRPr="002706CF">
          <w:rPr>
            <w:rFonts w:asciiTheme="minorHAnsi" w:hAnsiTheme="minorHAnsi"/>
          </w:rPr>
          <w:t xml:space="preserve"> </w:t>
        </w:r>
      </w:ins>
      <w:ins w:id="56" w:author="Berry Cobb" w:date="2021-11-02T16:11:00Z">
        <w:r w:rsidRPr="002706CF">
          <w:rPr>
            <w:rFonts w:asciiTheme="minorHAnsi" w:hAnsiTheme="minorHAnsi"/>
          </w:rPr>
          <w:t>18 April 2019.</w:t>
        </w:r>
      </w:ins>
      <w:ins w:id="57" w:author="Berry Cobb" w:date="2021-11-02T16:12:00Z">
        <w:r w:rsidRPr="000A667B">
          <w:rPr>
            <w:rFonts w:asciiTheme="minorHAnsi" w:hAnsiTheme="minorHAnsi"/>
            <w:strike/>
          </w:rPr>
          <w:t xml:space="preserve"> IGOs </w:t>
        </w:r>
        <w:r w:rsidRPr="000A667B">
          <w:rPr>
            <w:rFonts w:asciiTheme="minorHAnsi" w:hAnsiTheme="minorHAnsi"/>
            <w:strike/>
          </w:rPr>
          <w:lastRenderedPageBreak/>
          <w:t xml:space="preserve">may still </w:t>
        </w:r>
      </w:ins>
      <w:ins w:id="58" w:author="Mary Wong" w:date="2021-11-04T12:29:00Z">
        <w:r w:rsidR="0074724F" w:rsidRPr="000A667B">
          <w:rPr>
            <w:rFonts w:asciiTheme="minorHAnsi" w:hAnsiTheme="minorHAnsi"/>
            <w:strike/>
          </w:rPr>
          <w:t xml:space="preserve">attempt to </w:t>
        </w:r>
      </w:ins>
      <w:ins w:id="59" w:author="Berry Cobb" w:date="2021-11-02T16:12:00Z">
        <w:r w:rsidRPr="000A667B">
          <w:rPr>
            <w:rFonts w:asciiTheme="minorHAnsi" w:hAnsiTheme="minorHAnsi"/>
            <w:strike/>
          </w:rPr>
          <w:t xml:space="preserve">demonstrate </w:t>
        </w:r>
      </w:ins>
      <w:ins w:id="60" w:author="Mary Wong" w:date="2021-11-04T12:29:00Z">
        <w:r w:rsidR="0074724F" w:rsidRPr="000A667B">
          <w:rPr>
            <w:rFonts w:asciiTheme="minorHAnsi" w:hAnsiTheme="minorHAnsi"/>
            <w:strike/>
          </w:rPr>
          <w:t xml:space="preserve">that they have the </w:t>
        </w:r>
      </w:ins>
      <w:ins w:id="61" w:author="Berry Cobb" w:date="2021-11-02T16:12:00Z">
        <w:r w:rsidR="002B71DD" w:rsidRPr="000A667B">
          <w:rPr>
            <w:rFonts w:asciiTheme="minorHAnsi" w:hAnsiTheme="minorHAnsi"/>
            <w:strike/>
          </w:rPr>
          <w:t>requisite standing</w:t>
        </w:r>
      </w:ins>
      <w:ins w:id="62" w:author="Berry Cobb" w:date="2021-11-02T16:13:00Z">
        <w:r w:rsidR="002B71DD" w:rsidRPr="000A667B">
          <w:rPr>
            <w:rFonts w:asciiTheme="minorHAnsi" w:hAnsiTheme="minorHAnsi"/>
            <w:strike/>
          </w:rPr>
          <w:t xml:space="preserve"> to file a UDRP/URS complaint by </w:t>
        </w:r>
        <w:del w:id="63" w:author="Mary Wong" w:date="2021-11-04T12:30:00Z">
          <w:r w:rsidR="002B71DD" w:rsidRPr="000A667B" w:rsidDel="0074724F">
            <w:rPr>
              <w:rFonts w:asciiTheme="minorHAnsi" w:hAnsiTheme="minorHAnsi"/>
              <w:strike/>
            </w:rPr>
            <w:delText>showing</w:delText>
          </w:r>
        </w:del>
      </w:ins>
      <w:ins w:id="64" w:author="Mary Wong" w:date="2021-11-04T12:30:00Z">
        <w:r w:rsidR="0074724F" w:rsidRPr="000A667B">
          <w:rPr>
            <w:rFonts w:asciiTheme="minorHAnsi" w:hAnsiTheme="minorHAnsi"/>
            <w:strike/>
          </w:rPr>
          <w:t>proof of</w:t>
        </w:r>
      </w:ins>
      <w:ins w:id="65" w:author="Berry Cobb" w:date="2021-11-02T16:13:00Z">
        <w:r w:rsidR="002B71DD" w:rsidRPr="000A667B">
          <w:rPr>
            <w:rFonts w:asciiTheme="minorHAnsi" w:hAnsiTheme="minorHAnsi"/>
            <w:strike/>
          </w:rPr>
          <w:t xml:space="preserve"> compliance with the communications an</w:t>
        </w:r>
      </w:ins>
      <w:ins w:id="66" w:author="Berry Cobb" w:date="2021-11-02T16:14:00Z">
        <w:r w:rsidR="002B71DD" w:rsidRPr="000A667B">
          <w:rPr>
            <w:rFonts w:asciiTheme="minorHAnsi" w:hAnsiTheme="minorHAnsi"/>
            <w:strike/>
          </w:rPr>
          <w:t xml:space="preserve">d notification procedures </w:t>
        </w:r>
        <w:del w:id="67" w:author="Mary Wong" w:date="2021-11-04T12:30:00Z">
          <w:r w:rsidR="002B71DD" w:rsidRPr="000A667B" w:rsidDel="0074724F">
            <w:rPr>
              <w:rFonts w:asciiTheme="minorHAnsi" w:hAnsiTheme="minorHAnsi"/>
              <w:strike/>
            </w:rPr>
            <w:delText>as</w:delText>
          </w:r>
        </w:del>
        <w:r w:rsidR="002B71DD" w:rsidRPr="000A667B">
          <w:rPr>
            <w:rFonts w:asciiTheme="minorHAnsi" w:hAnsiTheme="minorHAnsi"/>
            <w:strike/>
          </w:rPr>
          <w:t xml:space="preserve"> outlined in Article 6ter of the Paris Convention.</w:t>
        </w:r>
        <w:commentRangeEnd w:id="20"/>
        <w:r w:rsidR="002B71DD" w:rsidRPr="000A667B">
          <w:rPr>
            <w:rStyle w:val="CommentReference"/>
            <w:strike/>
          </w:rPr>
          <w:commentReference w:id="20"/>
        </w:r>
      </w:ins>
    </w:p>
    <w:p w14:paraId="26935952" w14:textId="664A8D78" w:rsidR="0074724F" w:rsidRPr="002706CF" w:rsidRDefault="0074724F" w:rsidP="002706CF">
      <w:pPr>
        <w:pStyle w:val="ListParagraph"/>
        <w:numPr>
          <w:ilvl w:val="0"/>
          <w:numId w:val="2"/>
        </w:numPr>
        <w:rPr>
          <w:ins w:id="68" w:author="Berry Cobb" w:date="2021-11-02T16:15:00Z"/>
          <w:rFonts w:asciiTheme="minorHAnsi" w:hAnsiTheme="minorHAnsi" w:cstheme="minorHAnsi"/>
        </w:rPr>
      </w:pPr>
      <w:ins w:id="69" w:author="Mary Wong" w:date="2021-11-04T12:31:00Z">
        <w:del w:id="70" w:author="Berry Cobb" w:date="2021-11-14T16:18:00Z">
          <w:r w:rsidDel="000A667B">
            <w:rPr>
              <w:rFonts w:asciiTheme="minorHAnsi" w:hAnsiTheme="minorHAnsi" w:cstheme="minorHAnsi"/>
            </w:rPr>
            <w:delText xml:space="preserve">This recommendation </w:delText>
          </w:r>
        </w:del>
      </w:ins>
      <w:ins w:id="71" w:author="Mary Wong" w:date="2021-11-04T12:39:00Z">
        <w:del w:id="72" w:author="Berry Cobb" w:date="2021-11-14T16:18:00Z">
          <w:r w:rsidR="006F7A17" w:rsidDel="000A667B">
            <w:rPr>
              <w:rFonts w:asciiTheme="minorHAnsi" w:hAnsiTheme="minorHAnsi" w:cstheme="minorHAnsi"/>
            </w:rPr>
            <w:delText>does not</w:delText>
          </w:r>
        </w:del>
      </w:ins>
      <w:ins w:id="73" w:author="Mary Wong" w:date="2021-11-04T12:31:00Z">
        <w:del w:id="74" w:author="Berry Cobb" w:date="2021-11-14T16:18:00Z">
          <w:r w:rsidDel="000A667B">
            <w:rPr>
              <w:rFonts w:asciiTheme="minorHAnsi" w:hAnsiTheme="minorHAnsi" w:cstheme="minorHAnsi"/>
            </w:rPr>
            <w:delText xml:space="preserve"> </w:delText>
          </w:r>
        </w:del>
      </w:ins>
      <w:ins w:id="75" w:author="Mary Wong" w:date="2021-11-04T12:39:00Z">
        <w:del w:id="76" w:author="Berry Cobb" w:date="2021-11-14T16:18:00Z">
          <w:r w:rsidR="006F7A17" w:rsidDel="000A667B">
            <w:rPr>
              <w:rFonts w:asciiTheme="minorHAnsi" w:hAnsiTheme="minorHAnsi" w:cstheme="minorHAnsi"/>
            </w:rPr>
            <w:delText>ex</w:delText>
          </w:r>
        </w:del>
      </w:ins>
      <w:ins w:id="77" w:author="Mary Wong" w:date="2021-11-04T12:40:00Z">
        <w:del w:id="78" w:author="Berry Cobb" w:date="2021-11-14T16:18:00Z">
          <w:r w:rsidR="006F7A17" w:rsidDel="000A667B">
            <w:rPr>
              <w:rFonts w:asciiTheme="minorHAnsi" w:hAnsiTheme="minorHAnsi" w:cstheme="minorHAnsi"/>
            </w:rPr>
            <w:delText xml:space="preserve">pand </w:delText>
          </w:r>
        </w:del>
      </w:ins>
      <w:ins w:id="79" w:author="Mary Wong" w:date="2021-11-04T12:31:00Z">
        <w:del w:id="80" w:author="Berry Cobb" w:date="2021-11-14T16:18:00Z">
          <w:r w:rsidDel="000A667B">
            <w:rPr>
              <w:rFonts w:asciiTheme="minorHAnsi" w:hAnsiTheme="minorHAnsi" w:cstheme="minorHAnsi"/>
            </w:rPr>
            <w:delText xml:space="preserve">any existing legal rights that IGOs may have. As </w:delText>
          </w:r>
        </w:del>
      </w:ins>
      <w:ins w:id="81" w:author="Mary Wong" w:date="2021-11-04T12:33:00Z">
        <w:del w:id="82" w:author="Berry Cobb" w:date="2021-11-14T16:18:00Z">
          <w:r w:rsidDel="000A667B">
            <w:rPr>
              <w:rFonts w:asciiTheme="minorHAnsi" w:hAnsiTheme="minorHAnsi" w:cstheme="minorHAnsi"/>
            </w:rPr>
            <w:delText>described</w:delText>
          </w:r>
        </w:del>
      </w:ins>
      <w:ins w:id="83" w:author="Mary Wong" w:date="2021-11-04T12:31:00Z">
        <w:del w:id="84" w:author="Berry Cobb" w:date="2021-11-14T16:18:00Z">
          <w:r w:rsidDel="000A667B">
            <w:rPr>
              <w:rFonts w:asciiTheme="minorHAnsi" w:hAnsiTheme="minorHAnsi" w:cstheme="minorHAnsi"/>
            </w:rPr>
            <w:delText xml:space="preserve"> in Section 3 of this report, the EPDP Team’s </w:delText>
          </w:r>
        </w:del>
      </w:ins>
      <w:ins w:id="85" w:author="Mary Wong" w:date="2021-11-04T12:32:00Z">
        <w:del w:id="86" w:author="Berry Cobb" w:date="2021-11-14T16:18:00Z">
          <w:r w:rsidDel="000A667B">
            <w:rPr>
              <w:rFonts w:asciiTheme="minorHAnsi" w:hAnsiTheme="minorHAnsi" w:cstheme="minorHAnsi"/>
            </w:rPr>
            <w:delText xml:space="preserve">intention in making this recommendation is to </w:delText>
          </w:r>
        </w:del>
      </w:ins>
      <w:ins w:id="87" w:author="Mary Wong" w:date="2021-11-04T12:31:00Z">
        <w:del w:id="88" w:author="Berry Cobb" w:date="2021-11-14T16:18:00Z">
          <w:r w:rsidRPr="0074724F" w:rsidDel="000A667B">
            <w:rPr>
              <w:rFonts w:asciiTheme="minorHAnsi" w:hAnsiTheme="minorHAnsi" w:cstheme="minorHAnsi"/>
            </w:rPr>
            <w:delText xml:space="preserve">allow an IGO to demonstrate </w:delText>
          </w:r>
        </w:del>
      </w:ins>
      <w:ins w:id="89" w:author="Mary Wong" w:date="2021-11-04T12:32:00Z">
        <w:del w:id="90" w:author="Berry Cobb" w:date="2021-11-14T16:18:00Z">
          <w:r w:rsidDel="000A667B">
            <w:rPr>
              <w:rFonts w:asciiTheme="minorHAnsi" w:hAnsiTheme="minorHAnsi" w:cstheme="minorHAnsi"/>
            </w:rPr>
            <w:delText>that it has</w:delText>
          </w:r>
        </w:del>
      </w:ins>
      <w:ins w:id="91" w:author="Mary Wong" w:date="2021-11-04T12:31:00Z">
        <w:del w:id="92" w:author="Berry Cobb" w:date="2021-11-14T16:18:00Z">
          <w:r w:rsidRPr="0074724F" w:rsidDel="000A667B">
            <w:rPr>
              <w:rFonts w:asciiTheme="minorHAnsi" w:hAnsiTheme="minorHAnsi" w:cstheme="minorHAnsi"/>
            </w:rPr>
            <w:delText xml:space="preserve"> rights that </w:delText>
          </w:r>
        </w:del>
      </w:ins>
      <w:ins w:id="93" w:author="Mary Wong" w:date="2021-11-04T12:32:00Z">
        <w:del w:id="94" w:author="Berry Cobb" w:date="2021-11-14T16:18:00Z">
          <w:r w:rsidDel="000A667B">
            <w:rPr>
              <w:rFonts w:asciiTheme="minorHAnsi" w:hAnsiTheme="minorHAnsi" w:cstheme="minorHAnsi"/>
            </w:rPr>
            <w:delText>are</w:delText>
          </w:r>
        </w:del>
      </w:ins>
      <w:ins w:id="95" w:author="Mary Wong" w:date="2021-11-04T12:31:00Z">
        <w:del w:id="96" w:author="Berry Cobb" w:date="2021-11-14T16:18:00Z">
          <w:r w:rsidRPr="0074724F" w:rsidDel="000A667B">
            <w:rPr>
              <w:rFonts w:asciiTheme="minorHAnsi" w:hAnsiTheme="minorHAnsi" w:cstheme="minorHAnsi"/>
            </w:rPr>
            <w:delText xml:space="preserve"> functionally equivalent to unregistered trademark rights</w:delText>
          </w:r>
        </w:del>
      </w:ins>
      <w:ins w:id="97" w:author="Mary Wong" w:date="2021-11-04T12:32:00Z">
        <w:del w:id="98" w:author="Berry Cobb" w:date="2021-11-14T16:18:00Z">
          <w:r w:rsidDel="000A667B">
            <w:rPr>
              <w:rFonts w:asciiTheme="minorHAnsi" w:hAnsiTheme="minorHAnsi" w:cstheme="minorHAnsi"/>
            </w:rPr>
            <w:delText>.</w:delText>
          </w:r>
        </w:del>
      </w:ins>
      <w:ins w:id="99" w:author="Mary Wong" w:date="2021-11-04T12:33:00Z">
        <w:del w:id="100" w:author="Berry Cobb" w:date="2021-11-14T16:18:00Z">
          <w:r w:rsidDel="000A667B">
            <w:rPr>
              <w:rFonts w:asciiTheme="minorHAnsi" w:hAnsiTheme="minorHAnsi" w:cstheme="minorHAnsi"/>
            </w:rPr>
            <w:delText xml:space="preserve"> </w:delText>
          </w:r>
        </w:del>
      </w:ins>
    </w:p>
    <w:p w14:paraId="2A185442" w14:textId="02652E30" w:rsidR="002B71DD" w:rsidRDefault="002B71DD">
      <w:pPr>
        <w:rPr>
          <w:ins w:id="101" w:author="Berry Cobb" w:date="2021-11-02T16:15:00Z"/>
          <w:rFonts w:asciiTheme="minorHAnsi" w:hAnsiTheme="minorHAnsi"/>
        </w:rPr>
      </w:pPr>
    </w:p>
    <w:p w14:paraId="7EA9A27A" w14:textId="3E706187" w:rsidR="002B71DD" w:rsidRDefault="002B71DD">
      <w:pPr>
        <w:rPr>
          <w:ins w:id="102" w:author="Berry Cobb" w:date="2021-11-02T16:15:00Z"/>
          <w:rFonts w:asciiTheme="minorHAnsi" w:hAnsiTheme="minorHAnsi"/>
        </w:rPr>
      </w:pPr>
      <w:commentRangeStart w:id="103"/>
      <w:ins w:id="104" w:author="Berry Cobb" w:date="2021-11-02T16:15:00Z">
        <w:r w:rsidRPr="000A667B">
          <w:rPr>
            <w:rFonts w:asciiTheme="minorHAnsi" w:hAnsiTheme="minorHAnsi"/>
            <w:strike/>
          </w:rPr>
          <w:t>Implementation</w:t>
        </w:r>
      </w:ins>
      <w:ins w:id="105" w:author="Mary Wong" w:date="2021-11-04T12:45:00Z">
        <w:del w:id="106" w:author="Berry Cobb" w:date="2021-11-14T16:21:00Z">
          <w:r w:rsidR="006F7A17" w:rsidDel="000A667B">
            <w:rPr>
              <w:rFonts w:asciiTheme="minorHAnsi" w:hAnsiTheme="minorHAnsi"/>
            </w:rPr>
            <w:delText>Guidance</w:delText>
          </w:r>
        </w:del>
      </w:ins>
      <w:ins w:id="107" w:author="Berry Cobb" w:date="2021-11-02T16:15:00Z">
        <w:r w:rsidRPr="000A667B">
          <w:rPr>
            <w:rFonts w:asciiTheme="minorHAnsi" w:hAnsiTheme="minorHAnsi"/>
            <w:strike/>
          </w:rPr>
          <w:t>:</w:t>
        </w:r>
      </w:ins>
      <w:commentRangeEnd w:id="103"/>
      <w:ins w:id="108" w:author="Berry Cobb" w:date="2021-11-12T11:15:00Z">
        <w:r w:rsidR="0019213B">
          <w:rPr>
            <w:rStyle w:val="CommentReference"/>
          </w:rPr>
          <w:commentReference w:id="103"/>
        </w:r>
      </w:ins>
    </w:p>
    <w:p w14:paraId="629FF7B6" w14:textId="6F7C55DD" w:rsidR="006F7A17" w:rsidDel="000A667B" w:rsidRDefault="004B13C1" w:rsidP="006F7A17">
      <w:pPr>
        <w:pStyle w:val="ListParagraph"/>
        <w:numPr>
          <w:ilvl w:val="0"/>
          <w:numId w:val="3"/>
        </w:numPr>
        <w:rPr>
          <w:ins w:id="109" w:author="Mary Wong" w:date="2021-11-04T12:59:00Z"/>
          <w:del w:id="110" w:author="Berry Cobb" w:date="2021-11-14T16:21:00Z"/>
          <w:rFonts w:asciiTheme="minorHAnsi" w:hAnsiTheme="minorHAnsi" w:cstheme="minorHAnsi"/>
        </w:rPr>
      </w:pPr>
      <w:ins w:id="111" w:author="Mary Wong" w:date="2021-11-04T12:50:00Z">
        <w:del w:id="112" w:author="Berry Cobb" w:date="2021-11-14T16:21:00Z">
          <w:r w:rsidDel="000A667B">
            <w:rPr>
              <w:rFonts w:asciiTheme="minorHAnsi" w:hAnsiTheme="minorHAnsi" w:cstheme="minorHAnsi"/>
            </w:rPr>
            <w:delText xml:space="preserve">The EPDP Team notes that its definition of “IGO Complainant” is consistent with the criteria that the GAC used to develop its list of protected IGOs. </w:delText>
          </w:r>
        </w:del>
      </w:ins>
      <w:ins w:id="113" w:author="Mary Wong" w:date="2021-11-04T12:51:00Z">
        <w:del w:id="114" w:author="Berry Cobb" w:date="2021-11-14T16:21:00Z">
          <w:r w:rsidDel="000A667B">
            <w:rPr>
              <w:rFonts w:asciiTheme="minorHAnsi" w:hAnsiTheme="minorHAnsi" w:cstheme="minorHAnsi"/>
            </w:rPr>
            <w:delText>The GAC list</w:delText>
          </w:r>
        </w:del>
      </w:ins>
      <w:ins w:id="115" w:author="Mary Wong" w:date="2021-11-04T12:52:00Z">
        <w:del w:id="116" w:author="Berry Cobb" w:date="2021-11-14T16:21:00Z">
          <w:r w:rsidDel="000A667B">
            <w:rPr>
              <w:rFonts w:asciiTheme="minorHAnsi" w:hAnsiTheme="minorHAnsi" w:cstheme="minorHAnsi"/>
            </w:rPr>
            <w:delText xml:space="preserve"> </w:delText>
          </w:r>
        </w:del>
      </w:ins>
      <w:ins w:id="117" w:author="Mary Wong" w:date="2021-11-04T12:59:00Z">
        <w:del w:id="118" w:author="Berry Cobb" w:date="2021-11-14T16:21:00Z">
          <w:r w:rsidDel="000A667B">
            <w:rPr>
              <w:rFonts w:asciiTheme="minorHAnsi" w:hAnsiTheme="minorHAnsi" w:cstheme="minorHAnsi"/>
            </w:rPr>
            <w:delText>may be informative</w:delText>
          </w:r>
        </w:del>
      </w:ins>
      <w:ins w:id="119" w:author="Mary Wong" w:date="2021-11-04T12:52:00Z">
        <w:del w:id="120" w:author="Berry Cobb" w:date="2021-11-14T16:21:00Z">
          <w:r w:rsidDel="000A667B">
            <w:rPr>
              <w:rFonts w:asciiTheme="minorHAnsi" w:hAnsiTheme="minorHAnsi" w:cstheme="minorHAnsi"/>
            </w:rPr>
            <w:delText xml:space="preserve"> as to the </w:delText>
          </w:r>
        </w:del>
      </w:ins>
      <w:ins w:id="121" w:author="Mary Wong" w:date="2021-11-04T12:56:00Z">
        <w:del w:id="122" w:author="Berry Cobb" w:date="2021-11-14T16:21:00Z">
          <w:r w:rsidDel="000A667B">
            <w:rPr>
              <w:rFonts w:asciiTheme="minorHAnsi" w:hAnsiTheme="minorHAnsi" w:cstheme="minorHAnsi"/>
            </w:rPr>
            <w:delText>types of organizations</w:delText>
          </w:r>
        </w:del>
      </w:ins>
      <w:ins w:id="123" w:author="Mary Wong" w:date="2021-11-04T12:52:00Z">
        <w:del w:id="124" w:author="Berry Cobb" w:date="2021-11-14T16:21:00Z">
          <w:r w:rsidDel="000A667B">
            <w:rPr>
              <w:rFonts w:asciiTheme="minorHAnsi" w:hAnsiTheme="minorHAnsi" w:cstheme="minorHAnsi"/>
            </w:rPr>
            <w:delText xml:space="preserve"> that satisfy the eligibility criteria</w:delText>
          </w:r>
        </w:del>
      </w:ins>
      <w:ins w:id="125" w:author="Mary Wong" w:date="2021-11-04T12:56:00Z">
        <w:del w:id="126" w:author="Berry Cobb" w:date="2021-11-14T16:21:00Z">
          <w:r w:rsidDel="000A667B">
            <w:rPr>
              <w:rFonts w:asciiTheme="minorHAnsi" w:hAnsiTheme="minorHAnsi" w:cstheme="minorHAnsi"/>
            </w:rPr>
            <w:delText xml:space="preserve">. </w:delText>
          </w:r>
        </w:del>
      </w:ins>
      <w:ins w:id="127" w:author="Mary Wong" w:date="2021-11-04T12:52:00Z">
        <w:del w:id="128" w:author="Berry Cobb" w:date="2021-11-14T16:21:00Z">
          <w:r w:rsidDel="000A667B">
            <w:rPr>
              <w:rFonts w:asciiTheme="minorHAnsi" w:hAnsiTheme="minorHAnsi" w:cstheme="minorHAnsi"/>
            </w:rPr>
            <w:delText xml:space="preserve"> </w:delText>
          </w:r>
        </w:del>
      </w:ins>
      <w:ins w:id="129" w:author="Mary Wong" w:date="2021-11-04T12:50:00Z">
        <w:del w:id="130" w:author="Berry Cobb" w:date="2021-11-14T16:21:00Z">
          <w:r w:rsidDel="000A667B">
            <w:rPr>
              <w:rFonts w:asciiTheme="minorHAnsi" w:hAnsiTheme="minorHAnsi" w:cstheme="minorHAnsi"/>
            </w:rPr>
            <w:delText xml:space="preserve">As such, the EPDP Team recommends that ICANN org ensure that the GAC list </w:delText>
          </w:r>
        </w:del>
      </w:ins>
      <w:ins w:id="131" w:author="Mary Wong" w:date="2021-11-04T12:51:00Z">
        <w:del w:id="132" w:author="Berry Cobb" w:date="2021-11-14T16:21:00Z">
          <w:r w:rsidDel="000A667B">
            <w:rPr>
              <w:rFonts w:asciiTheme="minorHAnsi" w:hAnsiTheme="minorHAnsi" w:cstheme="minorHAnsi"/>
            </w:rPr>
            <w:delText>is published in a publicly accessible online location.</w:delText>
          </w:r>
        </w:del>
      </w:ins>
    </w:p>
    <w:p w14:paraId="6F9BC95D" w14:textId="18A672E4" w:rsidR="004B13C1" w:rsidRPr="002706CF" w:rsidRDefault="00027F67" w:rsidP="002706CF">
      <w:pPr>
        <w:pStyle w:val="ListParagraph"/>
        <w:numPr>
          <w:ilvl w:val="0"/>
          <w:numId w:val="3"/>
        </w:numPr>
        <w:rPr>
          <w:ins w:id="133" w:author="Mary Wong" w:date="2021-11-04T12:45:00Z"/>
          <w:rFonts w:asciiTheme="minorHAnsi" w:hAnsiTheme="minorHAnsi" w:cstheme="minorHAnsi"/>
        </w:rPr>
      </w:pPr>
      <w:commentRangeStart w:id="134"/>
      <w:ins w:id="135" w:author="Mary Wong" w:date="2021-11-04T13:00:00Z">
        <w:del w:id="136" w:author="Berry Cobb" w:date="2021-11-14T16:21:00Z">
          <w:r w:rsidDel="000A667B">
            <w:rPr>
              <w:rFonts w:asciiTheme="minorHAnsi" w:hAnsiTheme="minorHAnsi" w:cstheme="minorHAnsi"/>
            </w:rPr>
            <w:delText xml:space="preserve">The EPDP Team believes it is crucial that the definition of “IGO Complainant” and its scope be understood and applied </w:delText>
          </w:r>
        </w:del>
      </w:ins>
      <w:ins w:id="137" w:author="Mary Wong" w:date="2021-11-04T13:01:00Z">
        <w:del w:id="138" w:author="Berry Cobb" w:date="2021-11-14T16:21:00Z">
          <w:r w:rsidDel="000A667B">
            <w:rPr>
              <w:rFonts w:asciiTheme="minorHAnsi" w:hAnsiTheme="minorHAnsi" w:cstheme="minorHAnsi"/>
            </w:rPr>
            <w:delText xml:space="preserve">consistently in all applicable ICANN policies. As such, the EPDP Team recommends that ICANN org </w:delText>
          </w:r>
        </w:del>
      </w:ins>
      <w:ins w:id="139" w:author="Mary Wong" w:date="2021-11-04T13:02:00Z">
        <w:del w:id="140" w:author="Berry Cobb" w:date="2021-11-14T16:21:00Z">
          <w:r w:rsidDel="000A667B">
            <w:rPr>
              <w:rFonts w:asciiTheme="minorHAnsi" w:hAnsiTheme="minorHAnsi" w:cstheme="minorHAnsi"/>
            </w:rPr>
            <w:delText>collaborate with the GAC to ensure</w:delText>
          </w:r>
        </w:del>
      </w:ins>
      <w:ins w:id="141" w:author="Mary Wong" w:date="2021-11-04T13:01:00Z">
        <w:del w:id="142" w:author="Berry Cobb" w:date="2021-11-14T16:21:00Z">
          <w:r w:rsidDel="000A667B">
            <w:rPr>
              <w:rFonts w:asciiTheme="minorHAnsi" w:hAnsiTheme="minorHAnsi" w:cstheme="minorHAnsi"/>
            </w:rPr>
            <w:delText xml:space="preserve"> that </w:delText>
          </w:r>
        </w:del>
      </w:ins>
      <w:ins w:id="143" w:author="Mary Wong" w:date="2021-11-04T13:02:00Z">
        <w:del w:id="144" w:author="Berry Cobb" w:date="2021-11-14T16:21:00Z">
          <w:r w:rsidDel="000A667B">
            <w:rPr>
              <w:rFonts w:asciiTheme="minorHAnsi" w:hAnsiTheme="minorHAnsi" w:cstheme="minorHAnsi"/>
            </w:rPr>
            <w:delText>any future updates to the GAC list a</w:delText>
          </w:r>
        </w:del>
      </w:ins>
      <w:ins w:id="145" w:author="Mary Wong" w:date="2021-11-04T13:03:00Z">
        <w:del w:id="146" w:author="Berry Cobb" w:date="2021-11-14T16:21:00Z">
          <w:r w:rsidDel="000A667B">
            <w:rPr>
              <w:rFonts w:asciiTheme="minorHAnsi" w:hAnsiTheme="minorHAnsi" w:cstheme="minorHAnsi"/>
            </w:rPr>
            <w:delText>re made in line with this definition</w:delText>
          </w:r>
        </w:del>
      </w:ins>
      <w:commentRangeEnd w:id="134"/>
      <w:ins w:id="147" w:author="Mary Wong" w:date="2021-11-04T13:04:00Z">
        <w:del w:id="148" w:author="Berry Cobb" w:date="2021-11-14T16:21:00Z">
          <w:r w:rsidDel="000A667B">
            <w:rPr>
              <w:rStyle w:val="CommentReference"/>
              <w:rFonts w:ascii="Times New Roman" w:eastAsia="Times New Roman" w:hAnsi="Times New Roman" w:cs="Times New Roman"/>
              <w:lang w:eastAsia="zh-CN"/>
            </w:rPr>
            <w:commentReference w:id="134"/>
          </w:r>
        </w:del>
      </w:ins>
      <w:ins w:id="149" w:author="Mary Wong" w:date="2021-11-04T13:03:00Z">
        <w:del w:id="150" w:author="Berry Cobb" w:date="2021-11-14T16:21:00Z">
          <w:r w:rsidDel="000A667B">
            <w:rPr>
              <w:rFonts w:asciiTheme="minorHAnsi" w:hAnsiTheme="minorHAnsi" w:cstheme="minorHAnsi"/>
            </w:rPr>
            <w:delText>.</w:delText>
          </w:r>
        </w:del>
      </w:ins>
    </w:p>
    <w:p w14:paraId="64C2F1D5" w14:textId="24310E0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Berry Cobb" w:date="2021-11-12T10:13:00Z" w:initials="BC">
    <w:p w14:paraId="3410093D" w14:textId="77777777" w:rsidR="00F953AC" w:rsidRDefault="00F953AC">
      <w:pPr>
        <w:pStyle w:val="CommentText"/>
      </w:pPr>
      <w:r>
        <w:rPr>
          <w:rStyle w:val="CommentReference"/>
        </w:rPr>
        <w:annotationRef/>
      </w:r>
      <w:r>
        <w:t>Brian to find language that better captures actively engaging. [received and accepted]</w:t>
      </w:r>
    </w:p>
    <w:p w14:paraId="219E83D5" w14:textId="77777777" w:rsidR="00F953AC" w:rsidRDefault="00F953AC">
      <w:pPr>
        <w:pStyle w:val="CommentText"/>
      </w:pPr>
    </w:p>
    <w:p w14:paraId="6B2765E1" w14:textId="77777777" w:rsidR="00F953AC" w:rsidRDefault="00F953AC">
      <w:pPr>
        <w:pStyle w:val="CommentText"/>
      </w:pPr>
      <w:r>
        <w:t>Vs.</w:t>
      </w:r>
    </w:p>
    <w:p w14:paraId="790FC28B" w14:textId="77777777" w:rsidR="00F953AC" w:rsidRDefault="00F953AC">
      <w:pPr>
        <w:pStyle w:val="CommentText"/>
      </w:pPr>
    </w:p>
    <w:p w14:paraId="31A219FC" w14:textId="77777777" w:rsidR="00F953AC" w:rsidRDefault="00F953AC">
      <w:pPr>
        <w:pStyle w:val="CommentText"/>
      </w:pPr>
      <w:r>
        <w:t>Simple “participating” which implies “received, accepted and actively engaging.</w:t>
      </w:r>
    </w:p>
    <w:p w14:paraId="4B1A168D" w14:textId="230AE539" w:rsidR="00F953AC" w:rsidRDefault="00F953AC">
      <w:pPr>
        <w:pStyle w:val="CommentText"/>
      </w:pPr>
    </w:p>
    <w:p w14:paraId="7408868F" w14:textId="15E64C21" w:rsidR="00F953AC" w:rsidRDefault="00F953AC">
      <w:pPr>
        <w:pStyle w:val="CommentText"/>
      </w:pPr>
      <w:r>
        <w:t>Vs.</w:t>
      </w:r>
    </w:p>
    <w:p w14:paraId="3F035279" w14:textId="77777777" w:rsidR="00F953AC" w:rsidRDefault="00F953AC">
      <w:pPr>
        <w:pStyle w:val="CommentText"/>
      </w:pPr>
    </w:p>
    <w:p w14:paraId="29F0B37D" w14:textId="77777777" w:rsidR="00F953AC" w:rsidRDefault="00F953AC">
      <w:pPr>
        <w:pStyle w:val="CommentText"/>
      </w:pPr>
      <w:r>
        <w:t>Been granted</w:t>
      </w:r>
    </w:p>
    <w:p w14:paraId="54529A9C" w14:textId="77777777" w:rsidR="00F953AC" w:rsidRDefault="00F953AC">
      <w:pPr>
        <w:pStyle w:val="CommentText"/>
      </w:pPr>
    </w:p>
    <w:p w14:paraId="06B42584" w14:textId="251E8402" w:rsidR="00F953AC" w:rsidRDefault="00F953AC">
      <w:pPr>
        <w:pStyle w:val="CommentText"/>
      </w:pPr>
      <w:r>
        <w:t>Goal: to be as precise as possible and provide adequate reference not only for IRT, but for the UDRP/URS rules to be updated and later executed against.</w:t>
      </w:r>
    </w:p>
  </w:comment>
  <w:comment w:id="0" w:author="Berry Cobb" w:date="2021-11-02T15:54:00Z" w:initials="BC">
    <w:p w14:paraId="38933BCB" w14:textId="61CC150F" w:rsidR="002F2C5E" w:rsidRDefault="002F2C5E">
      <w:pPr>
        <w:pStyle w:val="CommentText"/>
      </w:pPr>
      <w:r>
        <w:rPr>
          <w:rStyle w:val="CommentReference"/>
        </w:rPr>
        <w:annotationRef/>
      </w:r>
      <w:r>
        <w:t>IPC suggested edit from PC</w:t>
      </w:r>
    </w:p>
  </w:comment>
  <w:comment w:id="12" w:author="Mary Wong" w:date="2021-11-04T12:33:00Z" w:initials="MW">
    <w:p w14:paraId="3EF0865C" w14:textId="50ED6657" w:rsidR="0074724F" w:rsidRDefault="0074724F">
      <w:pPr>
        <w:pStyle w:val="CommentText"/>
      </w:pPr>
      <w:r>
        <w:rPr>
          <w:rStyle w:val="CommentReference"/>
        </w:rPr>
        <w:annotationRef/>
      </w:r>
      <w:r>
        <w:t>Suggested during the EPDP Team call on 1 Nov.</w:t>
      </w:r>
    </w:p>
  </w:comment>
  <w:comment w:id="13" w:author="Berry Cobb" w:date="2021-11-12T10:40:00Z" w:initials="BC">
    <w:p w14:paraId="57885D4E" w14:textId="78002608" w:rsidR="001267C2" w:rsidRDefault="001267C2">
      <w:pPr>
        <w:pStyle w:val="CommentText"/>
      </w:pPr>
      <w:r>
        <w:rPr>
          <w:rStyle w:val="CommentReference"/>
        </w:rPr>
        <w:annotationRef/>
      </w:r>
      <w:r>
        <w:t xml:space="preserve">Small team came to conclusion, </w:t>
      </w:r>
      <w:r w:rsidR="00427C36">
        <w:t>specific callout to “acronym” did not match the intent of the intent of what is trying to be accomplished by not having to refer to a definitive list. N</w:t>
      </w:r>
      <w:r>
        <w:t>ot a clear one-side desire to make a change here. Reference to the use of “identifier” in existing consensus policies. Pros/Cons to both sides.</w:t>
      </w:r>
    </w:p>
    <w:p w14:paraId="6408166D" w14:textId="77777777" w:rsidR="001267C2" w:rsidRDefault="001267C2">
      <w:pPr>
        <w:pStyle w:val="CommentText"/>
      </w:pPr>
    </w:p>
    <w:p w14:paraId="4399DFAF" w14:textId="219E37A6" w:rsidR="001267C2" w:rsidRDefault="001267C2">
      <w:pPr>
        <w:pStyle w:val="CommentText"/>
      </w:pPr>
      <w:r>
        <w:t>Oxford: “</w:t>
      </w:r>
      <w:r w:rsidRPr="001267C2">
        <w:t>a person or thing that identifies something.”</w:t>
      </w:r>
    </w:p>
  </w:comment>
  <w:comment w:id="9" w:author="Mary Wong" w:date="2021-11-04T12:26:00Z" w:initials="MW">
    <w:p w14:paraId="502E415C" w14:textId="01534763" w:rsidR="0074724F" w:rsidRDefault="0074724F">
      <w:pPr>
        <w:pStyle w:val="CommentText"/>
      </w:pPr>
      <w:r>
        <w:rPr>
          <w:rStyle w:val="CommentReference"/>
        </w:rPr>
        <w:annotationRef/>
      </w:r>
      <w:r>
        <w:t xml:space="preserve">Refer to PCRT for EPDP acknowledgment of potential confusion that use of this term may have caused. </w:t>
      </w:r>
    </w:p>
  </w:comment>
  <w:comment w:id="15" w:author="Berry Cobb" w:date="2021-11-02T15:57:00Z" w:initials="BC">
    <w:p w14:paraId="0DC0D733" w14:textId="52C6F84C" w:rsidR="002F2C5E" w:rsidRDefault="002F2C5E">
      <w:pPr>
        <w:pStyle w:val="CommentText"/>
      </w:pPr>
      <w:r>
        <w:rPr>
          <w:rStyle w:val="CommentReference"/>
        </w:rPr>
        <w:annotationRef/>
      </w:r>
      <w:r>
        <w:t>IPC suggested edit from PC</w:t>
      </w:r>
    </w:p>
  </w:comment>
  <w:comment w:id="20" w:author="Berry Cobb" w:date="2021-11-02T16:14:00Z" w:initials="BC">
    <w:p w14:paraId="09699999" w14:textId="77777777" w:rsidR="002B71DD" w:rsidRDefault="002B71DD">
      <w:pPr>
        <w:pStyle w:val="CommentText"/>
      </w:pPr>
      <w:r>
        <w:rPr>
          <w:rStyle w:val="CommentReference"/>
        </w:rPr>
        <w:annotationRef/>
      </w:r>
      <w:r>
        <w:t>IPC suggestion:</w:t>
      </w:r>
    </w:p>
    <w:p w14:paraId="41CA6EDD" w14:textId="77777777" w:rsidR="002B71DD" w:rsidRDefault="002B71DD">
      <w:pPr>
        <w:pStyle w:val="CommentText"/>
      </w:pPr>
    </w:p>
    <w:p w14:paraId="78F18555" w14:textId="0C2F74E7" w:rsidR="002B71DD" w:rsidRPr="002B71DD" w:rsidRDefault="002B71DD" w:rsidP="002B71DD">
      <w:pPr>
        <w:pStyle w:val="ColorfulList-Accent11"/>
        <w:ind w:left="1"/>
        <w:rPr>
          <w:rFonts w:asciiTheme="minorHAnsi" w:hAnsiTheme="minorHAnsi"/>
          <w:sz w:val="20"/>
          <w:szCs w:val="20"/>
        </w:rPr>
      </w:pPr>
      <w:r>
        <w:t>“</w:t>
      </w:r>
      <w:r w:rsidRPr="00827941">
        <w:rPr>
          <w:rFonts w:asciiTheme="minorHAnsi" w:hAnsiTheme="minorHAnsi"/>
          <w:sz w:val="20"/>
          <w:szCs w:val="20"/>
        </w:rPr>
        <w:t>Consider specifying for the sake of clarity how this Recommendation #1 relates to the original Recommendation #2 from the IGO-INGO Access to Curative Rights Protections PDP (“Old 2”).  From the Deliberations section it appears that the intent is to supplement Old 2 but from the Recommendation alone this may be misunderstood.</w:t>
      </w:r>
      <w:r>
        <w:rPr>
          <w:rFonts w:asciiTheme="minorHAnsi" w:hAnsiTheme="minorHAnsi"/>
          <w:sz w:val="20"/>
          <w:szCs w:val="20"/>
        </w:rPr>
        <w:t>”</w:t>
      </w:r>
    </w:p>
  </w:comment>
  <w:comment w:id="103" w:author="Berry Cobb" w:date="2021-11-12T11:15:00Z" w:initials="BC">
    <w:p w14:paraId="06FAB20D" w14:textId="58CA9E16" w:rsidR="0019213B" w:rsidRDefault="0019213B">
      <w:pPr>
        <w:pStyle w:val="CommentText"/>
      </w:pPr>
      <w:r>
        <w:rPr>
          <w:rStyle w:val="CommentReference"/>
        </w:rPr>
        <w:annotationRef/>
      </w:r>
      <w:r w:rsidR="000A667B">
        <w:t>Agreed</w:t>
      </w:r>
      <w:r>
        <w:t xml:space="preserve"> to be deleted</w:t>
      </w:r>
      <w:r w:rsidR="000A667B">
        <w:t xml:space="preserve"> by IPC as it is recognized that list is likely to be maintained, but out of scope for this EPDP to dictate how the GAC may manage such a list. It is also recognized that any such list has not connection or reference to the proposed definition here defining an IGO for UDRP/URS rules.</w:t>
      </w:r>
    </w:p>
  </w:comment>
  <w:comment w:id="134" w:author="Mary Wong" w:date="2021-11-04T13:04:00Z" w:initials="MW">
    <w:p w14:paraId="25F278D2" w14:textId="0E47F17B" w:rsidR="00027F67" w:rsidRDefault="00027F67">
      <w:pPr>
        <w:pStyle w:val="CommentText"/>
      </w:pPr>
      <w:r>
        <w:rPr>
          <w:rStyle w:val="CommentReference"/>
        </w:rPr>
        <w:annotationRef/>
      </w:r>
      <w:r>
        <w:t xml:space="preserve">Based on the IPC comment: </w:t>
      </w:r>
      <w:r w:rsidRPr="00027F67">
        <w:t>“Implementation Suggestion:  in order to ensure that the IGO's identification is applied consistently throughout policy development across the organization, we recommend that those keeping the IGO Identifier List use the identical system we set forth in this Recommendation going forward.”</w:t>
      </w:r>
      <w:r>
        <w:t xml:space="preserve"> NOTE: staff is not certain that this is what the IPC meant; may be helpful to check with IPC representatives.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B42584" w15:done="0"/>
  <w15:commentEx w15:paraId="38933BCB" w15:done="0"/>
  <w15:commentEx w15:paraId="3EF0865C" w15:done="0"/>
  <w15:commentEx w15:paraId="4399DFAF" w15:paraIdParent="3EF0865C" w15:done="0"/>
  <w15:commentEx w15:paraId="502E415C" w15:done="0"/>
  <w15:commentEx w15:paraId="0DC0D733" w15:done="0"/>
  <w15:commentEx w15:paraId="78F18555" w15:done="0"/>
  <w15:commentEx w15:paraId="06FAB20D" w15:done="0"/>
  <w15:commentEx w15:paraId="25F278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BCBD" w16cex:dateUtc="2021-11-12T15:13:00Z"/>
  <w16cex:commentExtensible w16cex:durableId="252BDDCD" w16cex:dateUtc="2021-11-02T19:54:00Z"/>
  <w16cex:commentExtensible w16cex:durableId="252E518C" w16cex:dateUtc="2021-11-04T16:33:00Z"/>
  <w16cex:commentExtensible w16cex:durableId="2538C31A" w16cex:dateUtc="2021-11-12T15:40:00Z"/>
  <w16cex:commentExtensible w16cex:durableId="252E4FEC" w16cex:dateUtc="2021-11-04T16:26:00Z"/>
  <w16cex:commentExtensible w16cex:durableId="252BDE52" w16cex:dateUtc="2021-11-02T19:57:00Z"/>
  <w16cex:commentExtensible w16cex:durableId="252BE274" w16cex:dateUtc="2021-11-02T20:14:00Z"/>
  <w16cex:commentExtensible w16cex:durableId="2538CB66" w16cex:dateUtc="2021-11-12T16:15:00Z"/>
  <w16cex:commentExtensible w16cex:durableId="252E58EB" w16cex:dateUtc="2021-11-04T1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42584" w16cid:durableId="2538BCBD"/>
  <w16cid:commentId w16cid:paraId="38933BCB" w16cid:durableId="252BDDCD"/>
  <w16cid:commentId w16cid:paraId="3EF0865C" w16cid:durableId="252E518C"/>
  <w16cid:commentId w16cid:paraId="4399DFAF" w16cid:durableId="2538C31A"/>
  <w16cid:commentId w16cid:paraId="502E415C" w16cid:durableId="252E4FEC"/>
  <w16cid:commentId w16cid:paraId="0DC0D733" w16cid:durableId="252BDE52"/>
  <w16cid:commentId w16cid:paraId="78F18555" w16cid:durableId="252BE274"/>
  <w16cid:commentId w16cid:paraId="06FAB20D" w16cid:durableId="2538CB66"/>
  <w16cid:commentId w16cid:paraId="25F278D2" w16cid:durableId="252E58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750A0" w14:textId="77777777" w:rsidR="00060CB6" w:rsidRDefault="00060CB6" w:rsidP="002F2C5E">
      <w:r>
        <w:separator/>
      </w:r>
    </w:p>
  </w:endnote>
  <w:endnote w:type="continuationSeparator" w:id="0">
    <w:p w14:paraId="5311B951" w14:textId="77777777" w:rsidR="00060CB6" w:rsidRDefault="00060CB6"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FDB91" w14:textId="77777777" w:rsidR="00060CB6" w:rsidRDefault="00060CB6" w:rsidP="002F2C5E">
      <w:r>
        <w:separator/>
      </w:r>
    </w:p>
  </w:footnote>
  <w:footnote w:type="continuationSeparator" w:id="0">
    <w:p w14:paraId="70718FE7" w14:textId="77777777" w:rsidR="00060CB6" w:rsidRDefault="00060CB6" w:rsidP="002F2C5E">
      <w:r>
        <w:continuationSeparator/>
      </w:r>
    </w:p>
  </w:footnote>
  <w:footnote w:id="1">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2">
    <w:p w14:paraId="715ECBF6" w14:textId="77777777" w:rsidR="000A795E" w:rsidRPr="000A667B" w:rsidRDefault="000A795E" w:rsidP="000A795E">
      <w:pPr>
        <w:pStyle w:val="FootnoteText"/>
        <w:rPr>
          <w:ins w:id="39" w:author="Berry Cobb" w:date="2021-11-02T16:10:00Z"/>
          <w:strike/>
        </w:rPr>
      </w:pPr>
      <w:ins w:id="40" w:author="Berry Cobb" w:date="2021-11-02T16:10:00Z">
        <w:r w:rsidRPr="000A667B">
          <w:rPr>
            <w:rStyle w:val="FootnoteReference"/>
            <w:strike/>
          </w:rPr>
          <w:footnoteRef/>
        </w:r>
        <w:r w:rsidRPr="000A667B">
          <w:rPr>
            <w:strike/>
          </w:rPr>
          <w:t xml:space="preserve"> Recommendation #2:</w:t>
        </w:r>
      </w:ins>
    </w:p>
    <w:p w14:paraId="5CC388B6" w14:textId="77777777" w:rsidR="000A795E" w:rsidRPr="000A667B" w:rsidRDefault="000A795E" w:rsidP="000A795E">
      <w:pPr>
        <w:pStyle w:val="FootnoteText"/>
        <w:rPr>
          <w:ins w:id="41" w:author="Berry Cobb" w:date="2021-11-02T16:10:00Z"/>
          <w:strike/>
        </w:rPr>
      </w:pPr>
      <w:ins w:id="42" w:author="Berry Cobb" w:date="2021-11-02T16:10:00Z">
        <w:r w:rsidRPr="000A667B">
          <w:rPr>
            <w:strike/>
          </w:rP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43" w:author="Berry Cobb" w:date="2021-11-02T16:10:00Z"/>
        </w:rPr>
      </w:pPr>
      <w:ins w:id="44" w:author="Berry Cobb" w:date="2021-11-02T16:10:00Z">
        <w:r w:rsidRPr="000A667B">
          <w:rPr>
            <w:strike/>
          </w:rPr>
          <w:t xml:space="preserve">(a) this alternative mechanism for standing is not needed in a situation where an IGO already holds trademark or service mark rights in its name and/or acronym, as the IGO would in such a case proceed in the same way as a </w:t>
        </w:r>
        <w:proofErr w:type="spellStart"/>
        <w:r w:rsidRPr="000A667B">
          <w:rPr>
            <w:strike/>
          </w:rPr>
          <w:t>nonIGO</w:t>
        </w:r>
        <w:proofErr w:type="spellEnd"/>
        <w:r w:rsidRPr="000A667B">
          <w:rPr>
            <w:strike/>
          </w:rPr>
          <w:t xml:space="preserve"> trademark owner;</w:t>
        </w:r>
      </w:ins>
    </w:p>
    <w:p w14:paraId="1A12683A" w14:textId="77777777" w:rsidR="000A795E" w:rsidRPr="000A667B" w:rsidRDefault="000A795E" w:rsidP="000A795E">
      <w:pPr>
        <w:pStyle w:val="FootnoteText"/>
        <w:ind w:left="360"/>
        <w:rPr>
          <w:ins w:id="45" w:author="Berry Cobb" w:date="2021-11-02T16:10:00Z"/>
          <w:strike/>
        </w:rPr>
      </w:pPr>
      <w:ins w:id="46" w:author="Berry Cobb" w:date="2021-11-02T16:10:00Z">
        <w:r w:rsidRPr="000A667B">
          <w:rPr>
            <w:strike/>
          </w:rP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47" w:author="Berry Cobb" w:date="2021-11-02T16:10:00Z"/>
        </w:rPr>
      </w:pPr>
      <w:ins w:id="48" w:author="Berry Cobb" w:date="2021-11-02T16:10:00Z">
        <w:r w:rsidRPr="000A667B">
          <w:rPr>
            <w:strike/>
          </w:rPr>
          <w:t>(c) the possibility that an IGO may seek to rely on its compliance with Article 6ter to demonstrate standing should not modify or affect any of the existing grounds which UDRP and/or URS panelists have previously found sufficient for IGO standing (</w:t>
        </w:r>
        <w:proofErr w:type="gramStart"/>
        <w:r w:rsidRPr="000A667B">
          <w:rPr>
            <w:strike/>
          </w:rPr>
          <w:t>e.g.</w:t>
        </w:r>
        <w:proofErr w:type="gramEnd"/>
        <w:r w:rsidRPr="000A667B">
          <w:rPr>
            <w:strike/>
          </w:rPr>
          <w:t xml:space="preserve">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60CB6"/>
    <w:rsid w:val="000A667B"/>
    <w:rsid w:val="000A795E"/>
    <w:rsid w:val="001267C2"/>
    <w:rsid w:val="0019213B"/>
    <w:rsid w:val="002706CF"/>
    <w:rsid w:val="002B71DD"/>
    <w:rsid w:val="002F2C5E"/>
    <w:rsid w:val="00331CC2"/>
    <w:rsid w:val="00427C36"/>
    <w:rsid w:val="004B13C1"/>
    <w:rsid w:val="00507FB4"/>
    <w:rsid w:val="005301D9"/>
    <w:rsid w:val="006B3256"/>
    <w:rsid w:val="006F7A17"/>
    <w:rsid w:val="00744403"/>
    <w:rsid w:val="0074724F"/>
    <w:rsid w:val="00783B55"/>
    <w:rsid w:val="009C5FD3"/>
    <w:rsid w:val="00A2147C"/>
    <w:rsid w:val="00B6036F"/>
    <w:rsid w:val="00D47B96"/>
    <w:rsid w:val="00EA0613"/>
    <w:rsid w:val="00F95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3</cp:revision>
  <dcterms:created xsi:type="dcterms:W3CDTF">2021-11-14T21:14:00Z</dcterms:created>
  <dcterms:modified xsi:type="dcterms:W3CDTF">2021-11-14T21:22:00Z</dcterms:modified>
</cp:coreProperties>
</file>