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lang w:eastAsia="en-US"/>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lang w:eastAsia="en-US"/>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lang w:eastAsia="en-US"/>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lang w:eastAsia="en-US"/>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&#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on the basis </w:t>
          </w:r>
          <w:r w:rsidR="0063736C">
            <w:rPr>
              <w:rFonts w:asciiTheme="majorHAnsi" w:hAnsiTheme="majorHAnsi"/>
              <w:sz w:val="24"/>
            </w:rPr>
            <w:t xml:space="preserve">of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081C3680" w14:textId="71E58FE1" w:rsidR="00903C53" w:rsidRDefault="001519C5">
          <w:pPr>
            <w:pStyle w:val="TOC1"/>
            <w:rPr>
              <w:rFonts w:asciiTheme="minorHAnsi" w:hAnsiTheme="minorHAnsi"/>
              <w:noProof/>
              <w:sz w:val="22"/>
              <w:szCs w:val="22"/>
              <w:u w:val="none"/>
            </w:rPr>
          </w:pPr>
          <w:r w:rsidRPr="003819D1">
            <w:rPr>
              <w:szCs w:val="22"/>
            </w:rPr>
            <w:fldChar w:fldCharType="begin"/>
          </w:r>
          <w:r w:rsidRPr="003819D1">
            <w:rPr>
              <w:szCs w:val="22"/>
            </w:rPr>
            <w:instrText xml:space="preserve"> TOC \o "1-1" </w:instrText>
          </w:r>
          <w:r w:rsidRPr="003819D1">
            <w:rPr>
              <w:szCs w:val="22"/>
            </w:rPr>
            <w:fldChar w:fldCharType="separate"/>
          </w:r>
          <w:r w:rsidR="00903C53" w:rsidRPr="00142FAE">
            <w:rPr>
              <w:noProof/>
            </w:rPr>
            <w:t>1 Executive Summary</w:t>
          </w:r>
          <w:r w:rsidR="00903C53">
            <w:rPr>
              <w:noProof/>
            </w:rPr>
            <w:tab/>
          </w:r>
          <w:r w:rsidR="00903C53">
            <w:rPr>
              <w:noProof/>
            </w:rPr>
            <w:fldChar w:fldCharType="begin"/>
          </w:r>
          <w:r w:rsidR="00903C53">
            <w:rPr>
              <w:noProof/>
            </w:rPr>
            <w:instrText xml:space="preserve"> PAGEREF _Toc96964631 \h </w:instrText>
          </w:r>
          <w:r w:rsidR="00903C53">
            <w:rPr>
              <w:noProof/>
            </w:rPr>
          </w:r>
          <w:r w:rsidR="00903C53">
            <w:rPr>
              <w:noProof/>
            </w:rPr>
            <w:fldChar w:fldCharType="separate"/>
          </w:r>
          <w:r w:rsidR="00903C53">
            <w:rPr>
              <w:noProof/>
            </w:rPr>
            <w:t>4</w:t>
          </w:r>
          <w:r w:rsidR="00903C53">
            <w:rPr>
              <w:noProof/>
            </w:rPr>
            <w:fldChar w:fldCharType="end"/>
          </w:r>
        </w:p>
        <w:p w14:paraId="3D63739D" w14:textId="665BB7E0" w:rsidR="00903C53" w:rsidRDefault="00903C53">
          <w:pPr>
            <w:pStyle w:val="TOC1"/>
            <w:rPr>
              <w:rFonts w:asciiTheme="minorHAnsi" w:hAnsiTheme="minorHAnsi"/>
              <w:noProof/>
              <w:sz w:val="22"/>
              <w:szCs w:val="22"/>
              <w:u w:val="none"/>
            </w:rPr>
          </w:pPr>
          <w:r w:rsidRPr="00142FAE">
            <w:rPr>
              <w:rFonts w:asciiTheme="majorHAnsi" w:hAnsiTheme="majorHAnsi"/>
              <w:noProof/>
            </w:rPr>
            <w:t>2 Final Recommendations</w:t>
          </w:r>
          <w:r>
            <w:rPr>
              <w:noProof/>
            </w:rPr>
            <w:tab/>
          </w:r>
          <w:r>
            <w:rPr>
              <w:noProof/>
            </w:rPr>
            <w:fldChar w:fldCharType="begin"/>
          </w:r>
          <w:r>
            <w:rPr>
              <w:noProof/>
            </w:rPr>
            <w:instrText xml:space="preserve"> PAGEREF _Toc96964632 \h </w:instrText>
          </w:r>
          <w:r>
            <w:rPr>
              <w:noProof/>
            </w:rPr>
          </w:r>
          <w:r>
            <w:rPr>
              <w:noProof/>
            </w:rPr>
            <w:fldChar w:fldCharType="separate"/>
          </w:r>
          <w:r>
            <w:rPr>
              <w:noProof/>
            </w:rPr>
            <w:t>7</w:t>
          </w:r>
          <w:r>
            <w:rPr>
              <w:noProof/>
            </w:rPr>
            <w:fldChar w:fldCharType="end"/>
          </w:r>
        </w:p>
        <w:p w14:paraId="2B5720D5" w14:textId="4799D37E" w:rsidR="00903C53" w:rsidRDefault="00903C53">
          <w:pPr>
            <w:pStyle w:val="TOC1"/>
            <w:rPr>
              <w:rFonts w:asciiTheme="minorHAnsi" w:hAnsiTheme="minorHAnsi"/>
              <w:noProof/>
              <w:sz w:val="22"/>
              <w:szCs w:val="22"/>
              <w:u w:val="none"/>
            </w:rPr>
          </w:pPr>
          <w:r w:rsidRPr="00142FAE">
            <w:rPr>
              <w:rFonts w:asciiTheme="majorHAnsi" w:hAnsiTheme="majorHAnsi"/>
              <w:noProof/>
            </w:rPr>
            <w:t>3 Summary of Deliberations</w:t>
          </w:r>
          <w:r>
            <w:rPr>
              <w:noProof/>
            </w:rPr>
            <w:tab/>
          </w:r>
          <w:r>
            <w:rPr>
              <w:noProof/>
            </w:rPr>
            <w:fldChar w:fldCharType="begin"/>
          </w:r>
          <w:r>
            <w:rPr>
              <w:noProof/>
            </w:rPr>
            <w:instrText xml:space="preserve"> PAGEREF _Toc96964633 \h </w:instrText>
          </w:r>
          <w:r>
            <w:rPr>
              <w:noProof/>
            </w:rPr>
          </w:r>
          <w:r>
            <w:rPr>
              <w:noProof/>
            </w:rPr>
            <w:fldChar w:fldCharType="separate"/>
          </w:r>
          <w:r>
            <w:rPr>
              <w:noProof/>
            </w:rPr>
            <w:t>16</w:t>
          </w:r>
          <w:r>
            <w:rPr>
              <w:noProof/>
            </w:rPr>
            <w:fldChar w:fldCharType="end"/>
          </w:r>
        </w:p>
        <w:p w14:paraId="48935A34" w14:textId="238E1FBE" w:rsidR="00903C53" w:rsidRDefault="00903C53">
          <w:pPr>
            <w:pStyle w:val="TOC1"/>
            <w:rPr>
              <w:rFonts w:asciiTheme="minorHAnsi" w:hAnsiTheme="minorHAnsi"/>
              <w:noProof/>
              <w:sz w:val="22"/>
              <w:szCs w:val="22"/>
              <w:u w:val="none"/>
            </w:rPr>
          </w:pPr>
          <w:r w:rsidRPr="00142FAE">
            <w:rPr>
              <w:rFonts w:asciiTheme="majorHAnsi" w:hAnsiTheme="majorHAnsi"/>
              <w:noProof/>
            </w:rPr>
            <w:t>4 Conclusions and Next Steps</w:t>
          </w:r>
          <w:r>
            <w:rPr>
              <w:noProof/>
            </w:rPr>
            <w:tab/>
          </w:r>
          <w:r>
            <w:rPr>
              <w:noProof/>
            </w:rPr>
            <w:fldChar w:fldCharType="begin"/>
          </w:r>
          <w:r>
            <w:rPr>
              <w:noProof/>
            </w:rPr>
            <w:instrText xml:space="preserve"> PAGEREF _Toc96964634 \h </w:instrText>
          </w:r>
          <w:r>
            <w:rPr>
              <w:noProof/>
            </w:rPr>
          </w:r>
          <w:r>
            <w:rPr>
              <w:noProof/>
            </w:rPr>
            <w:fldChar w:fldCharType="separate"/>
          </w:r>
          <w:r>
            <w:rPr>
              <w:noProof/>
            </w:rPr>
            <w:t>20</w:t>
          </w:r>
          <w:r>
            <w:rPr>
              <w:noProof/>
            </w:rPr>
            <w:fldChar w:fldCharType="end"/>
          </w:r>
        </w:p>
        <w:p w14:paraId="57F85A06" w14:textId="0CF2092F" w:rsidR="00903C53" w:rsidRDefault="00903C53">
          <w:pPr>
            <w:pStyle w:val="TOC1"/>
            <w:rPr>
              <w:rFonts w:asciiTheme="minorHAnsi" w:hAnsiTheme="minorHAnsi"/>
              <w:noProof/>
              <w:sz w:val="22"/>
              <w:szCs w:val="22"/>
              <w:u w:val="none"/>
            </w:rPr>
          </w:pPr>
          <w:r w:rsidRPr="00142FAE">
            <w:rPr>
              <w:noProof/>
            </w:rPr>
            <w:t>5 Relevant Process &amp; Issue Background</w:t>
          </w:r>
          <w:r>
            <w:rPr>
              <w:noProof/>
            </w:rPr>
            <w:tab/>
          </w:r>
          <w:r>
            <w:rPr>
              <w:noProof/>
            </w:rPr>
            <w:fldChar w:fldCharType="begin"/>
          </w:r>
          <w:r>
            <w:rPr>
              <w:noProof/>
            </w:rPr>
            <w:instrText xml:space="preserve"> PAGEREF _Toc96964635 \h </w:instrText>
          </w:r>
          <w:r>
            <w:rPr>
              <w:noProof/>
            </w:rPr>
          </w:r>
          <w:r>
            <w:rPr>
              <w:noProof/>
            </w:rPr>
            <w:fldChar w:fldCharType="separate"/>
          </w:r>
          <w:r>
            <w:rPr>
              <w:noProof/>
            </w:rPr>
            <w:t>21</w:t>
          </w:r>
          <w:r>
            <w:rPr>
              <w:noProof/>
            </w:rPr>
            <w:fldChar w:fldCharType="end"/>
          </w:r>
        </w:p>
        <w:p w14:paraId="6DA28FEA" w14:textId="0DE0F687" w:rsidR="00903C53" w:rsidRDefault="00903C53">
          <w:pPr>
            <w:pStyle w:val="TOC1"/>
            <w:rPr>
              <w:rFonts w:asciiTheme="minorHAnsi" w:hAnsiTheme="minorHAnsi"/>
              <w:noProof/>
              <w:sz w:val="22"/>
              <w:szCs w:val="22"/>
              <w:u w:val="none"/>
            </w:rPr>
          </w:pPr>
          <w:r w:rsidRPr="00142FAE">
            <w:rPr>
              <w:noProof/>
            </w:rPr>
            <w:t>6 Approach Taken by the Work Track</w:t>
          </w:r>
          <w:r>
            <w:rPr>
              <w:noProof/>
            </w:rPr>
            <w:tab/>
          </w:r>
          <w:r>
            <w:rPr>
              <w:noProof/>
            </w:rPr>
            <w:fldChar w:fldCharType="begin"/>
          </w:r>
          <w:r>
            <w:rPr>
              <w:noProof/>
            </w:rPr>
            <w:instrText xml:space="preserve"> PAGEREF _Toc96964636 \h </w:instrText>
          </w:r>
          <w:r>
            <w:rPr>
              <w:noProof/>
            </w:rPr>
          </w:r>
          <w:r>
            <w:rPr>
              <w:noProof/>
            </w:rPr>
            <w:fldChar w:fldCharType="separate"/>
          </w:r>
          <w:r>
            <w:rPr>
              <w:noProof/>
            </w:rPr>
            <w:t>25</w:t>
          </w:r>
          <w:r>
            <w:rPr>
              <w:noProof/>
            </w:rPr>
            <w:fldChar w:fldCharType="end"/>
          </w:r>
        </w:p>
        <w:p w14:paraId="1077E7E4" w14:textId="63F2F9D5" w:rsidR="00903C53" w:rsidRDefault="00903C53">
          <w:pPr>
            <w:pStyle w:val="TOC1"/>
            <w:rPr>
              <w:rFonts w:asciiTheme="minorHAnsi" w:hAnsiTheme="minorHAnsi"/>
              <w:noProof/>
              <w:sz w:val="22"/>
              <w:szCs w:val="22"/>
              <w:u w:val="none"/>
            </w:rPr>
          </w:pPr>
          <w:r w:rsidRPr="00142FAE">
            <w:rPr>
              <w:noProof/>
            </w:rPr>
            <w:t>7 Annex A – Arbitral Rules Principles</w:t>
          </w:r>
          <w:r>
            <w:rPr>
              <w:noProof/>
            </w:rPr>
            <w:tab/>
          </w:r>
          <w:r>
            <w:rPr>
              <w:noProof/>
            </w:rPr>
            <w:fldChar w:fldCharType="begin"/>
          </w:r>
          <w:r>
            <w:rPr>
              <w:noProof/>
            </w:rPr>
            <w:instrText xml:space="preserve"> PAGEREF _Toc96964637 \h </w:instrText>
          </w:r>
          <w:r>
            <w:rPr>
              <w:noProof/>
            </w:rPr>
          </w:r>
          <w:r>
            <w:rPr>
              <w:noProof/>
            </w:rPr>
            <w:fldChar w:fldCharType="separate"/>
          </w:r>
          <w:r>
            <w:rPr>
              <w:noProof/>
            </w:rPr>
            <w:t>28</w:t>
          </w:r>
          <w:r>
            <w:rPr>
              <w:noProof/>
            </w:rPr>
            <w:fldChar w:fldCharType="end"/>
          </w:r>
        </w:p>
        <w:p w14:paraId="6307CE3F" w14:textId="3BCA438B" w:rsidR="00903C53" w:rsidRDefault="00903C53">
          <w:pPr>
            <w:pStyle w:val="TOC1"/>
            <w:rPr>
              <w:rFonts w:asciiTheme="minorHAnsi" w:hAnsiTheme="minorHAnsi"/>
              <w:noProof/>
              <w:sz w:val="22"/>
              <w:szCs w:val="22"/>
              <w:u w:val="none"/>
            </w:rPr>
          </w:pPr>
          <w:r w:rsidRPr="00142FAE">
            <w:rPr>
              <w:noProof/>
            </w:rPr>
            <w:t>8 Annex B – Scope of Work (as approved by the GNSO Council)</w:t>
          </w:r>
          <w:r>
            <w:rPr>
              <w:noProof/>
            </w:rPr>
            <w:tab/>
          </w:r>
          <w:r>
            <w:rPr>
              <w:noProof/>
            </w:rPr>
            <w:fldChar w:fldCharType="begin"/>
          </w:r>
          <w:r>
            <w:rPr>
              <w:noProof/>
            </w:rPr>
            <w:instrText xml:space="preserve"> PAGEREF _Toc96964638 \h </w:instrText>
          </w:r>
          <w:r>
            <w:rPr>
              <w:noProof/>
            </w:rPr>
          </w:r>
          <w:r>
            <w:rPr>
              <w:noProof/>
            </w:rPr>
            <w:fldChar w:fldCharType="separate"/>
          </w:r>
          <w:r>
            <w:rPr>
              <w:noProof/>
            </w:rPr>
            <w:t>29</w:t>
          </w:r>
          <w:r>
            <w:rPr>
              <w:noProof/>
            </w:rPr>
            <w:fldChar w:fldCharType="end"/>
          </w:r>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4E6782">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0" w:name="_Toc96964631"/>
      <w:r w:rsidRPr="003819D1">
        <w:rPr>
          <w:rFonts w:asciiTheme="majorHAnsi" w:hAnsiTheme="majorHAnsi"/>
        </w:rPr>
        <w:lastRenderedPageBreak/>
        <w:t>Executive Summary</w:t>
      </w:r>
      <w:bookmarkEnd w:id="0"/>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accounts for the possibility that an IGO may enjoy jurisdictional immunity in certain circumstances;</w:t>
      </w:r>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does not affect the right and ability of registrants to file judicial proceedings in a court of competent jurisdiction;</w:t>
      </w:r>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Disspain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2F5436A2"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 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 xml:space="preserve">Council.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3998AF00" w:rsidR="00AA0A49" w:rsidRDefault="00326937" w:rsidP="000F55A4">
      <w:pPr>
        <w:rPr>
          <w:rFonts w:asciiTheme="majorHAnsi" w:hAnsiTheme="majorHAnsi"/>
          <w:lang w:eastAsia="en-US"/>
        </w:rPr>
      </w:pPr>
      <w:r>
        <w:rPr>
          <w:rFonts w:asciiTheme="majorHAnsi" w:hAnsiTheme="majorHAnsi"/>
          <w:lang w:eastAsia="en-US"/>
        </w:rPr>
        <w:t>Recommendation #5</w:t>
      </w:r>
      <w:r w:rsidR="00AA0A49" w:rsidRPr="00AA0A49">
        <w:rPr>
          <w:rFonts w:asciiTheme="majorHAnsi" w:hAnsiTheme="majorHAnsi"/>
          <w:lang w:eastAsia="en-US"/>
        </w:rPr>
        <w:t xml:space="preserve"> from </w:t>
      </w:r>
      <w:r>
        <w:rPr>
          <w:rFonts w:asciiTheme="majorHAnsi" w:hAnsiTheme="majorHAnsi"/>
          <w:lang w:eastAsia="en-US"/>
        </w:rPr>
        <w:t>t</w:t>
      </w:r>
      <w:r w:rsidR="00814FFF">
        <w:rPr>
          <w:rFonts w:asciiTheme="majorHAnsi" w:hAnsiTheme="majorHAnsi"/>
          <w:lang w:eastAsia="en-US"/>
        </w:rPr>
        <w:t>he IGO-INGO Access to Curative Rights</w:t>
      </w:r>
      <w:r w:rsidR="00AA0A49" w:rsidRPr="00AA0A49">
        <w:rPr>
          <w:rFonts w:asciiTheme="majorHAnsi" w:hAnsiTheme="majorHAnsi"/>
          <w:lang w:eastAsia="en-US"/>
        </w:rPr>
        <w:t xml:space="preserve"> PDP </w:t>
      </w:r>
      <w:r w:rsidR="0063736C">
        <w:rPr>
          <w:rFonts w:asciiTheme="majorHAnsi" w:hAnsiTheme="majorHAnsi"/>
          <w:lang w:eastAsia="en-US"/>
        </w:rPr>
        <w:t>attempt</w:t>
      </w:r>
      <w:r w:rsidR="00CD273C">
        <w:rPr>
          <w:rFonts w:asciiTheme="majorHAnsi" w:hAnsiTheme="majorHAnsi"/>
          <w:lang w:eastAsia="en-US"/>
        </w:rPr>
        <w:t>ed</w:t>
      </w:r>
      <w:r w:rsidR="0063736C">
        <w:rPr>
          <w:rFonts w:asciiTheme="majorHAnsi" w:hAnsiTheme="majorHAnsi"/>
          <w:lang w:eastAsia="en-US"/>
        </w:rPr>
        <w:t xml:space="preserve"> to address a situation </w:t>
      </w:r>
      <w:r w:rsidR="00AA0A49" w:rsidRPr="00AA0A49">
        <w:rPr>
          <w:rFonts w:asciiTheme="majorHAnsi" w:hAnsiTheme="majorHAnsi"/>
          <w:lang w:eastAsia="en-US"/>
        </w:rPr>
        <w:t xml:space="preserve">where an IGO has prevailed in a Uniform Domain Name Dispute </w:t>
      </w:r>
      <w:r w:rsidR="00AA0A49" w:rsidRPr="00AA0A49">
        <w:rPr>
          <w:rFonts w:asciiTheme="majorHAnsi" w:hAnsiTheme="majorHAnsi"/>
          <w:lang w:eastAsia="en-US"/>
        </w:rPr>
        <w:lastRenderedPageBreak/>
        <w:t>Resolution Policy (UDRP) or Uniform Rapid Suspension (URS) proceeding</w:t>
      </w:r>
      <w:r w:rsidR="0063736C">
        <w:rPr>
          <w:rFonts w:asciiTheme="majorHAnsi" w:hAnsiTheme="majorHAnsi"/>
          <w:lang w:eastAsia="en-US"/>
        </w:rPr>
        <w:t>, following which</w:t>
      </w:r>
      <w:r w:rsidR="00AA0A49" w:rsidRPr="00AA0A49">
        <w:rPr>
          <w:rFonts w:asciiTheme="majorHAnsi" w:hAnsiTheme="majorHAnsi"/>
          <w:lang w:eastAsia="en-US"/>
        </w:rPr>
        <w:t xml:space="preserve"> the losing registrant files suit in a court</w:t>
      </w:r>
      <w:r w:rsidR="0063736C">
        <w:rPr>
          <w:rFonts w:asciiTheme="majorHAnsi" w:hAnsiTheme="majorHAnsi"/>
          <w:lang w:eastAsia="en-US"/>
        </w:rPr>
        <w:t xml:space="preserve"> and </w:t>
      </w:r>
      <w:r w:rsidR="00AA0A49" w:rsidRPr="00AA0A49">
        <w:rPr>
          <w:rFonts w:asciiTheme="majorHAnsi" w:hAnsiTheme="majorHAnsi"/>
          <w:lang w:eastAsia="en-US"/>
        </w:rPr>
        <w:t xml:space="preserve">the IGO </w:t>
      </w:r>
      <w:r w:rsidR="00CD273C">
        <w:rPr>
          <w:rFonts w:asciiTheme="majorHAnsi" w:hAnsiTheme="majorHAnsi"/>
          <w:lang w:eastAsia="en-US"/>
        </w:rPr>
        <w:t xml:space="preserve">asserts </w:t>
      </w:r>
      <w:r w:rsidR="00AA0A49" w:rsidRPr="00AA0A49">
        <w:rPr>
          <w:rFonts w:asciiTheme="majorHAnsi" w:hAnsiTheme="majorHAnsi"/>
          <w:lang w:eastAsia="en-US"/>
        </w:rPr>
        <w:t>immunity from the jurisdiction of that court</w:t>
      </w:r>
      <w:r w:rsidR="0063736C">
        <w:rPr>
          <w:rFonts w:asciiTheme="majorHAnsi" w:hAnsiTheme="majorHAnsi"/>
          <w:lang w:eastAsia="en-US"/>
        </w:rPr>
        <w:t xml:space="preserve">. Recommendation #5 </w:t>
      </w:r>
      <w:r w:rsidR="00816C47">
        <w:rPr>
          <w:rFonts w:asciiTheme="majorHAnsi" w:hAnsiTheme="majorHAnsi"/>
          <w:lang w:eastAsia="en-US"/>
        </w:rPr>
        <w:t xml:space="preserve">provided </w:t>
      </w:r>
      <w:r w:rsidR="0063736C">
        <w:rPr>
          <w:rFonts w:asciiTheme="majorHAnsi" w:hAnsiTheme="majorHAnsi"/>
          <w:lang w:eastAsia="en-US"/>
        </w:rPr>
        <w:t>that</w:t>
      </w:r>
      <w:r w:rsidR="0038592B">
        <w:rPr>
          <w:rFonts w:asciiTheme="majorHAnsi" w:hAnsiTheme="majorHAnsi"/>
          <w:lang w:eastAsia="en-US"/>
        </w:rPr>
        <w:t xml:space="preserve">, in such </w:t>
      </w:r>
      <w:r w:rsidR="00816C47">
        <w:rPr>
          <w:rFonts w:asciiTheme="majorHAnsi" w:hAnsiTheme="majorHAnsi"/>
          <w:lang w:eastAsia="en-US"/>
        </w:rPr>
        <w:t>a situation and where the court declines to hear the merits of the registrant’s case</w:t>
      </w:r>
      <w:r w:rsidR="0038592B">
        <w:rPr>
          <w:rFonts w:asciiTheme="majorHAnsi" w:hAnsiTheme="majorHAnsi"/>
          <w:lang w:eastAsia="en-US"/>
        </w:rPr>
        <w:t>,</w:t>
      </w:r>
      <w:r w:rsidR="0063736C">
        <w:rPr>
          <w:rFonts w:asciiTheme="majorHAnsi" w:hAnsiTheme="majorHAnsi"/>
          <w:lang w:eastAsia="en-US"/>
        </w:rPr>
        <w:t xml:space="preserve"> </w:t>
      </w:r>
      <w:r w:rsidR="00AA0A49" w:rsidRPr="00AA0A49">
        <w:rPr>
          <w:rFonts w:asciiTheme="majorHAnsi" w:hAnsiTheme="majorHAnsi"/>
          <w:lang w:eastAsia="en-US"/>
        </w:rPr>
        <w:t>the original UDRP or URS panel decision is to be set aside</w:t>
      </w:r>
      <w:r w:rsidR="00816C47">
        <w:rPr>
          <w:rFonts w:asciiTheme="majorHAnsi" w:hAnsiTheme="majorHAnsi"/>
          <w:lang w:eastAsia="en-US"/>
        </w:rPr>
        <w:t>.</w:t>
      </w:r>
      <w:r w:rsidR="0038592B">
        <w:rPr>
          <w:rFonts w:asciiTheme="majorHAnsi" w:hAnsiTheme="majorHAnsi"/>
          <w:lang w:eastAsia="en-US"/>
        </w:rPr>
        <w:t xml:space="preserve"> </w:t>
      </w:r>
      <w:r w:rsidR="00816C47">
        <w:rPr>
          <w:rFonts w:asciiTheme="majorHAnsi" w:hAnsiTheme="majorHAnsi"/>
          <w:lang w:eastAsia="en-US"/>
        </w:rPr>
        <w:t>T</w:t>
      </w:r>
      <w:r w:rsidR="0038592B">
        <w:rPr>
          <w:rFonts w:asciiTheme="majorHAnsi" w:hAnsiTheme="majorHAnsi"/>
          <w:lang w:eastAsia="en-US"/>
        </w:rPr>
        <w:t>he effect</w:t>
      </w:r>
      <w:r>
        <w:rPr>
          <w:rFonts w:asciiTheme="majorHAnsi" w:hAnsiTheme="majorHAnsi"/>
          <w:lang w:eastAsia="en-US"/>
        </w:rPr>
        <w:t xml:space="preserve"> </w:t>
      </w:r>
      <w:r w:rsidR="00816C47">
        <w:rPr>
          <w:rFonts w:asciiTheme="majorHAnsi" w:hAnsiTheme="majorHAnsi"/>
          <w:lang w:eastAsia="en-US"/>
        </w:rPr>
        <w:t xml:space="preserve">of implementing Recommendation #5 </w:t>
      </w:r>
      <w:r>
        <w:rPr>
          <w:rFonts w:asciiTheme="majorHAnsi" w:hAnsiTheme="majorHAnsi"/>
          <w:lang w:eastAsia="en-US"/>
        </w:rPr>
        <w:t>will be</w:t>
      </w:r>
      <w:r w:rsidR="00AA0A49" w:rsidRPr="00AA0A49">
        <w:rPr>
          <w:rFonts w:asciiTheme="majorHAnsi" w:hAnsiTheme="majorHAnsi"/>
          <w:lang w:eastAsia="en-US"/>
        </w:rPr>
        <w:t xml:space="preserve"> </w:t>
      </w:r>
      <w:r>
        <w:rPr>
          <w:rFonts w:asciiTheme="majorHAnsi" w:hAnsiTheme="majorHAnsi"/>
          <w:lang w:eastAsia="en-US"/>
        </w:rPr>
        <w:t>to put</w:t>
      </w:r>
      <w:r w:rsidR="00AA0A49" w:rsidRPr="00AA0A49">
        <w:rPr>
          <w:rFonts w:asciiTheme="majorHAnsi" w:hAnsiTheme="majorHAnsi"/>
          <w:lang w:eastAsia="en-US"/>
        </w:rPr>
        <w:t xml:space="preserve"> the parties to the dispute in the</w:t>
      </w:r>
      <w:r>
        <w:rPr>
          <w:rFonts w:asciiTheme="majorHAnsi" w:hAnsiTheme="majorHAnsi"/>
          <w:lang w:eastAsia="en-US"/>
        </w:rPr>
        <w:t>ir</w:t>
      </w:r>
      <w:r w:rsidR="00AA0A49" w:rsidRPr="00AA0A49">
        <w:rPr>
          <w:rFonts w:asciiTheme="majorHAnsi" w:hAnsiTheme="majorHAnsi"/>
          <w:lang w:eastAsia="en-US"/>
        </w:rPr>
        <w:t xml:space="preserve"> original situation</w:t>
      </w:r>
      <w:r>
        <w:rPr>
          <w:rFonts w:asciiTheme="majorHAnsi" w:hAnsiTheme="majorHAnsi"/>
          <w:lang w:eastAsia="en-US"/>
        </w:rPr>
        <w:t>s,</w:t>
      </w:r>
      <w:r w:rsidR="00AA0A49" w:rsidRPr="00AA0A49">
        <w:rPr>
          <w:rFonts w:asciiTheme="majorHAnsi" w:hAnsiTheme="majorHAnsi"/>
          <w:lang w:eastAsia="en-US"/>
        </w:rPr>
        <w:t xml:space="preserve"> as if the UDRP or URS proceeding </w:t>
      </w:r>
      <w:r w:rsidR="00CD273C">
        <w:rPr>
          <w:rFonts w:asciiTheme="majorHAnsi" w:hAnsiTheme="majorHAnsi"/>
          <w:lang w:eastAsia="en-US"/>
        </w:rPr>
        <w:t xml:space="preserve">in which the IGO had prevailed </w:t>
      </w:r>
      <w:r w:rsidR="00AA0A49" w:rsidRPr="00AA0A49">
        <w:rPr>
          <w:rFonts w:asciiTheme="majorHAnsi" w:hAnsiTheme="majorHAnsi"/>
          <w:lang w:eastAsia="en-US"/>
        </w:rPr>
        <w:t xml:space="preserve">had never been commenced. </w:t>
      </w:r>
    </w:p>
    <w:p w14:paraId="496FDC98" w14:textId="636E8ABC" w:rsidR="00326937" w:rsidRDefault="00326937" w:rsidP="000F55A4">
      <w:pPr>
        <w:rPr>
          <w:rFonts w:asciiTheme="majorHAnsi" w:hAnsiTheme="majorHAnsi"/>
          <w:lang w:eastAsia="en-US"/>
        </w:rPr>
      </w:pPr>
    </w:p>
    <w:p w14:paraId="4C549838" w14:textId="2395E989" w:rsidR="00AA0A49" w:rsidRPr="00A55278" w:rsidRDefault="00326937" w:rsidP="000F55A4">
      <w:pPr>
        <w:rPr>
          <w:rFonts w:asciiTheme="majorHAnsi" w:hAnsiTheme="majorHAnsi"/>
          <w:i/>
          <w:iCs/>
          <w:lang w:eastAsia="en-US"/>
        </w:rPr>
      </w:pPr>
      <w:r w:rsidRPr="00326937">
        <w:rPr>
          <w:rFonts w:asciiTheme="majorHAnsi" w:hAnsiTheme="majorHAnsi"/>
          <w:lang w:eastAsia="en-US"/>
        </w:rPr>
        <w:t xml:space="preserve">During the GNSO Council’s deliberations over the </w:t>
      </w:r>
      <w:r w:rsidR="0038592B">
        <w:rPr>
          <w:rFonts w:asciiTheme="majorHAnsi" w:hAnsiTheme="majorHAnsi"/>
          <w:lang w:eastAsia="en-US"/>
        </w:rPr>
        <w:t>Final Report</w:t>
      </w:r>
      <w:r>
        <w:rPr>
          <w:rFonts w:asciiTheme="majorHAnsi" w:hAnsiTheme="majorHAnsi"/>
          <w:lang w:eastAsia="en-US"/>
        </w:rPr>
        <w:t xml:space="preserve"> from the IGO-INGO Access to Curative Rights PDP</w:t>
      </w:r>
      <w:r w:rsidRPr="00326937">
        <w:rPr>
          <w:rFonts w:asciiTheme="majorHAnsi" w:hAnsiTheme="majorHAnsi"/>
          <w:lang w:eastAsia="en-US"/>
        </w:rPr>
        <w:t xml:space="preserve">, concerns were expressed as to whether </w:t>
      </w:r>
      <w:r>
        <w:rPr>
          <w:rFonts w:asciiTheme="majorHAnsi" w:hAnsiTheme="majorHAnsi"/>
          <w:lang w:eastAsia="en-US"/>
        </w:rPr>
        <w:t>R</w:t>
      </w:r>
      <w:r w:rsidRPr="00326937">
        <w:rPr>
          <w:rFonts w:asciiTheme="majorHAnsi" w:hAnsiTheme="majorHAnsi"/>
          <w:lang w:eastAsia="en-US"/>
        </w:rPr>
        <w:t xml:space="preserve">ecommendation </w:t>
      </w:r>
      <w:r>
        <w:rPr>
          <w:rFonts w:asciiTheme="majorHAnsi" w:hAnsiTheme="majorHAnsi"/>
          <w:lang w:eastAsia="en-US"/>
        </w:rPr>
        <w:t xml:space="preserve">#5 </w:t>
      </w:r>
      <w:r w:rsidRPr="00326937">
        <w:rPr>
          <w:rFonts w:asciiTheme="majorHAnsi" w:hAnsiTheme="majorHAnsi"/>
          <w:lang w:eastAsia="en-US"/>
        </w:rPr>
        <w:t>will</w:t>
      </w:r>
      <w:r>
        <w:rPr>
          <w:rFonts w:asciiTheme="majorHAnsi" w:hAnsiTheme="majorHAnsi"/>
          <w:lang w:eastAsia="en-US"/>
        </w:rPr>
        <w:t xml:space="preserve"> </w:t>
      </w:r>
      <w:r w:rsidRPr="00326937">
        <w:rPr>
          <w:rFonts w:asciiTheme="majorHAnsi" w:hAnsiTheme="majorHAnsi"/>
          <w:lang w:eastAsia="en-US"/>
        </w:rPr>
        <w:t>require a substantive modification to the UDRP and URS a</w:t>
      </w:r>
      <w:r w:rsidR="0038592B">
        <w:rPr>
          <w:rFonts w:asciiTheme="majorHAnsi" w:hAnsiTheme="majorHAnsi"/>
          <w:lang w:eastAsia="en-US"/>
        </w:rPr>
        <w:t>s well as</w:t>
      </w:r>
      <w:r w:rsidRPr="00326937">
        <w:rPr>
          <w:rFonts w:asciiTheme="majorHAnsi" w:hAnsiTheme="majorHAnsi"/>
          <w:lang w:eastAsia="en-US"/>
        </w:rPr>
        <w:t xml:space="preserve"> result in a potential reduction of the existing level of curative protections </w:t>
      </w:r>
      <w:r w:rsidR="009558EC">
        <w:rPr>
          <w:rFonts w:asciiTheme="majorHAnsi" w:hAnsiTheme="majorHAnsi"/>
          <w:lang w:eastAsia="en-US"/>
        </w:rPr>
        <w:t xml:space="preserve">currently available to IGOs </w:t>
      </w:r>
      <w:r w:rsidR="00124FB1">
        <w:rPr>
          <w:rFonts w:asciiTheme="majorHAnsi" w:hAnsiTheme="majorHAnsi"/>
          <w:lang w:eastAsia="en-US"/>
        </w:rPr>
        <w:t>– such as they are</w:t>
      </w:r>
      <w:r w:rsidR="00816C47">
        <w:rPr>
          <w:rFonts w:asciiTheme="majorHAnsi" w:hAnsiTheme="majorHAnsi"/>
          <w:lang w:eastAsia="en-US"/>
        </w:rPr>
        <w:t xml:space="preserve">; </w:t>
      </w:r>
      <w:r w:rsidR="00124FB1">
        <w:rPr>
          <w:rFonts w:asciiTheme="majorHAnsi" w:hAnsiTheme="majorHAnsi"/>
          <w:lang w:eastAsia="en-US"/>
        </w:rPr>
        <w:t>i.e., at present IGOs must agree to</w:t>
      </w:r>
      <w:r w:rsidR="00195FEB">
        <w:rPr>
          <w:rFonts w:asciiTheme="majorHAnsi" w:hAnsiTheme="majorHAnsi"/>
          <w:i/>
          <w:iCs/>
          <w:lang w:eastAsia="en-US"/>
        </w:rPr>
        <w:t xml:space="preserve"> submit to the </w:t>
      </w:r>
      <w:r w:rsidR="00195FEB" w:rsidRPr="00195FEB">
        <w:rPr>
          <w:rFonts w:asciiTheme="majorHAnsi" w:hAnsiTheme="majorHAnsi"/>
          <w:i/>
          <w:iCs/>
          <w:lang w:eastAsia="en-US"/>
        </w:rPr>
        <w:t xml:space="preserve">jurisdiction of a court at </w:t>
      </w:r>
      <w:r w:rsidR="00195FEB">
        <w:rPr>
          <w:rFonts w:asciiTheme="majorHAnsi" w:hAnsiTheme="majorHAnsi"/>
          <w:i/>
          <w:iCs/>
          <w:lang w:eastAsia="en-US"/>
        </w:rPr>
        <w:t>“</w:t>
      </w:r>
      <w:r w:rsidR="00195FEB" w:rsidRPr="00195FEB">
        <w:rPr>
          <w:rFonts w:asciiTheme="majorHAnsi" w:hAnsiTheme="majorHAnsi"/>
          <w:i/>
          <w:iCs/>
          <w:lang w:eastAsia="en-U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lang w:eastAsia="en-US"/>
        </w:rPr>
        <w:t>or</w:t>
      </w:r>
      <w:r w:rsidR="00195FEB" w:rsidRPr="00195FEB">
        <w:rPr>
          <w:rFonts w:asciiTheme="majorHAnsi" w:hAnsiTheme="majorHAnsi"/>
          <w:i/>
          <w:iCs/>
          <w:lang w:eastAsia="en-U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lang w:eastAsia="en-US"/>
        </w:rPr>
        <w:t xml:space="preserve">. </w:t>
      </w:r>
      <w:r w:rsidR="00195FEB" w:rsidRPr="00195FEB">
        <w:rPr>
          <w:rFonts w:asciiTheme="majorHAnsi" w:hAnsiTheme="majorHAnsi"/>
          <w:lang w:eastAsia="en-US"/>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lang w:eastAsia="en-US"/>
        </w:rPr>
        <w:t>T</w:t>
      </w:r>
      <w:r w:rsidR="00195FEB" w:rsidRPr="00195FEB">
        <w:rPr>
          <w:rFonts w:asciiTheme="majorHAnsi" w:hAnsiTheme="majorHAnsi"/>
          <w:lang w:eastAsia="en-US"/>
        </w:rPr>
        <w:t xml:space="preserve">he </w:t>
      </w:r>
      <w:r w:rsidR="00195FEB">
        <w:rPr>
          <w:rFonts w:asciiTheme="majorHAnsi" w:hAnsiTheme="majorHAnsi"/>
          <w:lang w:eastAsia="en-US"/>
        </w:rPr>
        <w:t xml:space="preserve">Curative Rights </w:t>
      </w:r>
      <w:r w:rsidRPr="00326937">
        <w:rPr>
          <w:rFonts w:asciiTheme="majorHAnsi" w:hAnsiTheme="majorHAnsi"/>
          <w:lang w:eastAsia="en-US"/>
        </w:rPr>
        <w:t xml:space="preserve">PDP had been chartered to determine </w:t>
      </w:r>
      <w:r w:rsidRPr="00326937">
        <w:rPr>
          <w:rFonts w:asciiTheme="majorHAnsi" w:hAnsiTheme="majorHAnsi"/>
          <w:i/>
          <w:iCs/>
          <w:lang w:eastAsia="en-U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lang w:eastAsia="en-US"/>
        </w:rPr>
        <w:t xml:space="preserve">, </w:t>
      </w:r>
      <w:r w:rsidR="00816C47">
        <w:rPr>
          <w:rFonts w:asciiTheme="majorHAnsi" w:hAnsiTheme="majorHAnsi"/>
          <w:lang w:eastAsia="en-US"/>
        </w:rPr>
        <w:t xml:space="preserve">and </w:t>
      </w:r>
      <w:r w:rsidR="00195FEB" w:rsidRPr="00A55278">
        <w:rPr>
          <w:rFonts w:asciiTheme="majorHAnsi" w:hAnsiTheme="majorHAnsi"/>
          <w:lang w:eastAsia="en-US"/>
        </w:rPr>
        <w:t xml:space="preserve">Recommendation 5 was viewed by many as reducing access </w:t>
      </w:r>
      <w:r w:rsidR="00195FEB">
        <w:rPr>
          <w:rFonts w:asciiTheme="majorHAnsi" w:hAnsiTheme="majorHAnsi"/>
          <w:lang w:eastAsia="en-US"/>
        </w:rPr>
        <w:t>to</w:t>
      </w:r>
      <w:r w:rsidR="00195FEB" w:rsidRPr="00A55278">
        <w:rPr>
          <w:rFonts w:asciiTheme="majorHAnsi" w:hAnsiTheme="majorHAnsi"/>
          <w:lang w:eastAsia="en-US"/>
        </w:rPr>
        <w:t xml:space="preserve"> curative rights mechanisms </w:t>
      </w:r>
      <w:r w:rsidR="00195FEB">
        <w:rPr>
          <w:rFonts w:asciiTheme="majorHAnsi" w:hAnsiTheme="majorHAnsi"/>
          <w:lang w:eastAsia="en-US"/>
        </w:rPr>
        <w:t>by</w:t>
      </w:r>
      <w:r w:rsidR="00195FEB" w:rsidRPr="00A55278">
        <w:rPr>
          <w:rFonts w:asciiTheme="majorHAnsi" w:hAnsiTheme="majorHAnsi"/>
          <w:lang w:eastAsia="en-US"/>
        </w:rPr>
        <w:t xml:space="preserve"> IGOs</w:t>
      </w:r>
      <w:r w:rsidRPr="00A55278">
        <w:rPr>
          <w:rFonts w:asciiTheme="majorHAnsi" w:hAnsiTheme="majorHAnsi"/>
          <w:lang w:eastAsia="en-US"/>
        </w:rPr>
        <w:t>.</w:t>
      </w:r>
      <w:r w:rsidR="0038592B">
        <w:rPr>
          <w:rFonts w:asciiTheme="majorHAnsi" w:hAnsiTheme="majorHAnsi"/>
          <w:lang w:eastAsia="en-US"/>
        </w:rPr>
        <w:t xml:space="preserve"> As a result, the </w:t>
      </w:r>
      <w:r w:rsidR="00002F41">
        <w:rPr>
          <w:rFonts w:asciiTheme="majorHAnsi" w:hAnsiTheme="majorHAnsi"/>
          <w:lang w:eastAsia="en-US"/>
        </w:rPr>
        <w:t xml:space="preserve">GNSO </w:t>
      </w:r>
      <w:r w:rsidR="0038592B">
        <w:rPr>
          <w:rFonts w:asciiTheme="majorHAnsi" w:hAnsiTheme="majorHAnsi"/>
          <w:lang w:eastAsia="en-US"/>
        </w:rPr>
        <w:t xml:space="preserve">Council decided that additional policy work </w:t>
      </w:r>
      <w:r w:rsidR="00816C47">
        <w:rPr>
          <w:rFonts w:asciiTheme="majorHAnsi" w:hAnsiTheme="majorHAnsi"/>
          <w:lang w:eastAsia="en-US"/>
        </w:rPr>
        <w:t xml:space="preserve">was </w:t>
      </w:r>
      <w:r w:rsidR="0038592B">
        <w:rPr>
          <w:rFonts w:asciiTheme="majorHAnsi" w:hAnsiTheme="majorHAnsi"/>
          <w:lang w:eastAsia="en-US"/>
        </w:rPr>
        <w:t xml:space="preserve">needed on the specific issue that Recommendation #5 had been </w:t>
      </w:r>
      <w:r w:rsidR="003E04F9">
        <w:rPr>
          <w:rFonts w:asciiTheme="majorHAnsi" w:hAnsiTheme="majorHAnsi"/>
          <w:lang w:eastAsia="en-US"/>
        </w:rPr>
        <w:t>intended</w:t>
      </w:r>
      <w:r w:rsidR="0038592B">
        <w:rPr>
          <w:rFonts w:asciiTheme="majorHAnsi" w:hAnsiTheme="majorHAnsi"/>
          <w:lang w:eastAsia="en-US"/>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r w:rsidR="00A127B1">
        <w:rPr>
          <w:rFonts w:asciiTheme="majorHAnsi" w:hAnsiTheme="majorHAnsi"/>
        </w:rPr>
        <w:t xml:space="preserve">in order </w:t>
      </w:r>
      <w:r w:rsidR="00A45605">
        <w:rPr>
          <w:rFonts w:asciiTheme="majorHAnsi" w:hAnsiTheme="majorHAnsi"/>
        </w:rPr>
        <w:t>to</w:t>
      </w:r>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7087E37E"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 xml:space="preserve">comprise a set of related, interdependent recommendations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1" w:name="_Toc9696463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1"/>
    </w:p>
    <w:p w14:paraId="3B493A64" w14:textId="77777777" w:rsidR="00DC7232" w:rsidRPr="00DC7232" w:rsidRDefault="00DC7232" w:rsidP="00DC7232">
      <w:pPr>
        <w:rPr>
          <w:rFonts w:asciiTheme="majorHAnsi" w:hAnsiTheme="majorHAnsi"/>
        </w:rPr>
      </w:pPr>
    </w:p>
    <w:p w14:paraId="450A8A82" w14:textId="7C1649D2"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ins w:id="2" w:author="Mary Wong" w:date="2022-03-02T15:03:00Z">
        <w:r w:rsidR="008F0AED">
          <w:rPr>
            <w:rFonts w:asciiTheme="majorHAnsi" w:hAnsiTheme="majorHAnsi"/>
          </w:rPr>
          <w:t>, in order to address this specific issue,</w:t>
        </w:r>
      </w:ins>
      <w:r w:rsidRPr="00E10241">
        <w:rPr>
          <w:rFonts w:asciiTheme="majorHAnsi" w:hAnsiTheme="majorHAnsi"/>
        </w:rPr>
        <w:t xml:space="preserve"> it </w:t>
      </w:r>
      <w:del w:id="3" w:author="Mary Wong" w:date="2022-03-02T15:03:00Z">
        <w:r w:rsidRPr="00E10241" w:rsidDel="008F0AED">
          <w:rPr>
            <w:rFonts w:asciiTheme="majorHAnsi" w:hAnsiTheme="majorHAnsi"/>
          </w:rPr>
          <w:delText xml:space="preserve">should </w:delText>
        </w:r>
      </w:del>
      <w:ins w:id="4" w:author="Mary Wong" w:date="2022-03-02T15:03:00Z">
        <w:r w:rsidR="008F0AED">
          <w:rPr>
            <w:rFonts w:asciiTheme="majorHAnsi" w:hAnsiTheme="majorHAnsi"/>
          </w:rPr>
          <w:t xml:space="preserve">needed to </w:t>
        </w:r>
      </w:ins>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17AEE431"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ins w:id="5" w:author="Mary Wong" w:date="2022-03-02T15:04:00Z">
        <w:r w:rsidR="008F0AED">
          <w:rPr>
            <w:rFonts w:asciiTheme="majorHAnsi" w:hAnsiTheme="majorHAnsi"/>
          </w:rPr>
          <w:t>s</w:t>
        </w:r>
      </w:ins>
      <w:del w:id="6" w:author="Mary Wong" w:date="2022-03-02T15:04:00Z">
        <w:r w:rsidR="00500314" w:rsidDel="008F0AED">
          <w:rPr>
            <w:rFonts w:asciiTheme="majorHAnsi" w:hAnsiTheme="majorHAnsi"/>
          </w:rPr>
          <w:delText xml:space="preserve"> of this initial problem</w:delText>
        </w:r>
      </w:del>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219327D0"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del w:id="7" w:author="Mary Wong" w:date="2022-03-02T15:04:00Z">
        <w:r w:rsidRPr="001F06C8" w:rsidDel="008F0AED">
          <w:rPr>
            <w:rFonts w:asciiTheme="majorHAnsi" w:hAnsiTheme="majorHAnsi"/>
          </w:rPr>
          <w:delText xml:space="preserve">single </w:delText>
        </w:r>
      </w:del>
      <w:ins w:id="8" w:author="Mary Wong" w:date="2022-03-02T15:04:00Z">
        <w:r w:rsidR="008F0AED">
          <w:rPr>
            <w:rFonts w:asciiTheme="majorHAnsi" w:hAnsiTheme="majorHAnsi"/>
          </w:rPr>
          <w:t>further set</w:t>
        </w:r>
        <w:r w:rsidR="008F0AED" w:rsidRPr="001F06C8">
          <w:rPr>
            <w:rFonts w:asciiTheme="majorHAnsi" w:hAnsiTheme="majorHAnsi"/>
          </w:rPr>
          <w:t xml:space="preserve"> </w:t>
        </w:r>
      </w:ins>
      <w:del w:id="9" w:author="Mary Wong" w:date="2022-03-02T15:04:00Z">
        <w:r w:rsidRPr="001F06C8" w:rsidDel="008F0AED">
          <w:rPr>
            <w:rFonts w:asciiTheme="majorHAnsi" w:hAnsiTheme="majorHAnsi"/>
          </w:rPr>
          <w:delText xml:space="preserve">package </w:delText>
        </w:r>
      </w:del>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ins w:id="10" w:author="Mary Wong" w:date="2022-03-02T15:04:00Z">
        <w:r w:rsidR="008F0AED">
          <w:rPr>
            <w:rFonts w:asciiTheme="majorHAnsi" w:hAnsiTheme="majorHAnsi"/>
          </w:rPr>
          <w:t>, in combination with Recommendation #1,</w:t>
        </w:r>
      </w:ins>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r>
        <w:rPr>
          <w:rFonts w:asciiTheme="majorHAnsi" w:hAnsiTheme="majorHAnsi"/>
        </w:rPr>
        <w:t>T</w:t>
      </w:r>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w:t>
      </w:r>
      <w:del w:id="11" w:author="Mary Wong" w:date="2022-03-02T15:05:00Z">
        <w:r w:rsidRPr="001F06C8" w:rsidDel="005E1C28">
          <w:rPr>
            <w:rFonts w:asciiTheme="majorHAnsi" w:hAnsiTheme="majorHAnsi"/>
          </w:rPr>
          <w:delText xml:space="preserve">GNSO Council’s previous </w:delText>
        </w:r>
        <w:r w:rsidR="00763B4F" w:rsidDel="005E1C28">
          <w:rPr>
            <w:rFonts w:asciiTheme="majorHAnsi" w:hAnsiTheme="majorHAnsi"/>
          </w:rPr>
          <w:delText>approval</w:delText>
        </w:r>
        <w:r w:rsidRPr="001F06C8" w:rsidDel="005E1C28">
          <w:rPr>
            <w:rFonts w:asciiTheme="majorHAnsi" w:hAnsiTheme="majorHAnsi"/>
          </w:rPr>
          <w:delText xml:space="preserve"> of the first</w:delText>
        </w:r>
      </w:del>
      <w:r w:rsidRPr="001F06C8">
        <w:rPr>
          <w:rFonts w:asciiTheme="majorHAnsi" w:hAnsiTheme="majorHAnsi"/>
        </w:rPr>
        <w:t xml:space="preserve"> four </w:t>
      </w:r>
      <w:ins w:id="12" w:author="Mary Wong" w:date="2022-03-02T15:06:00Z">
        <w:r w:rsidR="005E1C28">
          <w:rPr>
            <w:rFonts w:asciiTheme="majorHAnsi" w:hAnsiTheme="majorHAnsi"/>
          </w:rPr>
          <w:t xml:space="preserve">other </w:t>
        </w:r>
      </w:ins>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commentRangeStart w:id="13"/>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commentRangeEnd w:id="13"/>
      <w:r w:rsidR="00864A32">
        <w:rPr>
          <w:rStyle w:val="CommentReference"/>
          <w:rFonts w:ascii="Calibri" w:eastAsiaTheme="minorEastAsia" w:hAnsi="Calibri" w:cstheme="minorBidi"/>
          <w:color w:val="auto"/>
        </w:rPr>
        <w:commentReference w:id="13"/>
      </w:r>
    </w:p>
    <w:p w14:paraId="550F52F0" w14:textId="47EDA2BE" w:rsidR="006F7352" w:rsidRDefault="006F7352" w:rsidP="006F7352">
      <w:pPr>
        <w:rPr>
          <w:lang w:eastAsia="en-US"/>
        </w:rPr>
      </w:pPr>
    </w:p>
    <w:p w14:paraId="6FC19E7E" w14:textId="1D9FD0E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ins w:id="14" w:author="Mary Wong" w:date="2022-03-02T15:04:00Z">
        <w:r w:rsidR="008F0AED">
          <w:rPr>
            <w:rFonts w:asciiTheme="majorHAnsi" w:hAnsiTheme="majorHAnsi" w:cstheme="majorHAnsi"/>
          </w:rPr>
          <w:t xml:space="preserve">had decided </w:t>
        </w:r>
      </w:ins>
      <w:del w:id="15" w:author="Mary Wong" w:date="2022-03-02T15:04:00Z">
        <w:r w:rsidRPr="00C464EC" w:rsidDel="008F0AED">
          <w:rPr>
            <w:rFonts w:asciiTheme="majorHAnsi" w:hAnsiTheme="majorHAnsi" w:cstheme="majorHAnsi"/>
          </w:rPr>
          <w:delText xml:space="preserve">voted </w:delText>
        </w:r>
      </w:del>
      <w:r w:rsidRPr="00C464EC">
        <w:rPr>
          <w:rFonts w:asciiTheme="majorHAnsi" w:hAnsiTheme="majorHAnsi" w:cstheme="majorHAnsi"/>
        </w:rPr>
        <w:t xml:space="preserve">not to approve the original Recommendation #5 from the IGO-INGO Access to Curative Rights Protection Mechanisms PDP. The EPDP Team’s collective understanding is that the GNSO Council thereby rejected the original Recommendation #5 and, instead, tasked the RPM </w:t>
      </w:r>
      <w:del w:id="16" w:author="Mary Wong" w:date="2022-03-02T15:05:00Z">
        <w:r w:rsidRPr="00C464EC" w:rsidDel="008F0AED">
          <w:rPr>
            <w:rFonts w:asciiTheme="majorHAnsi" w:hAnsiTheme="majorHAnsi" w:cstheme="majorHAnsi"/>
          </w:rPr>
          <w:delText xml:space="preserve">Phase 1 </w:delText>
        </w:r>
      </w:del>
      <w:r w:rsidRPr="00C464EC">
        <w:rPr>
          <w:rFonts w:asciiTheme="majorHAnsi" w:hAnsiTheme="majorHAnsi" w:cstheme="majorHAnsi"/>
        </w:rPr>
        <w:t>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BA5B69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del w:id="17" w:author="Mary Wong" w:date="2022-03-02T15:06:00Z">
        <w:r w:rsidRPr="00C464EC" w:rsidDel="005E1C28">
          <w:rPr>
            <w:rFonts w:asciiTheme="majorHAnsi" w:hAnsiTheme="majorHAnsi" w:cstheme="majorHAnsi"/>
          </w:rPr>
          <w:delText xml:space="preserve">a </w:delText>
        </w:r>
      </w:del>
      <w:ins w:id="18" w:author="Mary Wong" w:date="2022-03-02T15:06:00Z">
        <w:r w:rsidR="005E1C28">
          <w:rPr>
            <w:rFonts w:asciiTheme="majorHAnsi" w:hAnsiTheme="majorHAnsi" w:cstheme="majorHAnsi"/>
          </w:rPr>
          <w:t>the following</w:t>
        </w:r>
        <w:r w:rsidR="005E1C28" w:rsidRPr="00C464EC">
          <w:rPr>
            <w:rFonts w:asciiTheme="majorHAnsi" w:hAnsiTheme="majorHAnsi" w:cstheme="majorHAnsi"/>
          </w:rPr>
          <w:t xml:space="preserve"> </w:t>
        </w:r>
      </w:ins>
      <w:r w:rsidRPr="00C464EC">
        <w:rPr>
          <w:rFonts w:asciiTheme="majorHAnsi" w:hAnsiTheme="majorHAnsi" w:cstheme="majorHAnsi"/>
        </w:rPr>
        <w:t>single package of recommendations</w:t>
      </w:r>
      <w:del w:id="19" w:author="Mary Wong" w:date="2022-03-02T15:06:00Z">
        <w:r w:rsidRPr="00C464EC" w:rsidDel="005E1C28">
          <w:rPr>
            <w:rFonts w:asciiTheme="majorHAnsi" w:hAnsiTheme="majorHAnsi" w:cstheme="majorHAnsi"/>
          </w:rPr>
          <w:delText xml:space="preserve"> (set forth below) that are intended to be “interdependent” (as contemplated by Section 13 of the GNSO’s PDP Manual</w:delText>
        </w:r>
        <w:r w:rsidRPr="00C464EC" w:rsidDel="005E1C28">
          <w:rPr>
            <w:rStyle w:val="FootnoteReference"/>
            <w:rFonts w:asciiTheme="majorHAnsi" w:hAnsiTheme="majorHAnsi" w:cstheme="majorHAnsi"/>
          </w:rPr>
          <w:footnoteReference w:id="4"/>
        </w:r>
        <w:r w:rsidRPr="00C464EC" w:rsidDel="005E1C28">
          <w:rPr>
            <w:rFonts w:asciiTheme="majorHAnsi" w:hAnsiTheme="majorHAnsi" w:cstheme="majorHAnsi"/>
          </w:rPr>
          <w:delText>)</w:delText>
        </w:r>
      </w:del>
      <w:r w:rsidRPr="00C464EC">
        <w:rPr>
          <w:rFonts w:asciiTheme="majorHAnsi" w:hAnsiTheme="majorHAnsi" w:cstheme="majorHAnsi"/>
        </w:rPr>
        <w:t xml:space="preserve">.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ins w:id="22" w:author="Mary Wong" w:date="2022-03-02T15:07:00Z">
        <w:r w:rsidR="005E1C28">
          <w:rPr>
            <w:rFonts w:asciiTheme="majorHAnsi" w:hAnsiTheme="majorHAnsi" w:cstheme="majorHAnsi"/>
          </w:rPr>
          <w:t xml:space="preserve">final </w:t>
        </w:r>
      </w:ins>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lastRenderedPageBreak/>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5"/>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4A3959F0" w14:textId="65C0AB2C" w:rsidR="003743E6" w:rsidDel="00EB27BE" w:rsidRDefault="003743E6" w:rsidP="00C81D9D">
      <w:pPr>
        <w:rPr>
          <w:del w:id="23" w:author="Mary Wong" w:date="2022-03-02T15:07:00Z"/>
          <w:rFonts w:asciiTheme="majorHAnsi" w:hAnsiTheme="majorHAnsi" w:cstheme="majorHAnsi"/>
        </w:rPr>
      </w:pPr>
    </w:p>
    <w:p w14:paraId="2B73AE59" w14:textId="77777777" w:rsidR="00EB27BE" w:rsidRPr="003743E6" w:rsidRDefault="00EB27BE" w:rsidP="003743E6">
      <w:pPr>
        <w:rPr>
          <w:ins w:id="24" w:author="Berry Cobb" w:date="2022-03-03T10:20:00Z"/>
          <w:rFonts w:asciiTheme="majorHAnsi" w:hAnsiTheme="majorHAnsi" w:cstheme="majorHAnsi"/>
        </w:rPr>
      </w:pPr>
    </w:p>
    <w:p w14:paraId="153C32D8" w14:textId="1489F7CD" w:rsidR="003743E6" w:rsidRPr="003743E6" w:rsidDel="005E1C28" w:rsidRDefault="003743E6" w:rsidP="003743E6">
      <w:pPr>
        <w:rPr>
          <w:del w:id="25" w:author="Mary Wong" w:date="2022-03-02T15:07:00Z"/>
          <w:rFonts w:asciiTheme="majorHAnsi" w:hAnsiTheme="majorHAnsi" w:cstheme="majorHAnsi"/>
        </w:rPr>
      </w:pPr>
      <w:commentRangeStart w:id="26"/>
      <w:del w:id="27" w:author="Mary Wong" w:date="2022-03-02T15:07:00Z">
        <w:r w:rsidRPr="003743E6" w:rsidDel="005E1C28">
          <w:rPr>
            <w:rFonts w:asciiTheme="majorHAnsi" w:hAnsiTheme="majorHAnsi" w:cstheme="majorHAnsi"/>
          </w:rPr>
          <w:delText xml:space="preserve">[For clarity, the EPDP Team emphasizes that this recommendation obviates Recommendation #2 in the IGO-INGO Access to Curative Rights Protection Mechanisms PDP </w:delText>
        </w:r>
        <w:r w:rsidRPr="003743E6" w:rsidDel="005E1C28">
          <w:rPr>
            <w:rStyle w:val="FootnoteTextChar"/>
            <w:rFonts w:asciiTheme="majorHAnsi" w:hAnsiTheme="majorHAnsi" w:cstheme="majorHAnsi"/>
            <w:sz w:val="24"/>
          </w:rPr>
          <w:delText xml:space="preserve">that </w:delText>
        </w:r>
        <w:r w:rsidRPr="003743E6" w:rsidDel="005E1C28">
          <w:rPr>
            <w:rFonts w:asciiTheme="majorHAnsi" w:hAnsiTheme="majorHAnsi" w:cstheme="majorHAnsi"/>
          </w:rPr>
          <w:delText>the GNSO Council approved on 18 April 2019. Thus, the ICANN Board no longer needs to consider it.]</w:delText>
        </w:r>
        <w:commentRangeEnd w:id="26"/>
        <w:r w:rsidDel="005E1C28">
          <w:rPr>
            <w:rStyle w:val="CommentReference"/>
            <w:rFonts w:ascii="Calibri" w:eastAsiaTheme="minorEastAsia" w:hAnsi="Calibri" w:cstheme="minorBidi"/>
            <w:lang w:eastAsia="en-US"/>
          </w:rPr>
          <w:commentReference w:id="26"/>
        </w:r>
      </w:del>
    </w:p>
    <w:p w14:paraId="3D59D3C2" w14:textId="2CE57E67" w:rsidR="001D7D8C" w:rsidRDefault="00C81D9D" w:rsidP="00C81D9D">
      <w:pPr>
        <w:rPr>
          <w:ins w:id="28" w:author="Mary Wong" w:date="2022-03-02T15:35:00Z"/>
          <w:rFonts w:ascii="Calibri" w:hAnsi="Calibri" w:cs="Calibri"/>
          <w:bCs/>
        </w:rPr>
      </w:pPr>
      <w:ins w:id="29" w:author="Mary Wong" w:date="2022-03-02T15:35:00Z">
        <w:r w:rsidRPr="003C16F9">
          <w:rPr>
            <w:rFonts w:ascii="Calibri" w:hAnsi="Calibri" w:cs="Calibri"/>
            <w:bCs/>
            <w:u w:val="single"/>
          </w:rPr>
          <w:t>Explanatory Text</w:t>
        </w:r>
        <w:r>
          <w:rPr>
            <w:rFonts w:ascii="Calibri" w:hAnsi="Calibri" w:cs="Calibri"/>
            <w:bCs/>
          </w:rPr>
          <w:t>:</w:t>
        </w:r>
      </w:ins>
    </w:p>
    <w:p w14:paraId="0E6E3B09" w14:textId="7EBE5FBF" w:rsidR="0077305B" w:rsidRDefault="0077305B" w:rsidP="00C81D9D">
      <w:pPr>
        <w:rPr>
          <w:ins w:id="30" w:author="Mary Wong" w:date="2022-03-02T15:46:00Z"/>
          <w:rFonts w:ascii="Calibri" w:hAnsi="Calibri" w:cs="Calibri"/>
          <w:bCs/>
        </w:rPr>
      </w:pPr>
      <w:ins w:id="31" w:author="Mary Wong" w:date="2022-03-02T15:46:00Z">
        <w:r>
          <w:rPr>
            <w:rFonts w:ascii="Calibri" w:hAnsi="Calibri" w:cs="Calibri"/>
            <w:bCs/>
          </w:rPr>
          <w:t xml:space="preserve">The EPDP team </w:t>
        </w:r>
      </w:ins>
      <w:ins w:id="32" w:author="Mary Wong" w:date="2022-03-02T15:47:00Z">
        <w:r>
          <w:rPr>
            <w:rFonts w:ascii="Calibri" w:hAnsi="Calibri" w:cs="Calibri"/>
            <w:bCs/>
          </w:rPr>
          <w:t xml:space="preserve">acknowledged that there is no single authoritative source for </w:t>
        </w:r>
      </w:ins>
      <w:ins w:id="33" w:author="Mary Wong" w:date="2022-03-02T15:48:00Z">
        <w:r>
          <w:rPr>
            <w:rFonts w:ascii="Calibri" w:hAnsi="Calibri" w:cs="Calibri"/>
            <w:bCs/>
          </w:rPr>
          <w:t xml:space="preserve">determining </w:t>
        </w:r>
      </w:ins>
      <w:ins w:id="34" w:author="Mary Wong" w:date="2022-03-02T15:47:00Z">
        <w:r>
          <w:rPr>
            <w:rFonts w:ascii="Calibri" w:hAnsi="Calibri" w:cs="Calibri"/>
            <w:bCs/>
          </w:rPr>
          <w:t xml:space="preserve">whether an organization </w:t>
        </w:r>
      </w:ins>
      <w:ins w:id="35" w:author="Mary Wong" w:date="2022-03-02T15:48:00Z">
        <w:r>
          <w:rPr>
            <w:rFonts w:ascii="Calibri" w:hAnsi="Calibri" w:cs="Calibri"/>
            <w:bCs/>
          </w:rPr>
          <w:t>is an IGO</w:t>
        </w:r>
      </w:ins>
      <w:ins w:id="36" w:author="Mary Wong" w:date="2022-03-02T15:51:00Z">
        <w:r w:rsidR="00382B07">
          <w:rPr>
            <w:rFonts w:ascii="Calibri" w:hAnsi="Calibri" w:cs="Calibri"/>
            <w:bCs/>
          </w:rPr>
          <w:t xml:space="preserve">. To ensure that its recommendations are </w:t>
        </w:r>
      </w:ins>
      <w:ins w:id="37" w:author="Mary Wong" w:date="2022-03-02T15:52:00Z">
        <w:r w:rsidR="00382B07">
          <w:rPr>
            <w:rFonts w:ascii="Calibri" w:hAnsi="Calibri" w:cs="Calibri"/>
            <w:bCs/>
          </w:rPr>
          <w:t>limited to a policy solution for the specific issue it was tasked to address, the</w:t>
        </w:r>
      </w:ins>
      <w:ins w:id="38" w:author="Mary Wong" w:date="2022-03-02T15:48:00Z">
        <w:r>
          <w:rPr>
            <w:rFonts w:ascii="Calibri" w:hAnsi="Calibri" w:cs="Calibri"/>
            <w:bCs/>
          </w:rPr>
          <w:t xml:space="preserve"> EPDP team </w:t>
        </w:r>
      </w:ins>
      <w:ins w:id="39" w:author="Mary Wong" w:date="2022-03-02T15:53:00Z">
        <w:r w:rsidR="00382B07">
          <w:rPr>
            <w:rFonts w:ascii="Calibri" w:hAnsi="Calibri" w:cs="Calibri"/>
            <w:bCs/>
          </w:rPr>
          <w:t xml:space="preserve">thought it necessary to ensure that its recommendations apply only to </w:t>
        </w:r>
      </w:ins>
      <w:ins w:id="40" w:author="Mary Wong" w:date="2022-03-02T15:55:00Z">
        <w:r w:rsidR="006F0346">
          <w:rPr>
            <w:rFonts w:ascii="Calibri" w:hAnsi="Calibri" w:cs="Calibri"/>
            <w:bCs/>
          </w:rPr>
          <w:t>those organizations</w:t>
        </w:r>
      </w:ins>
      <w:ins w:id="41" w:author="Mary Wong" w:date="2022-03-02T15:53:00Z">
        <w:r w:rsidR="00382B07">
          <w:rPr>
            <w:rFonts w:ascii="Calibri" w:hAnsi="Calibri" w:cs="Calibri"/>
            <w:bCs/>
          </w:rPr>
          <w:t xml:space="preserve"> </w:t>
        </w:r>
      </w:ins>
      <w:ins w:id="42" w:author="Mary Wong" w:date="2022-03-02T15:54:00Z">
        <w:r w:rsidR="006F0346">
          <w:rPr>
            <w:rFonts w:ascii="Calibri" w:hAnsi="Calibri" w:cs="Calibri"/>
            <w:bCs/>
          </w:rPr>
          <w:t>for which</w:t>
        </w:r>
      </w:ins>
      <w:ins w:id="43" w:author="Mary Wong" w:date="2022-03-02T15:53:00Z">
        <w:r w:rsidR="00382B07">
          <w:rPr>
            <w:rFonts w:ascii="Calibri" w:hAnsi="Calibri" w:cs="Calibri"/>
            <w:bCs/>
          </w:rPr>
          <w:t xml:space="preserve"> </w:t>
        </w:r>
      </w:ins>
      <w:ins w:id="44" w:author="Mary Wong" w:date="2022-03-02T15:54:00Z">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w:t>
        </w:r>
      </w:ins>
      <w:ins w:id="45" w:author="Mary Wong" w:date="2022-03-02T15:55:00Z">
        <w:r w:rsidR="006F0346">
          <w:rPr>
            <w:rFonts w:ascii="Calibri" w:hAnsi="Calibri" w:cs="Calibri"/>
            <w:bCs/>
          </w:rPr>
          <w:t xml:space="preserve"> their status as IGOs.</w:t>
        </w:r>
      </w:ins>
      <w:ins w:id="46" w:author="Mary Wong" w:date="2022-03-02T15:54:00Z">
        <w:r w:rsidR="006F0346">
          <w:rPr>
            <w:rFonts w:ascii="Calibri" w:hAnsi="Calibri" w:cs="Calibri"/>
            <w:bCs/>
          </w:rPr>
          <w:t xml:space="preserve"> </w:t>
        </w:r>
      </w:ins>
      <w:ins w:id="47" w:author="Mary Wong" w:date="2022-03-02T15:56:00Z">
        <w:r w:rsidR="006F0346">
          <w:rPr>
            <w:rFonts w:ascii="Calibri" w:hAnsi="Calibri" w:cs="Calibri"/>
            <w:bCs/>
          </w:rPr>
          <w:t xml:space="preserve">In </w:t>
        </w:r>
        <w:r w:rsidR="006F0346">
          <w:rPr>
            <w:rFonts w:ascii="Calibri" w:hAnsi="Calibri" w:cs="Calibri"/>
            <w:bCs/>
          </w:rPr>
          <w:lastRenderedPageBreak/>
          <w:t>arriving at its final definition for an “IGO Complainant”, t</w:t>
        </w:r>
      </w:ins>
      <w:ins w:id="48" w:author="Mary Wong" w:date="2022-03-02T15:55:00Z">
        <w:r w:rsidR="006F0346">
          <w:rPr>
            <w:rFonts w:ascii="Calibri" w:hAnsi="Calibri" w:cs="Calibri"/>
            <w:bCs/>
          </w:rPr>
          <w:t>he EPDP team analyzed the United Nations system</w:t>
        </w:r>
      </w:ins>
      <w:ins w:id="49" w:author="Mary Wong" w:date="2022-03-02T15:56:00Z">
        <w:r w:rsidR="006F0346">
          <w:rPr>
            <w:rFonts w:ascii="Calibri" w:hAnsi="Calibri" w:cs="Calibri"/>
            <w:bCs/>
          </w:rPr>
          <w:t xml:space="preserve"> and documentation</w:t>
        </w:r>
      </w:ins>
      <w:ins w:id="50" w:author="Mary Wong" w:date="2022-03-02T15:57:00Z">
        <w:r w:rsidR="006F0346">
          <w:rPr>
            <w:rFonts w:ascii="Calibri" w:hAnsi="Calibri" w:cs="Calibri"/>
            <w:bCs/>
          </w:rPr>
          <w:t>, relevant provisions in international treaties (such as Article 6ter of the Paris Convention for the Protection of Industrial Property)</w:t>
        </w:r>
      </w:ins>
      <w:ins w:id="51" w:author="Mary Wong" w:date="2022-03-04T16:38:00Z">
        <w:r w:rsidR="00E37883">
          <w:rPr>
            <w:rFonts w:ascii="Calibri" w:hAnsi="Calibri" w:cs="Calibri"/>
            <w:bCs/>
          </w:rPr>
          <w:t>,</w:t>
        </w:r>
      </w:ins>
      <w:ins w:id="52" w:author="Mary Wong" w:date="2022-03-02T15:56:00Z">
        <w:r w:rsidR="006F0346">
          <w:rPr>
            <w:rFonts w:ascii="Calibri" w:hAnsi="Calibri" w:cs="Calibri"/>
            <w:bCs/>
          </w:rPr>
          <w:t xml:space="preserve"> </w:t>
        </w:r>
      </w:ins>
      <w:ins w:id="53" w:author="Mary Wong" w:date="2022-03-04T16:38:00Z">
        <w:r w:rsidR="00E37883">
          <w:rPr>
            <w:rFonts w:ascii="Calibri" w:hAnsi="Calibri" w:cs="Calibri"/>
            <w:bCs/>
          </w:rPr>
          <w:t>and</w:t>
        </w:r>
      </w:ins>
      <w:ins w:id="54" w:author="Mary Wong" w:date="2022-03-02T15:55:00Z">
        <w:r w:rsidR="006F0346">
          <w:rPr>
            <w:rFonts w:ascii="Calibri" w:hAnsi="Calibri" w:cs="Calibri"/>
            <w:bCs/>
          </w:rPr>
          <w:t xml:space="preserve"> GAC advice</w:t>
        </w:r>
      </w:ins>
      <w:ins w:id="55" w:author="Mary Wong" w:date="2022-03-02T15:56:00Z">
        <w:r w:rsidR="006F0346">
          <w:rPr>
            <w:rFonts w:ascii="Calibri" w:hAnsi="Calibri" w:cs="Calibri"/>
            <w:bCs/>
          </w:rPr>
          <w:t>.</w:t>
        </w:r>
      </w:ins>
    </w:p>
    <w:p w14:paraId="63AD3E9C" w14:textId="77777777" w:rsidR="0077305B" w:rsidRDefault="0077305B" w:rsidP="00C81D9D">
      <w:pPr>
        <w:rPr>
          <w:ins w:id="56" w:author="Mary Wong" w:date="2022-03-02T15:46:00Z"/>
          <w:rFonts w:ascii="Calibri" w:hAnsi="Calibri" w:cs="Calibri"/>
          <w:bCs/>
        </w:rPr>
      </w:pPr>
    </w:p>
    <w:p w14:paraId="7B2F00CB" w14:textId="37A3CAFB" w:rsidR="00C81D9D" w:rsidRPr="001D7D8C" w:rsidRDefault="00256550" w:rsidP="003C16F9">
      <w:pPr>
        <w:rPr>
          <w:rFonts w:ascii="Calibri" w:hAnsi="Calibri" w:cs="Calibri"/>
          <w:bCs/>
        </w:rPr>
      </w:pPr>
      <w:ins w:id="57" w:author="Mary Wong" w:date="2022-03-02T15:59:00Z">
        <w:r>
          <w:rPr>
            <w:rFonts w:ascii="Calibri" w:hAnsi="Calibri" w:cs="Calibri"/>
            <w:bCs/>
          </w:rPr>
          <w:t>The EPDP team</w:t>
        </w:r>
      </w:ins>
      <w:ins w:id="58" w:author="Mary Wong" w:date="2022-03-02T15:36:00Z">
        <w:r w:rsidR="00C81D9D">
          <w:rPr>
            <w:rFonts w:ascii="Calibri" w:hAnsi="Calibri" w:cs="Calibri"/>
            <w:bCs/>
          </w:rPr>
          <w:t xml:space="preserve"> </w:t>
        </w:r>
      </w:ins>
      <w:ins w:id="59" w:author="Mary Wong" w:date="2022-03-02T15:44:00Z">
        <w:r w:rsidR="0077305B">
          <w:rPr>
            <w:rFonts w:ascii="Calibri" w:hAnsi="Calibri" w:cs="Calibri"/>
            <w:bCs/>
          </w:rPr>
          <w:t>also</w:t>
        </w:r>
      </w:ins>
      <w:ins w:id="60" w:author="Mary Wong" w:date="2022-03-02T15:59:00Z">
        <w:r>
          <w:rPr>
            <w:rFonts w:ascii="Calibri" w:hAnsi="Calibri" w:cs="Calibri"/>
            <w:bCs/>
          </w:rPr>
          <w:t xml:space="preserve"> believe</w:t>
        </w:r>
      </w:ins>
      <w:ins w:id="61" w:author="Mary Wong" w:date="2022-03-04T16:45:00Z">
        <w:r w:rsidR="00245F07">
          <w:rPr>
            <w:rFonts w:ascii="Calibri" w:hAnsi="Calibri" w:cs="Calibri"/>
            <w:bCs/>
          </w:rPr>
          <w:t>s</w:t>
        </w:r>
      </w:ins>
      <w:ins w:id="62" w:author="Mary Wong" w:date="2022-03-02T15:59:00Z">
        <w:r>
          <w:rPr>
            <w:rFonts w:ascii="Calibri" w:hAnsi="Calibri" w:cs="Calibri"/>
            <w:bCs/>
          </w:rPr>
          <w:t xml:space="preserve"> it </w:t>
        </w:r>
      </w:ins>
      <w:ins w:id="63" w:author="Mary Wong" w:date="2022-03-04T16:45:00Z">
        <w:r w:rsidR="00245F07">
          <w:rPr>
            <w:rFonts w:ascii="Calibri" w:hAnsi="Calibri" w:cs="Calibri"/>
            <w:bCs/>
          </w:rPr>
          <w:t xml:space="preserve">is </w:t>
        </w:r>
      </w:ins>
      <w:ins w:id="64" w:author="Mary Wong" w:date="2022-03-02T15:59:00Z">
        <w:r>
          <w:rPr>
            <w:rFonts w:ascii="Calibri" w:hAnsi="Calibri" w:cs="Calibri"/>
            <w:bCs/>
          </w:rPr>
          <w:t>critical to</w:t>
        </w:r>
      </w:ins>
      <w:ins w:id="65" w:author="Mary Wong" w:date="2022-03-02T15:44:00Z">
        <w:r w:rsidR="0077305B">
          <w:rPr>
            <w:rFonts w:ascii="Calibri" w:hAnsi="Calibri" w:cs="Calibri"/>
            <w:bCs/>
          </w:rPr>
          <w:t xml:space="preserve"> </w:t>
        </w:r>
      </w:ins>
      <w:ins w:id="66" w:author="Mary Wong" w:date="2022-03-02T15:58:00Z">
        <w:r w:rsidR="006F0346">
          <w:rPr>
            <w:rFonts w:ascii="Calibri" w:hAnsi="Calibri" w:cs="Calibri"/>
            <w:bCs/>
          </w:rPr>
          <w:t>maintain</w:t>
        </w:r>
      </w:ins>
      <w:ins w:id="67" w:author="Mary Wong" w:date="2022-03-02T15:38:00Z">
        <w:r w:rsidR="003D36C1">
          <w:rPr>
            <w:rFonts w:ascii="Calibri" w:hAnsi="Calibri" w:cs="Calibri"/>
            <w:bCs/>
          </w:rPr>
          <w:t xml:space="preserve"> the U</w:t>
        </w:r>
      </w:ins>
      <w:ins w:id="68" w:author="Mary Wong" w:date="2022-03-02T15:39:00Z">
        <w:r w:rsidR="003D36C1">
          <w:rPr>
            <w:rFonts w:ascii="Calibri" w:hAnsi="Calibri" w:cs="Calibri"/>
            <w:bCs/>
          </w:rPr>
          <w:t xml:space="preserve">DRP and URS </w:t>
        </w:r>
      </w:ins>
      <w:ins w:id="69" w:author="Mary Wong" w:date="2022-03-02T16:00:00Z">
        <w:r>
          <w:rPr>
            <w:rFonts w:ascii="Calibri" w:hAnsi="Calibri" w:cs="Calibri"/>
            <w:bCs/>
          </w:rPr>
          <w:t xml:space="preserve">standing </w:t>
        </w:r>
      </w:ins>
      <w:ins w:id="70" w:author="Mary Wong" w:date="2022-03-02T15:39:00Z">
        <w:r w:rsidR="003D36C1">
          <w:rPr>
            <w:rFonts w:ascii="Calibri" w:hAnsi="Calibri" w:cs="Calibri"/>
            <w:bCs/>
          </w:rPr>
          <w:t xml:space="preserve">requirement that a complainant </w:t>
        </w:r>
      </w:ins>
      <w:ins w:id="71" w:author="Mary Wong" w:date="2022-03-02T15:41:00Z">
        <w:r w:rsidR="003D36C1">
          <w:rPr>
            <w:rFonts w:ascii="Calibri" w:hAnsi="Calibri" w:cs="Calibri"/>
            <w:bCs/>
          </w:rPr>
          <w:t>must have rights in a trademark or service mark</w:t>
        </w:r>
      </w:ins>
      <w:ins w:id="72" w:author="Mary Wong" w:date="2022-03-02T15:42:00Z">
        <w:r w:rsidR="003D36C1">
          <w:rPr>
            <w:rFonts w:ascii="Calibri" w:hAnsi="Calibri" w:cs="Calibri"/>
            <w:bCs/>
          </w:rPr>
          <w:t xml:space="preserve"> with </w:t>
        </w:r>
      </w:ins>
      <w:ins w:id="73" w:author="Mary Wong" w:date="2022-03-02T15:41:00Z">
        <w:r w:rsidR="003D36C1">
          <w:rPr>
            <w:rFonts w:ascii="Calibri" w:hAnsi="Calibri" w:cs="Calibri"/>
            <w:bCs/>
          </w:rPr>
          <w:t>which the registrant’s d</w:t>
        </w:r>
      </w:ins>
      <w:ins w:id="74" w:author="Mary Wong" w:date="2022-03-02T15:42:00Z">
        <w:r w:rsidR="003D36C1">
          <w:rPr>
            <w:rFonts w:ascii="Calibri" w:hAnsi="Calibri" w:cs="Calibri"/>
            <w:bCs/>
          </w:rPr>
          <w:t>omain is identical or confusingly similar</w:t>
        </w:r>
      </w:ins>
      <w:ins w:id="75" w:author="Mary Wong" w:date="2022-03-02T15:59:00Z">
        <w:r w:rsidR="006F0346">
          <w:rPr>
            <w:rFonts w:ascii="Calibri" w:hAnsi="Calibri" w:cs="Calibri"/>
            <w:bCs/>
          </w:rPr>
          <w:t xml:space="preserve">. </w:t>
        </w:r>
      </w:ins>
      <w:ins w:id="76" w:author="Mary Wong" w:date="2022-03-02T16:00:00Z">
        <w:r>
          <w:rPr>
            <w:rFonts w:ascii="Calibri" w:hAnsi="Calibri" w:cs="Calibri"/>
            <w:bCs/>
          </w:rPr>
          <w:t xml:space="preserve">In the case of IGO Complainants (as defined) who may not possess a registered trademark in the relevant IGO identifier, the EPDP team’s recommendation makes it clear how </w:t>
        </w:r>
      </w:ins>
      <w:ins w:id="77" w:author="Mary Wong" w:date="2022-03-02T16:01:00Z">
        <w:r>
          <w:rPr>
            <w:rFonts w:ascii="Calibri" w:hAnsi="Calibri" w:cs="Calibri"/>
            <w:bCs/>
          </w:rPr>
          <w:t>such</w:t>
        </w:r>
      </w:ins>
      <w:ins w:id="78" w:author="Mary Wong" w:date="2022-03-02T16:00:00Z">
        <w:r>
          <w:rPr>
            <w:rFonts w:ascii="Calibri" w:hAnsi="Calibri" w:cs="Calibri"/>
            <w:bCs/>
          </w:rPr>
          <w:t xml:space="preserve"> complainant</w:t>
        </w:r>
      </w:ins>
      <w:ins w:id="79" w:author="Mary Wong" w:date="2022-03-02T16:01:00Z">
        <w:r>
          <w:rPr>
            <w:rFonts w:ascii="Calibri" w:hAnsi="Calibri" w:cs="Calibri"/>
            <w:bCs/>
          </w:rPr>
          <w:t>s</w:t>
        </w:r>
      </w:ins>
      <w:ins w:id="80" w:author="Mary Wong" w:date="2022-03-02T16:00:00Z">
        <w:r>
          <w:rPr>
            <w:rFonts w:ascii="Calibri" w:hAnsi="Calibri" w:cs="Calibri"/>
            <w:bCs/>
          </w:rPr>
          <w:t xml:space="preserve"> may </w:t>
        </w:r>
      </w:ins>
      <w:ins w:id="81" w:author="Mary Wong" w:date="2022-03-02T16:01:00Z">
        <w:r>
          <w:rPr>
            <w:rFonts w:ascii="Calibri" w:hAnsi="Calibri" w:cs="Calibri"/>
            <w:bCs/>
          </w:rPr>
          <w:t>fulfill that standing requirement by</w:t>
        </w:r>
      </w:ins>
      <w:ins w:id="82" w:author="Mary Wong" w:date="2022-03-02T16:02:00Z">
        <w:r>
          <w:rPr>
            <w:rFonts w:ascii="Calibri" w:hAnsi="Calibri" w:cs="Calibri"/>
            <w:bCs/>
          </w:rPr>
          <w:t xml:space="preserve"> proving</w:t>
        </w:r>
      </w:ins>
      <w:ins w:id="83" w:author="Mary Wong" w:date="2022-03-02T16:00:00Z">
        <w:r>
          <w:rPr>
            <w:rFonts w:ascii="Calibri" w:hAnsi="Calibri" w:cs="Calibri"/>
            <w:bCs/>
          </w:rPr>
          <w:t xml:space="preserve"> </w:t>
        </w:r>
      </w:ins>
      <w:ins w:id="84" w:author="Mary Wong" w:date="2022-03-02T16:01:00Z">
        <w:r>
          <w:rPr>
            <w:rFonts w:ascii="Calibri" w:hAnsi="Calibri" w:cs="Calibri"/>
            <w:bCs/>
          </w:rPr>
          <w:t>unregistered rights that are functionally equivalent to a trademark</w:t>
        </w:r>
      </w:ins>
      <w:ins w:id="85" w:author="Mary Wong" w:date="2022-03-02T15:42:00Z">
        <w:r w:rsidR="003D36C1">
          <w:rPr>
            <w:rFonts w:ascii="Calibri" w:hAnsi="Calibri" w:cs="Calibri"/>
            <w:bCs/>
          </w:rPr>
          <w:t>.</w:t>
        </w:r>
      </w:ins>
    </w:p>
    <w:p w14:paraId="0F484C33" w14:textId="31A62B6E" w:rsidR="00920BCA" w:rsidRPr="003819D1" w:rsidRDefault="00920BCA" w:rsidP="00920BCA">
      <w:pPr>
        <w:pStyle w:val="Heading3"/>
        <w:rPr>
          <w:rFonts w:asciiTheme="majorHAnsi" w:hAnsiTheme="majorHAnsi"/>
        </w:rPr>
      </w:pPr>
      <w:r>
        <w:rPr>
          <w:rFonts w:asciiTheme="majorHAnsi" w:hAnsiTheme="majorHAnsi"/>
        </w:rPr>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77777777" w:rsidR="005E1C28" w:rsidRDefault="003743E6" w:rsidP="003743E6">
      <w:pPr>
        <w:pStyle w:val="ListParagraph"/>
        <w:numPr>
          <w:ilvl w:val="0"/>
          <w:numId w:val="42"/>
        </w:numPr>
        <w:rPr>
          <w:ins w:id="86" w:author="Mary Wong" w:date="2022-03-02T15:08:00Z"/>
          <w:rFonts w:asciiTheme="majorHAnsi" w:hAnsiTheme="majorHAnsi" w:cstheme="majorHAnsi"/>
          <w:sz w:val="24"/>
        </w:rPr>
      </w:pPr>
      <w:r w:rsidRPr="003743E6">
        <w:rPr>
          <w:rFonts w:asciiTheme="majorHAnsi" w:hAnsiTheme="majorHAnsi" w:cstheme="majorHAnsi"/>
          <w:sz w:val="24"/>
        </w:rPr>
        <w:t xml:space="preserve">The EPDP team recommends that, when forwarding a complaint filed by an IGO Complainant to the respondent (pursuant to Paragraph 2(a) of the UDRP or Paragraph 4.2 of the URS, as applicable), the relevant UDRP or URS provider must also include a notice informing the respondent: </w:t>
      </w:r>
    </w:p>
    <w:p w14:paraId="4F2462DA" w14:textId="77777777" w:rsidR="005E1C28" w:rsidRPr="003C16F9" w:rsidRDefault="005E1C28" w:rsidP="003C16F9">
      <w:pPr>
        <w:pStyle w:val="ListParagraph"/>
        <w:rPr>
          <w:ins w:id="87" w:author="Mary Wong" w:date="2022-03-02T15:08:00Z"/>
          <w:rFonts w:asciiTheme="majorHAnsi" w:hAnsiTheme="majorHAnsi" w:cstheme="majorHAnsi"/>
          <w:sz w:val="24"/>
        </w:rPr>
      </w:pPr>
    </w:p>
    <w:p w14:paraId="41BC116A" w14:textId="77777777" w:rsidR="005E1C28" w:rsidRPr="003C16F9" w:rsidRDefault="003743E6" w:rsidP="003C16F9">
      <w:pPr>
        <w:ind w:left="720"/>
        <w:rPr>
          <w:ins w:id="88" w:author="Mary Wong" w:date="2022-03-02T15:08:00Z"/>
          <w:rFonts w:asciiTheme="majorHAnsi" w:hAnsiTheme="majorHAnsi" w:cstheme="majorHAnsi"/>
        </w:rPr>
      </w:pPr>
      <w:r w:rsidRPr="003C16F9">
        <w:rPr>
          <w:rFonts w:asciiTheme="majorHAnsi" w:hAnsiTheme="majorHAnsi" w:cstheme="majorHAnsi"/>
        </w:rPr>
        <w:t xml:space="preserve">(i) of its right to challenge a UDRP decision canceling or transferring the domain name, or a URS Determination rendered in favor of an IGO Complainant, by filing a claim in court;  </w:t>
      </w:r>
    </w:p>
    <w:p w14:paraId="66F4F3AF" w14:textId="77777777" w:rsidR="005E1C28" w:rsidRPr="003C16F9" w:rsidRDefault="005E1C28" w:rsidP="003C16F9">
      <w:pPr>
        <w:pStyle w:val="ListParagraph"/>
        <w:ind w:left="1080"/>
        <w:rPr>
          <w:ins w:id="89" w:author="Mary Wong" w:date="2022-03-02T15:08:00Z"/>
          <w:rFonts w:asciiTheme="majorHAnsi" w:hAnsiTheme="majorHAnsi" w:cstheme="majorHAnsi"/>
          <w:sz w:val="24"/>
        </w:rPr>
      </w:pPr>
    </w:p>
    <w:p w14:paraId="71D000A6" w14:textId="77777777" w:rsidR="005E1C28" w:rsidRPr="003C16F9" w:rsidRDefault="003743E6" w:rsidP="003C16F9">
      <w:pPr>
        <w:ind w:left="720"/>
        <w:rPr>
          <w:ins w:id="90" w:author="Mary Wong" w:date="2022-03-02T15:08:00Z"/>
          <w:rFonts w:asciiTheme="majorHAnsi" w:hAnsiTheme="majorHAnsi" w:cstheme="majorHAnsi"/>
        </w:rPr>
      </w:pPr>
      <w:r w:rsidRPr="003C16F9">
        <w:rPr>
          <w:rFonts w:asciiTheme="majorHAnsi" w:hAnsiTheme="majorHAnsi" w:cstheme="majorHAnsi"/>
        </w:rPr>
        <w:t xml:space="preserve">(ii) that, in the event the respondent chooses to initiate court proceedings, the IGO Complainant may assert its privileges and immunities with the result that the court may decline to hear the merits of the case; and </w:t>
      </w:r>
    </w:p>
    <w:p w14:paraId="53B5D5DE" w14:textId="77777777" w:rsidR="005E1C28" w:rsidRPr="003C16F9" w:rsidRDefault="005E1C28" w:rsidP="003C16F9">
      <w:pPr>
        <w:pStyle w:val="ListParagraph"/>
        <w:ind w:left="1080"/>
        <w:rPr>
          <w:ins w:id="91" w:author="Mary Wong" w:date="2022-03-02T15:08:00Z"/>
          <w:rFonts w:asciiTheme="majorHAnsi" w:hAnsiTheme="majorHAnsi" w:cstheme="majorHAnsi"/>
          <w:sz w:val="24"/>
        </w:rPr>
      </w:pPr>
    </w:p>
    <w:p w14:paraId="542D4383" w14:textId="321B7BD7"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del w:id="92" w:author="Mary Wong" w:date="2022-03-02T15:08:00Z">
        <w:r w:rsidRPr="003C16F9" w:rsidDel="005E1C28">
          <w:rPr>
            <w:rFonts w:asciiTheme="majorHAnsi" w:hAnsiTheme="majorHAnsi" w:cstheme="majorHAnsi"/>
          </w:rPr>
          <w:delText xml:space="preserve">it </w:delText>
        </w:r>
      </w:del>
      <w:ins w:id="93" w:author="Mary Wong" w:date="2022-03-02T15:08:00Z">
        <w:r w:rsidR="005E1C28">
          <w:rPr>
            <w:rFonts w:asciiTheme="majorHAnsi" w:hAnsiTheme="majorHAnsi" w:cstheme="majorHAnsi"/>
          </w:rPr>
          <w:t>the respondent</w:t>
        </w:r>
        <w:r w:rsidR="005E1C28" w:rsidRPr="003C16F9">
          <w:rPr>
            <w:rFonts w:asciiTheme="majorHAnsi" w:hAnsiTheme="majorHAnsi" w:cstheme="majorHAnsi"/>
          </w:rPr>
          <w:t xml:space="preserve"> </w:t>
        </w:r>
      </w:ins>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77777777" w:rsidR="003743E6" w:rsidRPr="003743E6" w:rsidRDefault="003743E6"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 xml:space="preserve">“[account] for the possibility that an IGO may enjoy </w:t>
      </w:r>
      <w:r w:rsidRPr="003743E6">
        <w:rPr>
          <w:rFonts w:asciiTheme="majorHAnsi" w:hAnsiTheme="majorHAnsi" w:cstheme="majorHAnsi"/>
          <w:i/>
          <w:iCs/>
        </w:rPr>
        <w:lastRenderedPageBreak/>
        <w:t>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specified Mutual Jurisdiction (as the term is defined in the UDRP Rules and URS Rules), the EPDP team thought it important to ensure that registrants who wish to challenge a UDRP or URS outcome in court be made aware that an IGO Complainant’s exercise of its 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0271044B"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del w:id="94" w:author="Mary Wong" w:date="2022-03-02T15:10:00Z">
        <w:r w:rsidRPr="003743E6" w:rsidDel="005E1C28">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400D383F" w14:textId="77777777" w:rsidR="003743E6" w:rsidRPr="003743E6" w:rsidRDefault="003743E6" w:rsidP="003743E6">
      <w:pPr>
        <w:rPr>
          <w:rFonts w:asciiTheme="majorHAnsi" w:hAnsiTheme="majorHAnsi" w:cstheme="majorHAnsi"/>
          <w:bCs/>
        </w:rPr>
      </w:pPr>
    </w:p>
    <w:p w14:paraId="563395FD" w14:textId="489C318F"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ins w:id="95" w:author="Mary Wong" w:date="2022-03-02T15:10:00Z">
        <w:r w:rsidR="005E1C28">
          <w:rPr>
            <w:rFonts w:asciiTheme="majorHAnsi" w:hAnsiTheme="majorHAnsi" w:cstheme="majorHAnsi"/>
            <w:bCs/>
          </w:rPr>
          <w:t>.</w:t>
        </w:r>
      </w:ins>
      <w:del w:id="96" w:author="Mary Wong" w:date="2022-03-02T15:10:00Z">
        <w:r w:rsidRPr="003743E6" w:rsidDel="005E1C28">
          <w:rPr>
            <w:rFonts w:asciiTheme="majorHAnsi" w:hAnsiTheme="majorHAnsi" w:cstheme="majorHAnsi"/>
            <w:bCs/>
          </w:rPr>
          <w:delText>, and</w:delText>
        </w:r>
      </w:del>
      <w:ins w:id="97" w:author="Mary Wong" w:date="2022-03-02T15:10:00Z">
        <w:r w:rsidR="005E1C28">
          <w:rPr>
            <w:rFonts w:asciiTheme="majorHAnsi" w:hAnsiTheme="majorHAnsi" w:cstheme="majorHAnsi"/>
            <w:bCs/>
          </w:rPr>
          <w:t xml:space="preserve"> The registrar</w:t>
        </w:r>
      </w:ins>
      <w:r w:rsidRPr="003743E6">
        <w:rPr>
          <w:rFonts w:asciiTheme="majorHAnsi" w:hAnsiTheme="majorHAnsi" w:cstheme="majorHAnsi"/>
          <w:bCs/>
        </w:rPr>
        <w:t xml:space="preserve"> </w:t>
      </w:r>
      <w:del w:id="98" w:author="Mary Wong" w:date="2022-03-02T15:10:00Z">
        <w:r w:rsidRPr="003743E6" w:rsidDel="005E1C28">
          <w:rPr>
            <w:rFonts w:asciiTheme="majorHAnsi" w:hAnsiTheme="majorHAnsi" w:cstheme="majorHAnsi"/>
            <w:bCs/>
          </w:rPr>
          <w:delText xml:space="preserve">will </w:delText>
        </w:r>
      </w:del>
      <w:ins w:id="99" w:author="Mary Wong" w:date="2022-03-02T15:10:00Z">
        <w:r w:rsidR="005E1C28">
          <w:rPr>
            <w:rFonts w:asciiTheme="majorHAnsi" w:hAnsiTheme="majorHAnsi" w:cstheme="majorHAnsi"/>
            <w:bCs/>
          </w:rPr>
          <w:t>shall</w:t>
        </w:r>
        <w:r w:rsidR="005E1C28" w:rsidRPr="003743E6">
          <w:rPr>
            <w:rFonts w:asciiTheme="majorHAnsi" w:hAnsiTheme="majorHAnsi" w:cstheme="majorHAnsi"/>
            <w:bCs/>
          </w:rPr>
          <w:t xml:space="preserve"> </w:t>
        </w:r>
      </w:ins>
      <w:r w:rsidRPr="003743E6">
        <w:rPr>
          <w:rFonts w:asciiTheme="majorHAnsi" w:hAnsiTheme="majorHAnsi" w:cstheme="majorHAnsi"/>
          <w:bCs/>
        </w:rPr>
        <w:t>stay implementation if, within that period, it receives official documentation that the registrant has</w:t>
      </w:r>
      <w:ins w:id="100" w:author="Mary Wong" w:date="2022-03-02T15:10:00Z">
        <w:r w:rsidR="008E7B9F">
          <w:rPr>
            <w:rFonts w:asciiTheme="majorHAnsi" w:hAnsiTheme="majorHAnsi" w:cstheme="majorHAnsi"/>
            <w:bCs/>
          </w:rPr>
          <w:t xml:space="preserve"> either</w:t>
        </w:r>
      </w:ins>
      <w:r w:rsidRPr="003743E6">
        <w:rPr>
          <w:rFonts w:asciiTheme="majorHAnsi" w:hAnsiTheme="majorHAnsi" w:cstheme="majorHAnsi"/>
          <w:bCs/>
        </w:rPr>
        <w:t xml:space="preserve"> initiated court proceedings in </w:t>
      </w:r>
      <w:del w:id="101" w:author="Mary Wong" w:date="2022-03-02T15:11:00Z">
        <w:r w:rsidRPr="003743E6" w:rsidDel="008E7B9F">
          <w:rPr>
            <w:rFonts w:asciiTheme="majorHAnsi" w:hAnsiTheme="majorHAnsi" w:cstheme="majorHAnsi"/>
            <w:bCs/>
          </w:rPr>
          <w:delText xml:space="preserve">either </w:delText>
        </w:r>
      </w:del>
      <w:r w:rsidRPr="003743E6">
        <w:rPr>
          <w:rFonts w:asciiTheme="majorHAnsi" w:hAnsiTheme="majorHAnsi" w:cstheme="majorHAnsi"/>
          <w:bCs/>
        </w:rPr>
        <w:t xml:space="preserve">its location or </w:t>
      </w:r>
      <w:ins w:id="102" w:author="Mary Wong" w:date="2022-03-02T15:11:00Z">
        <w:r w:rsidR="008E7B9F">
          <w:rPr>
            <w:rFonts w:asciiTheme="majorHAnsi" w:hAnsiTheme="majorHAnsi" w:cstheme="majorHAnsi"/>
            <w:bCs/>
          </w:rPr>
          <w:t xml:space="preserve">in </w:t>
        </w:r>
      </w:ins>
      <w:r w:rsidRPr="003743E6">
        <w:rPr>
          <w:rFonts w:asciiTheme="majorHAnsi" w:hAnsiTheme="majorHAnsi" w:cstheme="majorHAnsi"/>
          <w:bCs/>
        </w:rPr>
        <w:t xml:space="preserve">the location of the </w:t>
      </w:r>
      <w:ins w:id="103" w:author="Mary Wong" w:date="2022-03-02T15:10:00Z">
        <w:r w:rsidR="005E1C28">
          <w:rPr>
            <w:rFonts w:asciiTheme="majorHAnsi" w:hAnsiTheme="majorHAnsi" w:cstheme="majorHAnsi"/>
            <w:bCs/>
          </w:rPr>
          <w:t xml:space="preserve">registrar’s </w:t>
        </w:r>
      </w:ins>
      <w:r w:rsidRPr="003743E6">
        <w:rPr>
          <w:rFonts w:asciiTheme="majorHAnsi" w:hAnsiTheme="majorHAnsi" w:cstheme="majorHAnsi"/>
          <w:bCs/>
        </w:rPr>
        <w:t xml:space="preserve">principal office </w:t>
      </w:r>
      <w:del w:id="104" w:author="Mary Wong" w:date="2022-03-02T15:10:00Z">
        <w:r w:rsidRPr="003743E6" w:rsidDel="005E1C28">
          <w:rPr>
            <w:rFonts w:asciiTheme="majorHAnsi" w:hAnsiTheme="majorHAnsi" w:cstheme="majorHAnsi"/>
            <w:bCs/>
          </w:rPr>
          <w:delText xml:space="preserve">of the relevant registrar </w:delText>
        </w:r>
      </w:del>
      <w:r w:rsidRPr="003743E6">
        <w:rPr>
          <w:rFonts w:asciiTheme="majorHAnsi" w:hAnsiTheme="majorHAnsi" w:cstheme="majorHAnsi"/>
          <w:bCs/>
        </w:rPr>
        <w:t xml:space="preserve">or </w:t>
      </w:r>
      <w:ins w:id="105" w:author="Mary Wong" w:date="2022-03-02T15:12:00Z">
        <w:r w:rsidR="008E7B9F">
          <w:rPr>
            <w:rFonts w:asciiTheme="majorHAnsi" w:hAnsiTheme="majorHAnsi" w:cstheme="majorHAnsi"/>
            <w:bCs/>
          </w:rPr>
          <w:t>has</w:t>
        </w:r>
      </w:ins>
      <w:ins w:id="106" w:author="Mary Wong" w:date="2022-03-02T15:13:00Z">
        <w:r w:rsidR="008E7B9F">
          <w:rPr>
            <w:rFonts w:asciiTheme="majorHAnsi" w:hAnsiTheme="majorHAnsi" w:cstheme="majorHAnsi"/>
            <w:bCs/>
          </w:rPr>
          <w:t xml:space="preserve"> </w:t>
        </w:r>
      </w:ins>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lastRenderedPageBreak/>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06B366F8"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del w:id="107" w:author="Mary Wong" w:date="2022-03-02T15:18:00Z">
        <w:r w:rsidRPr="003743E6" w:rsidDel="009C7F46">
          <w:rPr>
            <w:rFonts w:asciiTheme="majorHAnsi" w:hAnsiTheme="majorHAnsi" w:cstheme="majorHAnsi"/>
            <w:bCs/>
          </w:rPr>
          <w:delText xml:space="preserve">, </w:delText>
        </w:r>
      </w:del>
      <w:ins w:id="108" w:author="Mary Wong" w:date="2022-03-02T15:18:00Z">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ins>
      <w:r w:rsidRPr="003743E6">
        <w:rPr>
          <w:rFonts w:asciiTheme="majorHAnsi" w:hAnsiTheme="majorHAnsi" w:cstheme="majorHAnsi"/>
          <w:bCs/>
        </w:rPr>
        <w:t xml:space="preserve">UDRP provider </w:t>
      </w:r>
      <w:commentRangeStart w:id="109"/>
      <w:r w:rsidRPr="003743E6">
        <w:rPr>
          <w:rFonts w:asciiTheme="majorHAnsi" w:hAnsiTheme="majorHAnsi" w:cstheme="majorHAnsi"/>
          <w:bCs/>
        </w:rPr>
        <w:t>and the IGO Complainant</w:t>
      </w:r>
      <w:commentRangeEnd w:id="109"/>
      <w:r w:rsidR="009C7F46">
        <w:rPr>
          <w:rStyle w:val="CommentReference"/>
          <w:rFonts w:ascii="Calibri" w:eastAsiaTheme="minorEastAsia" w:hAnsi="Calibri" w:cstheme="minorBidi"/>
          <w:lang w:eastAsia="en-US"/>
        </w:rPr>
        <w:commentReference w:id="109"/>
      </w:r>
      <w:r w:rsidRPr="003743E6">
        <w:rPr>
          <w:rFonts w:asciiTheme="majorHAnsi" w:hAnsiTheme="majorHAnsi" w:cstheme="majorHAnsi"/>
          <w:bCs/>
        </w:rPr>
        <w:t xml:space="preserve">. Where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6E7C5CE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registrar prior to initiating the arbitration proceeding with the competent arbitral tribunal. The registrar shall notify the IGO Complainant of the registrant’s decision to initiate arbitration.</w:t>
      </w:r>
    </w:p>
    <w:p w14:paraId="400D295B" w14:textId="096F9666" w:rsidR="006F7352" w:rsidRDefault="006F7352" w:rsidP="001F06C8">
      <w:pPr>
        <w:rPr>
          <w:ins w:id="110" w:author="Mary Wong" w:date="2022-03-02T15:14:00Z"/>
          <w:rFonts w:ascii="Calibri" w:hAnsi="Calibri" w:cs="Calibri"/>
          <w:bCs/>
        </w:rPr>
      </w:pPr>
    </w:p>
    <w:p w14:paraId="4C21F1E8" w14:textId="77777777" w:rsidR="008E7B9F" w:rsidRPr="008E7B9F" w:rsidRDefault="008E7B9F" w:rsidP="008E7B9F">
      <w:pPr>
        <w:rPr>
          <w:ins w:id="111" w:author="Mary Wong" w:date="2022-03-02T15:14:00Z"/>
          <w:rFonts w:ascii="Calibri" w:hAnsi="Calibri" w:cs="Calibri"/>
          <w:bCs/>
        </w:rPr>
      </w:pPr>
      <w:ins w:id="112" w:author="Mary Wong" w:date="2022-03-02T15:14:00Z">
        <w:r w:rsidRPr="008E7B9F">
          <w:rPr>
            <w:rFonts w:ascii="Calibri" w:hAnsi="Calibri" w:cs="Calibri"/>
            <w:bCs/>
            <w:u w:val="single"/>
          </w:rPr>
          <w:t>Implementation Guidance</w:t>
        </w:r>
        <w:r w:rsidRPr="008E7B9F">
          <w:rPr>
            <w:rFonts w:ascii="Calibri" w:hAnsi="Calibri" w:cs="Calibri"/>
            <w:bCs/>
          </w:rPr>
          <w:t>:</w:t>
        </w:r>
      </w:ins>
    </w:p>
    <w:p w14:paraId="4D4A32B0" w14:textId="4925FB01" w:rsidR="008E7B9F" w:rsidRPr="008E7B9F" w:rsidRDefault="008E7B9F" w:rsidP="008E7B9F">
      <w:pPr>
        <w:rPr>
          <w:ins w:id="113" w:author="Mary Wong" w:date="2022-03-02T15:14:00Z"/>
          <w:rFonts w:ascii="Calibri" w:hAnsi="Calibri" w:cs="Calibri"/>
          <w:bCs/>
        </w:rPr>
      </w:pPr>
      <w:ins w:id="114" w:author="Mary Wong" w:date="2022-03-02T15:14:00Z">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15" w:author="Berry Cobb" w:date="2022-03-03T10:00:00Z">
          <w:r w:rsidRPr="008E7B9F" w:rsidDel="003C16F9">
            <w:rPr>
              <w:rFonts w:ascii="Calibri" w:hAnsi="Calibri" w:cs="Calibri"/>
              <w:bCs/>
            </w:rPr>
            <w:delText>[ ]</w:delText>
          </w:r>
        </w:del>
      </w:ins>
      <w:ins w:id="116" w:author="Berry Cobb" w:date="2022-03-03T10:00:00Z">
        <w:r w:rsidR="003C16F9">
          <w:rPr>
            <w:rFonts w:ascii="Calibri" w:hAnsi="Calibri" w:cs="Calibri"/>
            <w:bCs/>
          </w:rPr>
          <w:t>A</w:t>
        </w:r>
      </w:ins>
      <w:ins w:id="117" w:author="Mary Wong" w:date="2022-03-02T15:14:00Z">
        <w:r w:rsidRPr="008E7B9F">
          <w:rPr>
            <w:rFonts w:ascii="Calibri" w:hAnsi="Calibri" w:cs="Calibri"/>
            <w:bCs/>
          </w:rPr>
          <w:t xml:space="preserve"> of this Final Report</w:t>
        </w:r>
      </w:ins>
      <w:ins w:id="118" w:author="Mary Wong" w:date="2022-03-02T15:16:00Z">
        <w:r w:rsidR="009C7F46">
          <w:rPr>
            <w:rFonts w:ascii="Calibri" w:hAnsi="Calibri" w:cs="Calibri"/>
            <w:bCs/>
          </w:rPr>
          <w:t>.</w:t>
        </w:r>
      </w:ins>
      <w:ins w:id="119" w:author="Mary Wong" w:date="2022-03-02T15:14:00Z">
        <w:r w:rsidRPr="008E7B9F">
          <w:rPr>
            <w:rFonts w:ascii="Calibri" w:hAnsi="Calibri" w:cs="Calibri"/>
            <w:bCs/>
          </w:rPr>
          <w:t xml:space="preserve"> </w:t>
        </w:r>
      </w:ins>
      <w:ins w:id="120" w:author="Mary Wong" w:date="2022-03-02T15:16:00Z">
        <w:r w:rsidR="009C7F46">
          <w:rPr>
            <w:rFonts w:ascii="Calibri" w:hAnsi="Calibri" w:cs="Calibri"/>
            <w:bCs/>
          </w:rPr>
          <w:t>These policy principles are</w:t>
        </w:r>
      </w:ins>
      <w:ins w:id="121" w:author="Mary Wong" w:date="2022-03-02T15:14:00Z">
        <w:r w:rsidRPr="008E7B9F">
          <w:rPr>
            <w:rFonts w:ascii="Calibri" w:hAnsi="Calibri" w:cs="Calibri"/>
            <w:bCs/>
          </w:rPr>
          <w:t xml:space="preserve"> intended </w:t>
        </w:r>
      </w:ins>
      <w:ins w:id="122" w:author="Mary Wong" w:date="2022-03-02T15:16:00Z">
        <w:r w:rsidR="009C7F46">
          <w:rPr>
            <w:rFonts w:ascii="Calibri" w:hAnsi="Calibri" w:cs="Calibri"/>
            <w:bCs/>
          </w:rPr>
          <w:t>to be an overarching</w:t>
        </w:r>
      </w:ins>
      <w:ins w:id="123" w:author="Mary Wong" w:date="2022-03-02T15:15:00Z">
        <w:r>
          <w:rPr>
            <w:rFonts w:ascii="Calibri" w:hAnsi="Calibri" w:cs="Calibri"/>
            <w:bCs/>
          </w:rPr>
          <w:t xml:space="preserve"> </w:t>
        </w:r>
      </w:ins>
      <w:ins w:id="124" w:author="Mary Wong" w:date="2022-03-02T15:14:00Z">
        <w:r w:rsidRPr="008E7B9F">
          <w:rPr>
            <w:rFonts w:ascii="Calibri" w:hAnsi="Calibri" w:cs="Calibri"/>
            <w:bCs/>
          </w:rPr>
          <w:t xml:space="preserve">guidance framework for the Implementation Review Team that will be formed to advise ICANN org on the implementation of </w:t>
        </w:r>
      </w:ins>
      <w:ins w:id="125" w:author="Mary Wong" w:date="2022-03-02T15:16:00Z">
        <w:r w:rsidR="009C7F46">
          <w:rPr>
            <w:rFonts w:ascii="Calibri" w:hAnsi="Calibri" w:cs="Calibri"/>
            <w:bCs/>
          </w:rPr>
          <w:t xml:space="preserve">approved </w:t>
        </w:r>
      </w:ins>
      <w:ins w:id="126" w:author="Mary Wong" w:date="2022-03-02T15:14:00Z">
        <w:r w:rsidRPr="008E7B9F">
          <w:rPr>
            <w:rFonts w:ascii="Calibri" w:hAnsi="Calibri" w:cs="Calibri"/>
            <w:bCs/>
          </w:rPr>
          <w:t>policies from this EPDP.</w:t>
        </w:r>
      </w:ins>
    </w:p>
    <w:p w14:paraId="18E9828D" w14:textId="2443B177" w:rsidR="008E7B9F" w:rsidDel="00EB27BE" w:rsidRDefault="008E7B9F" w:rsidP="001F06C8">
      <w:pPr>
        <w:rPr>
          <w:del w:id="127" w:author="Berry Cobb" w:date="2022-03-03T10:20:00Z"/>
          <w:rFonts w:ascii="Calibri" w:hAnsi="Calibri" w:cs="Calibri"/>
          <w:bCs/>
        </w:rPr>
      </w:pP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0677E7B0"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del w:id="128" w:author="Mary Wong" w:date="2022-03-02T15:17:00Z">
        <w:r w:rsidRPr="003743E6" w:rsidDel="009C7F46">
          <w:rPr>
            <w:rFonts w:asciiTheme="majorHAnsi" w:hAnsiTheme="majorHAnsi" w:cstheme="majorHAnsi"/>
            <w:bCs/>
          </w:rPr>
          <w:delText xml:space="preserve">The arbitral rules shall be determined by the Implementation Review Team which, in making its </w:delText>
        </w:r>
        <w:r w:rsidRPr="003743E6" w:rsidDel="009C7F46">
          <w:rPr>
            <w:rFonts w:asciiTheme="majorHAnsi" w:hAnsiTheme="majorHAnsi" w:cstheme="majorHAnsi"/>
            <w:bCs/>
          </w:rPr>
          <w:lastRenderedPageBreak/>
          <w:delText xml:space="preserve">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22FA5187" w14:textId="77777777" w:rsidR="003743E6" w:rsidRPr="003743E6" w:rsidRDefault="003743E6" w:rsidP="003743E6">
      <w:pPr>
        <w:rPr>
          <w:rFonts w:asciiTheme="majorHAnsi" w:hAnsiTheme="majorHAnsi" w:cstheme="majorHAnsi"/>
          <w:bCs/>
        </w:rPr>
      </w:pPr>
    </w:p>
    <w:p w14:paraId="781667BB" w14:textId="77777777"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 xml:space="preserve">Where the registrant initiates court proceedings and the court declines to hear the merits of the case,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w:t>
      </w:r>
      <w:commentRangeStart w:id="129"/>
      <w:r w:rsidRPr="003743E6">
        <w:rPr>
          <w:rFonts w:asciiTheme="majorHAnsi" w:hAnsiTheme="majorHAnsi" w:cstheme="majorHAnsi"/>
          <w:bCs/>
          <w:sz w:val="24"/>
        </w:rPr>
        <w:t>and IGO Complainant</w:t>
      </w:r>
      <w:commentRangeEnd w:id="129"/>
      <w:r w:rsidR="009C7F46">
        <w:rPr>
          <w:rStyle w:val="CommentReference"/>
        </w:rPr>
        <w:commentReference w:id="129"/>
      </w:r>
      <w:r w:rsidRPr="003743E6">
        <w:rPr>
          <w:rFonts w:asciiTheme="majorHAnsi" w:hAnsiTheme="majorHAnsi" w:cstheme="majorHAnsi"/>
          <w:bCs/>
          <w:sz w:val="24"/>
        </w:rPr>
        <w:t>.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the registrant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B371450"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URS provider prior to initiating the arbitration proceeding with the competent arbitral tribunal. The URS provider shall notify the IGO Complainant of the registrant’s decision to initiate arbitration.</w:t>
      </w:r>
    </w:p>
    <w:p w14:paraId="6132F92A" w14:textId="77777777" w:rsidR="00664510" w:rsidRPr="00664510" w:rsidRDefault="00664510" w:rsidP="00664510">
      <w:pPr>
        <w:rPr>
          <w:rFonts w:ascii="Calibri" w:hAnsi="Calibri" w:cs="Calibri"/>
          <w:bCs/>
        </w:rPr>
      </w:pPr>
    </w:p>
    <w:p w14:paraId="267C0AF2" w14:textId="77777777" w:rsidR="004D5BDA" w:rsidRPr="004D5BDA" w:rsidRDefault="004D5BDA" w:rsidP="004D5BDA">
      <w:pPr>
        <w:rPr>
          <w:ins w:id="130" w:author="Mary Wong" w:date="2022-03-02T15:21:00Z"/>
          <w:rFonts w:ascii="Calibri" w:hAnsi="Calibri" w:cs="Calibri"/>
          <w:bCs/>
          <w:noProof/>
        </w:rPr>
      </w:pPr>
      <w:ins w:id="131" w:author="Mary Wong" w:date="2022-03-02T15:21:00Z">
        <w:r w:rsidRPr="004D5BDA">
          <w:rPr>
            <w:rFonts w:ascii="Calibri" w:hAnsi="Calibri" w:cs="Calibri"/>
            <w:bCs/>
            <w:noProof/>
            <w:u w:val="single"/>
          </w:rPr>
          <w:t>Implementation Guidance</w:t>
        </w:r>
        <w:r w:rsidRPr="004D5BDA">
          <w:rPr>
            <w:rFonts w:ascii="Calibri" w:hAnsi="Calibri" w:cs="Calibri"/>
            <w:bCs/>
            <w:noProof/>
          </w:rPr>
          <w:t>:</w:t>
        </w:r>
      </w:ins>
    </w:p>
    <w:p w14:paraId="7FBCB81B" w14:textId="500B30FD" w:rsidR="004D5BDA" w:rsidRPr="004D5BDA" w:rsidRDefault="004D5BDA" w:rsidP="004D5BDA">
      <w:pPr>
        <w:rPr>
          <w:ins w:id="132" w:author="Mary Wong" w:date="2022-03-02T15:21:00Z"/>
          <w:rFonts w:ascii="Calibri" w:hAnsi="Calibri" w:cs="Calibri"/>
          <w:bCs/>
          <w:noProof/>
        </w:rPr>
      </w:pPr>
      <w:ins w:id="133" w:author="Mary Wong" w:date="2022-03-02T15:21:00Z">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34" w:author="Berry Cobb" w:date="2022-03-03T10:00:00Z">
          <w:r w:rsidRPr="004D5BDA" w:rsidDel="003C16F9">
            <w:rPr>
              <w:rFonts w:ascii="Calibri" w:hAnsi="Calibri" w:cs="Calibri"/>
              <w:bCs/>
              <w:noProof/>
            </w:rPr>
            <w:delText>[ ]</w:delText>
          </w:r>
        </w:del>
      </w:ins>
      <w:ins w:id="135" w:author="Berry Cobb" w:date="2022-03-03T10:00:00Z">
        <w:r w:rsidR="003C16F9">
          <w:rPr>
            <w:rFonts w:ascii="Calibri" w:hAnsi="Calibri" w:cs="Calibri"/>
            <w:bCs/>
            <w:noProof/>
          </w:rPr>
          <w:t>A</w:t>
        </w:r>
      </w:ins>
      <w:ins w:id="136" w:author="Mary Wong" w:date="2022-03-02T15:21:00Z">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ins>
    </w:p>
    <w:p w14:paraId="616DE3DB" w14:textId="559CBAD6" w:rsidR="00664510" w:rsidDel="004D5BDA" w:rsidRDefault="00664510" w:rsidP="001F06C8">
      <w:pPr>
        <w:rPr>
          <w:del w:id="137" w:author="Mary Wong" w:date="2022-03-02T15:21:00Z"/>
          <w:rFonts w:ascii="Calibri" w:hAnsi="Calibri" w:cs="Calibri"/>
          <w:bCs/>
        </w:rPr>
      </w:pPr>
    </w:p>
    <w:p w14:paraId="3D8DD847" w14:textId="48A633B3" w:rsidR="00664510" w:rsidDel="004D5BDA" w:rsidRDefault="00664510" w:rsidP="00664510">
      <w:pPr>
        <w:rPr>
          <w:del w:id="138" w:author="Mary Wong" w:date="2022-03-02T15:21:00Z"/>
          <w:rFonts w:ascii="Calibri" w:hAnsi="Calibri" w:cs="Calibri"/>
          <w:bCs/>
          <w:noProof/>
        </w:rPr>
      </w:pPr>
    </w:p>
    <w:p w14:paraId="2B1A2362" w14:textId="24CC39C6" w:rsidR="00C279AE" w:rsidDel="004D5BDA" w:rsidRDefault="00C279AE" w:rsidP="00664510">
      <w:pPr>
        <w:rPr>
          <w:del w:id="139" w:author="Mary Wong" w:date="2022-03-02T15:21:00Z"/>
          <w:rFonts w:ascii="Calibri" w:hAnsi="Calibri" w:cs="Calibri"/>
          <w:bCs/>
          <w:noProof/>
        </w:rPr>
      </w:pPr>
    </w:p>
    <w:p w14:paraId="49D12C3B" w14:textId="77777777" w:rsidR="00C279AE" w:rsidDel="004D5BDA" w:rsidRDefault="00C279AE" w:rsidP="00664510">
      <w:pPr>
        <w:rPr>
          <w:del w:id="140" w:author="Mary Wong" w:date="2022-03-02T15:21:00Z"/>
          <w:rFonts w:ascii="Calibri" w:hAnsi="Calibri" w:cs="Calibri"/>
          <w:bCs/>
          <w:noProof/>
        </w:rPr>
      </w:pP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77777777"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w:t>
      </w:r>
      <w:r w:rsidRPr="00C279AE">
        <w:rPr>
          <w:rFonts w:ascii="Calibri" w:hAnsi="Calibri" w:cs="Calibri"/>
        </w:rPr>
        <w:lastRenderedPageBreak/>
        <w:t>holder's address as shown for the registration of the disputed domain name in the relevant registrar's Whois database at the time the complaint was submitted to the UDRP or URS provider. Where neither law provides for a suitable cause of action, the arbitral tribunal shall make a determination as to the law to be applied in accordance with the applicable arbitral rules.</w:t>
      </w:r>
    </w:p>
    <w:p w14:paraId="487B388D" w14:textId="3FCA91AD" w:rsidR="003743E6" w:rsidRDefault="003743E6" w:rsidP="00664510">
      <w:pPr>
        <w:rPr>
          <w:ins w:id="141" w:author="Mary Wong" w:date="2022-03-02T15:23:00Z"/>
          <w:rFonts w:ascii="Calibri" w:hAnsi="Calibri" w:cs="Calibri"/>
          <w:bCs/>
        </w:rPr>
      </w:pPr>
    </w:p>
    <w:p w14:paraId="594363E0" w14:textId="4EC8D98A" w:rsidR="00BF63A3" w:rsidRDefault="00BF63A3" w:rsidP="00664510">
      <w:pPr>
        <w:rPr>
          <w:ins w:id="142" w:author="Mary Wong" w:date="2022-03-02T15:23:00Z"/>
          <w:rFonts w:ascii="Calibri" w:hAnsi="Calibri" w:cs="Calibri"/>
          <w:bCs/>
        </w:rPr>
      </w:pPr>
      <w:ins w:id="143" w:author="Mary Wong" w:date="2022-03-02T15:23:00Z">
        <w:r>
          <w:rPr>
            <w:rFonts w:ascii="Calibri" w:hAnsi="Calibri" w:cs="Calibri"/>
            <w:bCs/>
          </w:rPr>
          <w:t>NOTE ON RECOMMENDATIONS #1 - #5:</w:t>
        </w:r>
      </w:ins>
    </w:p>
    <w:p w14:paraId="0A4E7195" w14:textId="7F5DD6BE" w:rsidR="00BF63A3" w:rsidRDefault="00BF63A3" w:rsidP="00664510">
      <w:pPr>
        <w:rPr>
          <w:rFonts w:ascii="Calibri" w:hAnsi="Calibri" w:cs="Calibri"/>
          <w:bCs/>
        </w:rPr>
      </w:pPr>
      <w:ins w:id="144" w:author="Mary Wong" w:date="2022-03-02T15:23:00Z">
        <w:r>
          <w:rPr>
            <w:rFonts w:ascii="Calibri" w:hAnsi="Calibri" w:cs="Calibri"/>
            <w:bCs/>
          </w:rPr>
          <w:t xml:space="preserve">The flow chart </w:t>
        </w:r>
      </w:ins>
      <w:ins w:id="145" w:author="Mary Wong" w:date="2022-03-02T15:24:00Z">
        <w:r>
          <w:rPr>
            <w:rFonts w:ascii="Calibri" w:hAnsi="Calibri" w:cs="Calibri"/>
            <w:bCs/>
          </w:rPr>
          <w:t xml:space="preserve">below </w:t>
        </w:r>
      </w:ins>
      <w:ins w:id="146" w:author="Mary Wong" w:date="2022-03-02T15:23:00Z">
        <w:r>
          <w:rPr>
            <w:rFonts w:ascii="Calibri" w:hAnsi="Calibri" w:cs="Calibri"/>
            <w:bCs/>
          </w:rPr>
          <w:t>depicts</w:t>
        </w:r>
      </w:ins>
      <w:ins w:id="147" w:author="Mary Wong" w:date="2022-03-02T15:24:00Z">
        <w:r>
          <w:rPr>
            <w:rFonts w:ascii="Calibri" w:hAnsi="Calibri" w:cs="Calibri"/>
            <w:bCs/>
          </w:rPr>
          <w:t xml:space="preserve"> the sequence of events that occur during a UDRP or URS procee</w:t>
        </w:r>
      </w:ins>
      <w:ins w:id="148" w:author="Mary Wong" w:date="2022-03-02T15:25:00Z">
        <w:r>
          <w:rPr>
            <w:rFonts w:ascii="Calibri" w:hAnsi="Calibri" w:cs="Calibri"/>
            <w:bCs/>
          </w:rPr>
          <w:t>ding, with the additions and changes proposed by the EPDP team highlighted in blue. The flow chart was prepared by the EPDP team for illustrative purposes only, to assist with understanding of the implications of</w:t>
        </w:r>
      </w:ins>
      <w:ins w:id="149" w:author="Mary Wong" w:date="2022-03-02T15:26:00Z">
        <w:r>
          <w:rPr>
            <w:rFonts w:ascii="Calibri" w:hAnsi="Calibri" w:cs="Calibri"/>
            <w:bCs/>
          </w:rPr>
          <w:t xml:space="preserve">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 In the event of any inconsistencies or gaps</w:t>
        </w:r>
      </w:ins>
      <w:ins w:id="150" w:author="Mary Wong" w:date="2022-03-02T15:27:00Z">
        <w:r w:rsidR="00412FA8">
          <w:rPr>
            <w:rFonts w:ascii="Calibri" w:hAnsi="Calibri" w:cs="Calibri"/>
            <w:bCs/>
          </w:rPr>
          <w:t xml:space="preserve"> between the flow chart and the text of the EPDP team’s final recommendations (as set forth above), the text version of the recommendation shall prevail.</w:t>
        </w:r>
      </w:ins>
      <w:ins w:id="151" w:author="Mary Wong" w:date="2022-03-02T15:26:00Z">
        <w:r w:rsidR="00412FA8">
          <w:rPr>
            <w:rFonts w:ascii="Calibri" w:hAnsi="Calibri" w:cs="Calibri"/>
            <w:bCs/>
          </w:rPr>
          <w:t xml:space="preserve"> </w:t>
        </w:r>
        <w:r>
          <w:rPr>
            <w:rFonts w:ascii="Calibri" w:hAnsi="Calibri" w:cs="Calibri"/>
            <w:bCs/>
          </w:rPr>
          <w:t xml:space="preserve"> </w:t>
        </w:r>
      </w:ins>
    </w:p>
    <w:p w14:paraId="2E1338AC" w14:textId="151B0DC7" w:rsidR="00903C53" w:rsidRDefault="00903C53" w:rsidP="00903C53">
      <w:pPr>
        <w:jc w:val="center"/>
        <w:rPr>
          <w:rFonts w:ascii="Calibri" w:hAnsi="Calibri" w:cs="Calibri"/>
          <w:bCs/>
        </w:rPr>
      </w:pPr>
      <w:r w:rsidRPr="00903C53">
        <w:rPr>
          <w:rFonts w:ascii="Calibri" w:hAnsi="Calibri" w:cs="Calibri"/>
          <w:bCs/>
          <w:noProof/>
        </w:rPr>
        <w:lastRenderedPageBreak/>
        <w:drawing>
          <wp:inline distT="0" distB="0" distL="0" distR="0" wp14:anchorId="6E6B0CE8" wp14:editId="15FC2DB9">
            <wp:extent cx="3562350" cy="59564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594225" cy="6009696"/>
                    </a:xfrm>
                    <a:prstGeom prst="rect">
                      <a:avLst/>
                    </a:prstGeom>
                  </pic:spPr>
                </pic:pic>
              </a:graphicData>
            </a:graphic>
          </wp:inline>
        </w:drawing>
      </w:r>
    </w:p>
    <w:p w14:paraId="49EC3B79" w14:textId="782A1EC9" w:rsidR="00903C53" w:rsidRPr="00664510" w:rsidRDefault="009A4BEE"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05F015F9"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w:t>
      </w:r>
      <w:del w:id="152" w:author="Berry Cobb" w:date="2022-03-04T10:38:00Z">
        <w:r w:rsidDel="000C6ECA">
          <w:rPr>
            <w:rFonts w:asciiTheme="majorHAnsi" w:hAnsiTheme="majorHAnsi"/>
          </w:rPr>
          <w:delText>s</w:delText>
        </w:r>
      </w:del>
      <w:r>
        <w:rPr>
          <w:rFonts w:asciiTheme="majorHAnsi" w:hAnsiTheme="majorHAnsi"/>
        </w:rPr>
        <w:t xml:space="preserve">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ins w:id="153" w:author="Berry Cobb" w:date="2022-03-04T11:47:00Z"/>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ins w:id="154" w:author="Berry Cobb" w:date="2022-03-04T10:28:00Z"/>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ins w:id="155" w:author="Berry Cobb" w:date="2022-03-04T12:06:00Z"/>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ins w:id="156" w:author="Berry Cobb" w:date="2022-03-04T12:06:00Z"/>
          <w:rFonts w:asciiTheme="majorHAnsi" w:hAnsiTheme="majorHAnsi"/>
        </w:rPr>
      </w:pPr>
      <w:r w:rsidRPr="005250CC">
        <w:rPr>
          <w:rFonts w:asciiTheme="majorHAnsi" w:hAnsiTheme="majorHAnsi"/>
        </w:rPr>
        <w:t xml:space="preserve">(i)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(ii) stayed (i.e., not implemented) by a registrar as a result of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157" w:name="_Toc96964633"/>
      <w:r>
        <w:rPr>
          <w:rFonts w:asciiTheme="majorHAnsi" w:hAnsiTheme="majorHAnsi"/>
        </w:rPr>
        <w:lastRenderedPageBreak/>
        <w:t xml:space="preserve">Summary of </w:t>
      </w:r>
      <w:r w:rsidR="008C5C31">
        <w:rPr>
          <w:rFonts w:asciiTheme="majorHAnsi" w:hAnsiTheme="majorHAnsi"/>
        </w:rPr>
        <w:t>Deliberations</w:t>
      </w:r>
      <w:bookmarkEnd w:id="157"/>
      <w:r w:rsidR="008C5C31">
        <w:rPr>
          <w:rFonts w:asciiTheme="majorHAnsi" w:hAnsiTheme="majorHAnsi"/>
        </w:rPr>
        <w:t xml:space="preserve"> </w:t>
      </w:r>
    </w:p>
    <w:p w14:paraId="6FECED6F" w14:textId="280DD133" w:rsidR="002C4A83" w:rsidRDefault="009B6108" w:rsidP="002C4A83">
      <w:pPr>
        <w:rPr>
          <w:ins w:id="158" w:author="Mary Wong" w:date="2022-03-02T16:48:00Z"/>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w:t>
      </w:r>
      <w:del w:id="159" w:author="Mary Wong" w:date="2022-03-02T15:33:00Z">
        <w:r w:rsidRPr="009B6108" w:rsidDel="00C81D9D">
          <w:rPr>
            <w:rFonts w:asciiTheme="majorHAnsi" w:hAnsiTheme="majorHAnsi"/>
          </w:rPr>
          <w:delText xml:space="preserve">either final recommendations or as </w:delText>
        </w:r>
      </w:del>
      <w:r w:rsidRPr="009B6108">
        <w:rPr>
          <w:rFonts w:asciiTheme="majorHAnsi" w:hAnsiTheme="majorHAnsi"/>
        </w:rPr>
        <w:t xml:space="preserve">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ins w:id="160" w:author="Mary Wong" w:date="2022-03-02T16:48:00Z"/>
          <w:rFonts w:asciiTheme="majorHAnsi" w:hAnsiTheme="majorHAnsi"/>
        </w:rPr>
      </w:pPr>
    </w:p>
    <w:p w14:paraId="1C3BDA21" w14:textId="72828E2B" w:rsidR="00FE15EC" w:rsidRDefault="00316D66" w:rsidP="002C4A83">
      <w:pPr>
        <w:rPr>
          <w:ins w:id="161" w:author="Mary Wong" w:date="2022-03-02T16:56:00Z"/>
          <w:rFonts w:asciiTheme="majorHAnsi" w:hAnsiTheme="majorHAnsi"/>
        </w:rPr>
      </w:pPr>
      <w:ins w:id="162" w:author="Mary Wong" w:date="2022-03-02T16:48:00Z">
        <w:r>
          <w:rPr>
            <w:rFonts w:asciiTheme="majorHAnsi" w:hAnsiTheme="majorHAnsi"/>
          </w:rPr>
          <w:t xml:space="preserve">The EPDP team published its Initial Report for Public Comments in September 2021. It received a total of thirty-three (33) comments, fourteen (14) of which were submitted by </w:t>
        </w:r>
      </w:ins>
      <w:ins w:id="163" w:author="Mary Wong" w:date="2022-03-02T16:49:00Z">
        <w:r>
          <w:rPr>
            <w:rFonts w:asciiTheme="majorHAnsi" w:hAnsiTheme="majorHAnsi"/>
          </w:rPr>
          <w:t>individual commentators, thirteen (13) by organizations (</w:t>
        </w:r>
      </w:ins>
      <w:ins w:id="164" w:author="Mary Wong" w:date="2022-03-02T16:50:00Z">
        <w:r>
          <w:rPr>
            <w:rFonts w:asciiTheme="majorHAnsi" w:hAnsiTheme="majorHAnsi"/>
          </w:rPr>
          <w:t xml:space="preserve">largely from either IGOs or members of the domain investor community), </w:t>
        </w:r>
      </w:ins>
      <w:ins w:id="165" w:author="Mary Wong" w:date="2022-03-02T16:49:00Z">
        <w:r>
          <w:rPr>
            <w:rFonts w:asciiTheme="majorHAnsi" w:hAnsiTheme="majorHAnsi"/>
          </w:rPr>
          <w:t>with the remaining</w:t>
        </w:r>
      </w:ins>
      <w:ins w:id="166" w:author="Mary Wong" w:date="2022-03-02T16:50:00Z">
        <w:r>
          <w:rPr>
            <w:rFonts w:asciiTheme="majorHAnsi" w:hAnsiTheme="majorHAnsi"/>
          </w:rPr>
          <w:t xml:space="preserve"> six (6) filed by one of ICANN’s recognized community structures (viz., </w:t>
        </w:r>
      </w:ins>
      <w:ins w:id="167" w:author="Mary Wong" w:date="2022-03-02T16:51:00Z">
        <w:r>
          <w:rPr>
            <w:rFonts w:asciiTheme="majorHAnsi" w:hAnsiTheme="majorHAnsi"/>
          </w:rPr>
          <w:t xml:space="preserve">the Business and Intellectual Property Constituencies, the </w:t>
        </w:r>
      </w:ins>
      <w:ins w:id="168" w:author="Mary Wong" w:date="2022-03-02T16:52:00Z">
        <w:r>
          <w:rPr>
            <w:rFonts w:asciiTheme="majorHAnsi" w:hAnsiTheme="majorHAnsi"/>
          </w:rPr>
          <w:t>At Large Advisory Committee</w:t>
        </w:r>
      </w:ins>
      <w:ins w:id="169" w:author="Mary Wong" w:date="2022-03-02T17:28:00Z">
        <w:r w:rsidR="00837F2F">
          <w:rPr>
            <w:rFonts w:asciiTheme="majorHAnsi" w:hAnsiTheme="majorHAnsi"/>
          </w:rPr>
          <w:t xml:space="preserve"> (ALAC)</w:t>
        </w:r>
      </w:ins>
      <w:ins w:id="170" w:author="Mary Wong" w:date="2022-03-02T16:52:00Z">
        <w:r>
          <w:rPr>
            <w:rFonts w:asciiTheme="majorHAnsi" w:hAnsiTheme="majorHAnsi"/>
          </w:rPr>
          <w:t xml:space="preserve">, the </w:t>
        </w:r>
      </w:ins>
      <w:ins w:id="171" w:author="Mary Wong" w:date="2022-03-02T16:51:00Z">
        <w:r>
          <w:rPr>
            <w:rFonts w:asciiTheme="majorHAnsi" w:hAnsiTheme="majorHAnsi"/>
          </w:rPr>
          <w:t>Governmental Advisory Committee</w:t>
        </w:r>
      </w:ins>
      <w:ins w:id="172" w:author="Mary Wong" w:date="2022-03-02T17:28:00Z">
        <w:r w:rsidR="00837F2F">
          <w:rPr>
            <w:rFonts w:asciiTheme="majorHAnsi" w:hAnsiTheme="majorHAnsi"/>
          </w:rPr>
          <w:t xml:space="preserve"> (GAC)</w:t>
        </w:r>
      </w:ins>
      <w:ins w:id="173" w:author="Mary Wong" w:date="2022-03-02T16:51:00Z">
        <w:r>
          <w:rPr>
            <w:rFonts w:asciiTheme="majorHAnsi" w:hAnsiTheme="majorHAnsi"/>
          </w:rPr>
          <w:t>, the Registrars Stakeholder Group a</w:t>
        </w:r>
      </w:ins>
      <w:ins w:id="174" w:author="Mary Wong" w:date="2022-03-02T16:52:00Z">
        <w:r>
          <w:rPr>
            <w:rFonts w:asciiTheme="majorHAnsi" w:hAnsiTheme="majorHAnsi"/>
          </w:rPr>
          <w:t>nd the Registries Stakeholder Group)</w:t>
        </w:r>
      </w:ins>
      <w:ins w:id="175" w:author="Mary Wong" w:date="2022-03-02T16:57:00Z">
        <w:r w:rsidR="00FE15EC">
          <w:rPr>
            <w:rStyle w:val="FootnoteReference"/>
          </w:rPr>
          <w:footnoteReference w:id="6"/>
        </w:r>
      </w:ins>
      <w:ins w:id="178" w:author="Mary Wong" w:date="2022-03-02T16:52:00Z">
        <w:r>
          <w:rPr>
            <w:rFonts w:asciiTheme="majorHAnsi" w:hAnsiTheme="majorHAnsi"/>
          </w:rPr>
          <w:t xml:space="preserve">. The EPDP </w:t>
        </w:r>
      </w:ins>
      <w:ins w:id="179" w:author="Mary Wong" w:date="2022-03-02T16:53:00Z">
        <w:r w:rsidR="00FE15EC">
          <w:rPr>
            <w:rFonts w:asciiTheme="majorHAnsi" w:hAnsiTheme="majorHAnsi"/>
          </w:rPr>
          <w:t>tea</w:t>
        </w:r>
      </w:ins>
      <w:ins w:id="180" w:author="Mary Wong" w:date="2022-03-02T16:54:00Z">
        <w:r w:rsidR="00FE15EC">
          <w:rPr>
            <w:rFonts w:asciiTheme="majorHAnsi" w:hAnsiTheme="majorHAnsi"/>
          </w:rPr>
          <w:t xml:space="preserve">m </w:t>
        </w:r>
      </w:ins>
      <w:ins w:id="181" w:author="Mary Wong" w:date="2022-03-02T16:52:00Z">
        <w:r>
          <w:rPr>
            <w:rFonts w:asciiTheme="majorHAnsi" w:hAnsiTheme="majorHAnsi"/>
          </w:rPr>
          <w:t>used the GNSO</w:t>
        </w:r>
      </w:ins>
      <w:ins w:id="182" w:author="Mary Wong" w:date="2022-03-02T16:53:00Z">
        <w:r>
          <w:rPr>
            <w:rFonts w:asciiTheme="majorHAnsi" w:hAnsiTheme="majorHAnsi"/>
          </w:rPr>
          <w:t xml:space="preserve">’s Public Comment Review Tool to organize the various submissions according to </w:t>
        </w:r>
        <w:r w:rsidR="00FE15EC">
          <w:rPr>
            <w:rFonts w:asciiTheme="majorHAnsi" w:hAnsiTheme="majorHAnsi"/>
          </w:rPr>
          <w:t>each preliminary recommendation contained in the Initial Report</w:t>
        </w:r>
      </w:ins>
      <w:ins w:id="183" w:author="Mary Wong" w:date="2022-03-02T16:54:00Z">
        <w:r w:rsidR="00FE15EC">
          <w:rPr>
            <w:rFonts w:asciiTheme="majorHAnsi" w:hAnsiTheme="majorHAnsi"/>
          </w:rPr>
          <w:t>. Th</w:t>
        </w:r>
      </w:ins>
      <w:ins w:id="184" w:author="Mary Wong" w:date="2022-03-02T16:55:00Z">
        <w:r w:rsidR="00FE15EC">
          <w:rPr>
            <w:rFonts w:asciiTheme="majorHAnsi" w:hAnsiTheme="majorHAnsi"/>
          </w:rPr>
          <w:t xml:space="preserve">is facilitated the EPDP team’s analysis of each comment and identification of any new issues, facts or concerns raised by the commentators. </w:t>
        </w:r>
      </w:ins>
    </w:p>
    <w:p w14:paraId="58D3AF25" w14:textId="77777777" w:rsidR="00FE15EC" w:rsidRDefault="00FE15EC" w:rsidP="002C4A83">
      <w:pPr>
        <w:rPr>
          <w:ins w:id="185" w:author="Mary Wong" w:date="2022-03-02T16:56:00Z"/>
          <w:rFonts w:asciiTheme="majorHAnsi" w:hAnsiTheme="majorHAnsi"/>
        </w:rPr>
      </w:pPr>
    </w:p>
    <w:p w14:paraId="4B1D7EFF" w14:textId="77777777" w:rsidR="000C2345" w:rsidRDefault="00FE15EC" w:rsidP="002C4A83">
      <w:pPr>
        <w:rPr>
          <w:ins w:id="186" w:author="Mary Wong" w:date="2022-03-02T17:00:00Z"/>
          <w:rFonts w:asciiTheme="majorHAnsi" w:hAnsiTheme="majorHAnsi"/>
        </w:rPr>
      </w:pPr>
      <w:ins w:id="187" w:author="Mary Wong" w:date="2022-03-02T16:56:00Z">
        <w:r>
          <w:rPr>
            <w:rFonts w:asciiTheme="majorHAnsi" w:hAnsiTheme="majorHAnsi"/>
          </w:rPr>
          <w:t xml:space="preserve">The Public Comment Review Tool and the EPDP team’s discussions of the comments it received can be reviewed on the EPDP team’s wiki space </w:t>
        </w:r>
      </w:ins>
      <w:ins w:id="188" w:author="Mary Wong" w:date="2022-03-02T16:57:00Z">
        <w:r>
          <w:rPr>
            <w:rFonts w:asciiTheme="majorHAnsi" w:hAnsiTheme="majorHAnsi"/>
          </w:rPr>
          <w:fldChar w:fldCharType="begin"/>
        </w:r>
        <w:r>
          <w:rPr>
            <w:rFonts w:asciiTheme="majorHAnsi" w:hAnsiTheme="majorHAnsi"/>
          </w:rPr>
          <w:instrText xml:space="preserve"> HYPERLINK "https://community.icann.org/display/GNSOIWT/Public+Comment+Review+Tool" </w:instrText>
        </w:r>
        <w:r>
          <w:rPr>
            <w:rFonts w:asciiTheme="majorHAnsi" w:hAnsiTheme="majorHAnsi"/>
          </w:rPr>
          <w:fldChar w:fldCharType="separate"/>
        </w:r>
        <w:r w:rsidRPr="00FE15EC">
          <w:rPr>
            <w:rStyle w:val="Hyperlink"/>
            <w:rFonts w:asciiTheme="majorHAnsi" w:hAnsiTheme="majorHAnsi"/>
          </w:rPr>
          <w:t>here</w:t>
        </w:r>
        <w:r>
          <w:rPr>
            <w:rFonts w:asciiTheme="majorHAnsi" w:hAnsiTheme="majorHAnsi"/>
          </w:rPr>
          <w:fldChar w:fldCharType="end"/>
        </w:r>
        <w:r>
          <w:rPr>
            <w:rFonts w:asciiTheme="majorHAnsi" w:hAnsiTheme="majorHAnsi"/>
          </w:rPr>
          <w:t xml:space="preserve">. </w:t>
        </w:r>
      </w:ins>
    </w:p>
    <w:p w14:paraId="2FD8CD63" w14:textId="77777777" w:rsidR="000C2345" w:rsidRDefault="000C2345" w:rsidP="002C4A83">
      <w:pPr>
        <w:rPr>
          <w:ins w:id="189" w:author="Mary Wong" w:date="2022-03-02T17:00:00Z"/>
          <w:rFonts w:asciiTheme="majorHAnsi" w:hAnsiTheme="majorHAnsi"/>
        </w:rPr>
      </w:pPr>
    </w:p>
    <w:p w14:paraId="549F35D3" w14:textId="5BBF9519" w:rsidR="00316D66" w:rsidRPr="003819D1" w:rsidRDefault="000C2345" w:rsidP="002C4A83">
      <w:pPr>
        <w:rPr>
          <w:rFonts w:asciiTheme="majorHAnsi" w:hAnsiTheme="majorHAnsi"/>
        </w:rPr>
      </w:pPr>
      <w:ins w:id="190" w:author="Mary Wong" w:date="2022-03-02T17:00:00Z">
        <w:r>
          <w:rPr>
            <w:rFonts w:asciiTheme="majorHAnsi" w:hAnsiTheme="majorHAnsi"/>
          </w:rPr>
          <w:t xml:space="preserve">Between </w:t>
        </w:r>
      </w:ins>
      <w:ins w:id="191" w:author="Mary Wong" w:date="2022-03-02T17:01:00Z">
        <w:r>
          <w:rPr>
            <w:rFonts w:asciiTheme="majorHAnsi" w:hAnsiTheme="majorHAnsi"/>
          </w:rPr>
          <w:t xml:space="preserve">October 2021 (when </w:t>
        </w:r>
      </w:ins>
      <w:ins w:id="192" w:author="Mary Wong" w:date="2022-03-02T17:00:00Z">
        <w:r>
          <w:rPr>
            <w:rFonts w:asciiTheme="majorHAnsi" w:hAnsiTheme="majorHAnsi"/>
          </w:rPr>
          <w:t xml:space="preserve">the Public Comment Proceeding </w:t>
        </w:r>
      </w:ins>
      <w:ins w:id="193" w:author="Mary Wong" w:date="2022-03-02T17:01:00Z">
        <w:r>
          <w:rPr>
            <w:rFonts w:asciiTheme="majorHAnsi" w:hAnsiTheme="majorHAnsi"/>
          </w:rPr>
          <w:t xml:space="preserve">on the Initial Report was closed) to February 2022, the EPDP team </w:t>
        </w:r>
      </w:ins>
      <w:ins w:id="194" w:author="Mary Wong" w:date="2022-03-02T17:02:00Z">
        <w:r>
          <w:rPr>
            <w:rFonts w:asciiTheme="majorHAnsi" w:hAnsiTheme="majorHAnsi"/>
          </w:rPr>
          <w:t>reviewed the input it received and began developing draft final recommendations based on the feedback and its subsequent del</w:t>
        </w:r>
      </w:ins>
      <w:ins w:id="195" w:author="Mary Wong" w:date="2022-03-02T17:03:00Z">
        <w:r>
          <w:rPr>
            <w:rFonts w:asciiTheme="majorHAnsi" w:hAnsiTheme="majorHAnsi"/>
          </w:rPr>
          <w:t xml:space="preserve">iberations. The following sub-sections </w:t>
        </w:r>
      </w:ins>
      <w:ins w:id="196" w:author="Mary Wong" w:date="2022-03-02T17:04:00Z">
        <w:r>
          <w:rPr>
            <w:rFonts w:asciiTheme="majorHAnsi" w:hAnsiTheme="majorHAnsi"/>
          </w:rPr>
          <w:t>summarize</w:t>
        </w:r>
      </w:ins>
      <w:ins w:id="197" w:author="Mary Wong" w:date="2022-03-02T17:03:00Z">
        <w:r>
          <w:rPr>
            <w:rFonts w:asciiTheme="majorHAnsi" w:hAnsiTheme="majorHAnsi"/>
          </w:rPr>
          <w:t xml:space="preserve"> the major themes and considerations</w:t>
        </w:r>
      </w:ins>
      <w:ins w:id="198" w:author="Mary Wong" w:date="2022-03-02T17:04:00Z">
        <w:r>
          <w:rPr>
            <w:rFonts w:asciiTheme="majorHAnsi" w:hAnsiTheme="majorHAnsi"/>
          </w:rPr>
          <w:t xml:space="preserve"> discussed by the </w:t>
        </w:r>
      </w:ins>
      <w:ins w:id="199" w:author="Mary Wong" w:date="2022-03-02T17:03:00Z">
        <w:r>
          <w:rPr>
            <w:rFonts w:asciiTheme="majorHAnsi" w:hAnsiTheme="majorHAnsi"/>
          </w:rPr>
          <w:t>EPDP team</w:t>
        </w:r>
      </w:ins>
      <w:ins w:id="200" w:author="Mary Wong" w:date="2022-03-02T17:04:00Z">
        <w:r>
          <w:rPr>
            <w:rFonts w:asciiTheme="majorHAnsi" w:hAnsiTheme="majorHAnsi"/>
          </w:rPr>
          <w:t xml:space="preserve"> in reaching its final</w:t>
        </w:r>
      </w:ins>
      <w:ins w:id="201" w:author="Mary Wong" w:date="2022-03-02T17:03:00Z">
        <w:r>
          <w:rPr>
            <w:rFonts w:asciiTheme="majorHAnsi" w:hAnsiTheme="majorHAnsi"/>
          </w:rPr>
          <w:t xml:space="preserve"> conclusions</w:t>
        </w:r>
      </w:ins>
      <w:ins w:id="202" w:author="Mary Wong" w:date="2022-03-02T17:04:00Z">
        <w:r>
          <w:rPr>
            <w:rFonts w:asciiTheme="majorHAnsi" w:hAnsiTheme="majorHAnsi"/>
          </w:rPr>
          <w:t>.</w:t>
        </w:r>
      </w:ins>
      <w:ins w:id="203" w:author="Mary Wong" w:date="2022-03-02T17:00:00Z">
        <w:r>
          <w:rPr>
            <w:rFonts w:asciiTheme="majorHAnsi" w:hAnsiTheme="majorHAnsi"/>
          </w:rPr>
          <w:t xml:space="preserve"> </w:t>
        </w:r>
      </w:ins>
      <w:ins w:id="204" w:author="Mary Wong" w:date="2022-03-02T16:57:00Z">
        <w:r w:rsidR="00FE15EC">
          <w:rPr>
            <w:rFonts w:asciiTheme="majorHAnsi" w:hAnsiTheme="majorHAnsi"/>
          </w:rPr>
          <w:t xml:space="preserve"> </w:t>
        </w:r>
      </w:ins>
      <w:ins w:id="205" w:author="Mary Wong" w:date="2022-03-02T16:54:00Z">
        <w:r w:rsidR="00FE15EC">
          <w:rPr>
            <w:rFonts w:asciiTheme="majorHAnsi" w:hAnsiTheme="majorHAnsi"/>
          </w:rPr>
          <w:t xml:space="preserve"> </w:t>
        </w:r>
      </w:ins>
    </w:p>
    <w:p w14:paraId="6F5DA1AC" w14:textId="3FC8EF3C" w:rsidR="002C4A83" w:rsidRPr="003819D1" w:rsidRDefault="007F4A43" w:rsidP="002C4A83">
      <w:pPr>
        <w:pStyle w:val="Heading2"/>
        <w:rPr>
          <w:rFonts w:asciiTheme="majorHAnsi" w:hAnsiTheme="majorHAnsi"/>
        </w:rPr>
      </w:pPr>
      <w:ins w:id="206" w:author="Mary Wong" w:date="2022-03-02T17:11:00Z">
        <w:r>
          <w:rPr>
            <w:rFonts w:asciiTheme="majorHAnsi" w:hAnsiTheme="majorHAnsi"/>
          </w:rPr>
          <w:t xml:space="preserve">Initial </w:t>
        </w:r>
      </w:ins>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6"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“[i]</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7"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19CF264D" w:rsidR="00EF0F82" w:rsidRDefault="00DF7563" w:rsidP="00AE6653">
      <w:pPr>
        <w:rPr>
          <w:ins w:id="207" w:author="Mary Wong" w:date="2022-03-02T16:04:00Z"/>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del w:id="208" w:author="Mary Wong" w:date="2022-03-02T16:04:00Z">
        <w:r w:rsidDel="00256550">
          <w:rPr>
            <w:rFonts w:asciiTheme="majorHAnsi" w:hAnsiTheme="majorHAnsi"/>
          </w:rPr>
          <w:delText xml:space="preserve">created </w:delText>
        </w:r>
      </w:del>
      <w:ins w:id="209" w:author="Mary Wong" w:date="2022-03-02T16:04:00Z">
        <w:r w:rsidR="00256550">
          <w:rPr>
            <w:rFonts w:asciiTheme="majorHAnsi" w:hAnsiTheme="majorHAnsi"/>
          </w:rPr>
          <w:t xml:space="preserve">tasked </w:t>
        </w:r>
      </w:ins>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ins w:id="210" w:author="Mary Wong" w:date="2022-03-02T16:04:00Z"/>
          <w:rFonts w:asciiTheme="majorHAnsi" w:hAnsiTheme="majorHAnsi"/>
        </w:rPr>
      </w:pPr>
    </w:p>
    <w:p w14:paraId="67C1585B" w14:textId="32D040D2" w:rsidR="003C007E" w:rsidDel="003C007E" w:rsidRDefault="003C007E" w:rsidP="003C007E">
      <w:pPr>
        <w:rPr>
          <w:del w:id="211" w:author="Mary Wong" w:date="2022-03-02T16:08:00Z"/>
          <w:rFonts w:asciiTheme="majorHAnsi" w:hAnsiTheme="majorHAnsi"/>
        </w:rPr>
      </w:pPr>
      <w:ins w:id="212" w:author="Mary Wong" w:date="2022-03-02T16:05:00Z">
        <w:r>
          <w:rPr>
            <w:rFonts w:asciiTheme="majorHAnsi" w:hAnsiTheme="majorHAnsi"/>
          </w:rPr>
          <w:t>T</w:t>
        </w:r>
      </w:ins>
      <w:ins w:id="213" w:author="Mary Wong" w:date="2022-03-02T16:04:00Z">
        <w:r>
          <w:rPr>
            <w:rFonts w:asciiTheme="majorHAnsi" w:hAnsiTheme="majorHAnsi"/>
          </w:rPr>
          <w:t xml:space="preserve">he EPDP team </w:t>
        </w:r>
      </w:ins>
      <w:ins w:id="214" w:author="Mary Wong" w:date="2022-03-02T16:05:00Z">
        <w:r>
          <w:rPr>
            <w:rFonts w:asciiTheme="majorHAnsi" w:hAnsiTheme="majorHAnsi"/>
          </w:rPr>
          <w:t xml:space="preserve">sought to </w:t>
        </w:r>
      </w:ins>
      <w:ins w:id="215" w:author="Mary Wong" w:date="2022-03-02T16:07:00Z">
        <w:r>
          <w:rPr>
            <w:rFonts w:asciiTheme="majorHAnsi" w:hAnsiTheme="majorHAnsi"/>
          </w:rPr>
          <w:t>reach</w:t>
        </w:r>
      </w:ins>
      <w:ins w:id="216" w:author="Mary Wong" w:date="2022-03-02T16:05:00Z">
        <w:r>
          <w:rPr>
            <w:rFonts w:asciiTheme="majorHAnsi" w:hAnsiTheme="majorHAnsi"/>
          </w:rPr>
          <w:t xml:space="preserve"> a solution that would </w:t>
        </w:r>
      </w:ins>
      <w:ins w:id="217" w:author="Mary Wong" w:date="2022-03-02T16:06:00Z">
        <w:r>
          <w:rPr>
            <w:rFonts w:asciiTheme="majorHAnsi" w:hAnsiTheme="majorHAnsi"/>
          </w:rPr>
          <w:t>provide more uniform and clearer guidance to IGOs, registrants and</w:t>
        </w:r>
      </w:ins>
      <w:ins w:id="218" w:author="Mary Wong" w:date="2022-03-02T16:07:00Z">
        <w:r>
          <w:rPr>
            <w:rFonts w:asciiTheme="majorHAnsi" w:hAnsiTheme="majorHAnsi"/>
          </w:rPr>
          <w:t xml:space="preserve"> panelists</w:t>
        </w:r>
      </w:ins>
      <w:ins w:id="219" w:author="Mary Wong" w:date="2022-03-02T16:05:00Z">
        <w:r>
          <w:rPr>
            <w:rFonts w:asciiTheme="majorHAnsi" w:hAnsiTheme="majorHAnsi"/>
          </w:rPr>
          <w:t xml:space="preserve"> </w:t>
        </w:r>
      </w:ins>
      <w:ins w:id="220" w:author="Mary Wong" w:date="2022-03-02T16:08:00Z">
        <w:r>
          <w:rPr>
            <w:rFonts w:asciiTheme="majorHAnsi" w:hAnsiTheme="majorHAnsi"/>
          </w:rPr>
          <w:t>without creating inconsistency</w:t>
        </w:r>
      </w:ins>
      <w:ins w:id="221" w:author="Mary Wong" w:date="2022-03-02T16:07:00Z">
        <w:r>
          <w:rPr>
            <w:rFonts w:asciiTheme="majorHAnsi" w:hAnsiTheme="majorHAnsi"/>
          </w:rPr>
          <w:t xml:space="preserve"> with Recommendation #2. </w:t>
        </w:r>
      </w:ins>
      <w:ins w:id="222" w:author="Mary Wong" w:date="2022-03-02T16:08:00Z">
        <w:r>
          <w:rPr>
            <w:rFonts w:asciiTheme="majorHAnsi" w:hAnsiTheme="majorHAnsi"/>
          </w:rPr>
          <w:t xml:space="preserve">Following its analysis of Article 6ter, relevant GAC advice and the United Nations system, the EPDP team </w:t>
        </w:r>
      </w:ins>
    </w:p>
    <w:p w14:paraId="77F834D3" w14:textId="7A537713" w:rsidR="00EF0F82" w:rsidDel="003C007E" w:rsidRDefault="00EF0F82" w:rsidP="00AE6653">
      <w:pPr>
        <w:rPr>
          <w:del w:id="223" w:author="Mary Wong" w:date="2022-03-02T16:08:00Z"/>
          <w:rFonts w:asciiTheme="majorHAnsi" w:hAnsiTheme="majorHAnsi"/>
        </w:rPr>
      </w:pPr>
    </w:p>
    <w:p w14:paraId="785D8D01" w14:textId="41DAB5F3" w:rsidR="00DF7563" w:rsidRDefault="00831CA5" w:rsidP="00AE6653">
      <w:pPr>
        <w:rPr>
          <w:ins w:id="224" w:author="Mary Wong" w:date="2022-03-02T17:12:00Z"/>
          <w:rFonts w:asciiTheme="majorHAnsi" w:hAnsiTheme="majorHAnsi"/>
        </w:rPr>
      </w:pPr>
      <w:del w:id="225" w:author="Mary Wong" w:date="2022-03-02T16:08:00Z">
        <w:r w:rsidDel="003C007E">
          <w:rPr>
            <w:rFonts w:asciiTheme="majorHAnsi" w:hAnsiTheme="majorHAnsi"/>
          </w:rPr>
          <w:delText xml:space="preserve">To supplement the applicability of and to remain consistent with Recommendation #2, the </w:delText>
        </w:r>
        <w:r w:rsidR="00E61E11" w:rsidDel="003C007E">
          <w:rPr>
            <w:rFonts w:asciiTheme="majorHAnsi" w:hAnsiTheme="majorHAnsi"/>
          </w:rPr>
          <w:delText>EPDP team</w:delText>
        </w:r>
        <w:r w:rsidDel="003C007E">
          <w:rPr>
            <w:rFonts w:asciiTheme="majorHAnsi" w:hAnsiTheme="majorHAnsi"/>
          </w:rPr>
          <w:delText xml:space="preserve"> discussed and </w:delText>
        </w:r>
      </w:del>
      <w:r>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Pr>
          <w:rFonts w:asciiTheme="majorHAnsi" w:hAnsiTheme="majorHAnsi"/>
        </w:rPr>
        <w:t xml:space="preserve">unregistered </w:t>
      </w:r>
      <w:r w:rsidR="00CA5B4B">
        <w:rPr>
          <w:rFonts w:asciiTheme="majorHAnsi" w:hAnsiTheme="majorHAnsi"/>
        </w:rPr>
        <w:t xml:space="preserve">trademark </w:t>
      </w:r>
      <w:r>
        <w:rPr>
          <w:rFonts w:asciiTheme="majorHAnsi" w:hAnsiTheme="majorHAnsi"/>
        </w:rPr>
        <w:t>rights.</w:t>
      </w:r>
      <w:ins w:id="226" w:author="Mary Wong" w:date="2022-03-02T17:11:00Z">
        <w:r w:rsidR="007F4A43">
          <w:rPr>
            <w:rFonts w:asciiTheme="majorHAnsi" w:hAnsiTheme="majorHAnsi"/>
          </w:rPr>
          <w:t xml:space="preserve"> </w:t>
        </w:r>
      </w:ins>
    </w:p>
    <w:p w14:paraId="7E82F860" w14:textId="39376CA6" w:rsidR="007F4A43" w:rsidRDefault="007F4A43" w:rsidP="00AE6653">
      <w:pPr>
        <w:rPr>
          <w:ins w:id="227" w:author="Mary Wong" w:date="2022-03-02T17:12:00Z"/>
          <w:rFonts w:asciiTheme="majorHAnsi" w:hAnsiTheme="majorHAnsi"/>
        </w:rPr>
      </w:pPr>
    </w:p>
    <w:p w14:paraId="1E4FE3DD" w14:textId="2DCA6961" w:rsidR="007F4A43" w:rsidDel="007F4A43" w:rsidRDefault="007F4A43" w:rsidP="00AE6653">
      <w:pPr>
        <w:rPr>
          <w:del w:id="228" w:author="Mary Wong" w:date="2022-03-02T17:15:00Z"/>
          <w:rFonts w:asciiTheme="majorHAnsi" w:hAnsiTheme="majorHAnsi"/>
        </w:rPr>
      </w:pPr>
      <w:ins w:id="229" w:author="Mary Wong" w:date="2022-03-02T17:12:00Z">
        <w:r>
          <w:rPr>
            <w:rFonts w:asciiTheme="majorHAnsi" w:hAnsiTheme="majorHAnsi"/>
          </w:rPr>
          <w:lastRenderedPageBreak/>
          <w:t xml:space="preserve">The EPDP team’s review of the Public Comments received on its proposed initial definition showed that those commentators who addressed the topic generally supported the EPDP team’s proposal, though </w:t>
        </w:r>
      </w:ins>
      <w:ins w:id="230" w:author="Mary Wong" w:date="2022-03-02T17:13:00Z">
        <w:r>
          <w:rPr>
            <w:rFonts w:asciiTheme="majorHAnsi" w:hAnsiTheme="majorHAnsi"/>
          </w:rPr>
          <w:t xml:space="preserve">a few </w:t>
        </w:r>
      </w:ins>
      <w:ins w:id="231" w:author="Mary Wong" w:date="2022-03-02T17:12:00Z">
        <w:r>
          <w:rPr>
            <w:rFonts w:asciiTheme="majorHAnsi" w:hAnsiTheme="majorHAnsi"/>
          </w:rPr>
          <w:t>expressed concerns relating</w:t>
        </w:r>
      </w:ins>
      <w:ins w:id="232" w:author="Mary Wong" w:date="2022-03-02T17:13:00Z">
        <w:r>
          <w:rPr>
            <w:rFonts w:asciiTheme="majorHAnsi" w:hAnsiTheme="majorHAnsi"/>
          </w:rPr>
          <w:t xml:space="preserve"> to the need to ensure consistency with the prior Curative Rights PDP recommendations and one commentator opposed the EPDP team’s proposal. As a result of </w:t>
        </w:r>
      </w:ins>
      <w:ins w:id="233" w:author="Mary Wong" w:date="2022-03-02T17:14:00Z">
        <w:r>
          <w:rPr>
            <w:rFonts w:asciiTheme="majorHAnsi" w:hAnsiTheme="majorHAnsi"/>
          </w:rPr>
          <w:t xml:space="preserve">its consideration of the comments submitted, the EPDP team formed a small team to review its initial proposed definition. The small team proposed a </w:t>
        </w:r>
      </w:ins>
      <w:ins w:id="234" w:author="Mary Wong" w:date="2022-03-02T17:15:00Z">
        <w:r>
          <w:rPr>
            <w:rFonts w:asciiTheme="majorHAnsi" w:hAnsiTheme="majorHAnsi"/>
          </w:rPr>
          <w:t>refinement to the definition that the EPDP team discussed and approved.</w:t>
        </w:r>
      </w:ins>
      <w:ins w:id="235" w:author="Berry Cobb" w:date="2022-03-03T10:01:00Z">
        <w:r w:rsidR="003C16F9">
          <w:rPr>
            <w:rFonts w:asciiTheme="majorHAnsi" w:hAnsiTheme="majorHAnsi"/>
          </w:rPr>
          <w:t xml:space="preserve"> </w:t>
        </w:r>
      </w:ins>
    </w:p>
    <w:p w14:paraId="17B77A5B" w14:textId="77777777" w:rsidR="00DF7563" w:rsidDel="007F4A43" w:rsidRDefault="00DF7563" w:rsidP="00AE6653">
      <w:pPr>
        <w:rPr>
          <w:del w:id="236" w:author="Mary Wong" w:date="2022-03-02T17:15:00Z"/>
          <w:rFonts w:asciiTheme="majorHAnsi" w:hAnsiTheme="majorHAnsi"/>
        </w:rPr>
      </w:pPr>
    </w:p>
    <w:p w14:paraId="726AD109" w14:textId="76D6ACF3" w:rsidR="00C80496" w:rsidRPr="003819D1" w:rsidRDefault="00C80496" w:rsidP="00AE6653">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’s </w:t>
      </w:r>
      <w:ins w:id="237" w:author="Mary Wong" w:date="2022-03-02T18:06:00Z">
        <w:r w:rsidR="00884625">
          <w:rPr>
            <w:rFonts w:asciiTheme="majorHAnsi" w:hAnsiTheme="majorHAnsi"/>
          </w:rPr>
          <w:t>final recommendations</w:t>
        </w:r>
      </w:ins>
      <w:del w:id="238" w:author="Mary Wong" w:date="2022-03-02T18:06:00Z">
        <w:r w:rsidDel="00884625">
          <w:rPr>
            <w:rFonts w:asciiTheme="majorHAnsi" w:hAnsiTheme="majorHAnsi"/>
          </w:rPr>
          <w:delText>conclusions</w:delText>
        </w:r>
      </w:del>
      <w:r w:rsidR="00831CA5">
        <w:rPr>
          <w:rFonts w:asciiTheme="majorHAnsi" w:hAnsiTheme="majorHAnsi"/>
        </w:rPr>
        <w:t xml:space="preserve">, including </w:t>
      </w:r>
      <w:del w:id="239" w:author="Mary Wong" w:date="2022-03-02T16:09:00Z">
        <w:r w:rsidR="00831CA5" w:rsidDel="003C007E">
          <w:rPr>
            <w:rFonts w:asciiTheme="majorHAnsi" w:hAnsiTheme="majorHAnsi"/>
          </w:rPr>
          <w:delText xml:space="preserve">potential text for </w:delText>
        </w:r>
      </w:del>
      <w:del w:id="240" w:author="Mary Wong" w:date="2022-03-02T17:15:00Z">
        <w:r w:rsidR="00831CA5" w:rsidDel="007F4A43">
          <w:rPr>
            <w:rFonts w:asciiTheme="majorHAnsi" w:hAnsiTheme="majorHAnsi"/>
          </w:rPr>
          <w:delText>a</w:delText>
        </w:r>
      </w:del>
      <w:r w:rsidR="00831CA5">
        <w:rPr>
          <w:rFonts w:asciiTheme="majorHAnsi" w:hAnsiTheme="majorHAnsi"/>
        </w:rPr>
        <w:t xml:space="preserve"> </w:t>
      </w:r>
      <w:ins w:id="241" w:author="Mary Wong" w:date="2022-03-02T17:15:00Z">
        <w:r w:rsidR="007F4A43">
          <w:rPr>
            <w:rFonts w:asciiTheme="majorHAnsi" w:hAnsiTheme="majorHAnsi"/>
          </w:rPr>
          <w:t xml:space="preserve">its </w:t>
        </w:r>
      </w:ins>
      <w:ins w:id="242" w:author="Mary Wong" w:date="2022-03-02T18:06:00Z">
        <w:r w:rsidR="00884625">
          <w:rPr>
            <w:rFonts w:asciiTheme="majorHAnsi" w:hAnsiTheme="majorHAnsi"/>
          </w:rPr>
          <w:t>amended</w:t>
        </w:r>
      </w:ins>
      <w:ins w:id="243" w:author="Mary Wong" w:date="2022-03-02T17:15:00Z">
        <w:r w:rsidR="007F4A43">
          <w:rPr>
            <w:rFonts w:asciiTheme="majorHAnsi" w:hAnsiTheme="majorHAnsi"/>
          </w:rPr>
          <w:t xml:space="preserve"> </w:t>
        </w:r>
      </w:ins>
      <w:ins w:id="244" w:author="Mary Wong" w:date="2022-03-02T16:09:00Z">
        <w:r w:rsidR="003C007E">
          <w:rPr>
            <w:rFonts w:asciiTheme="majorHAnsi" w:hAnsiTheme="majorHAnsi"/>
          </w:rPr>
          <w:t xml:space="preserve">proposed </w:t>
        </w:r>
      </w:ins>
      <w:r w:rsidR="00831CA5">
        <w:rPr>
          <w:rFonts w:asciiTheme="majorHAnsi" w:hAnsiTheme="majorHAnsi"/>
        </w:rPr>
        <w:t>definition</w:t>
      </w:r>
      <w:ins w:id="245" w:author="Mary Wong" w:date="2022-03-02T16:09:00Z">
        <w:r w:rsidR="003C007E">
          <w:rPr>
            <w:rFonts w:asciiTheme="majorHAnsi" w:hAnsiTheme="majorHAnsi"/>
          </w:rPr>
          <w:t xml:space="preserve"> for an “IGO Complainant”</w:t>
        </w:r>
      </w:ins>
      <w:r w:rsidR="00831CA5">
        <w:rPr>
          <w:rFonts w:asciiTheme="majorHAnsi" w:hAnsiTheme="majorHAnsi"/>
        </w:rPr>
        <w:t>,</w:t>
      </w:r>
      <w:r>
        <w:rPr>
          <w:rFonts w:asciiTheme="majorHAnsi" w:hAnsiTheme="majorHAnsi"/>
        </w:rPr>
        <w:t xml:space="preserve"> </w:t>
      </w:r>
      <w:r w:rsidR="00140481">
        <w:rPr>
          <w:rFonts w:asciiTheme="majorHAnsi" w:hAnsiTheme="majorHAnsi"/>
        </w:rPr>
        <w:t xml:space="preserve">can be found </w:t>
      </w:r>
      <w:r>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5DE1B023"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 xml:space="preserve">The EPDP team referred to the following </w:t>
      </w:r>
      <w:del w:id="246" w:author="Mary Wong" w:date="2022-03-02T16:09:00Z">
        <w:r w:rsidDel="003C007E">
          <w:rPr>
            <w:rFonts w:asciiTheme="majorHAnsi" w:hAnsiTheme="majorHAnsi"/>
            <w:sz w:val="24"/>
            <w:szCs w:val="24"/>
          </w:rPr>
          <w:delText>a</w:delText>
        </w:r>
        <w:r w:rsidR="00587820" w:rsidRPr="00140481" w:rsidDel="003C007E">
          <w:rPr>
            <w:rFonts w:asciiTheme="majorHAnsi" w:hAnsiTheme="majorHAnsi"/>
            <w:sz w:val="24"/>
            <w:szCs w:val="24"/>
          </w:rPr>
          <w:delText xml:space="preserve">dditional </w:delText>
        </w:r>
      </w:del>
      <w:r>
        <w:rPr>
          <w:rFonts w:asciiTheme="majorHAnsi" w:hAnsiTheme="majorHAnsi"/>
          <w:sz w:val="24"/>
          <w:szCs w:val="24"/>
        </w:rPr>
        <w:t>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8"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29"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0"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4893F7A3"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w:t>
      </w:r>
      <w:del w:id="247" w:author="Mary Wong" w:date="2022-03-02T16:21:00Z">
        <w:r w:rsidRPr="00140481" w:rsidDel="007C3497">
          <w:rPr>
            <w:rFonts w:asciiTheme="majorHAnsi" w:hAnsiTheme="majorHAnsi"/>
            <w:sz w:val="24"/>
            <w:szCs w:val="24"/>
          </w:rPr>
          <w:delText xml:space="preserve">the report </w:delText>
        </w:r>
      </w:del>
      <w:r w:rsidRPr="00140481">
        <w:rPr>
          <w:rFonts w:asciiTheme="majorHAnsi" w:hAnsiTheme="majorHAnsi"/>
          <w:sz w:val="24"/>
          <w:szCs w:val="24"/>
        </w:rPr>
        <w:t xml:space="preserve">that an external legal expert, Professor Edward Swaine, had </w:t>
      </w:r>
      <w:ins w:id="248" w:author="Mary Wong" w:date="2022-03-02T16:21:00Z">
        <w:r w:rsidR="007C3497">
          <w:rPr>
            <w:rFonts w:asciiTheme="majorHAnsi" w:hAnsiTheme="majorHAnsi"/>
            <w:sz w:val="24"/>
            <w:szCs w:val="24"/>
          </w:rPr>
          <w:t xml:space="preserve">been engaged previously to </w:t>
        </w:r>
      </w:ins>
      <w:r w:rsidRPr="00140481">
        <w:rPr>
          <w:rFonts w:asciiTheme="majorHAnsi" w:hAnsiTheme="majorHAnsi"/>
          <w:sz w:val="24"/>
          <w:szCs w:val="24"/>
        </w:rPr>
        <w:t>provide</w:t>
      </w:r>
      <w:del w:id="249" w:author="Mary Wong" w:date="2022-03-02T16:21:00Z">
        <w:r w:rsidRPr="00140481" w:rsidDel="007C3497">
          <w:rPr>
            <w:rFonts w:asciiTheme="majorHAnsi" w:hAnsiTheme="majorHAnsi"/>
            <w:sz w:val="24"/>
            <w:szCs w:val="24"/>
          </w:rPr>
          <w:delText>d</w:delText>
        </w:r>
      </w:del>
      <w:r w:rsidRPr="00140481">
        <w:rPr>
          <w:rFonts w:asciiTheme="majorHAnsi" w:hAnsiTheme="majorHAnsi"/>
          <w:sz w:val="24"/>
          <w:szCs w:val="24"/>
        </w:rPr>
        <w:t xml:space="preserve"> </w:t>
      </w:r>
      <w:ins w:id="250" w:author="Mary Wong" w:date="2022-03-02T16:21:00Z">
        <w:r w:rsidR="007C3497">
          <w:rPr>
            <w:rFonts w:asciiTheme="majorHAnsi" w:hAnsiTheme="majorHAnsi"/>
            <w:sz w:val="24"/>
            <w:szCs w:val="24"/>
          </w:rPr>
          <w:t xml:space="preserve">subject matter advice </w:t>
        </w:r>
      </w:ins>
      <w:r w:rsidRPr="00140481">
        <w:rPr>
          <w:rFonts w:asciiTheme="majorHAnsi" w:hAnsiTheme="majorHAnsi"/>
          <w:sz w:val="24"/>
          <w:szCs w:val="24"/>
        </w:rPr>
        <w:t>to the IGO-INGO Access to Curative Rights Protections PDP</w:t>
      </w:r>
      <w:ins w:id="251" w:author="Mary Wong" w:date="2022-03-02T16:21:00Z">
        <w:r w:rsidR="007C3497">
          <w:rPr>
            <w:rFonts w:asciiTheme="majorHAnsi" w:hAnsiTheme="majorHAnsi"/>
            <w:sz w:val="24"/>
            <w:szCs w:val="24"/>
          </w:rPr>
          <w:t xml:space="preserve">. </w:t>
        </w:r>
      </w:ins>
      <w:ins w:id="252" w:author="Mary Wong" w:date="2022-03-02T18:08:00Z">
        <w:r w:rsidR="00884625">
          <w:rPr>
            <w:rFonts w:asciiTheme="majorHAnsi" w:hAnsiTheme="majorHAnsi"/>
            <w:sz w:val="24"/>
            <w:szCs w:val="24"/>
          </w:rPr>
          <w:t xml:space="preserve">The EPDP team discussed </w:t>
        </w:r>
      </w:ins>
      <w:ins w:id="253" w:author="Mary Wong" w:date="2022-03-02T16:21:00Z">
        <w:r w:rsidR="007C3497">
          <w:rPr>
            <w:rFonts w:asciiTheme="majorHAnsi" w:hAnsiTheme="majorHAnsi"/>
            <w:sz w:val="24"/>
            <w:szCs w:val="24"/>
          </w:rPr>
          <w:t>Profess</w:t>
        </w:r>
      </w:ins>
      <w:ins w:id="254" w:author="Mary Wong" w:date="2022-03-02T16:22:00Z">
        <w:r w:rsidR="007C3497">
          <w:rPr>
            <w:rFonts w:asciiTheme="majorHAnsi" w:hAnsiTheme="majorHAnsi"/>
            <w:sz w:val="24"/>
            <w:szCs w:val="24"/>
          </w:rPr>
          <w:t xml:space="preserve">or Swaine’s </w:t>
        </w:r>
      </w:ins>
      <w:del w:id="255" w:author="Mary Wong" w:date="2022-03-02T16:22:00Z">
        <w:r w:rsidRPr="00140481" w:rsidDel="007C3497">
          <w:rPr>
            <w:rFonts w:asciiTheme="majorHAnsi" w:hAnsiTheme="majorHAnsi"/>
            <w:sz w:val="24"/>
            <w:szCs w:val="24"/>
          </w:rPr>
          <w:delText>, which</w:delText>
        </w:r>
      </w:del>
      <w:del w:id="256" w:author="Mary Wong" w:date="2022-03-02T18:08:00Z">
        <w:r w:rsidRPr="00140481" w:rsidDel="00884625">
          <w:rPr>
            <w:rFonts w:asciiTheme="majorHAnsi" w:hAnsiTheme="majorHAnsi"/>
            <w:sz w:val="24"/>
            <w:szCs w:val="24"/>
          </w:rPr>
          <w:delText xml:space="preserve"> included the </w:delText>
        </w:r>
      </w:del>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7"/>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del w:id="257" w:author="Mary Wong" w:date="2022-03-02T16:23:00Z">
        <w:r w:rsidR="00763B4F" w:rsidDel="007C3497">
          <w:rPr>
            <w:rFonts w:asciiTheme="majorHAnsi" w:hAnsiTheme="majorHAnsi"/>
            <w:sz w:val="24"/>
            <w:szCs w:val="24"/>
          </w:rPr>
          <w:delText>Relatedly</w:delText>
        </w:r>
        <w:r w:rsidR="00764F65" w:rsidRPr="00140481" w:rsidDel="007C3497">
          <w:rPr>
            <w:rFonts w:asciiTheme="majorHAnsi" w:hAnsiTheme="majorHAnsi"/>
            <w:sz w:val="24"/>
            <w:szCs w:val="24"/>
          </w:rPr>
          <w:delText>, the</w:delText>
        </w:r>
      </w:del>
      <w:ins w:id="258" w:author="Mary Wong" w:date="2022-03-02T18:11:00Z">
        <w:r w:rsidR="00044D65">
          <w:rPr>
            <w:rFonts w:asciiTheme="majorHAnsi" w:hAnsiTheme="majorHAnsi"/>
            <w:sz w:val="24"/>
            <w:szCs w:val="24"/>
          </w:rPr>
          <w:t>Conversely, t</w:t>
        </w:r>
      </w:ins>
      <w:ins w:id="259" w:author="Mary Wong" w:date="2022-03-02T16:23:00Z">
        <w:r w:rsidR="007C3497">
          <w:rPr>
            <w:rFonts w:asciiTheme="majorHAnsi" w:hAnsiTheme="majorHAnsi"/>
            <w:sz w:val="24"/>
            <w:szCs w:val="24"/>
          </w:rPr>
          <w:t>he</w:t>
        </w:r>
      </w:ins>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ins w:id="260" w:author="Mary Wong" w:date="2022-03-02T18:10:00Z">
        <w:r w:rsidR="00044D65">
          <w:rPr>
            <w:rFonts w:asciiTheme="majorHAnsi" w:hAnsiTheme="majorHAnsi"/>
            <w:sz w:val="24"/>
            <w:szCs w:val="24"/>
          </w:rPr>
          <w:t>, in that</w:t>
        </w:r>
      </w:ins>
      <w:del w:id="261" w:author="Mary Wong" w:date="2022-03-02T18:10:00Z">
        <w:r w:rsidR="00764F65" w:rsidRPr="00140481" w:rsidDel="00044D65">
          <w:rPr>
            <w:rFonts w:asciiTheme="majorHAnsi" w:hAnsiTheme="majorHAnsi"/>
            <w:sz w:val="24"/>
            <w:szCs w:val="24"/>
          </w:rPr>
          <w:delText xml:space="preserve">. In addition, the </w:delText>
        </w:r>
        <w:r w:rsidR="00E61E11" w:rsidDel="00044D65">
          <w:rPr>
            <w:rFonts w:asciiTheme="majorHAnsi" w:hAnsiTheme="majorHAnsi"/>
            <w:sz w:val="24"/>
            <w:szCs w:val="24"/>
          </w:rPr>
          <w:delText>EPDP team</w:delText>
        </w:r>
        <w:r w:rsidR="00764F65" w:rsidRPr="00140481" w:rsidDel="00044D65">
          <w:rPr>
            <w:rFonts w:asciiTheme="majorHAnsi" w:hAnsiTheme="majorHAnsi"/>
            <w:sz w:val="24"/>
            <w:szCs w:val="24"/>
          </w:rPr>
          <w:delText xml:space="preserve"> recognized that</w:delText>
        </w:r>
      </w:del>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the case</w:t>
      </w:r>
      <w:del w:id="262" w:author="Mary Wong" w:date="2022-03-02T18:11:00Z">
        <w:r w:rsidR="00764F65" w:rsidRPr="00140481" w:rsidDel="00044D65">
          <w:rPr>
            <w:rFonts w:asciiTheme="majorHAnsi" w:hAnsiTheme="majorHAnsi"/>
            <w:sz w:val="24"/>
            <w:szCs w:val="24"/>
          </w:rPr>
          <w:delText>, with the result that the outcome of the initial UDRP or URS determination will therefore stand</w:delText>
        </w:r>
      </w:del>
      <w:r w:rsidR="00764F65" w:rsidRPr="00140481">
        <w:rPr>
          <w:rFonts w:asciiTheme="majorHAnsi" w:hAnsiTheme="majorHAnsi"/>
          <w:sz w:val="24"/>
          <w:szCs w:val="24"/>
        </w:rPr>
        <w:t xml:space="preserve">. </w:t>
      </w:r>
      <w:ins w:id="263" w:author="Mary Wong" w:date="2022-03-02T18:12:00Z">
        <w:r w:rsidR="00044D65">
          <w:rPr>
            <w:rFonts w:asciiTheme="majorHAnsi" w:hAnsiTheme="majorHAnsi"/>
            <w:sz w:val="24"/>
            <w:szCs w:val="24"/>
          </w:rPr>
          <w:t xml:space="preserve">The </w:t>
        </w:r>
        <w:commentRangeStart w:id="264"/>
        <w:r w:rsidR="00044D65">
          <w:rPr>
            <w:rFonts w:asciiTheme="majorHAnsi" w:hAnsiTheme="majorHAnsi"/>
            <w:sz w:val="24"/>
            <w:szCs w:val="24"/>
          </w:rPr>
          <w:lastRenderedPageBreak/>
          <w:t xml:space="preserve">EPDP team </w:t>
        </w:r>
      </w:ins>
      <w:ins w:id="265" w:author="Mary Wong" w:date="2022-03-02T18:13:00Z">
        <w:r w:rsidR="00044D65">
          <w:rPr>
            <w:rFonts w:asciiTheme="majorHAnsi" w:hAnsiTheme="majorHAnsi"/>
            <w:sz w:val="24"/>
            <w:szCs w:val="24"/>
          </w:rPr>
          <w:t>took note of the fact</w:t>
        </w:r>
      </w:ins>
      <w:ins w:id="266" w:author="Mary Wong" w:date="2022-03-02T18:12:00Z">
        <w:r w:rsidR="00044D65">
          <w:rPr>
            <w:rFonts w:asciiTheme="majorHAnsi" w:hAnsiTheme="majorHAnsi"/>
            <w:sz w:val="24"/>
            <w:szCs w:val="24"/>
          </w:rPr>
          <w:t xml:space="preserve"> that Professor Swaine had suggested </w:t>
        </w:r>
      </w:ins>
      <w:ins w:id="267" w:author="Mary Wong" w:date="2022-03-02T18:13:00Z">
        <w:r w:rsidR="00044D65">
          <w:rPr>
            <w:rFonts w:asciiTheme="majorHAnsi" w:hAnsiTheme="majorHAnsi"/>
            <w:sz w:val="24"/>
            <w:szCs w:val="24"/>
          </w:rPr>
          <w:t>a few</w:t>
        </w:r>
      </w:ins>
      <w:ins w:id="268" w:author="Mary Wong" w:date="2022-03-02T18:12:00Z">
        <w:r w:rsidR="00044D65">
          <w:rPr>
            <w:rFonts w:asciiTheme="majorHAnsi" w:hAnsiTheme="majorHAnsi"/>
            <w:sz w:val="24"/>
            <w:szCs w:val="24"/>
          </w:rPr>
          <w:t xml:space="preserve"> alternatives that could be pursued as a policy solution</w:t>
        </w:r>
      </w:ins>
      <w:commentRangeEnd w:id="264"/>
      <w:ins w:id="269" w:author="Mary Wong" w:date="2022-03-02T18:13:00Z">
        <w:r w:rsidR="00044D65">
          <w:rPr>
            <w:rStyle w:val="CommentReference"/>
            <w:rFonts w:eastAsiaTheme="minorEastAsia" w:cstheme="minorBidi"/>
            <w:bCs w:val="0"/>
          </w:rPr>
          <w:commentReference w:id="264"/>
        </w:r>
      </w:ins>
      <w:ins w:id="270" w:author="Mary Wong" w:date="2022-03-02T18:12:00Z">
        <w:r w:rsidR="00044D65">
          <w:rPr>
            <w:rFonts w:asciiTheme="majorHAnsi" w:hAnsiTheme="majorHAnsi"/>
            <w:sz w:val="24"/>
            <w:szCs w:val="24"/>
          </w:rPr>
          <w:t>.</w:t>
        </w:r>
      </w:ins>
    </w:p>
    <w:p w14:paraId="7C2F0E12" w14:textId="77777777" w:rsidR="00044D65" w:rsidRDefault="00044D65" w:rsidP="0087737D">
      <w:pPr>
        <w:pStyle w:val="Bullets"/>
        <w:numPr>
          <w:ilvl w:val="0"/>
          <w:numId w:val="0"/>
        </w:numPr>
        <w:ind w:right="0"/>
        <w:rPr>
          <w:ins w:id="271" w:author="Mary Wong" w:date="2022-03-02T18:13:00Z"/>
          <w:rFonts w:asciiTheme="majorHAnsi" w:hAnsiTheme="majorHAnsi"/>
          <w:sz w:val="24"/>
          <w:szCs w:val="24"/>
        </w:rPr>
      </w:pPr>
    </w:p>
    <w:p w14:paraId="6BE2D8BF" w14:textId="3B927579"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del w:id="272" w:author="Mary Wong" w:date="2022-03-02T18:13:00Z">
        <w:r w:rsidRPr="00140481" w:rsidDel="00044D65">
          <w:rPr>
            <w:rFonts w:asciiTheme="majorHAnsi" w:hAnsiTheme="majorHAnsi"/>
            <w:sz w:val="24"/>
            <w:szCs w:val="24"/>
          </w:rPr>
          <w:delText xml:space="preserve">considered </w:delText>
        </w:r>
      </w:del>
      <w:ins w:id="273" w:author="Mary Wong" w:date="2022-03-02T18:13:00Z">
        <w:r w:rsidR="00044D65">
          <w:rPr>
            <w:rFonts w:asciiTheme="majorHAnsi" w:hAnsiTheme="majorHAnsi"/>
            <w:sz w:val="24"/>
            <w:szCs w:val="24"/>
          </w:rPr>
          <w:t>discussed</w:t>
        </w:r>
        <w:r w:rsidR="00044D65" w:rsidRPr="00140481">
          <w:rPr>
            <w:rFonts w:asciiTheme="majorHAnsi" w:hAnsiTheme="majorHAnsi"/>
            <w:sz w:val="24"/>
            <w:szCs w:val="24"/>
          </w:rPr>
          <w:t xml:space="preserve"> </w:t>
        </w:r>
      </w:ins>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AD64F1">
        <w:rPr>
          <w:rStyle w:val="FootnoteReference"/>
          <w:sz w:val="24"/>
          <w:szCs w:val="24"/>
        </w:rPr>
        <w:footnoteReference w:id="8"/>
      </w:r>
      <w:r w:rsidR="00AD64F1">
        <w:rPr>
          <w:rFonts w:asciiTheme="majorHAnsi" w:hAnsiTheme="majorHAnsi"/>
          <w:sz w:val="24"/>
          <w:szCs w:val="24"/>
        </w:rPr>
        <w:t>.</w:t>
      </w:r>
      <w:r w:rsidR="00587820" w:rsidRPr="00140481">
        <w:rPr>
          <w:rFonts w:asciiTheme="majorHAnsi" w:hAnsiTheme="majorHAnsi"/>
          <w:sz w:val="24"/>
          <w:szCs w:val="24"/>
        </w:rPr>
        <w:t xml:space="preserve"> </w:t>
      </w:r>
      <w:del w:id="274" w:author="Mary Wong" w:date="2022-03-02T16:27:00Z">
        <w:r w:rsidR="0040444A" w:rsidDel="00B23964">
          <w:rPr>
            <w:rFonts w:asciiTheme="majorHAnsi" w:hAnsiTheme="majorHAnsi"/>
            <w:sz w:val="24"/>
            <w:szCs w:val="24"/>
          </w:rPr>
          <w:delText xml:space="preserve">While </w:delText>
        </w:r>
      </w:del>
      <w:ins w:id="275" w:author="Mary Wong" w:date="2022-03-02T16:27:00Z">
        <w:r w:rsidR="00B23964">
          <w:rPr>
            <w:rFonts w:asciiTheme="majorHAnsi" w:hAnsiTheme="majorHAnsi"/>
            <w:sz w:val="24"/>
            <w:szCs w:val="24"/>
          </w:rPr>
          <w:t xml:space="preserve">Initially, </w:t>
        </w:r>
      </w:ins>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ins w:id="276" w:author="Mary Wong" w:date="2022-03-02T16:27:00Z">
        <w:r w:rsidR="00B23964">
          <w:rPr>
            <w:rFonts w:asciiTheme="majorHAnsi" w:hAnsiTheme="majorHAnsi"/>
            <w:sz w:val="24"/>
            <w:szCs w:val="24"/>
          </w:rPr>
          <w:t>,</w:t>
        </w:r>
      </w:ins>
      <w:r w:rsidR="00183494">
        <w:rPr>
          <w:rFonts w:asciiTheme="majorHAnsi" w:hAnsiTheme="majorHAnsi"/>
          <w:sz w:val="24"/>
          <w:szCs w:val="24"/>
        </w:rPr>
        <w:t xml:space="preserve"> pointing to the process that Nominet has been using in the “.uk” ccTLD)</w:t>
      </w:r>
      <w:r w:rsidR="0040444A">
        <w:rPr>
          <w:rFonts w:asciiTheme="majorHAnsi" w:hAnsiTheme="majorHAnsi"/>
          <w:sz w:val="24"/>
          <w:szCs w:val="24"/>
        </w:rPr>
        <w:t xml:space="preserve">, </w:t>
      </w:r>
      <w:del w:id="277" w:author="Mary Wong" w:date="2022-03-02T16:27:00Z">
        <w:r w:rsidR="0040444A" w:rsidDel="00B23964">
          <w:rPr>
            <w:rFonts w:asciiTheme="majorHAnsi" w:hAnsiTheme="majorHAnsi"/>
            <w:sz w:val="24"/>
            <w:szCs w:val="24"/>
          </w:rPr>
          <w:delText>u</w:delText>
        </w:r>
        <w:r w:rsidR="00587820" w:rsidRPr="00140481" w:rsidDel="00B23964">
          <w:rPr>
            <w:rFonts w:asciiTheme="majorHAnsi" w:hAnsiTheme="majorHAnsi"/>
            <w:sz w:val="24"/>
            <w:szCs w:val="24"/>
          </w:rPr>
          <w:delText>ltimately,</w:delText>
        </w:r>
      </w:del>
      <w:ins w:id="278" w:author="Mary Wong" w:date="2022-03-02T16:27:00Z">
        <w:r w:rsidR="00B23964">
          <w:rPr>
            <w:rFonts w:asciiTheme="majorHAnsi" w:hAnsiTheme="majorHAnsi"/>
            <w:sz w:val="24"/>
            <w:szCs w:val="24"/>
          </w:rPr>
          <w:t>but</w:t>
        </w:r>
      </w:ins>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del w:id="279" w:author="Mary Wong" w:date="2022-03-02T16:27:00Z">
        <w:r w:rsidR="0040444A" w:rsidDel="00B23964">
          <w:rPr>
            <w:rFonts w:asciiTheme="majorHAnsi" w:hAnsiTheme="majorHAnsi"/>
            <w:sz w:val="24"/>
            <w:szCs w:val="24"/>
          </w:rPr>
          <w:delText>did not agree and preferred</w:delText>
        </w:r>
      </w:del>
      <w:ins w:id="280" w:author="Mary Wong" w:date="2022-03-02T16:27:00Z">
        <w:r w:rsidR="00B23964">
          <w:rPr>
            <w:rFonts w:asciiTheme="majorHAnsi" w:hAnsiTheme="majorHAnsi"/>
            <w:sz w:val="24"/>
            <w:szCs w:val="24"/>
          </w:rPr>
          <w:t>thought that</w:t>
        </w:r>
      </w:ins>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ins w:id="281" w:author="Mary Wong" w:date="2022-03-02T16:27:00Z">
        <w:r w:rsidR="00B23964">
          <w:rPr>
            <w:rFonts w:asciiTheme="majorHAnsi" w:hAnsiTheme="majorHAnsi"/>
            <w:sz w:val="24"/>
            <w:szCs w:val="24"/>
          </w:rPr>
          <w:t xml:space="preserve"> was the more appropriate solution</w:t>
        </w:r>
      </w:ins>
      <w:r w:rsidR="001716EF" w:rsidRPr="00140481">
        <w:rPr>
          <w:rFonts w:asciiTheme="majorHAnsi" w:hAnsiTheme="majorHAnsi"/>
          <w:sz w:val="24"/>
          <w:szCs w:val="24"/>
        </w:rPr>
        <w:t>.</w:t>
      </w:r>
    </w:p>
    <w:p w14:paraId="34537152" w14:textId="7C78EE4F" w:rsidR="00764F65" w:rsidRPr="00140481" w:rsidRDefault="001716EF" w:rsidP="0087737D">
      <w:pPr>
        <w:pStyle w:val="Bullets"/>
        <w:numPr>
          <w:ilvl w:val="0"/>
          <w:numId w:val="0"/>
        </w:numPr>
        <w:ind w:right="0"/>
        <w:rPr>
          <w:rFonts w:asciiTheme="majorHAnsi" w:hAnsiTheme="majorHAnsi"/>
          <w:sz w:val="24"/>
          <w:szCs w:val="24"/>
        </w:rPr>
      </w:pPr>
      <w:del w:id="282" w:author="Mary Wong" w:date="2022-03-02T16:27:00Z">
        <w:r w:rsidRPr="00140481" w:rsidDel="00B23964">
          <w:rPr>
            <w:rFonts w:asciiTheme="majorHAnsi" w:hAnsiTheme="majorHAnsi"/>
            <w:sz w:val="24"/>
            <w:szCs w:val="24"/>
          </w:rPr>
          <w:delText xml:space="preserve">Having </w:delText>
        </w:r>
      </w:del>
      <w:ins w:id="283" w:author="Mary Wong" w:date="2022-03-02T16:27:00Z">
        <w:r w:rsidR="00B23964">
          <w:rPr>
            <w:rFonts w:asciiTheme="majorHAnsi" w:hAnsiTheme="majorHAnsi"/>
            <w:sz w:val="24"/>
            <w:szCs w:val="24"/>
          </w:rPr>
          <w:t>The EPDP team ultimately agreed</w:t>
        </w:r>
        <w:r w:rsidR="00B23964" w:rsidRPr="00140481">
          <w:rPr>
            <w:rFonts w:asciiTheme="majorHAnsi" w:hAnsiTheme="majorHAnsi"/>
            <w:sz w:val="24"/>
            <w:szCs w:val="24"/>
          </w:rPr>
          <w:t xml:space="preserve"> </w:t>
        </w:r>
      </w:ins>
      <w:del w:id="284" w:author="Mary Wong" w:date="2022-03-02T16:28:00Z">
        <w:r w:rsidR="0040444A" w:rsidDel="00B23964">
          <w:rPr>
            <w:rFonts w:asciiTheme="majorHAnsi" w:hAnsiTheme="majorHAnsi"/>
            <w:sz w:val="24"/>
            <w:szCs w:val="24"/>
          </w:rPr>
          <w:delText xml:space="preserve">accepted </w:delText>
        </w:r>
        <w:r w:rsidR="00183494" w:rsidDel="00B23964">
          <w:rPr>
            <w:rFonts w:asciiTheme="majorHAnsi" w:hAnsiTheme="majorHAnsi"/>
            <w:sz w:val="24"/>
            <w:szCs w:val="24"/>
          </w:rPr>
          <w:delText xml:space="preserve">that it would be appropriate to continue </w:delText>
        </w:r>
      </w:del>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Pr="00140481">
        <w:rPr>
          <w:rFonts w:asciiTheme="majorHAnsi" w:hAnsiTheme="majorHAnsi"/>
          <w:sz w:val="24"/>
          <w:szCs w:val="24"/>
        </w:rPr>
        <w:t>arbitration</w:t>
      </w:r>
      <w:r w:rsidR="00140481">
        <w:rPr>
          <w:rFonts w:asciiTheme="majorHAnsi" w:hAnsiTheme="majorHAnsi"/>
          <w:sz w:val="24"/>
          <w:szCs w:val="24"/>
        </w:rPr>
        <w:t xml:space="preserve"> process</w:t>
      </w:r>
      <w:r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Pr="00140481">
        <w:rPr>
          <w:rFonts w:asciiTheme="majorHAnsi" w:hAnsiTheme="majorHAnsi"/>
          <w:sz w:val="24"/>
          <w:szCs w:val="24"/>
        </w:rPr>
        <w:t>a</w:t>
      </w:r>
      <w:r w:rsidR="0040444A">
        <w:rPr>
          <w:rFonts w:asciiTheme="majorHAnsi" w:hAnsiTheme="majorHAnsi"/>
          <w:sz w:val="24"/>
          <w:szCs w:val="24"/>
        </w:rPr>
        <w:t>n internal</w:t>
      </w:r>
      <w:r w:rsidRPr="00140481">
        <w:rPr>
          <w:rFonts w:asciiTheme="majorHAnsi" w:hAnsiTheme="majorHAnsi"/>
          <w:sz w:val="24"/>
          <w:szCs w:val="24"/>
        </w:rPr>
        <w:t xml:space="preserve"> appeal </w:t>
      </w:r>
      <w:r w:rsidR="00140481">
        <w:rPr>
          <w:rFonts w:asciiTheme="majorHAnsi" w:hAnsiTheme="majorHAnsi"/>
          <w:sz w:val="24"/>
          <w:szCs w:val="24"/>
        </w:rPr>
        <w:t>mechanism</w:t>
      </w:r>
      <w:del w:id="285" w:author="Mary Wong" w:date="2022-03-02T16:31:00Z">
        <w:r w:rsidRPr="00140481" w:rsidDel="00B23964">
          <w:rPr>
            <w:rFonts w:asciiTheme="majorHAnsi" w:hAnsiTheme="majorHAnsi"/>
            <w:sz w:val="24"/>
            <w:szCs w:val="24"/>
          </w:rPr>
          <w:delText xml:space="preserve">, the </w:delText>
        </w:r>
        <w:r w:rsidR="00183494" w:rsidDel="00B23964">
          <w:rPr>
            <w:rFonts w:asciiTheme="majorHAnsi" w:hAnsiTheme="majorHAnsi"/>
            <w:sz w:val="24"/>
            <w:szCs w:val="24"/>
          </w:rPr>
          <w:delText>EPDP team</w:delText>
        </w:r>
        <w:r w:rsidRPr="00140481" w:rsidDel="00B23964">
          <w:rPr>
            <w:rFonts w:asciiTheme="majorHAnsi" w:hAnsiTheme="majorHAnsi"/>
            <w:sz w:val="24"/>
            <w:szCs w:val="24"/>
          </w:rPr>
          <w:delText xml:space="preserve"> discussed </w:delText>
        </w:r>
        <w:r w:rsidR="00140481" w:rsidDel="00B23964">
          <w:rPr>
            <w:rFonts w:asciiTheme="majorHAnsi" w:hAnsiTheme="majorHAnsi"/>
            <w:sz w:val="24"/>
            <w:szCs w:val="24"/>
          </w:rPr>
          <w:delText xml:space="preserve">what </w:delText>
        </w:r>
        <w:r w:rsidRPr="00140481" w:rsidDel="00B23964">
          <w:rPr>
            <w:rFonts w:asciiTheme="majorHAnsi" w:hAnsiTheme="majorHAnsi"/>
            <w:sz w:val="24"/>
            <w:szCs w:val="24"/>
          </w:rPr>
          <w:delText xml:space="preserve">aspects </w:delText>
        </w:r>
        <w:r w:rsidR="00140481" w:rsidDel="00B23964">
          <w:rPr>
            <w:rFonts w:asciiTheme="majorHAnsi" w:hAnsiTheme="majorHAnsi"/>
            <w:sz w:val="24"/>
            <w:szCs w:val="24"/>
          </w:rPr>
          <w:delText>of</w:delText>
        </w:r>
        <w:r w:rsidRPr="00140481" w:rsidDel="00B23964">
          <w:rPr>
            <w:rFonts w:asciiTheme="majorHAnsi" w:hAnsiTheme="majorHAnsi"/>
            <w:sz w:val="24"/>
            <w:szCs w:val="24"/>
          </w:rPr>
          <w:delText xml:space="preserve"> an arbitration proceeding </w:delText>
        </w:r>
        <w:r w:rsidR="00AD64F1" w:rsidDel="00B23964">
          <w:rPr>
            <w:rFonts w:asciiTheme="majorHAnsi" w:hAnsiTheme="majorHAnsi"/>
            <w:sz w:val="24"/>
            <w:szCs w:val="24"/>
          </w:rPr>
          <w:delText xml:space="preserve">would </w:delText>
        </w:r>
        <w:r w:rsidRPr="00140481" w:rsidDel="00B23964">
          <w:rPr>
            <w:rFonts w:asciiTheme="majorHAnsi" w:hAnsiTheme="majorHAnsi"/>
            <w:sz w:val="24"/>
            <w:szCs w:val="24"/>
          </w:rPr>
          <w:delText xml:space="preserve">need to be incorporated into the UDRP and URS as requirements. </w:delText>
        </w:r>
        <w:r w:rsidR="00140481" w:rsidDel="00B23964">
          <w:rPr>
            <w:rFonts w:asciiTheme="majorHAnsi" w:hAnsiTheme="majorHAnsi"/>
            <w:sz w:val="24"/>
            <w:szCs w:val="24"/>
          </w:rPr>
          <w:delText>The</w:delText>
        </w:r>
        <w:r w:rsidRPr="00140481" w:rsidDel="00B23964">
          <w:rPr>
            <w:rFonts w:asciiTheme="majorHAnsi" w:hAnsiTheme="majorHAnsi"/>
            <w:sz w:val="24"/>
            <w:szCs w:val="24"/>
          </w:rPr>
          <w:delText xml:space="preserve"> </w:delText>
        </w:r>
        <w:r w:rsidR="00183494" w:rsidDel="00B23964">
          <w:rPr>
            <w:rFonts w:asciiTheme="majorHAnsi" w:hAnsiTheme="majorHAnsi"/>
            <w:sz w:val="24"/>
            <w:szCs w:val="24"/>
          </w:rPr>
          <w:delText>EPDP team</w:delText>
        </w:r>
      </w:del>
      <w:ins w:id="286" w:author="Mary Wong" w:date="2022-03-02T16:31:00Z">
        <w:r w:rsidR="00B23964">
          <w:rPr>
            <w:rFonts w:asciiTheme="majorHAnsi" w:hAnsiTheme="majorHAnsi"/>
            <w:sz w:val="24"/>
            <w:szCs w:val="24"/>
          </w:rPr>
          <w:t xml:space="preserve"> and</w:t>
        </w:r>
      </w:ins>
      <w:r w:rsidR="00140481">
        <w:rPr>
          <w:rFonts w:asciiTheme="majorHAnsi" w:hAnsiTheme="majorHAnsi"/>
          <w:sz w:val="24"/>
          <w:szCs w:val="24"/>
        </w:rPr>
        <w:t xml:space="preserve"> reached</w:t>
      </w:r>
      <w:r w:rsidRPr="00140481">
        <w:rPr>
          <w:rFonts w:asciiTheme="majorHAnsi" w:hAnsiTheme="majorHAnsi"/>
          <w:sz w:val="24"/>
          <w:szCs w:val="24"/>
        </w:rPr>
        <w:t xml:space="preserve"> agreement </w:t>
      </w:r>
      <w:r w:rsidR="00140481">
        <w:rPr>
          <w:rFonts w:asciiTheme="majorHAnsi" w:hAnsiTheme="majorHAnsi"/>
          <w:sz w:val="24"/>
          <w:szCs w:val="24"/>
        </w:rPr>
        <w:t>on several elements</w:t>
      </w:r>
      <w:ins w:id="287" w:author="Mary Wong" w:date="2022-03-02T16:31:00Z">
        <w:r w:rsidR="000210CF">
          <w:rPr>
            <w:rFonts w:asciiTheme="majorHAnsi" w:hAnsiTheme="majorHAnsi"/>
            <w:sz w:val="24"/>
            <w:szCs w:val="24"/>
          </w:rPr>
          <w:t xml:space="preserve"> that needed to be incorporated into the UDRP and URS as requirements</w:t>
        </w:r>
      </w:ins>
      <w:r w:rsidR="00140481">
        <w:rPr>
          <w:rFonts w:asciiTheme="majorHAnsi" w:hAnsiTheme="majorHAnsi"/>
          <w:sz w:val="24"/>
          <w:szCs w:val="24"/>
        </w:rPr>
        <w:t xml:space="preserve">, e.g., </w:t>
      </w:r>
      <w:r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Pr="00140481">
        <w:rPr>
          <w:rFonts w:asciiTheme="majorHAnsi" w:hAnsiTheme="majorHAnsi"/>
          <w:sz w:val="24"/>
          <w:szCs w:val="24"/>
        </w:rPr>
        <w:t xml:space="preserve">the </w:t>
      </w:r>
      <w:r w:rsidR="00140481">
        <w:rPr>
          <w:rFonts w:asciiTheme="majorHAnsi" w:hAnsiTheme="majorHAnsi"/>
          <w:sz w:val="24"/>
          <w:szCs w:val="24"/>
        </w:rPr>
        <w:t>registrar’s</w:t>
      </w:r>
      <w:r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Pr="00140481">
        <w:rPr>
          <w:rFonts w:asciiTheme="majorHAnsi" w:hAnsiTheme="majorHAnsi"/>
          <w:sz w:val="24"/>
          <w:szCs w:val="24"/>
        </w:rPr>
        <w:t xml:space="preserve"> proceedings</w:t>
      </w:r>
      <w:r w:rsidR="00AD64F1">
        <w:rPr>
          <w:rStyle w:val="FootnoteReference"/>
          <w:sz w:val="24"/>
          <w:szCs w:val="24"/>
        </w:rPr>
        <w:footnoteReference w:id="9"/>
      </w:r>
      <w:r w:rsidRPr="00140481">
        <w:rPr>
          <w:rFonts w:asciiTheme="majorHAnsi" w:hAnsiTheme="majorHAnsi"/>
          <w:sz w:val="24"/>
          <w:szCs w:val="24"/>
        </w:rPr>
        <w:t>.</w:t>
      </w:r>
      <w:del w:id="290" w:author="Mary Wong" w:date="2022-03-02T16:32:00Z">
        <w:r w:rsidRPr="00140481" w:rsidDel="000210CF">
          <w:rPr>
            <w:rFonts w:asciiTheme="majorHAnsi" w:hAnsiTheme="majorHAnsi"/>
            <w:sz w:val="24"/>
            <w:szCs w:val="24"/>
          </w:rPr>
          <w:delText xml:space="preserve"> At this stage, however, the </w:delText>
        </w:r>
        <w:r w:rsidR="00183494" w:rsidDel="000210CF">
          <w:rPr>
            <w:rFonts w:asciiTheme="majorHAnsi" w:hAnsiTheme="majorHAnsi"/>
            <w:sz w:val="24"/>
            <w:szCs w:val="24"/>
          </w:rPr>
          <w:delText>EPDP team</w:delText>
        </w:r>
        <w:r w:rsidRPr="00140481" w:rsidDel="000210CF">
          <w:rPr>
            <w:rFonts w:asciiTheme="majorHAnsi" w:hAnsiTheme="majorHAnsi"/>
            <w:sz w:val="24"/>
            <w:szCs w:val="24"/>
          </w:rPr>
          <w:delText xml:space="preserve"> was not able to reach preliminary agreement on </w:delText>
        </w:r>
        <w:r w:rsidR="000558C4" w:rsidRPr="00140481" w:rsidDel="000210CF">
          <w:rPr>
            <w:rFonts w:asciiTheme="majorHAnsi" w:hAnsiTheme="majorHAnsi"/>
            <w:sz w:val="24"/>
            <w:szCs w:val="24"/>
          </w:rPr>
          <w:delText>two specific questions</w:delText>
        </w:r>
      </w:del>
      <w:ins w:id="291" w:author="Mary Wong" w:date="2022-03-02T16:32:00Z">
        <w:r w:rsidR="000210CF">
          <w:rPr>
            <w:rFonts w:asciiTheme="majorHAnsi" w:hAnsiTheme="majorHAnsi"/>
            <w:sz w:val="24"/>
            <w:szCs w:val="24"/>
          </w:rPr>
          <w:t xml:space="preserve"> </w:t>
        </w:r>
      </w:ins>
      <w:ins w:id="292" w:author="Mary Wong" w:date="2022-03-02T16:33:00Z">
        <w:r w:rsidR="000210CF">
          <w:rPr>
            <w:rFonts w:asciiTheme="majorHAnsi" w:hAnsiTheme="majorHAnsi"/>
            <w:sz w:val="24"/>
            <w:szCs w:val="24"/>
          </w:rPr>
          <w:t>The EPDP team decided to seek public input on other key aspects regarding an arbitration option</w:t>
        </w:r>
      </w:ins>
      <w:ins w:id="293" w:author="Mary Wong" w:date="2022-03-02T16:34:00Z">
        <w:r w:rsidR="000210CF">
          <w:rPr>
            <w:rFonts w:asciiTheme="majorHAnsi" w:hAnsiTheme="majorHAnsi"/>
            <w:sz w:val="24"/>
            <w:szCs w:val="24"/>
          </w:rPr>
          <w:t xml:space="preserve">. In its Initial Report, which it published for Public Comments in </w:t>
        </w:r>
      </w:ins>
      <w:ins w:id="294" w:author="Mary Wong" w:date="2022-03-02T16:36:00Z">
        <w:r w:rsidR="000210CF">
          <w:rPr>
            <w:rFonts w:asciiTheme="majorHAnsi" w:hAnsiTheme="majorHAnsi"/>
            <w:sz w:val="24"/>
            <w:szCs w:val="24"/>
          </w:rPr>
          <w:t>September 2021, the EPDP team</w:t>
        </w:r>
        <w:r w:rsidR="00E96272">
          <w:rPr>
            <w:rFonts w:asciiTheme="majorHAnsi" w:hAnsiTheme="majorHAnsi"/>
            <w:sz w:val="24"/>
            <w:szCs w:val="24"/>
          </w:rPr>
          <w:t xml:space="preserve"> requested comm</w:t>
        </w:r>
      </w:ins>
      <w:ins w:id="295" w:author="Mary Wong" w:date="2022-03-02T16:37:00Z">
        <w:r w:rsidR="00E96272">
          <w:rPr>
            <w:rFonts w:asciiTheme="majorHAnsi" w:hAnsiTheme="majorHAnsi"/>
            <w:sz w:val="24"/>
            <w:szCs w:val="24"/>
          </w:rPr>
          <w:t>unity feedback on</w:t>
        </w:r>
      </w:ins>
      <w:ins w:id="296" w:author="Mary Wong" w:date="2022-03-02T16:36:00Z">
        <w:r w:rsidR="00E96272">
          <w:rPr>
            <w:rFonts w:asciiTheme="majorHAnsi" w:hAnsiTheme="majorHAnsi"/>
            <w:sz w:val="24"/>
            <w:szCs w:val="24"/>
          </w:rPr>
          <w:t xml:space="preserve"> the following two questions</w:t>
        </w:r>
      </w:ins>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77777777" w:rsidR="00A312D5" w:rsidRDefault="00183494" w:rsidP="002C4A83">
      <w:pPr>
        <w:rPr>
          <w:ins w:id="297" w:author="Mary Wong" w:date="2022-03-02T17:22:00Z"/>
          <w:rFonts w:asciiTheme="majorHAnsi" w:hAnsiTheme="majorHAnsi"/>
        </w:rPr>
      </w:pPr>
      <w:del w:id="298" w:author="Mary Wong" w:date="2022-03-02T16:37:00Z">
        <w:r w:rsidDel="00E96272">
          <w:rPr>
            <w:rFonts w:asciiTheme="majorHAnsi" w:hAnsiTheme="majorHAnsi"/>
          </w:rPr>
          <w:delText xml:space="preserve">Some </w:delText>
        </w:r>
      </w:del>
      <w:ins w:id="299" w:author="Mary Wong" w:date="2022-03-02T16:37:00Z">
        <w:r w:rsidR="00E96272">
          <w:rPr>
            <w:rFonts w:asciiTheme="majorHAnsi" w:hAnsiTheme="majorHAnsi"/>
          </w:rPr>
          <w:t xml:space="preserve">The EPDP team had decided to seek Public Comments on these questions as some </w:t>
        </w:r>
      </w:ins>
      <w:r>
        <w:rPr>
          <w:rFonts w:asciiTheme="majorHAnsi" w:hAnsiTheme="majorHAnsi"/>
        </w:rPr>
        <w:t>EPDP team members believe</w:t>
      </w:r>
      <w:ins w:id="300" w:author="Mary Wong" w:date="2022-03-02T16:38:00Z">
        <w:r w:rsidR="00E96272">
          <w:rPr>
            <w:rFonts w:asciiTheme="majorHAnsi" w:hAnsiTheme="majorHAnsi"/>
          </w:rPr>
          <w:t>d</w:t>
        </w:r>
      </w:ins>
      <w:r>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lastRenderedPageBreak/>
        <w:t>would lead to a much more costly and inefficient process</w:t>
      </w:r>
      <w:r>
        <w:rPr>
          <w:rFonts w:asciiTheme="majorHAnsi" w:hAnsiTheme="majorHAnsi"/>
        </w:rPr>
        <w:t xml:space="preserve">, while other members thought </w:t>
      </w:r>
      <w:del w:id="301" w:author="Mary Wong" w:date="2022-03-02T16:38:00Z">
        <w:r w:rsidDel="00E96272">
          <w:rPr>
            <w:rFonts w:asciiTheme="majorHAnsi" w:hAnsiTheme="majorHAnsi"/>
          </w:rPr>
          <w:delText xml:space="preserve">that </w:delText>
        </w:r>
      </w:del>
      <w:ins w:id="302" w:author="Mary Wong" w:date="2022-03-02T16:38:00Z">
        <w:r w:rsidR="00E96272">
          <w:rPr>
            <w:rFonts w:asciiTheme="majorHAnsi" w:hAnsiTheme="majorHAnsi"/>
          </w:rPr>
          <w:t xml:space="preserve">it was important to </w:t>
        </w:r>
      </w:ins>
      <w:ins w:id="303" w:author="Mary Wong" w:date="2022-03-02T16:39:00Z">
        <w:r w:rsidR="00E96272">
          <w:rPr>
            <w:rFonts w:asciiTheme="majorHAnsi" w:hAnsiTheme="majorHAnsi"/>
          </w:rPr>
          <w:t xml:space="preserve">ensure that a registrant </w:t>
        </w:r>
      </w:ins>
      <w:ins w:id="304" w:author="Mary Wong" w:date="2022-03-02T16:41:00Z">
        <w:r w:rsidR="00E96272">
          <w:rPr>
            <w:rFonts w:asciiTheme="majorHAnsi" w:hAnsiTheme="majorHAnsi"/>
          </w:rPr>
          <w:t>continues to be able to seek consideration of</w:t>
        </w:r>
      </w:ins>
      <w:ins w:id="305" w:author="Mary Wong" w:date="2022-03-02T16:40:00Z">
        <w:r w:rsidR="00E96272">
          <w:rPr>
            <w:rFonts w:asciiTheme="majorHAnsi" w:hAnsiTheme="majorHAnsi"/>
          </w:rPr>
          <w:t xml:space="preserve"> the merits of its case</w:t>
        </w:r>
      </w:ins>
      <w:ins w:id="306" w:author="Mary Wong" w:date="2022-03-02T16:41:00Z">
        <w:r w:rsidR="00E96272">
          <w:rPr>
            <w:rFonts w:asciiTheme="majorHAnsi" w:hAnsiTheme="majorHAnsi"/>
          </w:rPr>
          <w:t>.</w:t>
        </w:r>
      </w:ins>
      <w:ins w:id="307" w:author="Mary Wong" w:date="2022-03-02T16:40:00Z">
        <w:r w:rsidR="00E96272">
          <w:rPr>
            <w:rFonts w:asciiTheme="majorHAnsi" w:hAnsiTheme="majorHAnsi"/>
          </w:rPr>
          <w:t xml:space="preserve"> </w:t>
        </w:r>
      </w:ins>
      <w:del w:id="308" w:author="Mary Wong" w:date="2022-03-02T16:40:00Z">
        <w:r w:rsidDel="00E96272">
          <w:rPr>
            <w:rFonts w:asciiTheme="majorHAnsi" w:hAnsiTheme="majorHAnsi"/>
          </w:rPr>
          <w:delText>retain</w:delText>
        </w:r>
      </w:del>
      <w:del w:id="309" w:author="Mary Wong" w:date="2022-03-02T16:38:00Z">
        <w:r w:rsidDel="00E96272">
          <w:rPr>
            <w:rFonts w:asciiTheme="majorHAnsi" w:hAnsiTheme="majorHAnsi"/>
          </w:rPr>
          <w:delText>ing</w:delText>
        </w:r>
      </w:del>
      <w:del w:id="310" w:author="Mary Wong" w:date="2022-03-02T16:40:00Z">
        <w:r w:rsidDel="00E96272">
          <w:rPr>
            <w:rFonts w:asciiTheme="majorHAnsi" w:hAnsiTheme="majorHAnsi"/>
          </w:rPr>
          <w:delText xml:space="preserve"> the registrant</w:delText>
        </w:r>
      </w:del>
      <w:del w:id="311" w:author="Mary Wong" w:date="2022-03-02T16:38:00Z">
        <w:r w:rsidDel="00E96272">
          <w:rPr>
            <w:rFonts w:asciiTheme="majorHAnsi" w:hAnsiTheme="majorHAnsi"/>
          </w:rPr>
          <w:delText>’s ability</w:delText>
        </w:r>
      </w:del>
      <w:del w:id="312" w:author="Mary Wong" w:date="2022-03-02T16:40:00Z">
        <w:r w:rsidDel="00E96272">
          <w:rPr>
            <w:rFonts w:asciiTheme="majorHAnsi" w:hAnsiTheme="majorHAnsi"/>
          </w:rPr>
          <w:delText xml:space="preserve"> to </w:delText>
        </w:r>
        <w:r w:rsidR="00520C41" w:rsidDel="00E96272">
          <w:rPr>
            <w:rFonts w:asciiTheme="majorHAnsi" w:hAnsiTheme="majorHAnsi"/>
          </w:rPr>
          <w:delText xml:space="preserve">proceed to arbitration following its choice to </w:delText>
        </w:r>
        <w:r w:rsidDel="00E96272">
          <w:rPr>
            <w:rFonts w:asciiTheme="majorHAnsi" w:hAnsiTheme="majorHAnsi"/>
          </w:rPr>
          <w:delText xml:space="preserve">go to court </w:delText>
        </w:r>
      </w:del>
      <w:del w:id="313" w:author="Mary Wong" w:date="2022-03-02T16:39:00Z">
        <w:r w:rsidDel="00E96272">
          <w:rPr>
            <w:rFonts w:asciiTheme="majorHAnsi" w:hAnsiTheme="majorHAnsi"/>
          </w:rPr>
          <w:delText xml:space="preserve">as an initial option was important </w:delText>
        </w:r>
      </w:del>
      <w:del w:id="314" w:author="Mary Wong" w:date="2022-03-02T16:40:00Z">
        <w:r w:rsidDel="00E96272">
          <w:rPr>
            <w:rFonts w:asciiTheme="majorHAnsi" w:hAnsiTheme="majorHAnsi"/>
          </w:rPr>
          <w:delText xml:space="preserve">to ensure </w:delText>
        </w:r>
        <w:r w:rsidR="00520C41" w:rsidDel="00E96272">
          <w:rPr>
            <w:rFonts w:asciiTheme="majorHAnsi" w:hAnsiTheme="majorHAnsi"/>
          </w:rPr>
          <w:delText>that the registrant can seek consideration of the merits of its case</w:delText>
        </w:r>
      </w:del>
      <w:r>
        <w:rPr>
          <w:rFonts w:asciiTheme="majorHAnsi" w:hAnsiTheme="majorHAnsi"/>
        </w:rPr>
        <w:t xml:space="preserve">. </w:t>
      </w:r>
      <w:del w:id="315" w:author="Mary Wong" w:date="2022-03-02T16:38:00Z">
        <w:r w:rsidR="004C3FF5" w:rsidDel="00E96272">
          <w:rPr>
            <w:rFonts w:asciiTheme="majorHAnsi" w:hAnsiTheme="majorHAnsi"/>
          </w:rPr>
          <w:delText xml:space="preserve">The </w:delText>
        </w:r>
        <w:r w:rsidDel="00E96272">
          <w:rPr>
            <w:rFonts w:asciiTheme="majorHAnsi" w:hAnsiTheme="majorHAnsi"/>
          </w:rPr>
          <w:delText>EPDP team</w:delText>
        </w:r>
        <w:r w:rsidR="004C3FF5" w:rsidDel="00E96272">
          <w:rPr>
            <w:rFonts w:asciiTheme="majorHAnsi" w:hAnsiTheme="majorHAnsi"/>
          </w:rPr>
          <w:delText xml:space="preserve">’s </w:delText>
        </w:r>
        <w:r w:rsidR="00002F41" w:rsidDel="00E96272">
          <w:rPr>
            <w:rFonts w:asciiTheme="majorHAnsi" w:hAnsiTheme="majorHAnsi"/>
          </w:rPr>
          <w:delText>fin</w:delText>
        </w:r>
        <w:r w:rsidR="004C3FF5" w:rsidDel="00E96272">
          <w:rPr>
            <w:rFonts w:asciiTheme="majorHAnsi" w:hAnsiTheme="majorHAnsi"/>
          </w:rPr>
          <w:delText>al conclusions can be found in Section 2</w:delText>
        </w:r>
        <w:r w:rsidR="00140481" w:rsidDel="00E96272">
          <w:rPr>
            <w:rFonts w:asciiTheme="majorHAnsi" w:hAnsiTheme="majorHAnsi"/>
          </w:rPr>
          <w:delText>.1.2</w:delText>
        </w:r>
        <w:r w:rsidR="004C3FF5" w:rsidDel="00E96272">
          <w:rPr>
            <w:rFonts w:asciiTheme="majorHAnsi" w:hAnsiTheme="majorHAnsi"/>
          </w:rPr>
          <w:delText>.</w:delText>
        </w:r>
        <w:r w:rsidR="000558C4" w:rsidDel="00E96272">
          <w:rPr>
            <w:rFonts w:asciiTheme="majorHAnsi" w:hAnsiTheme="majorHAnsi"/>
          </w:rPr>
          <w:delText xml:space="preserve"> The text includes the options for these two questions that are currently under consideration. The </w:delText>
        </w:r>
        <w:r w:rsidDel="00E96272">
          <w:rPr>
            <w:rFonts w:asciiTheme="majorHAnsi" w:hAnsiTheme="majorHAnsi"/>
          </w:rPr>
          <w:delText>EPDP team</w:delText>
        </w:r>
        <w:r w:rsidR="000558C4" w:rsidDel="00E96272">
          <w:rPr>
            <w:rFonts w:asciiTheme="majorHAnsi" w:hAnsiTheme="majorHAnsi"/>
          </w:rPr>
          <w:delText xml:space="preserve"> </w:delText>
        </w:r>
        <w:r w:rsidR="00140481" w:rsidDel="00E96272">
          <w:rPr>
            <w:rFonts w:asciiTheme="majorHAnsi" w:hAnsiTheme="majorHAnsi"/>
          </w:rPr>
          <w:delText>emphasizes</w:delText>
        </w:r>
        <w:r w:rsidR="000558C4" w:rsidDel="00E96272">
          <w:rPr>
            <w:rFonts w:asciiTheme="majorHAnsi" w:hAnsiTheme="majorHAnsi"/>
          </w:rPr>
          <w:delText xml:space="preserve"> that it intends for these recommendations to be interdependent, i.e., considered and adopted as a single package. </w:delText>
        </w:r>
      </w:del>
    </w:p>
    <w:p w14:paraId="2DD57E87" w14:textId="77777777" w:rsidR="00A312D5" w:rsidRDefault="00A312D5" w:rsidP="002C4A83">
      <w:pPr>
        <w:rPr>
          <w:ins w:id="316" w:author="Mary Wong" w:date="2022-03-02T17:22:00Z"/>
          <w:rFonts w:asciiTheme="majorHAnsi" w:hAnsiTheme="majorHAnsi"/>
        </w:rPr>
      </w:pPr>
    </w:p>
    <w:p w14:paraId="6B144E78" w14:textId="1877FCE4" w:rsidR="000C2345" w:rsidRDefault="00CE75D9" w:rsidP="002C4A83">
      <w:pPr>
        <w:rPr>
          <w:ins w:id="317" w:author="Mary Wong" w:date="2022-03-02T17:26:00Z"/>
          <w:rFonts w:asciiTheme="majorHAnsi" w:hAnsiTheme="majorHAnsi"/>
        </w:rPr>
      </w:pPr>
      <w:ins w:id="318" w:author="Mary Wong" w:date="2022-03-02T17:17:00Z">
        <w:r>
          <w:rPr>
            <w:rFonts w:asciiTheme="majorHAnsi" w:hAnsiTheme="majorHAnsi"/>
          </w:rPr>
          <w:t xml:space="preserve">The Public Comments </w:t>
        </w:r>
      </w:ins>
      <w:ins w:id="319" w:author="Mary Wong" w:date="2022-03-02T17:18:00Z">
        <w:r>
          <w:rPr>
            <w:rFonts w:asciiTheme="majorHAnsi" w:hAnsiTheme="majorHAnsi"/>
          </w:rPr>
          <w:t xml:space="preserve">demonstrated strong concerns, particularly amongst individual commentators, regarding the EPDP team’s proposal to exempt IGO Complainants from </w:t>
        </w:r>
      </w:ins>
      <w:ins w:id="320" w:author="Mary Wong" w:date="2022-03-02T17:19:00Z">
        <w:r>
          <w:rPr>
            <w:rFonts w:asciiTheme="majorHAnsi" w:hAnsiTheme="majorHAnsi"/>
          </w:rPr>
          <w:t xml:space="preserve">the requirement to agree to submit to a Mutual Jurisdiction, to the extent that </w:t>
        </w:r>
      </w:ins>
      <w:ins w:id="321" w:author="Mary Wong" w:date="2022-03-02T17:20:00Z">
        <w:r>
          <w:rPr>
            <w:rFonts w:asciiTheme="majorHAnsi" w:hAnsiTheme="majorHAnsi"/>
          </w:rPr>
          <w:t xml:space="preserve">it would result in limitations on the registrant’s ability to file court proceedings against an IGO or </w:t>
        </w:r>
      </w:ins>
      <w:ins w:id="322" w:author="Mary Wong" w:date="2022-03-02T17:21:00Z">
        <w:r>
          <w:rPr>
            <w:rFonts w:asciiTheme="majorHAnsi" w:hAnsiTheme="majorHAnsi"/>
          </w:rPr>
          <w:t xml:space="preserve">in compelling a registrant to go to arbitration. These commentators </w:t>
        </w:r>
      </w:ins>
      <w:ins w:id="323" w:author="Mary Wong" w:date="2022-03-02T17:24:00Z">
        <w:r w:rsidR="00A312D5">
          <w:rPr>
            <w:rFonts w:asciiTheme="majorHAnsi" w:hAnsiTheme="majorHAnsi"/>
          </w:rPr>
          <w:t>emphasized</w:t>
        </w:r>
      </w:ins>
      <w:ins w:id="324" w:author="Mary Wong" w:date="2022-03-02T17:21:00Z">
        <w:r>
          <w:rPr>
            <w:rFonts w:asciiTheme="majorHAnsi" w:hAnsiTheme="majorHAnsi"/>
          </w:rPr>
          <w:t xml:space="preserve"> that the </w:t>
        </w:r>
      </w:ins>
      <w:ins w:id="325" w:author="Mary Wong" w:date="2022-03-02T17:22:00Z">
        <w:r>
          <w:rPr>
            <w:rFonts w:asciiTheme="majorHAnsi" w:hAnsiTheme="majorHAnsi"/>
          </w:rPr>
          <w:t>outcomes</w:t>
        </w:r>
      </w:ins>
      <w:ins w:id="326" w:author="Mary Wong" w:date="2022-03-02T17:24:00Z">
        <w:r w:rsidR="00A312D5">
          <w:rPr>
            <w:rFonts w:asciiTheme="majorHAnsi" w:hAnsiTheme="majorHAnsi"/>
          </w:rPr>
          <w:t xml:space="preserve"> of the EPDP</w:t>
        </w:r>
      </w:ins>
      <w:ins w:id="327" w:author="Mary Wong" w:date="2022-03-02T17:22:00Z">
        <w:r>
          <w:rPr>
            <w:rFonts w:asciiTheme="majorHAnsi" w:hAnsiTheme="majorHAnsi"/>
          </w:rPr>
          <w:t xml:space="preserve"> should not reduce or otherwise adversely affect the rights of registrants. </w:t>
        </w:r>
      </w:ins>
    </w:p>
    <w:p w14:paraId="4E2D87D3" w14:textId="10C12A5A" w:rsidR="00A312D5" w:rsidRDefault="00A312D5" w:rsidP="002C4A83">
      <w:pPr>
        <w:rPr>
          <w:ins w:id="328" w:author="Mary Wong" w:date="2022-03-02T17:26:00Z"/>
          <w:rFonts w:asciiTheme="majorHAnsi" w:hAnsiTheme="majorHAnsi"/>
        </w:rPr>
      </w:pPr>
    </w:p>
    <w:p w14:paraId="1C119CF0" w14:textId="69AC1391" w:rsidR="00915AE3" w:rsidRDefault="002570A2" w:rsidP="002C4A83">
      <w:pPr>
        <w:rPr>
          <w:ins w:id="329" w:author="Mary Wong" w:date="2022-03-02T17:40:00Z"/>
          <w:rFonts w:asciiTheme="majorHAnsi" w:hAnsiTheme="majorHAnsi"/>
        </w:rPr>
      </w:pPr>
      <w:ins w:id="330" w:author="Mary Wong" w:date="2022-03-02T17:43:00Z">
        <w:r>
          <w:rPr>
            <w:rFonts w:asciiTheme="majorHAnsi" w:hAnsiTheme="majorHAnsi"/>
          </w:rPr>
          <w:t>Some</w:t>
        </w:r>
      </w:ins>
      <w:ins w:id="331" w:author="Mary Wong" w:date="2022-03-02T17:26:00Z">
        <w:r w:rsidR="00A312D5">
          <w:rPr>
            <w:rFonts w:asciiTheme="majorHAnsi" w:hAnsiTheme="majorHAnsi"/>
          </w:rPr>
          <w:t xml:space="preserve"> commentators, including the </w:t>
        </w:r>
      </w:ins>
      <w:ins w:id="332" w:author="Mary Wong" w:date="2022-03-02T17:28:00Z">
        <w:r w:rsidR="00837F2F">
          <w:rPr>
            <w:rFonts w:asciiTheme="majorHAnsi" w:hAnsiTheme="majorHAnsi"/>
          </w:rPr>
          <w:t>ALAC and the GAC, welcomed the introduction of an arbitration option into the UDRP and URS processes</w:t>
        </w:r>
      </w:ins>
      <w:ins w:id="333" w:author="Mary Wong" w:date="2022-03-02T17:42:00Z">
        <w:r w:rsidR="00915AE3">
          <w:rPr>
            <w:rFonts w:asciiTheme="majorHAnsi" w:hAnsiTheme="majorHAnsi"/>
          </w:rPr>
          <w:t>, noting that arbitration is a well-recognized dispute resolution process, including for commercial disputes</w:t>
        </w:r>
      </w:ins>
      <w:ins w:id="334" w:author="Mary Wong" w:date="2022-03-02T17:31:00Z">
        <w:r w:rsidR="00837F2F">
          <w:rPr>
            <w:rFonts w:asciiTheme="majorHAnsi" w:hAnsiTheme="majorHAnsi"/>
          </w:rPr>
          <w:t xml:space="preserve">. </w:t>
        </w:r>
      </w:ins>
      <w:ins w:id="335" w:author="Mary Wong" w:date="2022-03-02T17:43:00Z">
        <w:r>
          <w:rPr>
            <w:rFonts w:asciiTheme="majorHAnsi" w:hAnsiTheme="majorHAnsi"/>
          </w:rPr>
          <w:t>However, although there was some support for an arbitration option, t</w:t>
        </w:r>
      </w:ins>
      <w:ins w:id="336" w:author="Mary Wong" w:date="2022-03-02T17:30:00Z">
        <w:r w:rsidR="00837F2F">
          <w:rPr>
            <w:rFonts w:asciiTheme="majorHAnsi" w:hAnsiTheme="majorHAnsi"/>
          </w:rPr>
          <w:t xml:space="preserve">here was no universal agreement </w:t>
        </w:r>
      </w:ins>
      <w:ins w:id="337" w:author="Mary Wong" w:date="2022-03-02T17:43:00Z">
        <w:r>
          <w:rPr>
            <w:rFonts w:asciiTheme="majorHAnsi" w:hAnsiTheme="majorHAnsi"/>
          </w:rPr>
          <w:t xml:space="preserve">amongst the commentators </w:t>
        </w:r>
      </w:ins>
      <w:ins w:id="338" w:author="Mary Wong" w:date="2022-03-02T17:30:00Z">
        <w:r w:rsidR="00837F2F">
          <w:rPr>
            <w:rFonts w:asciiTheme="majorHAnsi" w:hAnsiTheme="majorHAnsi"/>
          </w:rPr>
          <w:t xml:space="preserve">as to whether arbitration should be the sole avenue </w:t>
        </w:r>
      </w:ins>
      <w:ins w:id="339" w:author="Mary Wong" w:date="2022-03-02T17:31:00Z">
        <w:r w:rsidR="00837F2F">
          <w:rPr>
            <w:rFonts w:asciiTheme="majorHAnsi" w:hAnsiTheme="majorHAnsi"/>
          </w:rPr>
          <w:t>for final resolution of a dispute</w:t>
        </w:r>
      </w:ins>
      <w:ins w:id="340" w:author="Mary Wong" w:date="2022-03-02T17:32:00Z">
        <w:r w:rsidR="00837F2F">
          <w:rPr>
            <w:rFonts w:asciiTheme="majorHAnsi" w:hAnsiTheme="majorHAnsi"/>
          </w:rPr>
          <w:t xml:space="preserve"> or whether a registrant </w:t>
        </w:r>
      </w:ins>
      <w:ins w:id="341" w:author="Mary Wong" w:date="2022-03-02T17:33:00Z">
        <w:r w:rsidR="00BA7127">
          <w:rPr>
            <w:rFonts w:asciiTheme="majorHAnsi" w:hAnsiTheme="majorHAnsi"/>
          </w:rPr>
          <w:t xml:space="preserve">should </w:t>
        </w:r>
      </w:ins>
      <w:ins w:id="342" w:author="Mary Wong" w:date="2022-03-02T17:44:00Z">
        <w:r>
          <w:rPr>
            <w:rFonts w:asciiTheme="majorHAnsi" w:hAnsiTheme="majorHAnsi"/>
          </w:rPr>
          <w:t xml:space="preserve">continue to </w:t>
        </w:r>
      </w:ins>
      <w:ins w:id="343" w:author="Mary Wong" w:date="2022-03-02T17:33:00Z">
        <w:r w:rsidR="00BA7127">
          <w:rPr>
            <w:rFonts w:asciiTheme="majorHAnsi" w:hAnsiTheme="majorHAnsi"/>
          </w:rPr>
          <w:t>be able to</w:t>
        </w:r>
      </w:ins>
      <w:ins w:id="344" w:author="Mary Wong" w:date="2022-03-02T17:32:00Z">
        <w:r w:rsidR="00BA7127">
          <w:rPr>
            <w:rFonts w:asciiTheme="majorHAnsi" w:hAnsiTheme="majorHAnsi"/>
          </w:rPr>
          <w:t xml:space="preserve"> seek arbitration following an unsuccessful attem</w:t>
        </w:r>
      </w:ins>
      <w:ins w:id="345" w:author="Mary Wong" w:date="2022-03-02T17:33:00Z">
        <w:r w:rsidR="00BA7127">
          <w:rPr>
            <w:rFonts w:asciiTheme="majorHAnsi" w:hAnsiTheme="majorHAnsi"/>
          </w:rPr>
          <w:t xml:space="preserve">pt </w:t>
        </w:r>
      </w:ins>
      <w:ins w:id="346" w:author="Mary Wong" w:date="2022-03-02T17:44:00Z">
        <w:r>
          <w:rPr>
            <w:rFonts w:asciiTheme="majorHAnsi" w:hAnsiTheme="majorHAnsi"/>
          </w:rPr>
          <w:t>to have the</w:t>
        </w:r>
      </w:ins>
      <w:ins w:id="347" w:author="Mary Wong" w:date="2022-03-02T17:33:00Z">
        <w:r w:rsidR="00BA7127">
          <w:rPr>
            <w:rFonts w:asciiTheme="majorHAnsi" w:hAnsiTheme="majorHAnsi"/>
          </w:rPr>
          <w:t xml:space="preserve"> the merits of its case </w:t>
        </w:r>
      </w:ins>
      <w:ins w:id="348" w:author="Mary Wong" w:date="2022-03-02T17:44:00Z">
        <w:r>
          <w:rPr>
            <w:rFonts w:asciiTheme="majorHAnsi" w:hAnsiTheme="majorHAnsi"/>
          </w:rPr>
          <w:t>considered by</w:t>
        </w:r>
      </w:ins>
      <w:ins w:id="349" w:author="Mary Wong" w:date="2022-03-02T17:33:00Z">
        <w:r w:rsidR="00BA7127">
          <w:rPr>
            <w:rFonts w:asciiTheme="majorHAnsi" w:hAnsiTheme="majorHAnsi"/>
          </w:rPr>
          <w:t xml:space="preserve"> a court</w:t>
        </w:r>
      </w:ins>
      <w:ins w:id="350" w:author="Mary Wong" w:date="2022-03-02T17:28:00Z">
        <w:r w:rsidR="00837F2F">
          <w:rPr>
            <w:rFonts w:asciiTheme="majorHAnsi" w:hAnsiTheme="majorHAnsi"/>
          </w:rPr>
          <w:t>.</w:t>
        </w:r>
      </w:ins>
      <w:ins w:id="351" w:author="Mary Wong" w:date="2022-03-02T17:31:00Z">
        <w:r w:rsidR="00837F2F">
          <w:rPr>
            <w:rFonts w:asciiTheme="majorHAnsi" w:hAnsiTheme="majorHAnsi"/>
          </w:rPr>
          <w:t xml:space="preserve"> </w:t>
        </w:r>
      </w:ins>
      <w:ins w:id="352" w:author="Mary Wong" w:date="2022-03-02T17:44:00Z">
        <w:r>
          <w:rPr>
            <w:rFonts w:asciiTheme="majorHAnsi" w:hAnsiTheme="majorHAnsi"/>
          </w:rPr>
          <w:t>Several</w:t>
        </w:r>
      </w:ins>
      <w:ins w:id="353" w:author="Mary Wong" w:date="2022-03-02T17:36:00Z">
        <w:r w:rsidR="00BA7127">
          <w:rPr>
            <w:rFonts w:asciiTheme="majorHAnsi" w:hAnsiTheme="majorHAnsi"/>
          </w:rPr>
          <w:t xml:space="preserve"> commentators </w:t>
        </w:r>
      </w:ins>
      <w:ins w:id="354" w:author="Mary Wong" w:date="2022-03-02T17:45:00Z">
        <w:r>
          <w:rPr>
            <w:rFonts w:asciiTheme="majorHAnsi" w:hAnsiTheme="majorHAnsi"/>
          </w:rPr>
          <w:t>expressed the clear view</w:t>
        </w:r>
      </w:ins>
      <w:ins w:id="355" w:author="Mary Wong" w:date="2022-03-02T17:36:00Z">
        <w:r w:rsidR="00BA7127">
          <w:rPr>
            <w:rFonts w:asciiTheme="majorHAnsi" w:hAnsiTheme="majorHAnsi"/>
          </w:rPr>
          <w:t xml:space="preserve"> that </w:t>
        </w:r>
      </w:ins>
      <w:ins w:id="356" w:author="Mary Wong" w:date="2022-03-02T17:45:00Z">
        <w:r>
          <w:rPr>
            <w:rFonts w:asciiTheme="majorHAnsi" w:hAnsiTheme="majorHAnsi"/>
          </w:rPr>
          <w:t>adding arbitration to the UDRP and URS</w:t>
        </w:r>
      </w:ins>
      <w:ins w:id="357" w:author="Mary Wong" w:date="2022-03-02T17:37:00Z">
        <w:r w:rsidR="00BA7127">
          <w:rPr>
            <w:rFonts w:asciiTheme="majorHAnsi" w:hAnsiTheme="majorHAnsi"/>
          </w:rPr>
          <w:t xml:space="preserve"> should not </w:t>
        </w:r>
      </w:ins>
      <w:ins w:id="358" w:author="Mary Wong" w:date="2022-03-02T17:39:00Z">
        <w:r w:rsidR="00915AE3">
          <w:rPr>
            <w:rFonts w:asciiTheme="majorHAnsi" w:hAnsiTheme="majorHAnsi"/>
          </w:rPr>
          <w:t xml:space="preserve">remove or reduce a registrant’s right to initiate court proceedings, and a few commentators suggested that the EPDP team should clarify its recommendations </w:t>
        </w:r>
      </w:ins>
      <w:ins w:id="359" w:author="Mary Wong" w:date="2022-03-02T17:45:00Z">
        <w:r>
          <w:rPr>
            <w:rFonts w:asciiTheme="majorHAnsi" w:hAnsiTheme="majorHAnsi"/>
          </w:rPr>
          <w:t>in this regard</w:t>
        </w:r>
      </w:ins>
      <w:ins w:id="360" w:author="Mary Wong" w:date="2022-03-02T17:39:00Z">
        <w:r w:rsidR="00915AE3">
          <w:rPr>
            <w:rFonts w:asciiTheme="majorHAnsi" w:hAnsiTheme="majorHAnsi"/>
          </w:rPr>
          <w:t>.</w:t>
        </w:r>
      </w:ins>
    </w:p>
    <w:p w14:paraId="2BBD4746" w14:textId="77777777" w:rsidR="00915AE3" w:rsidRDefault="00915AE3" w:rsidP="002C4A83">
      <w:pPr>
        <w:rPr>
          <w:ins w:id="361" w:author="Mary Wong" w:date="2022-03-02T17:40:00Z"/>
          <w:rFonts w:asciiTheme="majorHAnsi" w:hAnsiTheme="majorHAnsi"/>
        </w:rPr>
      </w:pPr>
    </w:p>
    <w:p w14:paraId="5396FCB9" w14:textId="1ABC8085" w:rsidR="0079598B" w:rsidRDefault="00915AE3" w:rsidP="002C4A83">
      <w:pPr>
        <w:rPr>
          <w:ins w:id="362" w:author="Mary Wong" w:date="2022-03-02T17:51:00Z"/>
          <w:rFonts w:asciiTheme="majorHAnsi" w:hAnsiTheme="majorHAnsi"/>
        </w:rPr>
      </w:pPr>
      <w:ins w:id="363" w:author="Mary Wong" w:date="2022-03-02T17:40:00Z">
        <w:r>
          <w:rPr>
            <w:rFonts w:asciiTheme="majorHAnsi" w:hAnsiTheme="majorHAnsi"/>
          </w:rPr>
          <w:t xml:space="preserve">The EPDP team agreed that its final recommendations </w:t>
        </w:r>
      </w:ins>
      <w:ins w:id="364" w:author="Mary Wong" w:date="2022-03-02T17:52:00Z">
        <w:r w:rsidR="0079598B">
          <w:rPr>
            <w:rFonts w:asciiTheme="majorHAnsi" w:hAnsiTheme="majorHAnsi"/>
          </w:rPr>
          <w:t>must</w:t>
        </w:r>
      </w:ins>
      <w:ins w:id="365" w:author="Mary Wong" w:date="2022-03-02T17:40:00Z">
        <w:r>
          <w:rPr>
            <w:rFonts w:asciiTheme="majorHAnsi" w:hAnsiTheme="majorHAnsi"/>
          </w:rPr>
          <w:t xml:space="preserve"> represent a balance between the rights of IGOs and tho</w:t>
        </w:r>
      </w:ins>
      <w:ins w:id="366" w:author="Mary Wong" w:date="2022-03-02T17:41:00Z">
        <w:r>
          <w:rPr>
            <w:rFonts w:asciiTheme="majorHAnsi" w:hAnsiTheme="majorHAnsi"/>
          </w:rPr>
          <w:t>se of registrants.</w:t>
        </w:r>
      </w:ins>
      <w:ins w:id="367" w:author="Mary Wong" w:date="2022-03-02T17:45:00Z">
        <w:r w:rsidR="002570A2">
          <w:rPr>
            <w:rFonts w:asciiTheme="majorHAnsi" w:hAnsiTheme="majorHAnsi"/>
          </w:rPr>
          <w:t xml:space="preserve"> </w:t>
        </w:r>
      </w:ins>
      <w:ins w:id="368" w:author="Mary Wong" w:date="2022-03-02T17:46:00Z">
        <w:r w:rsidR="002570A2">
          <w:rPr>
            <w:rFonts w:asciiTheme="majorHAnsi" w:hAnsiTheme="majorHAnsi"/>
          </w:rPr>
          <w:t xml:space="preserve">In reviewing all the Public Comments received on this topic, the EPDP team also considered specific alternative suggestions and text raised by a few commentators. </w:t>
        </w:r>
      </w:ins>
      <w:ins w:id="369" w:author="Mary Wong" w:date="2022-03-02T17:53:00Z">
        <w:r w:rsidR="0079598B">
          <w:rPr>
            <w:rFonts w:asciiTheme="majorHAnsi" w:hAnsiTheme="majorHAnsi"/>
          </w:rPr>
          <w:t>A</w:t>
        </w:r>
      </w:ins>
      <w:ins w:id="370" w:author="Mary Wong" w:date="2022-03-02T17:49:00Z">
        <w:r w:rsidR="0079598B">
          <w:rPr>
            <w:rFonts w:asciiTheme="majorHAnsi" w:hAnsiTheme="majorHAnsi"/>
          </w:rPr>
          <w:t xml:space="preserve"> small team </w:t>
        </w:r>
      </w:ins>
      <w:ins w:id="371" w:author="Mary Wong" w:date="2022-03-02T17:53:00Z">
        <w:r w:rsidR="0079598B">
          <w:rPr>
            <w:rFonts w:asciiTheme="majorHAnsi" w:hAnsiTheme="majorHAnsi"/>
          </w:rPr>
          <w:t xml:space="preserve">was tasked </w:t>
        </w:r>
      </w:ins>
      <w:ins w:id="372" w:author="Mary Wong" w:date="2022-03-02T17:49:00Z">
        <w:r w:rsidR="0079598B">
          <w:rPr>
            <w:rFonts w:asciiTheme="majorHAnsi" w:hAnsiTheme="majorHAnsi"/>
          </w:rPr>
          <w:t xml:space="preserve">to develop specific policy principles </w:t>
        </w:r>
      </w:ins>
      <w:ins w:id="373" w:author="Mary Wong" w:date="2022-03-02T17:50:00Z">
        <w:r w:rsidR="0079598B">
          <w:rPr>
            <w:rFonts w:asciiTheme="majorHAnsi" w:hAnsiTheme="majorHAnsi"/>
          </w:rPr>
          <w:t>on key elements</w:t>
        </w:r>
      </w:ins>
      <w:ins w:id="374" w:author="Mary Wong" w:date="2022-03-02T17:51:00Z">
        <w:r w:rsidR="0079598B">
          <w:rPr>
            <w:rFonts w:asciiTheme="majorHAnsi" w:hAnsiTheme="majorHAnsi"/>
          </w:rPr>
          <w:t xml:space="preserve"> </w:t>
        </w:r>
      </w:ins>
      <w:ins w:id="375" w:author="Mary Wong" w:date="2022-03-02T17:50:00Z">
        <w:r w:rsidR="0079598B">
          <w:rPr>
            <w:rFonts w:asciiTheme="majorHAnsi" w:hAnsiTheme="majorHAnsi"/>
          </w:rPr>
          <w:t>that the EPDP team believes are important</w:t>
        </w:r>
      </w:ins>
      <w:ins w:id="376" w:author="Mary Wong" w:date="2022-03-02T17:53:00Z">
        <w:r w:rsidR="00076BE7">
          <w:rPr>
            <w:rFonts w:asciiTheme="majorHAnsi" w:hAnsiTheme="majorHAnsi"/>
          </w:rPr>
          <w:t xml:space="preserve"> for arbitration proceedings be</w:t>
        </w:r>
      </w:ins>
      <w:ins w:id="377" w:author="Mary Wong" w:date="2022-03-02T17:54:00Z">
        <w:r w:rsidR="00076BE7">
          <w:rPr>
            <w:rFonts w:asciiTheme="majorHAnsi" w:hAnsiTheme="majorHAnsi"/>
          </w:rPr>
          <w:t>tween an IGO Complainant and a registrant. These policy principles are intended to guide the future Implementation Review Team</w:t>
        </w:r>
      </w:ins>
      <w:ins w:id="378" w:author="Mary Wong" w:date="2022-03-02T17:55:00Z">
        <w:r w:rsidR="00076BE7">
          <w:rPr>
            <w:rFonts w:asciiTheme="majorHAnsi" w:hAnsiTheme="majorHAnsi"/>
          </w:rPr>
          <w:t xml:space="preserve"> in</w:t>
        </w:r>
      </w:ins>
      <w:ins w:id="379" w:author="Mary Wong" w:date="2022-03-02T17:51:00Z">
        <w:r w:rsidR="0079598B">
          <w:rPr>
            <w:rFonts w:asciiTheme="majorHAnsi" w:hAnsiTheme="majorHAnsi"/>
          </w:rPr>
          <w:t xml:space="preserve"> selecting an arbitration provider (or providers) and the applicable arbitral rules.</w:t>
        </w:r>
      </w:ins>
    </w:p>
    <w:p w14:paraId="1B0DCE5B" w14:textId="77777777" w:rsidR="0079598B" w:rsidRDefault="0079598B" w:rsidP="002C4A83">
      <w:pPr>
        <w:rPr>
          <w:ins w:id="380" w:author="Mary Wong" w:date="2022-03-02T17:51:00Z"/>
          <w:rFonts w:asciiTheme="majorHAnsi" w:hAnsiTheme="majorHAnsi"/>
        </w:rPr>
      </w:pPr>
    </w:p>
    <w:p w14:paraId="79F981CA" w14:textId="77777777" w:rsidR="00B75A7D" w:rsidRPr="00B75A7D" w:rsidRDefault="00076BE7" w:rsidP="002C4A83">
      <w:pPr>
        <w:rPr>
          <w:ins w:id="381" w:author="Mary Wong" w:date="2022-03-02T17:59:00Z"/>
          <w:rFonts w:asciiTheme="majorHAnsi" w:hAnsiTheme="majorHAnsi"/>
        </w:rPr>
      </w:pPr>
      <w:ins w:id="382" w:author="Mary Wong" w:date="2022-03-02T17:56:00Z">
        <w:r>
          <w:rPr>
            <w:rFonts w:asciiTheme="majorHAnsi" w:hAnsiTheme="majorHAnsi"/>
          </w:rPr>
          <w:t>Based on its analysis of the Public Comments, the</w:t>
        </w:r>
      </w:ins>
      <w:ins w:id="383" w:author="Mary Wong" w:date="2022-03-02T17:52:00Z">
        <w:r w:rsidR="0079598B">
          <w:rPr>
            <w:rFonts w:asciiTheme="majorHAnsi" w:hAnsiTheme="majorHAnsi"/>
          </w:rPr>
          <w:t xml:space="preserve"> EPDP team </w:t>
        </w:r>
      </w:ins>
      <w:ins w:id="384" w:author="Mary Wong" w:date="2022-03-02T17:56:00Z">
        <w:r>
          <w:rPr>
            <w:rFonts w:asciiTheme="majorHAnsi" w:hAnsiTheme="majorHAnsi"/>
          </w:rPr>
          <w:t>modified its preliminary recommendations to</w:t>
        </w:r>
      </w:ins>
      <w:ins w:id="385" w:author="Mary Wong" w:date="2022-03-02T17:59:00Z">
        <w:r w:rsidR="00B75A7D">
          <w:rPr>
            <w:rFonts w:asciiTheme="majorHAnsi" w:hAnsiTheme="majorHAnsi"/>
          </w:rPr>
          <w:t>:</w:t>
        </w:r>
      </w:ins>
      <w:ins w:id="386" w:author="Mary Wong" w:date="2022-03-02T17:56:00Z">
        <w:r>
          <w:rPr>
            <w:rFonts w:asciiTheme="majorHAnsi" w:hAnsiTheme="majorHAnsi"/>
          </w:rPr>
          <w:t xml:space="preserve"> </w:t>
        </w:r>
      </w:ins>
    </w:p>
    <w:p w14:paraId="4F447FE7" w14:textId="77777777" w:rsidR="00B75A7D" w:rsidRDefault="00B75A7D" w:rsidP="00B75A7D">
      <w:pPr>
        <w:pStyle w:val="ListParagraph"/>
        <w:numPr>
          <w:ilvl w:val="0"/>
          <w:numId w:val="43"/>
        </w:numPr>
        <w:rPr>
          <w:ins w:id="387" w:author="Mary Wong" w:date="2022-03-02T18:00:00Z"/>
          <w:rFonts w:asciiTheme="majorHAnsi" w:hAnsiTheme="majorHAnsi"/>
          <w:sz w:val="24"/>
        </w:rPr>
      </w:pPr>
      <w:ins w:id="388" w:author="Mary Wong" w:date="2022-03-02T18:00:00Z">
        <w:r>
          <w:rPr>
            <w:rFonts w:asciiTheme="majorHAnsi" w:hAnsiTheme="majorHAnsi"/>
            <w:sz w:val="24"/>
          </w:rPr>
          <w:t>C</w:t>
        </w:r>
      </w:ins>
      <w:ins w:id="389" w:author="Mary Wong" w:date="2022-03-02T17:57:00Z">
        <w:r w:rsidR="00076BE7" w:rsidRPr="00E706A0">
          <w:rPr>
            <w:rFonts w:asciiTheme="majorHAnsi" w:hAnsiTheme="majorHAnsi"/>
            <w:sz w:val="24"/>
          </w:rPr>
          <w:t>larify that</w:t>
        </w:r>
      </w:ins>
      <w:ins w:id="390" w:author="Mary Wong" w:date="2022-03-02T17:58:00Z">
        <w:r w:rsidR="00076BE7" w:rsidRPr="00E706A0">
          <w:rPr>
            <w:rFonts w:asciiTheme="majorHAnsi" w:hAnsiTheme="majorHAnsi"/>
            <w:sz w:val="24"/>
          </w:rPr>
          <w:t xml:space="preserve"> its proposal to exempt an IGO Complainant (as defined) from the requirement to agree to submit to a Mutual Jurisdiction</w:t>
        </w:r>
      </w:ins>
      <w:ins w:id="391" w:author="Mary Wong" w:date="2022-03-02T17:55:00Z">
        <w:r w:rsidR="00076BE7" w:rsidRPr="00E706A0">
          <w:rPr>
            <w:rFonts w:asciiTheme="majorHAnsi" w:hAnsiTheme="majorHAnsi"/>
            <w:sz w:val="24"/>
          </w:rPr>
          <w:t xml:space="preserve"> </w:t>
        </w:r>
      </w:ins>
      <w:ins w:id="392" w:author="Mary Wong" w:date="2022-03-02T17:58:00Z">
        <w:r w:rsidRPr="00E706A0">
          <w:rPr>
            <w:rFonts w:asciiTheme="majorHAnsi" w:hAnsiTheme="majorHAnsi"/>
            <w:sz w:val="24"/>
          </w:rPr>
          <w:t>does not alter or limit a registra</w:t>
        </w:r>
      </w:ins>
      <w:ins w:id="393" w:author="Mary Wong" w:date="2022-03-02T17:59:00Z">
        <w:r w:rsidRPr="00E706A0">
          <w:rPr>
            <w:rFonts w:asciiTheme="majorHAnsi" w:hAnsiTheme="majorHAnsi"/>
            <w:sz w:val="24"/>
          </w:rPr>
          <w:t xml:space="preserve">nt’s ability and right to initiate court proceedings; </w:t>
        </w:r>
      </w:ins>
    </w:p>
    <w:p w14:paraId="5D8287C0" w14:textId="78A1DA1F" w:rsidR="00A312D5" w:rsidRDefault="00B75A7D" w:rsidP="00B75A7D">
      <w:pPr>
        <w:pStyle w:val="ListParagraph"/>
        <w:numPr>
          <w:ilvl w:val="0"/>
          <w:numId w:val="43"/>
        </w:numPr>
        <w:rPr>
          <w:ins w:id="394" w:author="Mary Wong" w:date="2022-03-02T18:03:00Z"/>
          <w:rFonts w:asciiTheme="majorHAnsi" w:hAnsiTheme="majorHAnsi"/>
          <w:sz w:val="24"/>
        </w:rPr>
      </w:pPr>
      <w:ins w:id="395" w:author="Mary Wong" w:date="2022-03-02T18:00:00Z">
        <w:r>
          <w:rPr>
            <w:rFonts w:asciiTheme="majorHAnsi" w:hAnsiTheme="majorHAnsi"/>
            <w:sz w:val="24"/>
          </w:rPr>
          <w:lastRenderedPageBreak/>
          <w:t>I</w:t>
        </w:r>
      </w:ins>
      <w:ins w:id="396" w:author="Mary Wong" w:date="2022-03-02T17:59:00Z">
        <w:r w:rsidRPr="00E706A0">
          <w:rPr>
            <w:rFonts w:asciiTheme="majorHAnsi" w:hAnsiTheme="majorHAnsi"/>
            <w:sz w:val="24"/>
          </w:rPr>
          <w:t>nclude</w:t>
        </w:r>
      </w:ins>
      <w:ins w:id="397" w:author="Mary Wong" w:date="2022-03-02T18:00:00Z">
        <w:r>
          <w:rPr>
            <w:rFonts w:asciiTheme="majorHAnsi" w:hAnsiTheme="majorHAnsi"/>
            <w:sz w:val="24"/>
          </w:rPr>
          <w:t xml:space="preserve"> an obligation for a UDRP or URS provider to inform a registrant, when notifying it of a complaint filed by an IGO Complainant</w:t>
        </w:r>
      </w:ins>
      <w:ins w:id="398" w:author="Mary Wong" w:date="2022-03-02T18:01:00Z">
        <w:r>
          <w:rPr>
            <w:rFonts w:asciiTheme="majorHAnsi" w:hAnsiTheme="majorHAnsi"/>
            <w:sz w:val="24"/>
          </w:rPr>
          <w:t xml:space="preserve">, </w:t>
        </w:r>
      </w:ins>
      <w:ins w:id="399" w:author="Mary Wong" w:date="2022-03-02T18:03:00Z">
        <w:r>
          <w:rPr>
            <w:rFonts w:asciiTheme="majorHAnsi" w:hAnsiTheme="majorHAnsi"/>
            <w:sz w:val="24"/>
          </w:rPr>
          <w:t>that it has the</w:t>
        </w:r>
      </w:ins>
      <w:ins w:id="400" w:author="Mary Wong" w:date="2022-03-02T18:01:00Z">
        <w:r>
          <w:rPr>
            <w:rFonts w:asciiTheme="majorHAnsi" w:hAnsiTheme="majorHAnsi"/>
            <w:sz w:val="24"/>
          </w:rPr>
          <w:t xml:space="preserve"> right to file court proceedings as well as to seek arbitration, and the potential implications where an IGO </w:t>
        </w:r>
      </w:ins>
      <w:ins w:id="401" w:author="Mary Wong" w:date="2022-03-02T18:02:00Z">
        <w:r>
          <w:rPr>
            <w:rFonts w:asciiTheme="majorHAnsi" w:hAnsiTheme="majorHAnsi"/>
            <w:sz w:val="24"/>
          </w:rPr>
          <w:t>raises its immunities and privileges in a court proceeding;</w:t>
        </w:r>
      </w:ins>
      <w:ins w:id="402" w:author="Mary Wong" w:date="2022-03-02T17:39:00Z">
        <w:r w:rsidR="00915AE3" w:rsidRPr="00E706A0">
          <w:rPr>
            <w:rFonts w:asciiTheme="majorHAnsi" w:hAnsiTheme="majorHAnsi"/>
            <w:sz w:val="24"/>
          </w:rPr>
          <w:t xml:space="preserve"> </w:t>
        </w:r>
      </w:ins>
    </w:p>
    <w:p w14:paraId="18A08317" w14:textId="77777777" w:rsidR="00884625" w:rsidRDefault="00884625" w:rsidP="00B75A7D">
      <w:pPr>
        <w:pStyle w:val="ListParagraph"/>
        <w:numPr>
          <w:ilvl w:val="0"/>
          <w:numId w:val="43"/>
        </w:numPr>
        <w:rPr>
          <w:ins w:id="403" w:author="Mary Wong" w:date="2022-03-02T18:05:00Z"/>
          <w:rFonts w:asciiTheme="majorHAnsi" w:hAnsiTheme="majorHAnsi"/>
          <w:sz w:val="24"/>
        </w:rPr>
      </w:pPr>
      <w:ins w:id="404" w:author="Mary Wong" w:date="2022-03-02T18:04:00Z">
        <w:r>
          <w:rPr>
            <w:rFonts w:asciiTheme="majorHAnsi" w:hAnsiTheme="majorHAnsi"/>
            <w:sz w:val="24"/>
          </w:rPr>
          <w:t>Provide</w:t>
        </w:r>
      </w:ins>
      <w:ins w:id="405" w:author="Mary Wong" w:date="2022-03-02T18:03:00Z">
        <w:r w:rsidR="00B75A7D">
          <w:rPr>
            <w:rFonts w:asciiTheme="majorHAnsi" w:hAnsiTheme="majorHAnsi"/>
            <w:sz w:val="24"/>
          </w:rPr>
          <w:t xml:space="preserve"> that a registrant </w:t>
        </w:r>
      </w:ins>
      <w:ins w:id="406" w:author="Mary Wong" w:date="2022-03-02T18:04:00Z">
        <w:r>
          <w:rPr>
            <w:rFonts w:asciiTheme="majorHAnsi" w:hAnsiTheme="majorHAnsi"/>
            <w:sz w:val="24"/>
          </w:rPr>
          <w:t xml:space="preserve">continues to have the option to seek arbitration even after it has filed suit in court and the court has declined to hear the merits of the case; </w:t>
        </w:r>
      </w:ins>
      <w:ins w:id="407" w:author="Mary Wong" w:date="2022-03-02T18:05:00Z">
        <w:r>
          <w:rPr>
            <w:rFonts w:asciiTheme="majorHAnsi" w:hAnsiTheme="majorHAnsi"/>
            <w:sz w:val="24"/>
          </w:rPr>
          <w:t>and</w:t>
        </w:r>
      </w:ins>
    </w:p>
    <w:p w14:paraId="5DD5B7FD" w14:textId="77777777" w:rsidR="00884625" w:rsidRDefault="00884625" w:rsidP="00B75A7D">
      <w:pPr>
        <w:pStyle w:val="ListParagraph"/>
        <w:numPr>
          <w:ilvl w:val="0"/>
          <w:numId w:val="43"/>
        </w:numPr>
        <w:rPr>
          <w:ins w:id="408" w:author="Mary Wong" w:date="2022-03-02T18:06:00Z"/>
          <w:rFonts w:asciiTheme="majorHAnsi" w:hAnsiTheme="majorHAnsi"/>
          <w:sz w:val="24"/>
        </w:rPr>
      </w:pPr>
      <w:ins w:id="409" w:author="Mary Wong" w:date="2022-03-02T18:05:00Z">
        <w:r>
          <w:rPr>
            <w:rFonts w:asciiTheme="majorHAnsi" w:hAnsiTheme="majorHAnsi"/>
            <w:sz w:val="24"/>
          </w:rPr>
          <w:t>Require that the relevant registrar (in a UDRP proceeding) or URS provider (in a URS proceeding) inform the IGO Complainant should a registrant</w:t>
        </w:r>
      </w:ins>
      <w:ins w:id="410" w:author="Mary Wong" w:date="2022-03-02T18:06:00Z">
        <w:r>
          <w:rPr>
            <w:rFonts w:asciiTheme="majorHAnsi" w:hAnsiTheme="majorHAnsi"/>
            <w:sz w:val="24"/>
          </w:rPr>
          <w:t xml:space="preserve"> decide to pursue arbitration. </w:t>
        </w:r>
      </w:ins>
    </w:p>
    <w:p w14:paraId="0B01E730" w14:textId="77777777" w:rsidR="00884625" w:rsidRDefault="00884625" w:rsidP="00884625">
      <w:pPr>
        <w:rPr>
          <w:ins w:id="411" w:author="Mary Wong" w:date="2022-03-02T18:06:00Z"/>
          <w:rFonts w:asciiTheme="majorHAnsi" w:hAnsiTheme="majorHAnsi"/>
        </w:rPr>
      </w:pPr>
    </w:p>
    <w:p w14:paraId="7439CD29" w14:textId="69288A47" w:rsidR="00B75A7D" w:rsidRPr="00E706A0" w:rsidRDefault="00884625" w:rsidP="00884625">
      <w:pPr>
        <w:rPr>
          <w:ins w:id="412" w:author="Mary Wong" w:date="2022-03-02T17:04:00Z"/>
          <w:rFonts w:asciiTheme="majorHAnsi" w:hAnsiTheme="majorHAnsi"/>
        </w:rPr>
      </w:pPr>
      <w:ins w:id="413" w:author="Mary Wong" w:date="2022-03-02T18:06:00Z">
        <w:r>
          <w:rPr>
            <w:rFonts w:asciiTheme="majorHAnsi" w:hAnsiTheme="majorHAnsi"/>
          </w:rPr>
          <w:t xml:space="preserve">The EPDP team’s </w:t>
        </w:r>
      </w:ins>
      <w:ins w:id="414" w:author="Mary Wong" w:date="2022-03-02T18:07:00Z">
        <w:r>
          <w:rPr>
            <w:rFonts w:asciiTheme="majorHAnsi" w:hAnsiTheme="majorHAnsi"/>
          </w:rPr>
          <w:t>final recommendations can be found in Section 2.1.2</w:t>
        </w:r>
      </w:ins>
      <w:ins w:id="415" w:author="Mary Wong" w:date="2022-03-02T18:15:00Z">
        <w:r w:rsidR="00706ED7">
          <w:rPr>
            <w:rFonts w:asciiTheme="majorHAnsi" w:hAnsiTheme="majorHAnsi"/>
          </w:rPr>
          <w:t xml:space="preserve"> (above).</w:t>
        </w:r>
      </w:ins>
    </w:p>
    <w:p w14:paraId="66FAD023" w14:textId="77777777" w:rsidR="000C2345" w:rsidRDefault="000C2345" w:rsidP="002C4A83">
      <w:pPr>
        <w:rPr>
          <w:ins w:id="416" w:author="Mary Wong" w:date="2022-03-02T17:04:00Z"/>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17" w:name="_Toc96964634"/>
      <w:r>
        <w:rPr>
          <w:rFonts w:asciiTheme="majorHAnsi" w:hAnsiTheme="majorHAnsi"/>
        </w:rPr>
        <w:lastRenderedPageBreak/>
        <w:t>Conclusions and Next Steps</w:t>
      </w:r>
      <w:bookmarkEnd w:id="417"/>
    </w:p>
    <w:p w14:paraId="0C628D91" w14:textId="3AA4BA9E" w:rsidR="008C5C31" w:rsidRPr="003819D1" w:rsidRDefault="00C279AE" w:rsidP="008C5C31">
      <w:pPr>
        <w:pStyle w:val="Heading2"/>
        <w:rPr>
          <w:rFonts w:asciiTheme="majorHAnsi" w:hAnsiTheme="majorHAnsi"/>
        </w:rPr>
      </w:pPr>
      <w:commentRangeStart w:id="418"/>
      <w:r>
        <w:rPr>
          <w:rFonts w:asciiTheme="majorHAnsi" w:hAnsiTheme="majorHAnsi"/>
        </w:rPr>
        <w:t>Final</w:t>
      </w:r>
      <w:r w:rsidR="000D3F3D">
        <w:rPr>
          <w:rFonts w:asciiTheme="majorHAnsi" w:hAnsiTheme="majorHAnsi"/>
        </w:rPr>
        <w:t xml:space="preserve"> Conclusions</w:t>
      </w:r>
      <w:commentRangeEnd w:id="418"/>
      <w:r>
        <w:rPr>
          <w:rStyle w:val="CommentReference"/>
          <w:rFonts w:ascii="Calibri" w:eastAsiaTheme="minorEastAsia" w:hAnsi="Calibri" w:cstheme="minorBidi"/>
          <w:color w:val="auto"/>
        </w:rPr>
        <w:commentReference w:id="418"/>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419" w:name="_Toc96964635"/>
      <w:r>
        <w:rPr>
          <w:rFonts w:asciiTheme="majorHAnsi" w:hAnsiTheme="majorHAnsi"/>
        </w:rPr>
        <w:lastRenderedPageBreak/>
        <w:t xml:space="preserve">Relevant Process &amp; Issue </w:t>
      </w:r>
      <w:r w:rsidR="008C5C31">
        <w:rPr>
          <w:rFonts w:asciiTheme="majorHAnsi" w:hAnsiTheme="majorHAnsi"/>
        </w:rPr>
        <w:t>Background</w:t>
      </w:r>
      <w:bookmarkEnd w:id="419"/>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1"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2"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3"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6B5D1163"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4"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del w:id="420" w:author="Mary Wong" w:date="2022-03-02T18:18:00Z">
        <w:r w:rsidDel="00864A32">
          <w:rPr>
            <w:rFonts w:asciiTheme="majorHAnsi" w:hAnsiTheme="majorHAnsi"/>
          </w:rPr>
          <w:delText>Governmental Advisory Committee (“GAC”)</w:delText>
        </w:r>
      </w:del>
      <w:ins w:id="421" w:author="Mary Wong" w:date="2022-03-02T18:18:00Z">
        <w:r w:rsidR="00864A32">
          <w:rPr>
            <w:rFonts w:asciiTheme="majorHAnsi" w:hAnsiTheme="majorHAnsi"/>
          </w:rPr>
          <w:t>GAC</w:t>
        </w:r>
      </w:ins>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5"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6" w:anchor="202012" w:history="1">
        <w:r w:rsidRPr="00356F8D">
          <w:rPr>
            <w:rStyle w:val="Hyperlink"/>
            <w:rFonts w:asciiTheme="majorHAnsi" w:hAnsiTheme="majorHAnsi"/>
          </w:rPr>
          <w:t>appointed</w:t>
        </w:r>
      </w:hyperlink>
      <w:r>
        <w:rPr>
          <w:rFonts w:asciiTheme="majorHAnsi" w:hAnsiTheme="majorHAnsi"/>
        </w:rPr>
        <w:t xml:space="preserve"> former ICANN Board Director Chris Disspain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1F0DC749" w:rsidR="0050188E" w:rsidRDefault="00356F8D" w:rsidP="008C5C31">
      <w:pPr>
        <w:rPr>
          <w:rFonts w:asciiTheme="majorHAnsi" w:hAnsiTheme="majorHAnsi"/>
        </w:rPr>
      </w:pPr>
      <w:r>
        <w:rPr>
          <w:rFonts w:asciiTheme="majorHAnsi" w:hAnsiTheme="majorHAnsi"/>
        </w:rPr>
        <w:t xml:space="preserve">The </w:t>
      </w:r>
      <w:hyperlink r:id="rId37"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del w:id="422" w:author="Mary Wong" w:date="2022-03-02T18:18:00Z">
        <w:r w:rsidDel="00864A32">
          <w:rPr>
            <w:rFonts w:asciiTheme="majorHAnsi" w:hAnsiTheme="majorHAnsi"/>
          </w:rPr>
          <w:delText>At Large Advisory Committee</w:delText>
        </w:r>
      </w:del>
      <w:ins w:id="423" w:author="Mary Wong" w:date="2022-03-02T18:18:00Z">
        <w:r w:rsidR="00864A32">
          <w:rPr>
            <w:rFonts w:asciiTheme="majorHAnsi" w:hAnsiTheme="majorHAnsi"/>
          </w:rPr>
          <w:t>ALAC</w:t>
        </w:r>
      </w:ins>
      <w:r>
        <w:rPr>
          <w:rFonts w:asciiTheme="majorHAnsi" w:hAnsiTheme="majorHAnsi"/>
        </w:rPr>
        <w:t xml:space="preserve">, the GAC and interested IGOs all appointed </w:t>
      </w:r>
      <w:hyperlink r:id="rId38"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21FBE3B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39"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w:t>
      </w:r>
      <w:r>
        <w:rPr>
          <w:rFonts w:asciiTheme="majorHAnsi" w:hAnsiTheme="majorHAnsi"/>
        </w:rPr>
        <w:lastRenderedPageBreak/>
        <w:t xml:space="preserve">nature, and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0"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(i)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owner;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75994EC8" w:rsidR="008C5C31" w:rsidRPr="00EF0F82" w:rsidRDefault="008C5C31" w:rsidP="008C5C31">
      <w:pPr>
        <w:pStyle w:val="Heading1"/>
        <w:rPr>
          <w:rFonts w:asciiTheme="majorHAnsi" w:hAnsiTheme="majorHAnsi"/>
        </w:rPr>
      </w:pPr>
      <w:bookmarkStart w:id="424" w:name="_Toc96964636"/>
      <w:r>
        <w:rPr>
          <w:rFonts w:asciiTheme="majorHAnsi" w:hAnsiTheme="majorHAnsi"/>
        </w:rPr>
        <w:lastRenderedPageBreak/>
        <w:t>Approach Taken by the Work</w:t>
      </w:r>
      <w:r w:rsidR="00CF75AF">
        <w:rPr>
          <w:rFonts w:asciiTheme="majorHAnsi" w:hAnsiTheme="majorHAnsi"/>
        </w:rPr>
        <w:t xml:space="preserve"> Track</w:t>
      </w:r>
      <w:bookmarkEnd w:id="424"/>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1"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2"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4FE8B01" w:rsidR="008C5C31" w:rsidRPr="003819D1" w:rsidRDefault="005B0AA7" w:rsidP="008C5C31">
      <w:pPr>
        <w:pStyle w:val="Heading3"/>
        <w:rPr>
          <w:rFonts w:asciiTheme="majorHAnsi" w:hAnsiTheme="majorHAnsi"/>
        </w:rPr>
      </w:pPr>
      <w:commentRangeStart w:id="425"/>
      <w:r>
        <w:rPr>
          <w:rFonts w:asciiTheme="majorHAnsi" w:hAnsiTheme="majorHAnsi"/>
        </w:rPr>
        <w:t>W</w:t>
      </w:r>
      <w:r w:rsidR="004610DE">
        <w:rPr>
          <w:rFonts w:asciiTheme="majorHAnsi" w:hAnsiTheme="majorHAnsi"/>
        </w:rPr>
        <w:t>ork Track</w:t>
      </w:r>
      <w:r>
        <w:rPr>
          <w:rFonts w:asciiTheme="majorHAnsi" w:hAnsiTheme="majorHAnsi"/>
        </w:rPr>
        <w:t xml:space="preserve"> Membership and Attendance</w:t>
      </w:r>
      <w:commentRangeEnd w:id="425"/>
      <w:r w:rsidR="00002F41">
        <w:rPr>
          <w:rStyle w:val="CommentReference"/>
          <w:rFonts w:ascii="Calibri" w:eastAsiaTheme="minorEastAsia" w:hAnsi="Calibri" w:cstheme="minorBidi"/>
          <w:color w:val="auto"/>
        </w:rPr>
        <w:commentReference w:id="425"/>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3"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4"/>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9A4BEE" w:rsidP="00F041E9">
            <w:pPr>
              <w:jc w:val="center"/>
              <w:rPr>
                <w:rFonts w:ascii="Calibri" w:hAnsi="Calibri" w:cs="Calibri"/>
                <w:color w:val="0563C1"/>
                <w:sz w:val="16"/>
                <w:szCs w:val="16"/>
                <w:u w:val="single"/>
                <w:lang w:eastAsia="en-US"/>
              </w:rPr>
            </w:pPr>
            <w:hyperlink r:id="rId4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Yrjö Länsipuro</w:t>
            </w:r>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9A4BEE" w:rsidP="00F041E9">
            <w:pPr>
              <w:jc w:val="center"/>
              <w:rPr>
                <w:rFonts w:ascii="Calibri" w:hAnsi="Calibri" w:cs="Calibri"/>
                <w:color w:val="0563C1"/>
                <w:sz w:val="16"/>
                <w:szCs w:val="16"/>
                <w:u w:val="single"/>
                <w:lang w:eastAsia="en-US"/>
              </w:rPr>
            </w:pPr>
            <w:hyperlink r:id="rId46"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9A4BEE" w:rsidP="00F041E9">
            <w:pPr>
              <w:jc w:val="center"/>
              <w:rPr>
                <w:rFonts w:ascii="Calibri" w:hAnsi="Calibri" w:cs="Calibri"/>
                <w:color w:val="0563C1"/>
                <w:sz w:val="16"/>
                <w:szCs w:val="16"/>
                <w:u w:val="single"/>
                <w:lang w:eastAsia="en-US"/>
              </w:rPr>
            </w:pPr>
            <w:hyperlink r:id="rId4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Chris Disspain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9A4BEE" w:rsidP="00F041E9">
            <w:pPr>
              <w:jc w:val="center"/>
              <w:rPr>
                <w:rFonts w:ascii="Calibri" w:hAnsi="Calibri" w:cs="Calibri"/>
                <w:color w:val="0563C1"/>
                <w:sz w:val="16"/>
                <w:szCs w:val="16"/>
                <w:u w:val="single"/>
                <w:lang w:eastAsia="en-US"/>
              </w:rPr>
            </w:pPr>
            <w:hyperlink r:id="rId48"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9A4BEE" w:rsidP="00F041E9">
            <w:pPr>
              <w:jc w:val="center"/>
              <w:rPr>
                <w:rFonts w:ascii="Calibri" w:hAnsi="Calibri" w:cs="Calibri"/>
                <w:color w:val="0563C1"/>
                <w:sz w:val="16"/>
                <w:szCs w:val="16"/>
                <w:u w:val="single"/>
                <w:lang w:eastAsia="en-US"/>
              </w:rPr>
            </w:pPr>
            <w:hyperlink r:id="rId4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John McElwaine</w:t>
            </w:r>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9A4BEE" w:rsidP="00F041E9">
            <w:pPr>
              <w:jc w:val="center"/>
              <w:rPr>
                <w:rFonts w:ascii="Calibri" w:hAnsi="Calibri" w:cs="Calibri"/>
                <w:color w:val="0563C1"/>
                <w:sz w:val="16"/>
                <w:szCs w:val="16"/>
                <w:u w:val="single"/>
                <w:lang w:eastAsia="en-US"/>
              </w:rPr>
            </w:pPr>
            <w:hyperlink r:id="rId50"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Alexandra Excoffier</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9A4BEE" w:rsidP="00F041E9">
            <w:pPr>
              <w:jc w:val="center"/>
              <w:rPr>
                <w:rFonts w:ascii="Calibri" w:hAnsi="Calibri" w:cs="Calibri"/>
                <w:color w:val="0563C1"/>
                <w:sz w:val="16"/>
                <w:szCs w:val="16"/>
                <w:u w:val="single"/>
                <w:lang w:eastAsia="en-US"/>
              </w:rPr>
            </w:pPr>
            <w:hyperlink r:id="rId51"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9A4BEE" w:rsidP="00F041E9">
            <w:pPr>
              <w:jc w:val="center"/>
              <w:rPr>
                <w:rFonts w:ascii="Calibri" w:hAnsi="Calibri" w:cs="Calibri"/>
                <w:color w:val="0563C1"/>
                <w:sz w:val="16"/>
                <w:szCs w:val="16"/>
                <w:u w:val="single"/>
                <w:lang w:eastAsia="en-US"/>
              </w:rPr>
            </w:pPr>
            <w:hyperlink r:id="rId52"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Kavouss Arasteh</w:t>
            </w:r>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9A4BEE" w:rsidP="00F041E9">
            <w:pPr>
              <w:jc w:val="center"/>
              <w:rPr>
                <w:rFonts w:ascii="Calibri" w:hAnsi="Calibri" w:cs="Calibri"/>
                <w:color w:val="0563C1"/>
                <w:sz w:val="16"/>
                <w:szCs w:val="16"/>
                <w:u w:val="single"/>
                <w:lang w:eastAsia="en-US"/>
              </w:rPr>
            </w:pPr>
            <w:hyperlink r:id="rId5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9A4BEE" w:rsidP="00F041E9">
            <w:pPr>
              <w:jc w:val="center"/>
              <w:rPr>
                <w:rFonts w:ascii="Calibri" w:hAnsi="Calibri" w:cs="Calibri"/>
                <w:color w:val="0563C1"/>
                <w:sz w:val="16"/>
                <w:szCs w:val="16"/>
                <w:u w:val="single"/>
                <w:lang w:eastAsia="en-US"/>
              </w:rPr>
            </w:pPr>
            <w:hyperlink r:id="rId5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9A4BEE" w:rsidP="00F041E9">
            <w:pPr>
              <w:jc w:val="center"/>
              <w:rPr>
                <w:rFonts w:ascii="Calibri" w:hAnsi="Calibri" w:cs="Calibri"/>
                <w:color w:val="0563C1"/>
                <w:sz w:val="16"/>
                <w:szCs w:val="16"/>
                <w:u w:val="single"/>
                <w:lang w:eastAsia="en-US"/>
              </w:rPr>
            </w:pPr>
            <w:hyperlink r:id="rId5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Osvaldo Novoa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9A4BEE" w:rsidP="00F041E9">
            <w:pPr>
              <w:jc w:val="center"/>
              <w:rPr>
                <w:rFonts w:ascii="Calibri" w:hAnsi="Calibri" w:cs="Calibri"/>
                <w:color w:val="0563C1"/>
                <w:sz w:val="16"/>
                <w:szCs w:val="16"/>
                <w:u w:val="single"/>
                <w:lang w:eastAsia="en-US"/>
              </w:rPr>
            </w:pPr>
            <w:hyperlink r:id="rId56"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lastRenderedPageBreak/>
              <w:t>Ioana Florina Stupariu</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9A4BEE" w:rsidP="00F041E9">
            <w:pPr>
              <w:jc w:val="center"/>
              <w:rPr>
                <w:rFonts w:ascii="Calibri" w:hAnsi="Calibri" w:cs="Calibri"/>
                <w:color w:val="0563C1"/>
                <w:sz w:val="16"/>
                <w:szCs w:val="16"/>
                <w:u w:val="single"/>
                <w:lang w:eastAsia="en-US"/>
              </w:rPr>
            </w:pPr>
            <w:hyperlink r:id="rId5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9A4BEE" w:rsidP="00F041E9">
            <w:pPr>
              <w:jc w:val="center"/>
              <w:rPr>
                <w:rFonts w:ascii="Calibri" w:hAnsi="Calibri" w:cs="Calibri"/>
                <w:color w:val="0563C1"/>
                <w:sz w:val="16"/>
                <w:szCs w:val="16"/>
                <w:u w:val="single"/>
                <w:lang w:eastAsia="en-US"/>
              </w:rPr>
            </w:pPr>
            <w:hyperlink r:id="rId58"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Krishna Seeburn</w:t>
            </w:r>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9A4BEE" w:rsidP="00F041E9">
            <w:pPr>
              <w:jc w:val="center"/>
              <w:rPr>
                <w:rFonts w:ascii="Calibri" w:hAnsi="Calibri" w:cs="Calibri"/>
                <w:color w:val="0563C1"/>
                <w:sz w:val="16"/>
                <w:szCs w:val="16"/>
                <w:u w:val="single"/>
                <w:lang w:eastAsia="en-US"/>
              </w:rPr>
            </w:pPr>
            <w:hyperlink r:id="rId5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9A4BEE" w:rsidP="00F041E9">
            <w:pPr>
              <w:jc w:val="center"/>
              <w:rPr>
                <w:rFonts w:ascii="Calibri" w:hAnsi="Calibri" w:cs="Calibri"/>
                <w:color w:val="0563C1"/>
                <w:sz w:val="16"/>
                <w:szCs w:val="16"/>
                <w:u w:val="single"/>
                <w:lang w:eastAsia="en-US"/>
              </w:rPr>
            </w:pPr>
            <w:hyperlink r:id="rId60"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Vanda Scartezini</w:t>
            </w:r>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9A4BEE" w:rsidP="00F041E9">
            <w:pPr>
              <w:jc w:val="center"/>
              <w:rPr>
                <w:rFonts w:ascii="Calibri" w:hAnsi="Calibri" w:cs="Calibri"/>
                <w:color w:val="0563C1"/>
                <w:sz w:val="16"/>
                <w:szCs w:val="16"/>
                <w:u w:val="single"/>
                <w:lang w:eastAsia="en-US"/>
              </w:rPr>
            </w:pPr>
            <w:hyperlink r:id="rId61"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David Satola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9A4BEE" w:rsidP="00F041E9">
            <w:pPr>
              <w:jc w:val="center"/>
              <w:rPr>
                <w:rFonts w:ascii="Calibri" w:hAnsi="Calibri" w:cs="Calibri"/>
                <w:color w:val="0563C1"/>
                <w:sz w:val="16"/>
                <w:szCs w:val="16"/>
                <w:u w:val="single"/>
                <w:lang w:eastAsia="en-US"/>
              </w:rPr>
            </w:pPr>
            <w:hyperlink r:id="rId62"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Jorge Cancio</w:t>
            </w:r>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9A4BEE" w:rsidP="00F041E9">
            <w:pPr>
              <w:jc w:val="center"/>
              <w:rPr>
                <w:rFonts w:ascii="Calibri" w:hAnsi="Calibri" w:cs="Calibri"/>
                <w:color w:val="0563C1"/>
                <w:sz w:val="16"/>
                <w:szCs w:val="16"/>
                <w:u w:val="single"/>
                <w:lang w:eastAsia="en-US"/>
              </w:rPr>
            </w:pPr>
            <w:hyperlink r:id="rId6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9A4BEE" w:rsidP="00F041E9">
            <w:pPr>
              <w:jc w:val="center"/>
              <w:rPr>
                <w:rFonts w:ascii="Calibri" w:hAnsi="Calibri" w:cs="Calibri"/>
                <w:color w:val="0563C1"/>
                <w:sz w:val="16"/>
                <w:szCs w:val="16"/>
                <w:u w:val="single"/>
                <w:lang w:eastAsia="en-US"/>
              </w:rPr>
            </w:pPr>
            <w:hyperlink r:id="rId6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lang w:eastAsia="en-US"/>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Andrea Glandon</w:t>
            </w:r>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Julie Bisland</w:t>
            </w:r>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5"/>
          <w:footerReference w:type="first" r:id="rId66"/>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426" w:name="_Toc96964637"/>
      <w:r w:rsidRPr="00814FFF">
        <w:rPr>
          <w:rFonts w:ascii="Calibri" w:hAnsi="Calibri" w:cs="Calibri"/>
        </w:rPr>
        <w:lastRenderedPageBreak/>
        <w:t xml:space="preserve">Annex A – </w:t>
      </w:r>
      <w:r w:rsidR="00AF14A5">
        <w:rPr>
          <w:rFonts w:ascii="Calibri" w:hAnsi="Calibri" w:cs="Calibri"/>
        </w:rPr>
        <w:t xml:space="preserve">Principles regarding </w:t>
      </w:r>
      <w:r>
        <w:rPr>
          <w:rFonts w:ascii="Calibri" w:hAnsi="Calibri" w:cs="Calibri"/>
        </w:rPr>
        <w:t xml:space="preserve">Arbitral Rules </w:t>
      </w:r>
      <w:bookmarkEnd w:id="426"/>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10"/>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670AA557"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lang w:eastAsia="en-U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05E8CC6D" w14:textId="39DF6B8B"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77777777" w:rsidR="00254CFA" w:rsidRPr="0088125A" w:rsidRDefault="00254CFA" w:rsidP="002C61A4">
      <w:pPr>
        <w:pStyle w:val="ListParagraph"/>
        <w:numPr>
          <w:ilvl w:val="0"/>
          <w:numId w:val="50"/>
        </w:numPr>
        <w:rPr>
          <w:rFonts w:cs="Calibri"/>
          <w:sz w:val="24"/>
        </w:rPr>
      </w:pPr>
      <w:r w:rsidRPr="0088125A">
        <w:rPr>
          <w:rFonts w:cs="Calibri"/>
          <w:sz w:val="24"/>
        </w:rPr>
        <w:t>The arbitration process should be cost-efficient. A fixed range of fees can be considered to ensure predictability and affordability.</w:t>
      </w:r>
    </w:p>
    <w:p w14:paraId="4016CDBA" w14:textId="77777777" w:rsidR="00254CFA" w:rsidRPr="0088125A" w:rsidRDefault="00254CFA" w:rsidP="002C61A4">
      <w:pPr>
        <w:pStyle w:val="ListParagraph"/>
        <w:numPr>
          <w:ilvl w:val="0"/>
          <w:numId w:val="50"/>
        </w:numPr>
        <w:rPr>
          <w:rFonts w:cs="Calibri"/>
          <w:sz w:val="24"/>
        </w:rPr>
      </w:pPr>
      <w:r w:rsidRPr="0088125A">
        <w:rPr>
          <w:rFonts w:cs="Calibri"/>
          <w:sz w:val="24"/>
        </w:rPr>
        <w:t>Arbitation is not an appeal limited to specific circumstances; it is a de novo review of the merits of the case.</w:t>
      </w:r>
    </w:p>
    <w:p w14:paraId="58289726" w14:textId="77777777" w:rsidR="00254CFA" w:rsidRPr="0088125A" w:rsidRDefault="00254CFA" w:rsidP="002C61A4">
      <w:pPr>
        <w:pStyle w:val="ListParagraph"/>
        <w:numPr>
          <w:ilvl w:val="0"/>
          <w:numId w:val="50"/>
        </w:numPr>
        <w:rPr>
          <w:rFonts w:cs="Calibri"/>
          <w:sz w:val="24"/>
        </w:rPr>
      </w:pPr>
      <w:r w:rsidRPr="0088125A">
        <w:rPr>
          <w:rFonts w:cs="Calibri"/>
          <w:sz w:val="24"/>
        </w:rPr>
        <w:t>As such, full discovery (subject to the parties’ ability to agree to a more streamlined process) should be the norm.</w:t>
      </w:r>
    </w:p>
    <w:p w14:paraId="6C9B6C24" w14:textId="77777777" w:rsidR="00057C75" w:rsidRPr="0088125A" w:rsidRDefault="00057C75" w:rsidP="002C61A4">
      <w:pPr>
        <w:pStyle w:val="ListParagraph"/>
        <w:numPr>
          <w:ilvl w:val="0"/>
          <w:numId w:val="50"/>
        </w:numPr>
        <w:rPr>
          <w:rFonts w:cs="Calibri"/>
          <w:sz w:val="24"/>
        </w:rPr>
      </w:pPr>
      <w:r w:rsidRPr="0088125A">
        <w:rPr>
          <w:rFonts w:cs="Calibri"/>
          <w:sz w:val="24"/>
        </w:rPr>
        <w:t>The parties should be encouraged to consider voluntary mediation in lieu of or prior to the arbitration.</w:t>
      </w:r>
    </w:p>
    <w:p w14:paraId="15EFAFD2" w14:textId="4823E555" w:rsidR="00057C75" w:rsidRPr="0088125A" w:rsidRDefault="00057C75" w:rsidP="002C61A4">
      <w:pPr>
        <w:pStyle w:val="ListParagraph"/>
        <w:numPr>
          <w:ilvl w:val="0"/>
          <w:numId w:val="50"/>
        </w:numPr>
        <w:rPr>
          <w:rFonts w:cs="Calibri"/>
          <w:sz w:val="24"/>
        </w:rPr>
      </w:pPr>
      <w:r w:rsidRPr="0088125A">
        <w:rPr>
          <w:rFonts w:cs="Calibri"/>
          <w:sz w:val="24"/>
        </w:rPr>
        <w:t xml:space="preserve">The arbitration should be conducted through hearings where both parties may present oral and written evidence as well as call and question witnesses. By default, hearings should be conducted online, though the parties should have </w:t>
      </w:r>
      <w:r w:rsidRPr="0088125A">
        <w:rPr>
          <w:rFonts w:cs="Calibri"/>
          <w:sz w:val="24"/>
        </w:rPr>
        <w:lastRenderedPageBreak/>
        <w:t>the ability to opt for in-person or “hybrid” (i.e., combination of in-person and online) hearings.</w:t>
      </w:r>
    </w:p>
    <w:p w14:paraId="2421BA28" w14:textId="180D7231"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w:t>
      </w:r>
      <w:commentRangeStart w:id="427"/>
      <w:r w:rsidR="0049087F">
        <w:rPr>
          <w:rFonts w:cs="Calibri"/>
          <w:sz w:val="24"/>
        </w:rPr>
        <w:t xml:space="preserve">general conduct </w:t>
      </w:r>
      <w:commentRangeEnd w:id="427"/>
      <w:r w:rsidR="0049087F">
        <w:rPr>
          <w:rStyle w:val="CommentReference"/>
        </w:rPr>
        <w:commentReference w:id="427"/>
      </w:r>
      <w:r w:rsidR="0049087F">
        <w:rPr>
          <w:rFonts w:cs="Calibri"/>
          <w:sz w:val="24"/>
        </w:rPr>
        <w:t xml:space="preserve">of the proceedings. In particular, the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233DA290" w:rsidR="00E706A0" w:rsidRPr="0088125A" w:rsidRDefault="00A71BEB" w:rsidP="0088125A">
      <w:pPr>
        <w:pStyle w:val="ListParagraph"/>
        <w:numPr>
          <w:ilvl w:val="0"/>
          <w:numId w:val="50"/>
        </w:numPr>
        <w:rPr>
          <w:rFonts w:cs="Calibri"/>
          <w:sz w:val="24"/>
        </w:rPr>
      </w:pPr>
      <w:r w:rsidRPr="0088125A">
        <w:rPr>
          <w:rFonts w:cs="Calibri"/>
          <w:sz w:val="24"/>
        </w:rPr>
        <w:t xml:space="preserve">All arbitration proceedings must result in clear and enforceable outcomes. These may include confirmation of a transfer or cancellation of the disputed domain name(s), or an order that the registrant retains the disputed domain name(s). The arbitrator(s) should have the discretion to award </w:t>
      </w:r>
      <w:commentRangeStart w:id="428"/>
      <w:r w:rsidRPr="0088125A">
        <w:rPr>
          <w:rFonts w:cs="Calibri"/>
          <w:sz w:val="24"/>
        </w:rPr>
        <w:t>injunctive relief</w:t>
      </w:r>
      <w:r w:rsidR="0088125A" w:rsidRPr="0088125A">
        <w:rPr>
          <w:rFonts w:cs="Calibri"/>
          <w:sz w:val="24"/>
        </w:rPr>
        <w:t xml:space="preserve"> </w:t>
      </w:r>
      <w:commentRangeEnd w:id="428"/>
      <w:r w:rsidR="0049087F">
        <w:rPr>
          <w:rStyle w:val="CommentReference"/>
        </w:rPr>
        <w:commentReference w:id="428"/>
      </w:r>
      <w:r w:rsidR="0088125A" w:rsidRPr="0088125A">
        <w:rPr>
          <w:rFonts w:cs="Calibri"/>
          <w:sz w:val="24"/>
        </w:rPr>
        <w:t xml:space="preserve">where this is considered necessary for equitable reasons.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20A790AC" w:rsidR="00C63CC7" w:rsidRDefault="00C63CC7" w:rsidP="004C6240">
      <w:pPr>
        <w:pStyle w:val="ListParagraph"/>
        <w:numPr>
          <w:ilvl w:val="0"/>
          <w:numId w:val="51"/>
        </w:numPr>
        <w:rPr>
          <w:rFonts w:cs="Calibri"/>
          <w:sz w:val="24"/>
        </w:rPr>
      </w:pPr>
      <w:r>
        <w:rPr>
          <w:rFonts w:cs="Calibri"/>
          <w:sz w:val="24"/>
        </w:rPr>
        <w:t>Each party may elect to be represented by a person of their choice, who need not be an attorney.</w:t>
      </w:r>
    </w:p>
    <w:p w14:paraId="5765E9CE" w14:textId="1D7AF6CD"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 unless they have obtained the other party’s prior agreement.</w:t>
      </w:r>
    </w:p>
    <w:p w14:paraId="115AD5B7" w14:textId="490E679F" w:rsidR="00C63CC7" w:rsidRDefault="00C63CC7" w:rsidP="004C6240">
      <w:pPr>
        <w:pStyle w:val="ListParagraph"/>
        <w:numPr>
          <w:ilvl w:val="0"/>
          <w:numId w:val="51"/>
        </w:numPr>
        <w:rPr>
          <w:rFonts w:cs="Calibri"/>
          <w:sz w:val="24"/>
        </w:rPr>
      </w:pPr>
      <w:r>
        <w:rPr>
          <w:rFonts w:cs="Calibri"/>
          <w:sz w:val="24"/>
        </w:rPr>
        <w:t xml:space="preserve">Unless agreed otherwise, the parties should </w:t>
      </w:r>
      <w:r w:rsidR="008E64BF">
        <w:rPr>
          <w:rFonts w:cs="Calibri"/>
          <w:sz w:val="24"/>
        </w:rPr>
        <w:t>agree on either one or a maximum of three arbitrators and should be able to select the arbitrator(s) from a defined list.</w:t>
      </w:r>
    </w:p>
    <w:p w14:paraId="541BFCB2" w14:textId="77777777" w:rsidR="008E64BF" w:rsidRDefault="008E64BF" w:rsidP="004C6240">
      <w:pPr>
        <w:pStyle w:val="ListParagraph"/>
        <w:numPr>
          <w:ilvl w:val="0"/>
          <w:numId w:val="51"/>
        </w:numPr>
        <w:rPr>
          <w:rFonts w:cs="Calibri"/>
          <w:sz w:val="24"/>
        </w:rPr>
      </w:pPr>
      <w:r>
        <w:rPr>
          <w:rFonts w:cs="Calibri"/>
          <w:sz w:val="24"/>
        </w:rPr>
        <w:t>Arbitrators may be required to observe specific rules of evidence, similar to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54F27B4B" w:rsidR="00061912" w:rsidRPr="004C6240" w:rsidRDefault="00061912" w:rsidP="004C6240">
      <w:pPr>
        <w:pStyle w:val="ListParagraph"/>
        <w:numPr>
          <w:ilvl w:val="0"/>
          <w:numId w:val="51"/>
        </w:numPr>
        <w:rPr>
          <w:rFonts w:cs="Calibri"/>
          <w:sz w:val="24"/>
        </w:rPr>
      </w:pPr>
      <w:r>
        <w:rPr>
          <w:rFonts w:cs="Calibri"/>
          <w:sz w:val="24"/>
        </w:rPr>
        <w:t>There should be sanctions for parties that do not comply with applicable rules or who seek to cause unnecessary delay or expense.</w:t>
      </w:r>
    </w:p>
    <w:p w14:paraId="2EC11CE2" w14:textId="0B7D7AEE" w:rsidR="00E706A0" w:rsidRDefault="00E706A0" w:rsidP="00E706A0">
      <w:pPr>
        <w:rPr>
          <w:rFonts w:ascii="Calibri" w:hAnsi="Calibri" w:cs="Calibri"/>
        </w:rPr>
      </w:pPr>
    </w:p>
    <w:p w14:paraId="67E1B182" w14:textId="38F1E2D7" w:rsidR="00061912" w:rsidRDefault="00061912" w:rsidP="00E706A0">
      <w:pPr>
        <w:rPr>
          <w:rFonts w:ascii="Calibri" w:hAnsi="Calibri" w:cs="Calibri"/>
        </w:rPr>
      </w:pPr>
      <w:r>
        <w:rPr>
          <w:rFonts w:ascii="Calibri" w:hAnsi="Calibri" w:cs="Calibri"/>
        </w:rPr>
        <w:t>OPEN QUESTIONS FOR EPDP TEAM DISCUSSION:</w:t>
      </w:r>
    </w:p>
    <w:p w14:paraId="329826B3" w14:textId="0E5C6C27" w:rsidR="00061912" w:rsidRDefault="00061912" w:rsidP="00061912">
      <w:pPr>
        <w:pStyle w:val="ListParagraph"/>
        <w:numPr>
          <w:ilvl w:val="0"/>
          <w:numId w:val="30"/>
        </w:numPr>
        <w:rPr>
          <w:rFonts w:cs="Calibri"/>
        </w:rPr>
      </w:pPr>
      <w:r>
        <w:rPr>
          <w:rFonts w:cs="Calibri"/>
        </w:rPr>
        <w:t xml:space="preserve">How should confidentiality of case information be handled (e.g., redaction of business-confidential or </w:t>
      </w:r>
      <w:r w:rsidR="0049087F">
        <w:rPr>
          <w:rFonts w:cs="Calibri"/>
        </w:rPr>
        <w:t>personal</w:t>
      </w:r>
      <w:r>
        <w:rPr>
          <w:rFonts w:cs="Calibri"/>
        </w:rPr>
        <w:t xml:space="preserve"> information)?</w:t>
      </w:r>
    </w:p>
    <w:p w14:paraId="779233D6" w14:textId="2E166F76" w:rsidR="00061912" w:rsidRDefault="00061912" w:rsidP="00061912">
      <w:pPr>
        <w:pStyle w:val="ListParagraph"/>
        <w:numPr>
          <w:ilvl w:val="0"/>
          <w:numId w:val="30"/>
        </w:numPr>
        <w:rPr>
          <w:rFonts w:cs="Calibri"/>
        </w:rPr>
      </w:pPr>
      <w:r>
        <w:rPr>
          <w:rFonts w:cs="Calibri"/>
        </w:rPr>
        <w:t>Should all arbitration decisions be published; if so, where and by who?</w:t>
      </w:r>
    </w:p>
    <w:p w14:paraId="2DBEC514" w14:textId="15094C9A" w:rsidR="00061912" w:rsidRDefault="00061912" w:rsidP="00061912">
      <w:pPr>
        <w:pStyle w:val="ListParagraph"/>
        <w:numPr>
          <w:ilvl w:val="0"/>
          <w:numId w:val="30"/>
        </w:numPr>
        <w:rPr>
          <w:rFonts w:cs="Calibri"/>
        </w:rPr>
      </w:pPr>
      <w:r>
        <w:rPr>
          <w:rFonts w:cs="Calibri"/>
        </w:rPr>
        <w:t>In addition to the EPDP team’s recommendation on choice of law, is there a need to discuss matters such as the location or seat for the arbitration?</w:t>
      </w:r>
    </w:p>
    <w:p w14:paraId="20CC67D8" w14:textId="6AF1DDFB" w:rsidR="00061912" w:rsidRDefault="00061912" w:rsidP="00061912">
      <w:pPr>
        <w:pStyle w:val="ListParagraph"/>
        <w:numPr>
          <w:ilvl w:val="0"/>
          <w:numId w:val="30"/>
        </w:numPr>
        <w:rPr>
          <w:rFonts w:cs="Calibri"/>
        </w:rPr>
      </w:pPr>
      <w:r>
        <w:rPr>
          <w:rFonts w:cs="Calibri"/>
        </w:rPr>
        <w:t xml:space="preserve">Are there other concerns or issues regarding enforceability and/or </w:t>
      </w:r>
      <w:commentRangeStart w:id="429"/>
      <w:r>
        <w:rPr>
          <w:rFonts w:cs="Calibri"/>
        </w:rPr>
        <w:t>enforcement</w:t>
      </w:r>
      <w:commentRangeEnd w:id="429"/>
      <w:r w:rsidR="0049087F">
        <w:rPr>
          <w:rStyle w:val="CommentReference"/>
        </w:rPr>
        <w:commentReference w:id="429"/>
      </w:r>
      <w:r>
        <w:rPr>
          <w:rFonts w:cs="Calibri"/>
        </w:rPr>
        <w:t xml:space="preserve"> of the arbitral award?</w:t>
      </w:r>
    </w:p>
    <w:p w14:paraId="5BDDE6D6" w14:textId="2BBD5742" w:rsidR="00061912" w:rsidRPr="00061912" w:rsidRDefault="0049087F" w:rsidP="00061912">
      <w:pPr>
        <w:pStyle w:val="ListParagraph"/>
        <w:numPr>
          <w:ilvl w:val="0"/>
          <w:numId w:val="30"/>
        </w:numPr>
        <w:rPr>
          <w:rFonts w:cs="Calibri"/>
        </w:rPr>
      </w:pPr>
      <w:r>
        <w:rPr>
          <w:rFonts w:cs="Calibri"/>
        </w:rPr>
        <w:lastRenderedPageBreak/>
        <w:t>Should there be guidance as to how the arbitration provider appoints potential arbitrators for the parties to select, including how to ensure that the list of arbitrators is balanced and qualified?</w:t>
      </w:r>
    </w:p>
    <w:p w14:paraId="78BC72F7" w14:textId="6014DC63" w:rsidR="00C279AE" w:rsidRPr="001542A3" w:rsidRDefault="00C279AE">
      <w:pPr>
        <w:pStyle w:val="ListParagraph"/>
        <w:numPr>
          <w:ilvl w:val="0"/>
          <w:numId w:val="46"/>
        </w:numPr>
        <w:rPr>
          <w:rFonts w:cs="Calibri"/>
          <w:bCs/>
          <w:color w:val="FFFFFF" w:themeColor="background1"/>
          <w:kern w:val="32"/>
          <w:sz w:val="40"/>
          <w:szCs w:val="36"/>
          <w:lang w:val="en-GB" w:eastAsia="ar-SA"/>
        </w:rPr>
        <w:pPrChange w:id="430" w:author="Berry Cobb" w:date="2022-03-03T10:16:00Z">
          <w:pPr/>
        </w:pPrChange>
      </w:pPr>
      <w:r w:rsidRPr="001542A3">
        <w:rPr>
          <w:rFonts w:cs="Calibri"/>
        </w:rPr>
        <w:br w:type="page"/>
      </w:r>
    </w:p>
    <w:p w14:paraId="7B87E726" w14:textId="47AFCA86" w:rsidR="00DF22A3" w:rsidRPr="00814FFF" w:rsidRDefault="00DF22A3" w:rsidP="00974948">
      <w:pPr>
        <w:pStyle w:val="Heading1"/>
        <w:rPr>
          <w:rFonts w:ascii="Calibri" w:hAnsi="Calibri" w:cs="Calibri"/>
        </w:rPr>
      </w:pPr>
      <w:bookmarkStart w:id="431" w:name="_Toc9696463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431"/>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7"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8"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69"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500314">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Mary Wong" w:date="2022-03-02T18:19:00Z" w:initials="MW">
    <w:p w14:paraId="39ABE9FC" w14:textId="7B3D4F67" w:rsidR="00864A32" w:rsidRDefault="00864A32">
      <w:pPr>
        <w:pStyle w:val="CommentText"/>
      </w:pPr>
      <w:r>
        <w:rPr>
          <w:rStyle w:val="CommentReference"/>
        </w:rPr>
        <w:annotationRef/>
      </w:r>
      <w:r>
        <w:t xml:space="preserve">NOTE FOR EPDP TEAM: Following the Consensus Call, this section will be updated to reflect the </w:t>
      </w:r>
      <w:r w:rsidR="004E6782">
        <w:t>final designated level(s) of consensus reached on each recommendation.</w:t>
      </w:r>
    </w:p>
  </w:comment>
  <w:comment w:id="26" w:author="Berry Cobb" w:date="2022-02-28T17:51:00Z" w:initials="BC">
    <w:p w14:paraId="431A5694" w14:textId="14B58F8B" w:rsidR="003743E6" w:rsidRDefault="003743E6">
      <w:pPr>
        <w:pStyle w:val="CommentText"/>
      </w:pPr>
      <w:r>
        <w:t xml:space="preserve">28 Feb: </w:t>
      </w:r>
      <w:r>
        <w:rPr>
          <w:rStyle w:val="CommentReference"/>
        </w:rPr>
        <w:annotationRef/>
      </w:r>
      <w:r>
        <w:t>To be removed and migrated to an accompanying note to help inform the GNSO Council.</w:t>
      </w:r>
    </w:p>
  </w:comment>
  <w:comment w:id="109" w:author="Mary Wong" w:date="2022-03-02T15:18:00Z" w:initials="MW">
    <w:p w14:paraId="2A2315B8" w14:textId="2A40A9A7" w:rsidR="009C7F46" w:rsidRDefault="009C7F46">
      <w:pPr>
        <w:pStyle w:val="CommentText"/>
      </w:pPr>
      <w:r>
        <w:rPr>
          <w:rStyle w:val="CommentReference"/>
        </w:rPr>
        <w:annotationRef/>
      </w:r>
      <w:r>
        <w:t>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129" w:author="Mary Wong" w:date="2022-03-02T15:20:00Z" w:initials="MW">
    <w:p w14:paraId="75BBB5BA" w14:textId="18917D79" w:rsidR="009C7F46" w:rsidRDefault="009C7F46">
      <w:pPr>
        <w:pStyle w:val="CommentText"/>
      </w:pPr>
      <w:r>
        <w:rPr>
          <w:rStyle w:val="CommentReference"/>
        </w:rPr>
        <w:annotationRef/>
      </w:r>
      <w:r>
        <w:t>See above comment for Recommendation 3(v). For the URS, Recommendation 4(v) as agreed by the EPDP team already requires the URS provider to notify the IGO Complainant; thus, this phrase can be deleted from (iii).</w:t>
      </w:r>
    </w:p>
  </w:comment>
  <w:comment w:id="264" w:author="Mary Wong" w:date="2022-03-02T18:13:00Z" w:initials="MW">
    <w:p w14:paraId="283CC15C" w14:textId="55C55890" w:rsidR="00044D65" w:rsidRDefault="00044D65">
      <w:pPr>
        <w:pStyle w:val="CommentText"/>
      </w:pPr>
      <w:r>
        <w:rPr>
          <w:rStyle w:val="CommentReference"/>
        </w:rPr>
        <w:annotationRef/>
      </w:r>
      <w:r>
        <w:t xml:space="preserve">Added as the </w:t>
      </w:r>
      <w:r w:rsidR="00706ED7">
        <w:t xml:space="preserve">PCRT notes that the </w:t>
      </w:r>
      <w:r>
        <w:t xml:space="preserve">EPDP team had agreed to </w:t>
      </w:r>
      <w:r w:rsidR="00706ED7">
        <w:t>mention</w:t>
      </w:r>
      <w:r>
        <w:t xml:space="preserve"> how it considered Prof Swaine’s memo </w:t>
      </w:r>
      <w:r w:rsidR="00706ED7">
        <w:t>in its Final Report.</w:t>
      </w:r>
    </w:p>
  </w:comment>
  <w:comment w:id="418" w:author="Berry Cobb" w:date="2022-02-28T18:07:00Z" w:initials="BC">
    <w:p w14:paraId="1F784980" w14:textId="3C514257" w:rsidR="00C279AE" w:rsidRDefault="00C279AE">
      <w:pPr>
        <w:pStyle w:val="CommentText"/>
      </w:pPr>
      <w:r>
        <w:rPr>
          <w:rStyle w:val="CommentReference"/>
        </w:rPr>
        <w:annotationRef/>
      </w:r>
      <w:r>
        <w:t xml:space="preserve">Update last after final </w:t>
      </w:r>
      <w:r w:rsidR="001542A3">
        <w:t xml:space="preserve">body </w:t>
      </w:r>
      <w:r>
        <w:t>text above is complete</w:t>
      </w:r>
    </w:p>
  </w:comment>
  <w:comment w:id="425" w:author="Berry Cobb"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427" w:author="Mary Wong" w:date="2022-03-04T18:12:00Z" w:initials="MW">
    <w:p w14:paraId="3ED06F8A" w14:textId="611ABBE1" w:rsidR="0049087F" w:rsidRDefault="0049087F">
      <w:pPr>
        <w:pStyle w:val="CommentText"/>
      </w:pPr>
      <w:r>
        <w:rPr>
          <w:rStyle w:val="CommentReference"/>
        </w:rPr>
        <w:annotationRef/>
      </w:r>
      <w:r>
        <w:t>Will this extend to handling non-cooperative witnesses?</w:t>
      </w:r>
    </w:p>
  </w:comment>
  <w:comment w:id="428" w:author="Mary Wong" w:date="2022-03-04T18:16:00Z" w:initials="MW">
    <w:p w14:paraId="3C292E95" w14:textId="4D1B1F5E" w:rsidR="0049087F" w:rsidRDefault="0049087F">
      <w:pPr>
        <w:pStyle w:val="CommentText"/>
      </w:pPr>
      <w:r>
        <w:rPr>
          <w:rStyle w:val="CommentReference"/>
        </w:rPr>
        <w:annotationRef/>
      </w:r>
      <w:r w:rsidR="00AF14A5">
        <w:t>Should monetary damages (not punitive) be clearly included or excluded? What about costs?</w:t>
      </w:r>
    </w:p>
  </w:comment>
  <w:comment w:id="429" w:author="Mary Wong" w:date="2022-03-04T18:13:00Z" w:initials="MW">
    <w:p w14:paraId="217CBC80" w14:textId="3C9624C8" w:rsidR="0049087F" w:rsidRDefault="0049087F">
      <w:pPr>
        <w:pStyle w:val="CommentText"/>
      </w:pPr>
      <w:r>
        <w:rPr>
          <w:rStyle w:val="CommentReference"/>
        </w:rPr>
        <w:annotationRef/>
      </w:r>
      <w:r>
        <w:t>e.g., if there is a need to go to court to enforce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BE9FC" w15:done="0"/>
  <w15:commentEx w15:paraId="431A5694" w15:done="0"/>
  <w15:commentEx w15:paraId="2A2315B8" w15:done="0"/>
  <w15:commentEx w15:paraId="75BBB5BA" w15:done="0"/>
  <w15:commentEx w15:paraId="283CC15C" w15:done="0"/>
  <w15:commentEx w15:paraId="1F784980" w15:done="0"/>
  <w15:commentEx w15:paraId="3268AA8D" w15:done="0"/>
  <w15:commentEx w15:paraId="3ED06F8A" w15:done="0"/>
  <w15:commentEx w15:paraId="3C292E95" w15:done="0"/>
  <w15:commentEx w15:paraId="217CBC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33C7" w16cex:dateUtc="2022-03-02T23:19:00Z"/>
  <w16cex:commentExtensible w16cex:durableId="25C78A14" w16cex:dateUtc="2022-02-28T22:51:00Z"/>
  <w16cex:commentExtensible w16cex:durableId="25CA0936" w16cex:dateUtc="2022-03-02T20:18:00Z"/>
  <w16cex:commentExtensible w16cex:durableId="25CA09A7" w16cex:dateUtc="2022-03-02T20:20:00Z"/>
  <w16cex:commentExtensible w16cex:durableId="25CA3251" w16cex:dateUtc="2022-03-02T23:13:00Z"/>
  <w16cex:commentExtensible w16cex:durableId="25C78DFB" w16cex:dateUtc="2022-02-28T23:07:00Z"/>
  <w16cex:commentExtensible w16cex:durableId="25C78673" w16cex:dateUtc="2022-02-28T22:35:00Z"/>
  <w16cex:commentExtensible w16cex:durableId="25CCD4FF" w16cex:dateUtc="2022-03-04T23:12:00Z"/>
  <w16cex:commentExtensible w16cex:durableId="25CCD60F" w16cex:dateUtc="2022-03-04T23:16:00Z"/>
  <w16cex:commentExtensible w16cex:durableId="25CCD531" w16cex:dateUtc="2022-03-04T2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BE9FC" w16cid:durableId="25CA33C7"/>
  <w16cid:commentId w16cid:paraId="431A5694" w16cid:durableId="25C78A14"/>
  <w16cid:commentId w16cid:paraId="2A2315B8" w16cid:durableId="25CA0936"/>
  <w16cid:commentId w16cid:paraId="75BBB5BA" w16cid:durableId="25CA09A7"/>
  <w16cid:commentId w16cid:paraId="283CC15C" w16cid:durableId="25CA3251"/>
  <w16cid:commentId w16cid:paraId="1F784980" w16cid:durableId="25C78DFB"/>
  <w16cid:commentId w16cid:paraId="3268AA8D" w16cid:durableId="25C78673"/>
  <w16cid:commentId w16cid:paraId="3ED06F8A" w16cid:durableId="25CCD4FF"/>
  <w16cid:commentId w16cid:paraId="3C292E95" w16cid:durableId="25CCD60F"/>
  <w16cid:commentId w16cid:paraId="217CBC80" w16cid:durableId="25CCD5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EF87C" w14:textId="77777777" w:rsidR="009A4BEE" w:rsidRDefault="009A4BEE" w:rsidP="00124409">
      <w:r>
        <w:separator/>
      </w:r>
    </w:p>
    <w:p w14:paraId="18EF7AD3" w14:textId="77777777" w:rsidR="009A4BEE" w:rsidRDefault="009A4BEE"/>
  </w:endnote>
  <w:endnote w:type="continuationSeparator" w:id="0">
    <w:p w14:paraId="788F73B4" w14:textId="77777777" w:rsidR="009A4BEE" w:rsidRDefault="009A4BEE" w:rsidP="00124409">
      <w:r>
        <w:continuationSeparator/>
      </w:r>
    </w:p>
    <w:p w14:paraId="3256C564" w14:textId="77777777" w:rsidR="009A4BEE" w:rsidRDefault="009A4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altName w:val="﷽﷽﷽﷽﷽﷽﷽﷽"/>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lang w:eastAsia="en-US"/>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lang w:eastAsia="en-US"/>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r w:rsidR="009A4BEE">
      <w:fldChar w:fldCharType="begin"/>
    </w:r>
    <w:r w:rsidR="009A4BEE">
      <w:instrText xml:space="preserve"> NUMPAGES </w:instrText>
    </w:r>
    <w:r w:rsidR="009A4BEE">
      <w:fldChar w:fldCharType="separate"/>
    </w:r>
    <w:r w:rsidR="00E5319B">
      <w:rPr>
        <w:noProof/>
      </w:rPr>
      <w:t>24</w:t>
    </w:r>
    <w:r w:rsidR="009A4BE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lang w:eastAsia="en-US"/>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lang w:eastAsia="en-US"/>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9A4BEE">
      <w:fldChar w:fldCharType="begin"/>
    </w:r>
    <w:r w:rsidR="009A4BEE">
      <w:instrText xml:space="preserve"> NUMPAGES </w:instrText>
    </w:r>
    <w:r w:rsidR="009A4BEE">
      <w:fldChar w:fldCharType="separate"/>
    </w:r>
    <w:r>
      <w:rPr>
        <w:noProof/>
      </w:rPr>
      <w:t>23</w:t>
    </w:r>
    <w:r w:rsidR="009A4BEE">
      <w:rPr>
        <w:noProof/>
      </w:rPr>
      <w:fldChar w:fldCharType="end"/>
    </w:r>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lang w:eastAsia="en-US"/>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lang w:eastAsia="en-US"/>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9A4BEE">
      <w:fldChar w:fldCharType="begin"/>
    </w:r>
    <w:r w:rsidR="009A4BEE">
      <w:instrText xml:space="preserve"> NUMPAGES </w:instrText>
    </w:r>
    <w:r w:rsidR="009A4BEE">
      <w:fldChar w:fldCharType="separate"/>
    </w:r>
    <w:r>
      <w:rPr>
        <w:noProof/>
      </w:rPr>
      <w:t>23</w:t>
    </w:r>
    <w:r w:rsidR="009A4BEE">
      <w:rPr>
        <w:noProof/>
      </w:rPr>
      <w:fldChar w:fldCharType="end"/>
    </w:r>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3B7C" w14:textId="77777777" w:rsidR="009A4BEE" w:rsidRPr="001907AB" w:rsidRDefault="009A4BEE" w:rsidP="00124409">
      <w:pPr>
        <w:rPr>
          <w:color w:val="0A3251"/>
        </w:rPr>
      </w:pPr>
      <w:r w:rsidRPr="001907AB">
        <w:rPr>
          <w:color w:val="0A3251"/>
        </w:rPr>
        <w:separator/>
      </w:r>
    </w:p>
    <w:p w14:paraId="46C0DD23" w14:textId="77777777" w:rsidR="009A4BEE" w:rsidRDefault="009A4BEE"/>
  </w:footnote>
  <w:footnote w:type="continuationSeparator" w:id="0">
    <w:p w14:paraId="73B03832" w14:textId="77777777" w:rsidR="009A4BEE" w:rsidRPr="001907AB" w:rsidRDefault="009A4BEE" w:rsidP="00124409">
      <w:pPr>
        <w:rPr>
          <w:color w:val="0A3251"/>
        </w:rPr>
      </w:pPr>
      <w:r w:rsidRPr="001907AB">
        <w:rPr>
          <w:color w:val="0A3251"/>
        </w:rPr>
        <w:continuationSeparator/>
      </w:r>
    </w:p>
    <w:p w14:paraId="4A68C715" w14:textId="77777777" w:rsidR="009A4BEE" w:rsidRDefault="009A4BEE"/>
  </w:footnote>
  <w:footnote w:type="continuationNotice" w:id="1">
    <w:p w14:paraId="0E70C0DB" w14:textId="77777777" w:rsidR="009A4BEE" w:rsidRDefault="009A4BEE"/>
    <w:p w14:paraId="16A35BF7" w14:textId="77777777" w:rsidR="009A4BEE" w:rsidRDefault="009A4BEE"/>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57F8263D" w14:textId="77777777" w:rsidR="00C464EC" w:rsidDel="005E1C28" w:rsidRDefault="00C464EC" w:rsidP="00C464EC">
      <w:pPr>
        <w:pStyle w:val="FootnoteText"/>
        <w:rPr>
          <w:del w:id="20" w:author="Mary Wong" w:date="2022-03-02T15:06:00Z"/>
        </w:rPr>
      </w:pPr>
      <w:del w:id="21" w:author="Mary Wong" w:date="2022-03-02T15:06:00Z">
        <w:r w:rsidDel="005E1C28">
          <w:rPr>
            <w:rStyle w:val="FootnoteReference"/>
          </w:rPr>
          <w:footnoteRef/>
        </w:r>
        <w:r w:rsidDel="005E1C28">
          <w:delText xml:space="preserve"> Section 13 provides that “</w:delText>
        </w:r>
        <w:r w:rsidRPr="00524C99" w:rsidDel="005E1C28">
          <w:delText>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w:delText>
        </w:r>
        <w:r w:rsidDel="005E1C28">
          <w:delText xml:space="preserve"> …” (see </w:delText>
        </w:r>
        <w:r w:rsidR="002E18F3" w:rsidDel="005E1C28">
          <w:fldChar w:fldCharType="begin"/>
        </w:r>
        <w:r w:rsidR="002E18F3" w:rsidDel="005E1C28">
          <w:delInstrText xml:space="preserve"> HYPERLINK "https://gnso.icann.org/sites/default/files/file/field-file-attach/annex-2-pdp-manual-24oct19-en.pdf" </w:delInstrText>
        </w:r>
        <w:r w:rsidR="002E18F3" w:rsidDel="005E1C28">
          <w:fldChar w:fldCharType="separate"/>
        </w:r>
        <w:r w:rsidRPr="009778F3" w:rsidDel="005E1C28">
          <w:rPr>
            <w:rStyle w:val="Hyperlink"/>
          </w:rPr>
          <w:delText>https://gnso.icann.org/sites/default/files/file/field-file-attach/annex-2-pdp-manual-24oct19-en.pdf</w:delText>
        </w:r>
        <w:r w:rsidR="002E18F3" w:rsidDel="005E1C28">
          <w:rPr>
            <w:rStyle w:val="Hyperlink"/>
          </w:rPr>
          <w:fldChar w:fldCharType="end"/>
        </w:r>
        <w:r w:rsidDel="005E1C28">
          <w:delText>, at p. 8).</w:delText>
        </w:r>
      </w:del>
    </w:p>
  </w:footnote>
  <w:footnote w:id="5">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6">
    <w:p w14:paraId="465574F1" w14:textId="565122AE" w:rsidR="00FE15EC" w:rsidRDefault="00FE15EC">
      <w:pPr>
        <w:pStyle w:val="FootnoteText"/>
      </w:pPr>
      <w:ins w:id="176" w:author="Mary Wong" w:date="2022-03-02T16:57:00Z">
        <w:r>
          <w:rPr>
            <w:rStyle w:val="FootnoteReference"/>
          </w:rPr>
          <w:footnoteRef/>
        </w:r>
        <w:r>
          <w:t xml:space="preserve"> </w:t>
        </w:r>
      </w:ins>
      <w:ins w:id="177" w:author="Mary Wong" w:date="2022-03-02T16:58:00Z">
        <w:r>
          <w:t xml:space="preserve">The Public Comment proceeding, submissions and the staff report can be viewed here: </w:t>
        </w:r>
        <w:r>
          <w:fldChar w:fldCharType="begin"/>
        </w:r>
        <w:r>
          <w:instrText xml:space="preserve"> HYPERLINK "</w:instrText>
        </w:r>
        <w:r w:rsidRPr="00FE15EC">
          <w:instrText>https://www.icann.org/en/public-comment/proceeding/initial-report-epdp-specific-curative-rights-protections-igos-14-09-2021</w:instrText>
        </w:r>
        <w:r>
          <w:instrText xml:space="preserve">" </w:instrText>
        </w:r>
        <w:r>
          <w:fldChar w:fldCharType="separate"/>
        </w:r>
        <w:r w:rsidRPr="00CE5E8B">
          <w:rPr>
            <w:rStyle w:val="Hyperlink"/>
          </w:rPr>
          <w:t>https://www.icann.org/en/public-comment/proceeding/initial-report-epdp-specific-curative-rights-protections-igos-14-09-2021</w:t>
        </w:r>
        <w:r>
          <w:fldChar w:fldCharType="end"/>
        </w:r>
        <w:r>
          <w:t xml:space="preserve">. </w:t>
        </w:r>
      </w:ins>
    </w:p>
  </w:footnote>
  <w:footnote w:id="7">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8">
    <w:p w14:paraId="65B74A0E" w14:textId="32535225" w:rsidR="00AD64F1" w:rsidRDefault="00AD64F1">
      <w:pPr>
        <w:pStyle w:val="FootnoteText"/>
      </w:pPr>
      <w:r>
        <w:rPr>
          <w:rStyle w:val="FootnoteReference"/>
        </w:rPr>
        <w:footnoteRef/>
      </w:r>
      <w:r>
        <w:t xml:space="preserve"> See [INSERT RELEVANT EARLY GOOGLE DOC] for details of the proposed appeal process that the IGO Work Track considered.</w:t>
      </w:r>
    </w:p>
  </w:footnote>
  <w:footnote w:id="9">
    <w:p w14:paraId="708EE357" w14:textId="23588413" w:rsidR="00AD64F1" w:rsidDel="00B23964" w:rsidRDefault="00AD64F1">
      <w:pPr>
        <w:pStyle w:val="FootnoteText"/>
        <w:rPr>
          <w:del w:id="288" w:author="Mary Wong" w:date="2022-03-02T16:30:00Z"/>
        </w:rPr>
      </w:pPr>
      <w:del w:id="289" w:author="Mary Wong" w:date="2022-03-02T16:30:00Z">
        <w:r w:rsidDel="00B23964">
          <w:rPr>
            <w:rStyle w:val="FootnoteReference"/>
          </w:rPr>
          <w:footnoteRef/>
        </w:r>
        <w:r w:rsidDel="00B23964">
          <w:delText xml:space="preserve"> See Section 2.1.2 for the full set of elements recommended by the Work Track for the arbitral option.</w:delText>
        </w:r>
      </w:del>
    </w:p>
  </w:footnote>
  <w:footnote w:id="10">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349B1A2C" w:rsidR="00C340A7" w:rsidRPr="007B7451" w:rsidRDefault="00C340A7" w:rsidP="00A85F66">
    <w:pPr>
      <w:tabs>
        <w:tab w:val="center" w:pos="7800"/>
      </w:tabs>
    </w:pPr>
    <w:r>
      <w:rPr>
        <w:noProof/>
        <w:lang w:eastAsia="en-US"/>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r w:rsidR="00C13BDB">
      <w:rPr>
        <w:noProof/>
      </w:rPr>
      <w:t>4 March 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1C099A27" w:rsidR="00C340A7" w:rsidRPr="007B7451" w:rsidRDefault="00C340A7" w:rsidP="000B7FAB">
    <w:pPr>
      <w:tabs>
        <w:tab w:val="center" w:pos="7800"/>
      </w:tabs>
    </w:pPr>
    <w:r>
      <w:rPr>
        <w:noProof/>
        <w:lang w:eastAsia="en-US"/>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r w:rsidR="00C13BDB">
      <w:rPr>
        <w:noProof/>
      </w:rPr>
      <w:t>4 March 2022</w:t>
    </w:r>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3B4ECF91" w:rsidR="00002F41" w:rsidRPr="007B7451" w:rsidRDefault="00002F41" w:rsidP="000B7FAB">
    <w:pPr>
      <w:tabs>
        <w:tab w:val="center" w:pos="7800"/>
      </w:tabs>
    </w:pPr>
    <w:r>
      <w:rPr>
        <w:noProof/>
        <w:lang w:eastAsia="en-US"/>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lang w:eastAsia="en-US"/>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r w:rsidR="00C13BDB">
      <w:rPr>
        <w:noProof/>
      </w:rPr>
      <w:t>4 March 2022</w:t>
    </w:r>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5F5D"/>
    <w:rsid w:val="00015BB5"/>
    <w:rsid w:val="000210CF"/>
    <w:rsid w:val="0003045B"/>
    <w:rsid w:val="0003340A"/>
    <w:rsid w:val="000367B4"/>
    <w:rsid w:val="00044D65"/>
    <w:rsid w:val="00046C9F"/>
    <w:rsid w:val="00051EE4"/>
    <w:rsid w:val="00053B91"/>
    <w:rsid w:val="000558C4"/>
    <w:rsid w:val="00057C75"/>
    <w:rsid w:val="00061912"/>
    <w:rsid w:val="00063289"/>
    <w:rsid w:val="00070278"/>
    <w:rsid w:val="00076BE7"/>
    <w:rsid w:val="0008073D"/>
    <w:rsid w:val="000872C5"/>
    <w:rsid w:val="00094F55"/>
    <w:rsid w:val="000A4AA4"/>
    <w:rsid w:val="000A5D00"/>
    <w:rsid w:val="000A6E00"/>
    <w:rsid w:val="000A7253"/>
    <w:rsid w:val="000B01D4"/>
    <w:rsid w:val="000B6C20"/>
    <w:rsid w:val="000B6ED1"/>
    <w:rsid w:val="000B7FAB"/>
    <w:rsid w:val="000C0391"/>
    <w:rsid w:val="000C2345"/>
    <w:rsid w:val="000C684E"/>
    <w:rsid w:val="000C6ECA"/>
    <w:rsid w:val="000C75B3"/>
    <w:rsid w:val="000C786D"/>
    <w:rsid w:val="000D2C3A"/>
    <w:rsid w:val="000D3F3D"/>
    <w:rsid w:val="000E4E05"/>
    <w:rsid w:val="000F0F9D"/>
    <w:rsid w:val="000F55A4"/>
    <w:rsid w:val="00104A71"/>
    <w:rsid w:val="00106324"/>
    <w:rsid w:val="00112AF1"/>
    <w:rsid w:val="00123719"/>
    <w:rsid w:val="001243F1"/>
    <w:rsid w:val="00124409"/>
    <w:rsid w:val="00124FB1"/>
    <w:rsid w:val="00127E6B"/>
    <w:rsid w:val="001402CC"/>
    <w:rsid w:val="00140481"/>
    <w:rsid w:val="0014170F"/>
    <w:rsid w:val="00146859"/>
    <w:rsid w:val="001519C5"/>
    <w:rsid w:val="001542A3"/>
    <w:rsid w:val="00160E93"/>
    <w:rsid w:val="0016397B"/>
    <w:rsid w:val="00167BAB"/>
    <w:rsid w:val="001716EF"/>
    <w:rsid w:val="00183494"/>
    <w:rsid w:val="001907AB"/>
    <w:rsid w:val="00193C42"/>
    <w:rsid w:val="00195FEB"/>
    <w:rsid w:val="001B103A"/>
    <w:rsid w:val="001B72C1"/>
    <w:rsid w:val="001C6378"/>
    <w:rsid w:val="001C724D"/>
    <w:rsid w:val="001D5447"/>
    <w:rsid w:val="001D61DA"/>
    <w:rsid w:val="001D6D3E"/>
    <w:rsid w:val="001D7D8C"/>
    <w:rsid w:val="001E7671"/>
    <w:rsid w:val="001F06C8"/>
    <w:rsid w:val="001F3A17"/>
    <w:rsid w:val="001F58D4"/>
    <w:rsid w:val="001F70F1"/>
    <w:rsid w:val="00200C17"/>
    <w:rsid w:val="00202C57"/>
    <w:rsid w:val="0020547B"/>
    <w:rsid w:val="00227FE9"/>
    <w:rsid w:val="00234A02"/>
    <w:rsid w:val="00240242"/>
    <w:rsid w:val="00245F07"/>
    <w:rsid w:val="00247464"/>
    <w:rsid w:val="00250269"/>
    <w:rsid w:val="00254CFA"/>
    <w:rsid w:val="00256550"/>
    <w:rsid w:val="00256F17"/>
    <w:rsid w:val="002570A2"/>
    <w:rsid w:val="00261F20"/>
    <w:rsid w:val="00265E51"/>
    <w:rsid w:val="00293D74"/>
    <w:rsid w:val="0029430A"/>
    <w:rsid w:val="002A6E33"/>
    <w:rsid w:val="002B14B7"/>
    <w:rsid w:val="002B2794"/>
    <w:rsid w:val="002B2A86"/>
    <w:rsid w:val="002C4A83"/>
    <w:rsid w:val="002C6142"/>
    <w:rsid w:val="002C61A4"/>
    <w:rsid w:val="002D1634"/>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71954"/>
    <w:rsid w:val="00374285"/>
    <w:rsid w:val="003743E6"/>
    <w:rsid w:val="003756F6"/>
    <w:rsid w:val="003819D1"/>
    <w:rsid w:val="00382B07"/>
    <w:rsid w:val="00383D2B"/>
    <w:rsid w:val="0038592B"/>
    <w:rsid w:val="003946DC"/>
    <w:rsid w:val="003A7260"/>
    <w:rsid w:val="003C007E"/>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2981"/>
    <w:rsid w:val="00412FA8"/>
    <w:rsid w:val="004243E7"/>
    <w:rsid w:val="00424FEF"/>
    <w:rsid w:val="004319A9"/>
    <w:rsid w:val="00432190"/>
    <w:rsid w:val="00453090"/>
    <w:rsid w:val="00456149"/>
    <w:rsid w:val="00457E4F"/>
    <w:rsid w:val="004610DE"/>
    <w:rsid w:val="00462F36"/>
    <w:rsid w:val="00463AB0"/>
    <w:rsid w:val="00465824"/>
    <w:rsid w:val="00471015"/>
    <w:rsid w:val="00475AC9"/>
    <w:rsid w:val="004762E2"/>
    <w:rsid w:val="004801A4"/>
    <w:rsid w:val="004820F9"/>
    <w:rsid w:val="00482B01"/>
    <w:rsid w:val="0049087F"/>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30288"/>
    <w:rsid w:val="0053109B"/>
    <w:rsid w:val="0053283C"/>
    <w:rsid w:val="00533D87"/>
    <w:rsid w:val="00535917"/>
    <w:rsid w:val="005464E9"/>
    <w:rsid w:val="005465E5"/>
    <w:rsid w:val="00553AB8"/>
    <w:rsid w:val="00557846"/>
    <w:rsid w:val="00563D6B"/>
    <w:rsid w:val="00564698"/>
    <w:rsid w:val="00564F56"/>
    <w:rsid w:val="00587820"/>
    <w:rsid w:val="00590847"/>
    <w:rsid w:val="005A2680"/>
    <w:rsid w:val="005B0AA7"/>
    <w:rsid w:val="005B0C35"/>
    <w:rsid w:val="005B11DF"/>
    <w:rsid w:val="005B4D08"/>
    <w:rsid w:val="005B7F09"/>
    <w:rsid w:val="005D1C47"/>
    <w:rsid w:val="005E1C28"/>
    <w:rsid w:val="005F07FB"/>
    <w:rsid w:val="005F274B"/>
    <w:rsid w:val="005F38E6"/>
    <w:rsid w:val="005F6B10"/>
    <w:rsid w:val="006008E0"/>
    <w:rsid w:val="00607A97"/>
    <w:rsid w:val="00607AFB"/>
    <w:rsid w:val="00614D63"/>
    <w:rsid w:val="00634888"/>
    <w:rsid w:val="0063736C"/>
    <w:rsid w:val="006458E7"/>
    <w:rsid w:val="006500AD"/>
    <w:rsid w:val="00650F05"/>
    <w:rsid w:val="00660D45"/>
    <w:rsid w:val="0066118F"/>
    <w:rsid w:val="00664510"/>
    <w:rsid w:val="006731B0"/>
    <w:rsid w:val="0069774A"/>
    <w:rsid w:val="006A6698"/>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22B24"/>
    <w:rsid w:val="00723098"/>
    <w:rsid w:val="00733F48"/>
    <w:rsid w:val="00736F36"/>
    <w:rsid w:val="007453D3"/>
    <w:rsid w:val="00745937"/>
    <w:rsid w:val="0075353D"/>
    <w:rsid w:val="00756D57"/>
    <w:rsid w:val="0076032C"/>
    <w:rsid w:val="00760759"/>
    <w:rsid w:val="00763B4F"/>
    <w:rsid w:val="00764F65"/>
    <w:rsid w:val="0077305B"/>
    <w:rsid w:val="0077663C"/>
    <w:rsid w:val="007827BA"/>
    <w:rsid w:val="007835A0"/>
    <w:rsid w:val="007872CE"/>
    <w:rsid w:val="007952D8"/>
    <w:rsid w:val="0079598B"/>
    <w:rsid w:val="00795E91"/>
    <w:rsid w:val="00797141"/>
    <w:rsid w:val="007A02EF"/>
    <w:rsid w:val="007A07C9"/>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4D96"/>
    <w:rsid w:val="00876348"/>
    <w:rsid w:val="0087737D"/>
    <w:rsid w:val="0088125A"/>
    <w:rsid w:val="00884625"/>
    <w:rsid w:val="0088790D"/>
    <w:rsid w:val="008A1337"/>
    <w:rsid w:val="008A4D46"/>
    <w:rsid w:val="008B3325"/>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A0041"/>
    <w:rsid w:val="009A4BEE"/>
    <w:rsid w:val="009B02BA"/>
    <w:rsid w:val="009B49B0"/>
    <w:rsid w:val="009B55DC"/>
    <w:rsid w:val="009B5B84"/>
    <w:rsid w:val="009B6108"/>
    <w:rsid w:val="009B78AB"/>
    <w:rsid w:val="009C3078"/>
    <w:rsid w:val="009C7F46"/>
    <w:rsid w:val="009D7D56"/>
    <w:rsid w:val="009E4732"/>
    <w:rsid w:val="009F245A"/>
    <w:rsid w:val="009F760F"/>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812F2"/>
    <w:rsid w:val="00A829E3"/>
    <w:rsid w:val="00A85F66"/>
    <w:rsid w:val="00A92463"/>
    <w:rsid w:val="00A93548"/>
    <w:rsid w:val="00A93A66"/>
    <w:rsid w:val="00A95ED1"/>
    <w:rsid w:val="00AA0A49"/>
    <w:rsid w:val="00AA50CE"/>
    <w:rsid w:val="00AA707A"/>
    <w:rsid w:val="00AC548A"/>
    <w:rsid w:val="00AC6419"/>
    <w:rsid w:val="00AC7C00"/>
    <w:rsid w:val="00AD0780"/>
    <w:rsid w:val="00AD64F1"/>
    <w:rsid w:val="00AE5BD0"/>
    <w:rsid w:val="00AE6653"/>
    <w:rsid w:val="00AF14A5"/>
    <w:rsid w:val="00AF7782"/>
    <w:rsid w:val="00B04234"/>
    <w:rsid w:val="00B11C5C"/>
    <w:rsid w:val="00B20D1A"/>
    <w:rsid w:val="00B23964"/>
    <w:rsid w:val="00B3414B"/>
    <w:rsid w:val="00B353FF"/>
    <w:rsid w:val="00B469B1"/>
    <w:rsid w:val="00B52940"/>
    <w:rsid w:val="00B5297F"/>
    <w:rsid w:val="00B53C28"/>
    <w:rsid w:val="00B755E4"/>
    <w:rsid w:val="00B75A7D"/>
    <w:rsid w:val="00B76431"/>
    <w:rsid w:val="00B9293B"/>
    <w:rsid w:val="00BA3D47"/>
    <w:rsid w:val="00BA5C34"/>
    <w:rsid w:val="00BA7127"/>
    <w:rsid w:val="00BB0442"/>
    <w:rsid w:val="00BB3635"/>
    <w:rsid w:val="00BD3094"/>
    <w:rsid w:val="00BD52F0"/>
    <w:rsid w:val="00BE1778"/>
    <w:rsid w:val="00BE2749"/>
    <w:rsid w:val="00BE41D3"/>
    <w:rsid w:val="00BE44D6"/>
    <w:rsid w:val="00BE5512"/>
    <w:rsid w:val="00BF63A3"/>
    <w:rsid w:val="00C00DD6"/>
    <w:rsid w:val="00C05D7F"/>
    <w:rsid w:val="00C13BDB"/>
    <w:rsid w:val="00C2083A"/>
    <w:rsid w:val="00C279AE"/>
    <w:rsid w:val="00C31597"/>
    <w:rsid w:val="00C340A7"/>
    <w:rsid w:val="00C357A4"/>
    <w:rsid w:val="00C417E8"/>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D075D"/>
    <w:rsid w:val="00CD273C"/>
    <w:rsid w:val="00CE330A"/>
    <w:rsid w:val="00CE46D9"/>
    <w:rsid w:val="00CE7310"/>
    <w:rsid w:val="00CE75D9"/>
    <w:rsid w:val="00CF22A6"/>
    <w:rsid w:val="00CF3100"/>
    <w:rsid w:val="00CF567F"/>
    <w:rsid w:val="00CF604F"/>
    <w:rsid w:val="00CF6A0C"/>
    <w:rsid w:val="00CF75AF"/>
    <w:rsid w:val="00D0287F"/>
    <w:rsid w:val="00D07CE4"/>
    <w:rsid w:val="00D20DC9"/>
    <w:rsid w:val="00D226C9"/>
    <w:rsid w:val="00D22B2C"/>
    <w:rsid w:val="00D258E3"/>
    <w:rsid w:val="00D27DEF"/>
    <w:rsid w:val="00D30111"/>
    <w:rsid w:val="00D32AF4"/>
    <w:rsid w:val="00D3502B"/>
    <w:rsid w:val="00D41023"/>
    <w:rsid w:val="00D4266A"/>
    <w:rsid w:val="00D53444"/>
    <w:rsid w:val="00D55F8E"/>
    <w:rsid w:val="00D825A5"/>
    <w:rsid w:val="00D91AF3"/>
    <w:rsid w:val="00D92189"/>
    <w:rsid w:val="00D9754A"/>
    <w:rsid w:val="00D976CB"/>
    <w:rsid w:val="00DA106B"/>
    <w:rsid w:val="00DA1954"/>
    <w:rsid w:val="00DB1F9E"/>
    <w:rsid w:val="00DB603E"/>
    <w:rsid w:val="00DC054B"/>
    <w:rsid w:val="00DC7232"/>
    <w:rsid w:val="00DD2060"/>
    <w:rsid w:val="00DD39AD"/>
    <w:rsid w:val="00DE6619"/>
    <w:rsid w:val="00DF22A3"/>
    <w:rsid w:val="00DF7563"/>
    <w:rsid w:val="00E03B99"/>
    <w:rsid w:val="00E10241"/>
    <w:rsid w:val="00E23B15"/>
    <w:rsid w:val="00E25C45"/>
    <w:rsid w:val="00E32A8D"/>
    <w:rsid w:val="00E37883"/>
    <w:rsid w:val="00E42698"/>
    <w:rsid w:val="00E501B4"/>
    <w:rsid w:val="00E5319B"/>
    <w:rsid w:val="00E53308"/>
    <w:rsid w:val="00E61E11"/>
    <w:rsid w:val="00E706A0"/>
    <w:rsid w:val="00E765C1"/>
    <w:rsid w:val="00E773A3"/>
    <w:rsid w:val="00E80DFB"/>
    <w:rsid w:val="00E83D21"/>
    <w:rsid w:val="00E86F4D"/>
    <w:rsid w:val="00E96272"/>
    <w:rsid w:val="00E96E47"/>
    <w:rsid w:val="00EA1304"/>
    <w:rsid w:val="00EA28B1"/>
    <w:rsid w:val="00EB27BE"/>
    <w:rsid w:val="00EB4237"/>
    <w:rsid w:val="00ED53C4"/>
    <w:rsid w:val="00EF0F82"/>
    <w:rsid w:val="00EF571B"/>
    <w:rsid w:val="00EF7D5B"/>
    <w:rsid w:val="00F100F2"/>
    <w:rsid w:val="00F105BE"/>
    <w:rsid w:val="00F11FB0"/>
    <w:rsid w:val="00F23192"/>
    <w:rsid w:val="00F370CE"/>
    <w:rsid w:val="00F4113E"/>
    <w:rsid w:val="00F4738C"/>
    <w:rsid w:val="00F713BD"/>
    <w:rsid w:val="00F8527B"/>
    <w:rsid w:val="00F85B37"/>
    <w:rsid w:val="00F86B9C"/>
    <w:rsid w:val="00F966E1"/>
    <w:rsid w:val="00FA5E1D"/>
    <w:rsid w:val="00FB14F7"/>
    <w:rsid w:val="00FB19D3"/>
    <w:rsid w:val="00FB3302"/>
    <w:rsid w:val="00FB610D"/>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F41"/>
    <w:rPr>
      <w:rFonts w:ascii="Times New Roman" w:eastAsia="Times New Roman" w:hAnsi="Times New Roman" w:cs="Times New Roman"/>
      <w:lang w:eastAsia="zh-C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lang w:eastAsia="en-US"/>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lang w:eastAsia="en-US"/>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lang w:eastAsia="en-US"/>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lang w:eastAsia="en-US"/>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lang w:eastAsia="en-US"/>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lang w:eastAsia="en-US"/>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lang w:eastAsia="en-US"/>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lang w:eastAsia="en-US"/>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lang w:eastAsia="en-US"/>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lang w:eastAsia="en-US"/>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lang w:eastAsia="en-US"/>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lang w:eastAsia="en-US"/>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4E6782"/>
    <w:pPr>
      <w:tabs>
        <w:tab w:val="right" w:pos="9350"/>
      </w:tabs>
      <w:spacing w:before="240" w:after="120"/>
    </w:pPr>
    <w:rPr>
      <w:rFonts w:ascii="Source Sans Pro" w:eastAsiaTheme="minorEastAsia" w:hAnsi="Source Sans Pro" w:cstheme="minorBidi"/>
      <w:b/>
      <w:bCs/>
      <w:caps/>
      <w:sz w:val="28"/>
      <w:szCs w:val="28"/>
      <w:u w:val="single" w:color="1768B1"/>
      <w:lang w:eastAsia="en-US"/>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lang w:eastAsia="en-US"/>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lang w:eastAsia="en-US"/>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lang w:eastAsia="en-US"/>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26" Type="http://schemas.openxmlformats.org/officeDocument/2006/relationships/hyperlink" Target="https://community.icann.org/download/attachments/155191789/IGO%20Work%20Track%20Briefing%20Paper%20-%20DRAFT%20-%2027%20Jan%202021.docx?version=1&amp;modificationDate=1628626744106&amp;api=v2" TargetMode="External"/><Relationship Id="rId39" Type="http://schemas.openxmlformats.org/officeDocument/2006/relationships/hyperlink" Target="https://gnso.icann.org/en/council/resolutions/2020-current" TargetMode="External"/><Relationship Id="rId21" Type="http://schemas.microsoft.com/office/2011/relationships/commentsExtended" Target="commentsExtended.xml"/><Relationship Id="rId34" Type="http://schemas.openxmlformats.org/officeDocument/2006/relationships/hyperlink" Target="https://gnso.icann.org/en/council/resolutions/2020-current" TargetMode="External"/><Relationship Id="rId42" Type="http://schemas.openxmlformats.org/officeDocument/2006/relationships/hyperlink" Target="https://community.icann.org/x/FwDQCQ" TargetMode="External"/><Relationship Id="rId47" Type="http://schemas.openxmlformats.org/officeDocument/2006/relationships/hyperlink" Target="https://community.icann.org/x/ULrhAg" TargetMode="External"/><Relationship Id="rId50" Type="http://schemas.openxmlformats.org/officeDocument/2006/relationships/hyperlink" Target="https://community.icann.org/x/jV9-Ag" TargetMode="External"/><Relationship Id="rId55" Type="http://schemas.openxmlformats.org/officeDocument/2006/relationships/hyperlink" Target="https://community.icann.org/x/cTCfAg" TargetMode="External"/><Relationship Id="rId63" Type="http://schemas.openxmlformats.org/officeDocument/2006/relationships/hyperlink" Target="https://community.icann.org/x/LwUnAw" TargetMode="External"/><Relationship Id="rId68" Type="http://schemas.openxmlformats.org/officeDocument/2006/relationships/hyperlink" Target="https://gnso.icann.org/en/council/resolutions/2020-current" TargetMode="Externa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www.un.org/en/about-us/un-syst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en/issues/igo-ingo-crp-access-final-17jul18-en.pdf" TargetMode="External"/><Relationship Id="rId37" Type="http://schemas.openxmlformats.org/officeDocument/2006/relationships/hyperlink" Target="https://gnso.icann.org/sites/default/files/file/field-file-attach/rpms-charter-addendum-09jan20-en.pdf" TargetMode="External"/><Relationship Id="rId40" Type="http://schemas.openxmlformats.org/officeDocument/2006/relationships/hyperlink" Target="https://gnso.icann.org/sites/default/files/filefield_45427/igo-ingo-crp-access-final-25may14-en.pdf" TargetMode="External"/><Relationship Id="rId45" Type="http://schemas.openxmlformats.org/officeDocument/2006/relationships/hyperlink" Target="https://community.icann.org/x/LVp-Ag" TargetMode="External"/><Relationship Id="rId53" Type="http://schemas.openxmlformats.org/officeDocument/2006/relationships/hyperlink" Target="https://community.icann.org/x/ZC6AAw" TargetMode="External"/><Relationship Id="rId58" Type="http://schemas.openxmlformats.org/officeDocument/2006/relationships/hyperlink" Target="https://community.icann.org/x/E8PbAQ" TargetMode="External"/><Relationship Id="rId66"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undocs.org/A/INF/75/3" TargetMode="External"/><Relationship Id="rId36" Type="http://schemas.openxmlformats.org/officeDocument/2006/relationships/hyperlink" Target="https://gnso.icann.org/en/council/resolutions/2020-current" TargetMode="External"/><Relationship Id="rId49" Type="http://schemas.openxmlformats.org/officeDocument/2006/relationships/hyperlink" Target="https://community.icann.org/x/qIBwAg" TargetMode="External"/><Relationship Id="rId57" Type="http://schemas.openxmlformats.org/officeDocument/2006/relationships/hyperlink" Target="https://community.icann.org/x/rJxEB" TargetMode="External"/><Relationship Id="rId61" Type="http://schemas.openxmlformats.org/officeDocument/2006/relationships/hyperlink" Target="https://community.icann.org/x/oAKAAw" TargetMode="Externa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yperlink" Target="https://gnso.icann.org/sites/default/files/filefield_45569/igo-ingo-crp-access-charter-24jun14-en.pdf" TargetMode="External"/><Relationship Id="rId44" Type="http://schemas.openxmlformats.org/officeDocument/2006/relationships/image" Target="media/image3.png"/><Relationship Id="rId52" Type="http://schemas.openxmlformats.org/officeDocument/2006/relationships/hyperlink" Target="https://community.icann.org/x/LK7bAQ" TargetMode="External"/><Relationship Id="rId60" Type="http://schemas.openxmlformats.org/officeDocument/2006/relationships/hyperlink" Target="https://community.icann.org/x/bTefA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mm.icann.org/pipermail/gnso-igo-wt/2021-June/000096.html" TargetMode="External"/><Relationship Id="rId30" Type="http://schemas.openxmlformats.org/officeDocument/2006/relationships/hyperlink" Target="https://www.un.org/en/ga/about/subsidiary/index.shtml" TargetMode="External"/><Relationship Id="rId35" Type="http://schemas.openxmlformats.org/officeDocument/2006/relationships/hyperlink" Target="https://www.icann.org/en/system/files/files/eoi-igo-work-track-chair-26oct20-en.pdf" TargetMode="External"/><Relationship Id="rId43" Type="http://schemas.openxmlformats.org/officeDocument/2006/relationships/hyperlink" Target="https://mm.icann.org/pipermail/gnso-igo-wt/" TargetMode="External"/><Relationship Id="rId48" Type="http://schemas.openxmlformats.org/officeDocument/2006/relationships/hyperlink" Target="https://community.icann.org/x/kQBpBQ" TargetMode="External"/><Relationship Id="rId56" Type="http://schemas.openxmlformats.org/officeDocument/2006/relationships/hyperlink" Target="https://community.icann.org/x/HgbPAQ" TargetMode="External"/><Relationship Id="rId64" Type="http://schemas.openxmlformats.org/officeDocument/2006/relationships/hyperlink" Target="https://community.icann.org/x/BIUmCQ" TargetMode="External"/><Relationship Id="rId69" Type="http://schemas.openxmlformats.org/officeDocument/2006/relationships/hyperlink" Target="https://gnso.icann.org/en/group-activities/active/specific-crp-igo-epdp" TargetMode="External"/><Relationship Id="rId8" Type="http://schemas.openxmlformats.org/officeDocument/2006/relationships/image" Target="media/image1.png"/><Relationship Id="rId51" Type="http://schemas.openxmlformats.org/officeDocument/2006/relationships/hyperlink" Target="https://community.icann.org/x/-4QmCQ"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council/resolutions" TargetMode="External"/><Relationship Id="rId38" Type="http://schemas.openxmlformats.org/officeDocument/2006/relationships/hyperlink" Target="https://community.icann.org/display/GNSOIWT/4.+WT+Members+and+mailing+list" TargetMode="External"/><Relationship Id="rId46" Type="http://schemas.openxmlformats.org/officeDocument/2006/relationships/hyperlink" Target="https://community.icann.org/x/r59EB" TargetMode="External"/><Relationship Id="rId59" Type="http://schemas.openxmlformats.org/officeDocument/2006/relationships/hyperlink" Target="https://community.icann.org/x/ABrxAg" TargetMode="External"/><Relationship Id="rId67" Type="http://schemas.openxmlformats.org/officeDocument/2006/relationships/hyperlink" Target="https://gnso.icann.org/sites/default/files/file/field-file-attach/specific-crp-igo-epdp-charter-16aug21-en.pdf" TargetMode="External"/><Relationship Id="rId20" Type="http://schemas.openxmlformats.org/officeDocument/2006/relationships/comments" Target="comments.xml"/><Relationship Id="rId41" Type="http://schemas.openxmlformats.org/officeDocument/2006/relationships/hyperlink" Target="https://community.icann.org/display/GNSOIWT/1.+WT+Meetings" TargetMode="External"/><Relationship Id="rId54" Type="http://schemas.openxmlformats.org/officeDocument/2006/relationships/hyperlink" Target="https://community.icann.org/x/9gZyB" TargetMode="External"/><Relationship Id="rId62" Type="http://schemas.openxmlformats.org/officeDocument/2006/relationships/hyperlink" Target="https://community.icann.org/x/AoUmCQ"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10117</Words>
  <Characters>57670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3</cp:revision>
  <dcterms:created xsi:type="dcterms:W3CDTF">2022-03-05T14:34:00Z</dcterms:created>
  <dcterms:modified xsi:type="dcterms:W3CDTF">2022-03-05T14:58:00Z</dcterms:modified>
</cp:coreProperties>
</file>