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1216CD" w14:textId="77777777" w:rsidR="00E32C0D" w:rsidRDefault="00E32C0D"/>
    <w:p w14:paraId="65018D76" w14:textId="77777777" w:rsidR="00854012" w:rsidRDefault="00854012">
      <w:r>
        <w:t xml:space="preserve">The ALAC thanks ICANN for putting forward the DIDP for public comment and takes this opportunity </w:t>
      </w:r>
      <w:r w:rsidR="00E9064B">
        <w:t>to provide its comments</w:t>
      </w:r>
      <w:r>
        <w:t xml:space="preserve">.  </w:t>
      </w:r>
    </w:p>
    <w:p w14:paraId="079CE3A7" w14:textId="77777777" w:rsidR="00854012" w:rsidRDefault="00854012">
      <w:r>
        <w:t>Bearing in mind the interests of the Internet end users and the importance of transparency as a prerequisite for trust, the ALAC would like to comment on two main points</w:t>
      </w:r>
    </w:p>
    <w:p w14:paraId="28D633D8" w14:textId="77777777" w:rsidR="00854012" w:rsidRDefault="00854012" w:rsidP="00854012">
      <w:pPr>
        <w:pStyle w:val="ListParagraph"/>
        <w:numPr>
          <w:ilvl w:val="0"/>
          <w:numId w:val="1"/>
        </w:numPr>
      </w:pPr>
      <w:r>
        <w:t>The Mechanism under which requestors may seek review of ICANN’s DIDP responses</w:t>
      </w:r>
    </w:p>
    <w:p w14:paraId="3C8FA575" w14:textId="77777777" w:rsidR="007A27D8" w:rsidRDefault="00854012" w:rsidP="00E9064B">
      <w:pPr>
        <w:pStyle w:val="ListParagraph"/>
        <w:numPr>
          <w:ilvl w:val="0"/>
          <w:numId w:val="1"/>
        </w:numPr>
      </w:pPr>
      <w:r>
        <w:t xml:space="preserve"> </w:t>
      </w:r>
      <w:r w:rsidR="007A27D8">
        <w:t>DIDP</w:t>
      </w:r>
      <w:r>
        <w:t xml:space="preserve"> </w:t>
      </w:r>
      <w:r w:rsidR="007A27D8">
        <w:t>Conditions for nondisclosure</w:t>
      </w:r>
    </w:p>
    <w:p w14:paraId="6DCB57FC" w14:textId="77777777" w:rsidR="00E9064B" w:rsidRDefault="00E9064B" w:rsidP="00E9064B">
      <w:pPr>
        <w:pStyle w:val="ListParagraph"/>
      </w:pPr>
    </w:p>
    <w:p w14:paraId="2CFB60A0" w14:textId="77777777" w:rsidR="007A27D8" w:rsidRDefault="007A27D8" w:rsidP="007A27D8">
      <w:pPr>
        <w:pStyle w:val="ListParagraph"/>
        <w:numPr>
          <w:ilvl w:val="0"/>
          <w:numId w:val="2"/>
        </w:numPr>
        <w:ind w:left="360"/>
        <w:rPr>
          <w:b/>
          <w:bCs/>
        </w:rPr>
      </w:pPr>
      <w:r w:rsidRPr="007A27D8">
        <w:rPr>
          <w:b/>
          <w:bCs/>
        </w:rPr>
        <w:t>The Mechanism under which requestors may seek review of ICANN’s DIDP responses</w:t>
      </w:r>
    </w:p>
    <w:p w14:paraId="42B69A30" w14:textId="4C5769BE" w:rsidR="0051432D" w:rsidRDefault="008E1876" w:rsidP="008E1876">
      <w:pPr>
        <w:pStyle w:val="ListParagraph"/>
        <w:ind w:left="360"/>
      </w:pPr>
      <w:r w:rsidRPr="008E1876">
        <w:t xml:space="preserve">In order to make the communication between ICANN and the public more </w:t>
      </w:r>
      <w:commentRangeStart w:id="0"/>
      <w:commentRangeStart w:id="1"/>
      <w:r w:rsidRPr="008E1876">
        <w:t xml:space="preserve">powerful </w:t>
      </w:r>
      <w:commentRangeEnd w:id="0"/>
      <w:r w:rsidR="00C21708">
        <w:rPr>
          <w:rStyle w:val="CommentReference"/>
        </w:rPr>
        <w:commentReference w:id="0"/>
      </w:r>
      <w:commentRangeEnd w:id="1"/>
      <w:r w:rsidR="009418AE">
        <w:rPr>
          <w:rStyle w:val="CommentReference"/>
        </w:rPr>
        <w:commentReference w:id="1"/>
      </w:r>
      <w:r w:rsidRPr="008E1876">
        <w:t>a</w:t>
      </w:r>
      <w:r w:rsidR="00B850C7">
        <w:t xml:space="preserve">nd to demonstrate that </w:t>
      </w:r>
      <w:r w:rsidRPr="008E1876">
        <w:t>public requests matters, there needs to be a</w:t>
      </w:r>
      <w:r>
        <w:t xml:space="preserve"> clear and credible mechanism through which requestors seek review of ICANN’s DIDP responses. Therefore, the ALAC </w:t>
      </w:r>
      <w:del w:id="2" w:author="Alan Greenberg" w:date="2021-12-09T12:32:00Z">
        <w:r w:rsidDel="00C21708">
          <w:delText xml:space="preserve">agrees with </w:delText>
        </w:r>
      </w:del>
      <w:ins w:id="3" w:author="Alan Greenberg" w:date="2021-12-09T12:32:00Z">
        <w:r w:rsidR="00C21708">
          <w:t xml:space="preserve">supports </w:t>
        </w:r>
      </w:ins>
      <w:r>
        <w:t>the proposal of having the ombudsman take on this role.</w:t>
      </w:r>
      <w:ins w:id="4" w:author="Alan Greenberg" w:date="2021-12-09T12:32:00Z">
        <w:r w:rsidR="00C21708">
          <w:t xml:space="preserve"> </w:t>
        </w:r>
      </w:ins>
      <w:ins w:id="5" w:author="Alan Greenberg" w:date="2021-12-09T12:33:00Z">
        <w:r w:rsidR="00C21708">
          <w:t>Should the Ombudsman or the ICANN Complaints Officer be designated as a poten</w:t>
        </w:r>
      </w:ins>
      <w:ins w:id="6" w:author="Alan Greenberg" w:date="2021-12-09T12:34:00Z">
        <w:r w:rsidR="00C21708">
          <w:t>tial recourse against an unsatisfactory DIDP response, this must be noted in the policy itself, and in the DIDP response.</w:t>
        </w:r>
      </w:ins>
    </w:p>
    <w:p w14:paraId="724608E3" w14:textId="77777777" w:rsidR="00EB0062" w:rsidRDefault="00EB0062" w:rsidP="008E1876">
      <w:pPr>
        <w:pStyle w:val="ListParagraph"/>
        <w:ind w:left="360"/>
        <w:rPr>
          <w:b/>
          <w:bCs/>
        </w:rPr>
      </w:pPr>
    </w:p>
    <w:p w14:paraId="03CFEA6C" w14:textId="77777777" w:rsidR="00E9064B" w:rsidRDefault="0051432D" w:rsidP="00E9064B">
      <w:pPr>
        <w:pStyle w:val="ListParagraph"/>
        <w:ind w:left="360"/>
        <w:rPr>
          <w:b/>
          <w:bCs/>
        </w:rPr>
      </w:pPr>
      <w:commentRangeStart w:id="7"/>
      <w:commentRangeStart w:id="8"/>
      <w:r w:rsidRPr="004D7A7D">
        <w:rPr>
          <w:b/>
          <w:bCs/>
        </w:rPr>
        <w:t xml:space="preserve">Responses to </w:t>
      </w:r>
      <w:r w:rsidR="00EB0062">
        <w:rPr>
          <w:b/>
          <w:bCs/>
        </w:rPr>
        <w:t xml:space="preserve">related </w:t>
      </w:r>
      <w:r w:rsidRPr="004D7A7D">
        <w:rPr>
          <w:b/>
          <w:bCs/>
        </w:rPr>
        <w:t>questions:</w:t>
      </w:r>
      <w:commentRangeEnd w:id="7"/>
      <w:r w:rsidR="00A05272">
        <w:rPr>
          <w:rStyle w:val="CommentReference"/>
        </w:rPr>
        <w:commentReference w:id="7"/>
      </w:r>
      <w:commentRangeEnd w:id="8"/>
      <w:r w:rsidR="009418AE">
        <w:rPr>
          <w:rStyle w:val="CommentReference"/>
        </w:rPr>
        <w:commentReference w:id="8"/>
      </w:r>
    </w:p>
    <w:p w14:paraId="5A60F1BF" w14:textId="77777777" w:rsidR="0051432D" w:rsidRPr="00E9064B" w:rsidRDefault="0051432D" w:rsidP="00E9064B">
      <w:pPr>
        <w:pStyle w:val="ListParagraph"/>
        <w:ind w:left="360"/>
        <w:rPr>
          <w:b/>
          <w:bCs/>
        </w:rPr>
      </w:pPr>
      <w:r w:rsidRPr="00E9064B">
        <w:rPr>
          <w:b/>
          <w:bCs/>
        </w:rPr>
        <w:t>Question:</w:t>
      </w:r>
      <w:r>
        <w:t xml:space="preserve"> Whether there is unique value that the Ombuds can add through the proposed role or function?</w:t>
      </w:r>
    </w:p>
    <w:p w14:paraId="54271549" w14:textId="77777777" w:rsidR="004D7A7D" w:rsidRDefault="0051432D" w:rsidP="004D7A7D">
      <w:pPr>
        <w:pStyle w:val="ListParagraph"/>
        <w:ind w:left="360"/>
      </w:pPr>
      <w:r w:rsidRPr="004D7A7D">
        <w:rPr>
          <w:b/>
          <w:bCs/>
        </w:rPr>
        <w:t>Answer:</w:t>
      </w:r>
      <w:r>
        <w:t xml:space="preserve"> While the ombudsman recommendation might not be binding, the value he adds to this role is credible support to the community through which they can feel that they have been treated fairly. </w:t>
      </w:r>
    </w:p>
    <w:p w14:paraId="7A6876BF" w14:textId="77777777" w:rsidR="004D7A7D" w:rsidRDefault="004D7A7D" w:rsidP="004D7A7D">
      <w:pPr>
        <w:pStyle w:val="ListParagraph"/>
        <w:ind w:left="360"/>
        <w:rPr>
          <w:b/>
          <w:bCs/>
        </w:rPr>
      </w:pPr>
    </w:p>
    <w:p w14:paraId="14A06670" w14:textId="77777777" w:rsidR="0051432D" w:rsidRDefault="004D7A7D" w:rsidP="004D7A7D">
      <w:pPr>
        <w:pStyle w:val="ListParagraph"/>
        <w:ind w:left="360"/>
        <w:rPr>
          <w:rFonts w:ascii="Segoe UI" w:eastAsia="Times New Roman" w:hAnsi="Segoe UI" w:cs="Segoe UI"/>
          <w:color w:val="333333"/>
          <w:sz w:val="21"/>
          <w:szCs w:val="21"/>
        </w:rPr>
      </w:pPr>
      <w:r w:rsidRPr="004D7A7D">
        <w:rPr>
          <w:b/>
          <w:bCs/>
        </w:rPr>
        <w:t>Question:</w:t>
      </w:r>
      <w:r>
        <w:t xml:space="preserve"> </w:t>
      </w:r>
      <w:r w:rsidR="0051432D" w:rsidRPr="0051432D">
        <w:rPr>
          <w:rFonts w:ascii="Segoe UI" w:eastAsia="Times New Roman" w:hAnsi="Segoe UI" w:cs="Segoe UI"/>
          <w:color w:val="333333"/>
          <w:sz w:val="21"/>
          <w:szCs w:val="21"/>
        </w:rPr>
        <w:t>Whether the proposed reporting/accountability arrangemen</w:t>
      </w:r>
      <w:r w:rsidR="00EB0062">
        <w:rPr>
          <w:rFonts w:ascii="Segoe UI" w:eastAsia="Times New Roman" w:hAnsi="Segoe UI" w:cs="Segoe UI"/>
          <w:color w:val="333333"/>
          <w:sz w:val="21"/>
          <w:szCs w:val="21"/>
        </w:rPr>
        <w:t xml:space="preserve">ts may compromise [the Ombuds’ </w:t>
      </w:r>
      <w:r w:rsidR="0051432D" w:rsidRPr="0051432D">
        <w:rPr>
          <w:rFonts w:ascii="Segoe UI" w:eastAsia="Times New Roman" w:hAnsi="Segoe UI" w:cs="Segoe UI"/>
          <w:color w:val="333333"/>
          <w:sz w:val="21"/>
          <w:szCs w:val="21"/>
        </w:rPr>
        <w:t>perceived independence?</w:t>
      </w:r>
    </w:p>
    <w:p w14:paraId="6886A3A3" w14:textId="77777777" w:rsidR="004D7A7D" w:rsidRDefault="004D7A7D" w:rsidP="004D7A7D">
      <w:pPr>
        <w:pStyle w:val="ListParagraph"/>
        <w:ind w:left="360"/>
        <w:rPr>
          <w:rFonts w:ascii="Segoe UI" w:eastAsia="Times New Roman" w:hAnsi="Segoe UI" w:cs="Segoe UI"/>
          <w:color w:val="333333"/>
          <w:sz w:val="21"/>
          <w:szCs w:val="21"/>
        </w:rPr>
      </w:pPr>
      <w:r w:rsidRPr="004D7A7D">
        <w:rPr>
          <w:rFonts w:ascii="Segoe UI" w:eastAsia="Times New Roman" w:hAnsi="Segoe UI" w:cs="Segoe UI"/>
          <w:b/>
          <w:bCs/>
          <w:color w:val="333333"/>
          <w:sz w:val="21"/>
          <w:szCs w:val="21"/>
        </w:rPr>
        <w:t>Answer:</w:t>
      </w:r>
      <w:r>
        <w:rPr>
          <w:rFonts w:ascii="Segoe UI" w:eastAsia="Times New Roman" w:hAnsi="Segoe UI" w:cs="Segoe UI"/>
          <w:color w:val="333333"/>
          <w:sz w:val="21"/>
          <w:szCs w:val="21"/>
        </w:rPr>
        <w:t xml:space="preserve"> The complaints office could be tasked with monitoring and evaluation procedures</w:t>
      </w:r>
      <w:r w:rsidR="00EB0062">
        <w:rPr>
          <w:rFonts w:ascii="Segoe UI" w:eastAsia="Times New Roman" w:hAnsi="Segoe UI" w:cs="Segoe UI"/>
          <w:color w:val="333333"/>
          <w:sz w:val="21"/>
          <w:szCs w:val="21"/>
        </w:rPr>
        <w:t>,</w:t>
      </w:r>
      <w:r>
        <w:rPr>
          <w:rFonts w:ascii="Segoe UI" w:eastAsia="Times New Roman" w:hAnsi="Segoe UI" w:cs="Segoe UI"/>
          <w:color w:val="333333"/>
          <w:sz w:val="21"/>
          <w:szCs w:val="21"/>
        </w:rPr>
        <w:t xml:space="preserve"> while the ombuds focuses on just the requests for review.</w:t>
      </w:r>
    </w:p>
    <w:p w14:paraId="104092F6" w14:textId="77777777" w:rsidR="004D7A7D" w:rsidRDefault="004D7A7D" w:rsidP="004D7A7D">
      <w:pPr>
        <w:pStyle w:val="ListParagraph"/>
        <w:ind w:left="360"/>
        <w:rPr>
          <w:rFonts w:ascii="Segoe UI" w:eastAsia="Times New Roman" w:hAnsi="Segoe UI" w:cs="Segoe UI"/>
          <w:b/>
          <w:bCs/>
          <w:color w:val="333333"/>
          <w:sz w:val="21"/>
          <w:szCs w:val="21"/>
        </w:rPr>
      </w:pPr>
    </w:p>
    <w:p w14:paraId="1852ACAE" w14:textId="77777777" w:rsidR="004D7A7D" w:rsidRDefault="004D7A7D" w:rsidP="004D7A7D">
      <w:pPr>
        <w:pStyle w:val="ListParagraph"/>
        <w:ind w:left="360"/>
        <w:rPr>
          <w:rFonts w:ascii="Segoe UI" w:eastAsia="Times New Roman" w:hAnsi="Segoe UI" w:cs="Segoe UI"/>
          <w:color w:val="333333"/>
          <w:sz w:val="21"/>
          <w:szCs w:val="21"/>
        </w:rPr>
      </w:pPr>
      <w:commentRangeStart w:id="9"/>
      <w:commentRangeStart w:id="10"/>
      <w:r>
        <w:rPr>
          <w:rFonts w:ascii="Segoe UI" w:eastAsia="Times New Roman" w:hAnsi="Segoe UI" w:cs="Segoe UI"/>
          <w:b/>
          <w:bCs/>
          <w:color w:val="333333"/>
          <w:sz w:val="21"/>
          <w:szCs w:val="21"/>
        </w:rPr>
        <w:t>Question:</w:t>
      </w:r>
      <w:r>
        <w:rPr>
          <w:rFonts w:ascii="Segoe UI" w:eastAsia="Times New Roman" w:hAnsi="Segoe UI" w:cs="Segoe UI"/>
          <w:color w:val="333333"/>
          <w:sz w:val="21"/>
          <w:szCs w:val="21"/>
        </w:rPr>
        <w:t xml:space="preserve"> </w:t>
      </w:r>
      <w:r w:rsidRPr="0051432D">
        <w:rPr>
          <w:rFonts w:ascii="Segoe UI" w:eastAsia="Times New Roman" w:hAnsi="Segoe UI" w:cs="Segoe UI"/>
          <w:color w:val="333333"/>
          <w:sz w:val="21"/>
          <w:szCs w:val="21"/>
        </w:rPr>
        <w:t>Whether the proposed Ombuds input may be seen as a “short-cut” or substituting for full stakeholder consultation?</w:t>
      </w:r>
    </w:p>
    <w:p w14:paraId="36B7435D" w14:textId="77777777" w:rsidR="004D7A7D" w:rsidRPr="0051432D" w:rsidRDefault="004D7A7D" w:rsidP="004D7A7D">
      <w:pPr>
        <w:pStyle w:val="ListParagraph"/>
        <w:ind w:left="360"/>
        <w:rPr>
          <w:rFonts w:ascii="Segoe UI" w:eastAsia="Times New Roman" w:hAnsi="Segoe UI" w:cs="Segoe UI"/>
          <w:color w:val="333333"/>
          <w:sz w:val="21"/>
          <w:szCs w:val="21"/>
        </w:rPr>
      </w:pPr>
      <w:r>
        <w:rPr>
          <w:rFonts w:ascii="Segoe UI" w:eastAsia="Times New Roman" w:hAnsi="Segoe UI" w:cs="Segoe UI"/>
          <w:b/>
          <w:bCs/>
          <w:color w:val="333333"/>
          <w:sz w:val="21"/>
          <w:szCs w:val="21"/>
        </w:rPr>
        <w:t>Answer:</w:t>
      </w:r>
      <w:r>
        <w:rPr>
          <w:rFonts w:ascii="Segoe UI" w:eastAsia="Times New Roman" w:hAnsi="Segoe UI" w:cs="Segoe UI"/>
          <w:color w:val="333333"/>
          <w:sz w:val="21"/>
          <w:szCs w:val="21"/>
        </w:rPr>
        <w:t xml:space="preserve"> An alternative to the proposed Ombuds role in reviewing the requests for reviews would be to establish a committee from all stakeholders that could look into the request</w:t>
      </w:r>
      <w:r w:rsidR="00EB0062">
        <w:rPr>
          <w:rFonts w:ascii="Segoe UI" w:eastAsia="Times New Roman" w:hAnsi="Segoe UI" w:cs="Segoe UI"/>
          <w:color w:val="333333"/>
          <w:sz w:val="21"/>
          <w:szCs w:val="21"/>
        </w:rPr>
        <w:t>s</w:t>
      </w:r>
      <w:r>
        <w:rPr>
          <w:rFonts w:ascii="Segoe UI" w:eastAsia="Times New Roman" w:hAnsi="Segoe UI" w:cs="Segoe UI"/>
          <w:color w:val="333333"/>
          <w:sz w:val="21"/>
          <w:szCs w:val="21"/>
        </w:rPr>
        <w:t xml:space="preserve">. </w:t>
      </w:r>
      <w:commentRangeEnd w:id="9"/>
      <w:r w:rsidR="00C21708">
        <w:rPr>
          <w:rStyle w:val="CommentReference"/>
        </w:rPr>
        <w:commentReference w:id="9"/>
      </w:r>
      <w:commentRangeEnd w:id="10"/>
      <w:r w:rsidR="009418AE">
        <w:rPr>
          <w:rStyle w:val="CommentReference"/>
        </w:rPr>
        <w:commentReference w:id="10"/>
      </w:r>
    </w:p>
    <w:p w14:paraId="2FA00A72" w14:textId="77777777" w:rsidR="004D7A7D" w:rsidRPr="0051432D" w:rsidRDefault="004D7A7D" w:rsidP="004D7A7D">
      <w:pPr>
        <w:pStyle w:val="ListParagraph"/>
        <w:ind w:left="360"/>
      </w:pPr>
    </w:p>
    <w:p w14:paraId="29BD9214" w14:textId="77777777" w:rsidR="008860EB" w:rsidRPr="00EB0062" w:rsidRDefault="008E1876" w:rsidP="00EB0062">
      <w:pPr>
        <w:pStyle w:val="ListParagraph"/>
        <w:ind w:left="360"/>
      </w:pPr>
      <w:r>
        <w:t xml:space="preserve"> </w:t>
      </w:r>
    </w:p>
    <w:p w14:paraId="6899DADC" w14:textId="64535079" w:rsidR="008860EB" w:rsidRPr="008860EB" w:rsidRDefault="008860EB" w:rsidP="008860EB">
      <w:pPr>
        <w:pStyle w:val="ListParagraph"/>
        <w:numPr>
          <w:ilvl w:val="0"/>
          <w:numId w:val="2"/>
        </w:numPr>
        <w:ind w:left="270" w:hanging="270"/>
        <w:rPr>
          <w:b/>
          <w:bCs/>
        </w:rPr>
      </w:pPr>
      <w:r w:rsidRPr="008860EB">
        <w:rPr>
          <w:b/>
          <w:bCs/>
        </w:rPr>
        <w:t xml:space="preserve">  </w:t>
      </w:r>
      <w:commentRangeStart w:id="11"/>
      <w:commentRangeStart w:id="12"/>
      <w:ins w:id="13" w:author="Alan Greenberg" w:date="2021-12-09T12:42:00Z">
        <w:r w:rsidR="007638EE">
          <w:rPr>
            <w:b/>
            <w:bCs/>
          </w:rPr>
          <w:t xml:space="preserve">New </w:t>
        </w:r>
      </w:ins>
      <w:r w:rsidRPr="008860EB">
        <w:rPr>
          <w:b/>
          <w:bCs/>
        </w:rPr>
        <w:t>DIDP Conditions for nondisclosure</w:t>
      </w:r>
      <w:commentRangeEnd w:id="11"/>
      <w:r w:rsidR="004E5472">
        <w:rPr>
          <w:rStyle w:val="CommentReference"/>
        </w:rPr>
        <w:commentReference w:id="11"/>
      </w:r>
      <w:commentRangeEnd w:id="12"/>
      <w:r w:rsidR="00F4183A">
        <w:rPr>
          <w:rStyle w:val="CommentReference"/>
        </w:rPr>
        <w:commentReference w:id="12"/>
      </w:r>
    </w:p>
    <w:p w14:paraId="0F48068C" w14:textId="3E7B6FCD" w:rsidR="007638EE" w:rsidRPr="007638EE" w:rsidRDefault="007638EE" w:rsidP="007638EE">
      <w:pPr>
        <w:autoSpaceDE w:val="0"/>
        <w:autoSpaceDN w:val="0"/>
        <w:adjustRightInd w:val="0"/>
        <w:spacing w:after="0" w:line="240" w:lineRule="auto"/>
        <w:ind w:left="360"/>
        <w:rPr>
          <w:ins w:id="14" w:author="Alan Greenberg" w:date="2021-12-09T12:42:00Z"/>
          <w:rFonts w:cstheme="minorHAnsi"/>
          <w:i/>
          <w:iCs/>
          <w:sz w:val="24"/>
          <w:szCs w:val="24"/>
        </w:rPr>
      </w:pPr>
      <w:ins w:id="15" w:author="Alan Greenberg" w:date="2021-12-09T12:42:00Z">
        <w:r>
          <w:rPr>
            <w:rFonts w:cstheme="minorHAnsi"/>
            <w:sz w:val="24"/>
            <w:szCs w:val="24"/>
          </w:rPr>
          <w:t xml:space="preserve">The new paragraph reads: </w:t>
        </w:r>
      </w:ins>
      <w:ins w:id="16" w:author="Alan Greenberg" w:date="2021-12-09T12:44:00Z">
        <w:r w:rsidRPr="007638EE">
          <w:rPr>
            <w:rFonts w:cstheme="minorHAnsi"/>
            <w:i/>
            <w:iCs/>
            <w:sz w:val="24"/>
            <w:szCs w:val="24"/>
          </w:rPr>
          <w:t>“</w:t>
        </w:r>
      </w:ins>
      <w:ins w:id="17" w:author="Alan Greenberg" w:date="2021-12-09T12:43:00Z">
        <w:r w:rsidRPr="007638EE">
          <w:rPr>
            <w:rFonts w:cstheme="minorHAnsi"/>
            <w:i/>
            <w:iCs/>
            <w:sz w:val="24"/>
            <w:szCs w:val="24"/>
          </w:rPr>
          <w:t>Materials, including but not limited to, trade secrets, commercial and financial information, confidential business information, and internal policies and procedures, the disclosure of which could materially harm ICANN’s financial or business interests or the commercial interests of its stakeholders who have those interests. Where the disclosure of documentary information depends upon prior approval from a third party, ICANN org will contact the third party to determine whether they would consent to the disclosure in accordance with the DIDP Response Process.</w:t>
        </w:r>
      </w:ins>
      <w:ins w:id="18" w:author="Alan Greenberg" w:date="2021-12-09T12:44:00Z">
        <w:r w:rsidRPr="007638EE">
          <w:rPr>
            <w:rFonts w:cstheme="minorHAnsi"/>
            <w:i/>
            <w:iCs/>
            <w:sz w:val="24"/>
            <w:szCs w:val="24"/>
          </w:rPr>
          <w:t>”</w:t>
        </w:r>
      </w:ins>
    </w:p>
    <w:p w14:paraId="3BAF7900" w14:textId="6550240D" w:rsidR="007638EE" w:rsidRDefault="004E5472" w:rsidP="00E9064B">
      <w:pPr>
        <w:autoSpaceDE w:val="0"/>
        <w:autoSpaceDN w:val="0"/>
        <w:adjustRightInd w:val="0"/>
        <w:spacing w:after="0" w:line="240" w:lineRule="auto"/>
        <w:ind w:left="360"/>
        <w:rPr>
          <w:ins w:id="19" w:author="Alan Greenberg" w:date="2021-12-09T13:10:00Z"/>
          <w:rFonts w:cstheme="minorHAnsi"/>
          <w:sz w:val="24"/>
          <w:szCs w:val="24"/>
        </w:rPr>
      </w:pPr>
      <w:ins w:id="20" w:author="Alan Greenberg" w:date="2021-12-09T13:06:00Z">
        <w:r>
          <w:rPr>
            <w:rFonts w:cstheme="minorHAnsi"/>
            <w:sz w:val="24"/>
            <w:szCs w:val="24"/>
          </w:rPr>
          <w:lastRenderedPageBreak/>
          <w:t xml:space="preserve">This </w:t>
        </w:r>
      </w:ins>
      <w:ins w:id="21" w:author="Alan Greenberg" w:date="2021-12-09T13:07:00Z">
        <w:r w:rsidR="00962949">
          <w:rPr>
            <w:rFonts w:cstheme="minorHAnsi"/>
            <w:sz w:val="24"/>
            <w:szCs w:val="24"/>
          </w:rPr>
          <w:t xml:space="preserve">first sentence of this </w:t>
        </w:r>
      </w:ins>
      <w:ins w:id="22" w:author="Alan Greenberg" w:date="2021-12-09T13:06:00Z">
        <w:r>
          <w:rPr>
            <w:rFonts w:cstheme="minorHAnsi"/>
            <w:sz w:val="24"/>
            <w:szCs w:val="24"/>
          </w:rPr>
          <w:t xml:space="preserve">new paragraph basically gives ICANN </w:t>
        </w:r>
      </w:ins>
      <w:ins w:id="23" w:author="Alan Greenberg" w:date="2021-12-09T13:07:00Z">
        <w:r>
          <w:rPr>
            <w:rFonts w:cstheme="minorHAnsi"/>
            <w:sz w:val="24"/>
            <w:szCs w:val="24"/>
          </w:rPr>
          <w:t>the right to refuse any and all requests</w:t>
        </w:r>
        <w:r w:rsidR="00962949">
          <w:rPr>
            <w:rFonts w:cstheme="minorHAnsi"/>
            <w:sz w:val="24"/>
            <w:szCs w:val="24"/>
          </w:rPr>
          <w:t>.</w:t>
        </w:r>
      </w:ins>
      <w:ins w:id="24" w:author="Alan Greenberg" w:date="2021-12-09T13:08:00Z">
        <w:r w:rsidR="00962949">
          <w:rPr>
            <w:rFonts w:cstheme="minorHAnsi"/>
            <w:sz w:val="24"/>
            <w:szCs w:val="24"/>
          </w:rPr>
          <w:t xml:space="preserve"> It may be reasonable to reject requests for truly confidential information and certainly releasing information held by ICANN under non-disclosure agreements.</w:t>
        </w:r>
      </w:ins>
      <w:ins w:id="25" w:author="Alan Greenberg" w:date="2021-12-09T13:09:00Z">
        <w:r w:rsidR="00962949">
          <w:rPr>
            <w:rFonts w:cstheme="minorHAnsi"/>
            <w:sz w:val="24"/>
            <w:szCs w:val="24"/>
          </w:rPr>
          <w:t xml:space="preserve"> But rejecting a request purely because it includes commercial or financial information, or documents an internal policy</w:t>
        </w:r>
      </w:ins>
      <w:ins w:id="26" w:author="Alan Greenberg" w:date="2021-12-09T13:10:00Z">
        <w:r w:rsidR="00962949">
          <w:rPr>
            <w:rFonts w:cstheme="minorHAnsi"/>
            <w:sz w:val="24"/>
            <w:szCs w:val="24"/>
          </w:rPr>
          <w:t xml:space="preserve"> is patently ridiculous and makes a mockery of this policy. </w:t>
        </w:r>
      </w:ins>
      <w:ins w:id="27" w:author="Alan Greenberg" w:date="2021-12-09T13:11:00Z">
        <w:r w:rsidR="00962949">
          <w:rPr>
            <w:rFonts w:cstheme="minorHAnsi"/>
            <w:sz w:val="24"/>
            <w:szCs w:val="24"/>
          </w:rPr>
          <w:t xml:space="preserve">Similarly, information legitimately held by ICANN related to its stakeholders, </w:t>
        </w:r>
      </w:ins>
      <w:ins w:id="28" w:author="Alan Greenberg" w:date="2021-12-09T13:12:00Z">
        <w:r w:rsidR="00962949">
          <w:rPr>
            <w:rFonts w:cstheme="minorHAnsi"/>
            <w:sz w:val="24"/>
            <w:szCs w:val="24"/>
          </w:rPr>
          <w:t>which was not obtained under non-disclosure con</w:t>
        </w:r>
        <w:r w:rsidR="00221232">
          <w:rPr>
            <w:rFonts w:cstheme="minorHAnsi"/>
            <w:sz w:val="24"/>
            <w:szCs w:val="24"/>
          </w:rPr>
          <w:t>ditions, should not be withheld.</w:t>
        </w:r>
      </w:ins>
      <w:ins w:id="29" w:author="Alan Greenberg" w:date="2021-12-09T13:11:00Z">
        <w:r w:rsidR="00962949">
          <w:rPr>
            <w:rFonts w:cstheme="minorHAnsi"/>
            <w:sz w:val="24"/>
            <w:szCs w:val="24"/>
          </w:rPr>
          <w:t xml:space="preserve"> </w:t>
        </w:r>
      </w:ins>
      <w:ins w:id="30" w:author="Alan Greenberg" w:date="2021-12-09T13:14:00Z">
        <w:r w:rsidR="00221232">
          <w:rPr>
            <w:rFonts w:cstheme="minorHAnsi"/>
            <w:sz w:val="24"/>
            <w:szCs w:val="24"/>
          </w:rPr>
          <w:t>It may be awkward for ICANN to release material that could cause harm, but the DIDP exists to ensure that ICANN is transparent and</w:t>
        </w:r>
      </w:ins>
      <w:ins w:id="31" w:author="Alan Greenberg" w:date="2021-12-09T13:15:00Z">
        <w:r w:rsidR="00221232">
          <w:rPr>
            <w:rFonts w:cstheme="minorHAnsi"/>
            <w:sz w:val="24"/>
            <w:szCs w:val="24"/>
          </w:rPr>
          <w:t xml:space="preserve"> it should not be allowed to cover up errors or poor judgement on ICANN’s behalf.</w:t>
        </w:r>
      </w:ins>
      <w:ins w:id="32" w:author="Alan Greenberg" w:date="2021-12-09T13:11:00Z">
        <w:r w:rsidR="00962949">
          <w:rPr>
            <w:rFonts w:cstheme="minorHAnsi"/>
            <w:sz w:val="24"/>
            <w:szCs w:val="24"/>
          </w:rPr>
          <w:t xml:space="preserve">                                                                                                                                                                                                                                                                                                                                                                                                                                                                                                                                                     </w:t>
        </w:r>
      </w:ins>
    </w:p>
    <w:p w14:paraId="5FE6D905" w14:textId="77777777" w:rsidR="00962949" w:rsidRDefault="00962949" w:rsidP="00962949">
      <w:pPr>
        <w:autoSpaceDE w:val="0"/>
        <w:autoSpaceDN w:val="0"/>
        <w:adjustRightInd w:val="0"/>
        <w:spacing w:after="0" w:line="240" w:lineRule="auto"/>
        <w:rPr>
          <w:ins w:id="33" w:author="Alan Greenberg" w:date="2021-12-09T12:42:00Z"/>
          <w:rFonts w:cstheme="minorHAnsi"/>
          <w:sz w:val="24"/>
          <w:szCs w:val="24"/>
        </w:rPr>
      </w:pPr>
    </w:p>
    <w:p w14:paraId="73A5AD4C" w14:textId="1EDF1DF1" w:rsidR="007638EE" w:rsidRDefault="00221232" w:rsidP="00E9064B">
      <w:pPr>
        <w:autoSpaceDE w:val="0"/>
        <w:autoSpaceDN w:val="0"/>
        <w:adjustRightInd w:val="0"/>
        <w:spacing w:after="0" w:line="240" w:lineRule="auto"/>
        <w:ind w:left="360"/>
        <w:rPr>
          <w:ins w:id="34" w:author="Alan Greenberg" w:date="2021-12-09T13:15:00Z"/>
          <w:rFonts w:cstheme="minorHAnsi"/>
          <w:sz w:val="24"/>
          <w:szCs w:val="24"/>
        </w:rPr>
      </w:pPr>
      <w:ins w:id="35" w:author="Alan Greenberg" w:date="2021-12-09T13:15:00Z">
        <w:r>
          <w:rPr>
            <w:rFonts w:cstheme="minorHAnsi"/>
            <w:sz w:val="24"/>
            <w:szCs w:val="24"/>
          </w:rPr>
          <w:t>The</w:t>
        </w:r>
        <w:r w:rsidRPr="00221232">
          <w:rPr>
            <w:rFonts w:cstheme="minorHAnsi"/>
            <w:sz w:val="24"/>
            <w:szCs w:val="24"/>
          </w:rPr>
          <w:t xml:space="preserve"> ALAC stresses the importance of information disclosure in establishing the trust and </w:t>
        </w:r>
      </w:ins>
      <w:ins w:id="36" w:author="Alan Greenberg" w:date="2021-12-09T13:16:00Z">
        <w:r>
          <w:rPr>
            <w:rFonts w:cstheme="minorHAnsi"/>
            <w:sz w:val="24"/>
            <w:szCs w:val="24"/>
          </w:rPr>
          <w:t xml:space="preserve">ensuring that </w:t>
        </w:r>
      </w:ins>
      <w:ins w:id="37" w:author="Alan Greenberg" w:date="2021-12-09T13:15:00Z">
        <w:r w:rsidRPr="00221232">
          <w:rPr>
            <w:rFonts w:cstheme="minorHAnsi"/>
            <w:sz w:val="24"/>
            <w:szCs w:val="24"/>
          </w:rPr>
          <w:t xml:space="preserve">ICANN </w:t>
        </w:r>
      </w:ins>
      <w:ins w:id="38" w:author="Alan Greenberg" w:date="2021-12-09T13:17:00Z">
        <w:r>
          <w:rPr>
            <w:rFonts w:cstheme="minorHAnsi"/>
            <w:sz w:val="24"/>
            <w:szCs w:val="24"/>
          </w:rPr>
          <w:t xml:space="preserve">can </w:t>
        </w:r>
      </w:ins>
      <w:ins w:id="39" w:author="Alan Greenberg" w:date="2021-12-09T13:18:00Z">
        <w:r w:rsidR="00755502">
          <w:rPr>
            <w:rFonts w:cstheme="minorHAnsi"/>
            <w:sz w:val="24"/>
            <w:szCs w:val="24"/>
          </w:rPr>
          <w:t xml:space="preserve">serve the global public interest as the steward of </w:t>
        </w:r>
      </w:ins>
      <w:ins w:id="40" w:author="Alan Greenberg" w:date="2021-12-09T13:15:00Z">
        <w:r w:rsidRPr="00221232">
          <w:rPr>
            <w:rFonts w:cstheme="minorHAnsi"/>
            <w:sz w:val="24"/>
            <w:szCs w:val="24"/>
          </w:rPr>
          <w:t>the Internet unique identifiers.</w:t>
        </w:r>
      </w:ins>
    </w:p>
    <w:p w14:paraId="73BE08BF" w14:textId="77777777" w:rsidR="00221232" w:rsidRDefault="00221232" w:rsidP="00E9064B">
      <w:pPr>
        <w:autoSpaceDE w:val="0"/>
        <w:autoSpaceDN w:val="0"/>
        <w:adjustRightInd w:val="0"/>
        <w:spacing w:after="0" w:line="240" w:lineRule="auto"/>
        <w:ind w:left="360"/>
        <w:rPr>
          <w:ins w:id="41" w:author="Alan Greenberg" w:date="2021-12-09T12:42:00Z"/>
          <w:rFonts w:cstheme="minorHAnsi"/>
          <w:sz w:val="24"/>
          <w:szCs w:val="24"/>
        </w:rPr>
      </w:pPr>
    </w:p>
    <w:p w14:paraId="716E22B4" w14:textId="666CB697" w:rsidR="008E1876" w:rsidRDefault="008860EB" w:rsidP="00E9064B">
      <w:pPr>
        <w:autoSpaceDE w:val="0"/>
        <w:autoSpaceDN w:val="0"/>
        <w:adjustRightInd w:val="0"/>
        <w:spacing w:after="0" w:line="240" w:lineRule="auto"/>
        <w:ind w:left="360"/>
        <w:rPr>
          <w:rFonts w:cstheme="minorHAnsi"/>
          <w:sz w:val="24"/>
          <w:szCs w:val="24"/>
        </w:rPr>
      </w:pPr>
      <w:r w:rsidRPr="00675AC1">
        <w:rPr>
          <w:rFonts w:cstheme="minorHAnsi"/>
          <w:sz w:val="24"/>
          <w:szCs w:val="24"/>
        </w:rPr>
        <w:t>T</w:t>
      </w:r>
      <w:r w:rsidR="007A27D8" w:rsidRPr="00675AC1">
        <w:rPr>
          <w:rFonts w:cstheme="minorHAnsi"/>
          <w:sz w:val="24"/>
          <w:szCs w:val="24"/>
        </w:rPr>
        <w:t>he ALAC finds that the conditions set forth f</w:t>
      </w:r>
      <w:r w:rsidRPr="00675AC1">
        <w:rPr>
          <w:rFonts w:cstheme="minorHAnsi"/>
          <w:sz w:val="24"/>
          <w:szCs w:val="24"/>
        </w:rPr>
        <w:t xml:space="preserve">or non-disclosure allow information to be held for no credible reason, which  undermines the main purpose of the DIDP in facilitating transparency and access to information. </w:t>
      </w:r>
      <w:r w:rsidR="00675AC1" w:rsidRPr="00675AC1">
        <w:rPr>
          <w:rFonts w:cstheme="minorHAnsi"/>
          <w:sz w:val="24"/>
          <w:szCs w:val="24"/>
        </w:rPr>
        <w:t>We are</w:t>
      </w:r>
      <w:r w:rsidRPr="00675AC1">
        <w:rPr>
          <w:rFonts w:cstheme="minorHAnsi"/>
          <w:sz w:val="24"/>
          <w:szCs w:val="24"/>
        </w:rPr>
        <w:t xml:space="preserve"> of the view that all legally releasable information </w:t>
      </w:r>
      <w:r w:rsidR="00D03E72">
        <w:rPr>
          <w:rFonts w:cstheme="minorHAnsi"/>
          <w:sz w:val="24"/>
          <w:szCs w:val="24"/>
        </w:rPr>
        <w:t>that takes into consideration all stakeholders and</w:t>
      </w:r>
      <w:r w:rsidR="008E1876">
        <w:rPr>
          <w:rFonts w:cstheme="minorHAnsi"/>
          <w:sz w:val="24"/>
          <w:szCs w:val="24"/>
        </w:rPr>
        <w:t xml:space="preserve"> </w:t>
      </w:r>
      <w:r w:rsidR="00D03E72">
        <w:rPr>
          <w:rFonts w:cstheme="minorHAnsi"/>
          <w:sz w:val="24"/>
          <w:szCs w:val="24"/>
        </w:rPr>
        <w:t>their values and expecta</w:t>
      </w:r>
      <w:r w:rsidR="008E1876">
        <w:rPr>
          <w:rFonts w:cstheme="minorHAnsi"/>
          <w:sz w:val="24"/>
          <w:szCs w:val="24"/>
        </w:rPr>
        <w:t>t</w:t>
      </w:r>
      <w:r w:rsidR="00D03E72">
        <w:rPr>
          <w:rFonts w:cstheme="minorHAnsi"/>
          <w:sz w:val="24"/>
          <w:szCs w:val="24"/>
        </w:rPr>
        <w:t xml:space="preserve">ions </w:t>
      </w:r>
      <w:r w:rsidRPr="00675AC1">
        <w:rPr>
          <w:rFonts w:cstheme="minorHAnsi"/>
          <w:sz w:val="24"/>
          <w:szCs w:val="24"/>
        </w:rPr>
        <w:t>should be available to the public either through the website or through the DIDP policy.</w:t>
      </w:r>
    </w:p>
    <w:p w14:paraId="29364C1A" w14:textId="77777777" w:rsidR="00675AC1" w:rsidRPr="008E1876" w:rsidRDefault="008860EB" w:rsidP="00E9064B">
      <w:pPr>
        <w:autoSpaceDE w:val="0"/>
        <w:autoSpaceDN w:val="0"/>
        <w:adjustRightInd w:val="0"/>
        <w:spacing w:after="0" w:line="240" w:lineRule="auto"/>
        <w:ind w:left="360" w:hanging="90"/>
        <w:rPr>
          <w:rFonts w:cstheme="minorHAnsi"/>
          <w:sz w:val="24"/>
          <w:szCs w:val="24"/>
        </w:rPr>
      </w:pPr>
      <w:r w:rsidRPr="00675AC1">
        <w:rPr>
          <w:rFonts w:cstheme="minorHAnsi"/>
          <w:sz w:val="24"/>
          <w:szCs w:val="24"/>
        </w:rPr>
        <w:t xml:space="preserve"> As such</w:t>
      </w:r>
      <w:r w:rsidR="00675AC1" w:rsidRPr="00675AC1">
        <w:rPr>
          <w:rFonts w:cstheme="minorHAnsi"/>
          <w:sz w:val="24"/>
          <w:szCs w:val="24"/>
        </w:rPr>
        <w:t>,</w:t>
      </w:r>
      <w:r w:rsidRPr="00675AC1">
        <w:rPr>
          <w:rFonts w:cstheme="minorHAnsi"/>
          <w:sz w:val="24"/>
          <w:szCs w:val="24"/>
        </w:rPr>
        <w:t xml:space="preserve"> </w:t>
      </w:r>
      <w:r w:rsidR="00D03E72">
        <w:rPr>
          <w:rFonts w:cstheme="minorHAnsi"/>
          <w:sz w:val="24"/>
          <w:szCs w:val="24"/>
        </w:rPr>
        <w:t xml:space="preserve">we do not agree with non-disclosure </w:t>
      </w:r>
      <w:r w:rsidR="00675AC1" w:rsidRPr="00675AC1">
        <w:rPr>
          <w:rFonts w:cstheme="minorHAnsi"/>
          <w:sz w:val="24"/>
          <w:szCs w:val="24"/>
        </w:rPr>
        <w:t xml:space="preserve">conditions </w:t>
      </w:r>
      <w:r w:rsidR="00D03E72">
        <w:rPr>
          <w:rFonts w:cstheme="minorHAnsi"/>
          <w:sz w:val="24"/>
          <w:szCs w:val="24"/>
        </w:rPr>
        <w:t>that limit disclosure such as</w:t>
      </w:r>
    </w:p>
    <w:p w14:paraId="23124CE6" w14:textId="77777777" w:rsidR="00E9064B" w:rsidRDefault="00675AC1" w:rsidP="00E9064B">
      <w:pPr>
        <w:autoSpaceDE w:val="0"/>
        <w:autoSpaceDN w:val="0"/>
        <w:adjustRightInd w:val="0"/>
        <w:spacing w:after="0" w:line="240" w:lineRule="auto"/>
        <w:ind w:left="360"/>
        <w:rPr>
          <w:rFonts w:cstheme="minorHAnsi"/>
          <w:color w:val="333333"/>
          <w:sz w:val="24"/>
          <w:szCs w:val="24"/>
        </w:rPr>
      </w:pPr>
      <w:r w:rsidRPr="00E9064B">
        <w:rPr>
          <w:rFonts w:cstheme="minorHAnsi"/>
          <w:color w:val="333333"/>
          <w:sz w:val="24"/>
          <w:szCs w:val="24"/>
        </w:rPr>
        <w:t xml:space="preserve">Information requests: </w:t>
      </w:r>
      <w:commentRangeStart w:id="42"/>
      <w:commentRangeStart w:id="43"/>
      <w:r w:rsidRPr="00E9064B">
        <w:rPr>
          <w:rFonts w:cstheme="minorHAnsi"/>
          <w:color w:val="333333"/>
          <w:sz w:val="24"/>
          <w:szCs w:val="24"/>
        </w:rPr>
        <w:t>(</w:t>
      </w:r>
      <w:proofErr w:type="spellStart"/>
      <w:r w:rsidRPr="00E9064B">
        <w:rPr>
          <w:rFonts w:cstheme="minorHAnsi"/>
          <w:color w:val="333333"/>
          <w:sz w:val="24"/>
          <w:szCs w:val="24"/>
        </w:rPr>
        <w:t>i</w:t>
      </w:r>
      <w:proofErr w:type="spellEnd"/>
      <w:r w:rsidRPr="00E9064B">
        <w:rPr>
          <w:rFonts w:cstheme="minorHAnsi"/>
          <w:color w:val="333333"/>
          <w:sz w:val="24"/>
          <w:szCs w:val="24"/>
        </w:rPr>
        <w:t>) which are not reasonable; (ii) which are excessive or overly burdensome; (iii) complying with which is not feasible; or (iv) are made with an abusive or vexatious purpose or by a vexatious or querulous</w:t>
      </w:r>
      <w:commentRangeEnd w:id="42"/>
      <w:r w:rsidR="004E5472">
        <w:rPr>
          <w:rStyle w:val="CommentReference"/>
        </w:rPr>
        <w:commentReference w:id="42"/>
      </w:r>
      <w:commentRangeEnd w:id="43"/>
      <w:r w:rsidR="00F4183A">
        <w:rPr>
          <w:rStyle w:val="CommentReference"/>
        </w:rPr>
        <w:commentReference w:id="43"/>
      </w:r>
    </w:p>
    <w:p w14:paraId="101CEA06" w14:textId="77777777" w:rsidR="00675AC1" w:rsidRPr="00675AC1" w:rsidRDefault="00EB0062" w:rsidP="00E9064B">
      <w:pPr>
        <w:autoSpaceDE w:val="0"/>
        <w:autoSpaceDN w:val="0"/>
        <w:adjustRightInd w:val="0"/>
        <w:spacing w:after="0" w:line="240" w:lineRule="auto"/>
        <w:ind w:left="360"/>
        <w:rPr>
          <w:rFonts w:cstheme="minorHAnsi"/>
          <w:color w:val="333333"/>
          <w:sz w:val="24"/>
          <w:szCs w:val="24"/>
        </w:rPr>
      </w:pPr>
      <w:r>
        <w:rPr>
          <w:rFonts w:cstheme="minorHAnsi"/>
          <w:color w:val="333333"/>
          <w:sz w:val="24"/>
          <w:szCs w:val="24"/>
        </w:rPr>
        <w:t xml:space="preserve">Finally, the ALAC stresses on the importance of information disclosure in establishing the trust and </w:t>
      </w:r>
      <w:r w:rsidR="00B850C7">
        <w:rPr>
          <w:rFonts w:cstheme="minorHAnsi"/>
          <w:color w:val="333333"/>
          <w:sz w:val="24"/>
          <w:szCs w:val="24"/>
        </w:rPr>
        <w:t xml:space="preserve">cementing the </w:t>
      </w:r>
      <w:r>
        <w:rPr>
          <w:rFonts w:cstheme="minorHAnsi"/>
          <w:color w:val="333333"/>
          <w:sz w:val="24"/>
          <w:szCs w:val="24"/>
        </w:rPr>
        <w:t>su</w:t>
      </w:r>
      <w:r w:rsidR="00B850C7">
        <w:rPr>
          <w:rFonts w:cstheme="minorHAnsi"/>
          <w:color w:val="333333"/>
          <w:sz w:val="24"/>
          <w:szCs w:val="24"/>
        </w:rPr>
        <w:t xml:space="preserve">pport of end users to ICANN as </w:t>
      </w:r>
      <w:r>
        <w:rPr>
          <w:rFonts w:cstheme="minorHAnsi"/>
          <w:color w:val="333333"/>
          <w:sz w:val="24"/>
          <w:szCs w:val="24"/>
        </w:rPr>
        <w:t xml:space="preserve">the coordinator of the Internet unique identifiers. </w:t>
      </w:r>
    </w:p>
    <w:p w14:paraId="404AB32F" w14:textId="77777777" w:rsidR="00675AC1" w:rsidRDefault="00675AC1" w:rsidP="00675AC1">
      <w:pPr>
        <w:autoSpaceDE w:val="0"/>
        <w:autoSpaceDN w:val="0"/>
        <w:adjustRightInd w:val="0"/>
        <w:spacing w:after="0" w:line="240" w:lineRule="auto"/>
        <w:rPr>
          <w:rFonts w:ascii="ArialMT" w:hAnsi="ArialMT" w:cs="ArialMT"/>
          <w:color w:val="333333"/>
          <w:sz w:val="24"/>
          <w:szCs w:val="24"/>
        </w:rPr>
      </w:pPr>
      <w:bookmarkStart w:id="44" w:name="_GoBack"/>
      <w:bookmarkEnd w:id="44"/>
    </w:p>
    <w:p w14:paraId="0CC8E519" w14:textId="77777777" w:rsidR="00675AC1" w:rsidRDefault="00675AC1" w:rsidP="00675AC1">
      <w:pPr>
        <w:autoSpaceDE w:val="0"/>
        <w:autoSpaceDN w:val="0"/>
        <w:adjustRightInd w:val="0"/>
        <w:spacing w:after="0" w:line="240" w:lineRule="auto"/>
        <w:rPr>
          <w:rFonts w:ascii="ArialMT" w:hAnsi="ArialMT" w:cs="ArialMT"/>
          <w:color w:val="333333"/>
          <w:sz w:val="24"/>
          <w:szCs w:val="24"/>
        </w:rPr>
      </w:pPr>
    </w:p>
    <w:p w14:paraId="1209AD74" w14:textId="77777777" w:rsidR="007A27D8" w:rsidRPr="007A27D8" w:rsidRDefault="007A27D8" w:rsidP="007A27D8">
      <w:pPr>
        <w:rPr>
          <w:b/>
          <w:bCs/>
        </w:rPr>
      </w:pPr>
    </w:p>
    <w:p w14:paraId="184FE58E" w14:textId="77777777" w:rsidR="00854012" w:rsidRDefault="007A27D8" w:rsidP="007A27D8">
      <w:r>
        <w:t xml:space="preserve">  </w:t>
      </w:r>
    </w:p>
    <w:sectPr w:rsidR="0085401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lan Greenberg" w:date="2021-12-09T12:31:00Z" w:initials="AG">
    <w:p w14:paraId="28EA226F" w14:textId="593259C5" w:rsidR="009418AE" w:rsidRDefault="00C21708" w:rsidP="009418AE">
      <w:pPr>
        <w:pStyle w:val="CommentText"/>
      </w:pPr>
      <w:r>
        <w:rPr>
          <w:rStyle w:val="CommentReference"/>
        </w:rPr>
        <w:annotationRef/>
      </w:r>
      <w:r>
        <w:t>Don’t think “powerful” is a good word here. Perhaps effective?</w:t>
      </w:r>
      <w:r w:rsidR="009418AE">
        <w:t xml:space="preserve"> </w:t>
      </w:r>
    </w:p>
  </w:comment>
  <w:comment w:id="1" w:author="Hadia" w:date="2021-12-09T21:29:00Z" w:initials="H">
    <w:p w14:paraId="6144AF84" w14:textId="5CE9E908" w:rsidR="009418AE" w:rsidRDefault="009418AE">
      <w:pPr>
        <w:pStyle w:val="CommentText"/>
      </w:pPr>
      <w:r>
        <w:rPr>
          <w:rStyle w:val="CommentReference"/>
        </w:rPr>
        <w:annotationRef/>
      </w:r>
      <w:r>
        <w:t>Agree</w:t>
      </w:r>
    </w:p>
  </w:comment>
  <w:comment w:id="7" w:author="Alan Greenberg" w:date="2021-12-09T12:37:00Z" w:initials="AG">
    <w:p w14:paraId="24E7BCF7" w14:textId="265BDDF7" w:rsidR="00A05272" w:rsidRDefault="00A05272">
      <w:pPr>
        <w:pStyle w:val="CommentText"/>
      </w:pPr>
      <w:r>
        <w:rPr>
          <w:rStyle w:val="CommentReference"/>
        </w:rPr>
        <w:annotationRef/>
      </w:r>
      <w:r>
        <w:t>I’m not sure the replies to these questions add a lot and would be just as happy to omit them.</w:t>
      </w:r>
    </w:p>
  </w:comment>
  <w:comment w:id="8" w:author="Hadia" w:date="2021-12-09T21:29:00Z" w:initials="H">
    <w:p w14:paraId="149DAEC0" w14:textId="15C406C1" w:rsidR="009418AE" w:rsidRDefault="009418AE">
      <w:pPr>
        <w:pStyle w:val="CommentText"/>
      </w:pPr>
      <w:r>
        <w:rPr>
          <w:rStyle w:val="CommentReference"/>
        </w:rPr>
        <w:annotationRef/>
      </w:r>
      <w:r>
        <w:t xml:space="preserve">I am fine with providing no replies </w:t>
      </w:r>
    </w:p>
  </w:comment>
  <w:comment w:id="9" w:author="Alan Greenberg" w:date="2021-12-09T12:36:00Z" w:initials="AG">
    <w:p w14:paraId="4B09B8BF" w14:textId="0FAF3138" w:rsidR="00C21708" w:rsidRDefault="00C21708">
      <w:pPr>
        <w:pStyle w:val="CommentText"/>
      </w:pPr>
      <w:r>
        <w:rPr>
          <w:rStyle w:val="CommentReference"/>
        </w:rPr>
        <w:annotationRef/>
      </w:r>
      <w:r>
        <w:t>I have no veto in this process, but I do not personally support this</w:t>
      </w:r>
      <w:r w:rsidR="00A05272">
        <w:t xml:space="preserve"> proposal.</w:t>
      </w:r>
    </w:p>
  </w:comment>
  <w:comment w:id="10" w:author="Hadia" w:date="2021-12-09T21:30:00Z" w:initials="H">
    <w:p w14:paraId="1C43E2A5" w14:textId="671B4ADA" w:rsidR="009418AE" w:rsidRDefault="009418AE">
      <w:pPr>
        <w:pStyle w:val="CommentText"/>
      </w:pPr>
      <w:r>
        <w:rPr>
          <w:rStyle w:val="CommentReference"/>
        </w:rPr>
        <w:annotationRef/>
      </w:r>
      <w:r>
        <w:t xml:space="preserve">I am fine with removing it – They are asking a question and giving no proposals that allow any sort of community involvement, so that is why I put this in </w:t>
      </w:r>
    </w:p>
  </w:comment>
  <w:comment w:id="11" w:author="Alan Greenberg" w:date="2021-12-09T13:06:00Z" w:initials="AG">
    <w:p w14:paraId="0FBAB20B" w14:textId="6BE30319" w:rsidR="004E5472" w:rsidRDefault="004E5472">
      <w:pPr>
        <w:pStyle w:val="CommentText"/>
      </w:pPr>
      <w:r>
        <w:rPr>
          <w:rStyle w:val="CommentReference"/>
        </w:rPr>
        <w:annotationRef/>
      </w:r>
      <w:r>
        <w:t>Suggest replacing this section:</w:t>
      </w:r>
    </w:p>
  </w:comment>
  <w:comment w:id="12" w:author="Hadia" w:date="2021-12-10T01:40:00Z" w:initials="H">
    <w:p w14:paraId="2A080DE3" w14:textId="77777777" w:rsidR="00F4183A" w:rsidRDefault="00F4183A">
      <w:pPr>
        <w:pStyle w:val="CommentText"/>
      </w:pPr>
      <w:r>
        <w:rPr>
          <w:rStyle w:val="CommentReference"/>
        </w:rPr>
        <w:annotationRef/>
      </w:r>
      <w:r>
        <w:t>I agree with the replacement, However I do not think that it is possible for any organization to release information that could cause financial or business harm, I would also say that deciding not to release certain information does not necessary entail covering up for something</w:t>
      </w:r>
    </w:p>
    <w:p w14:paraId="055C411A" w14:textId="6CEF0E64" w:rsidR="00F4183A" w:rsidRDefault="00F4183A">
      <w:pPr>
        <w:pStyle w:val="CommentText"/>
      </w:pPr>
      <w:r>
        <w:t xml:space="preserve">    </w:t>
      </w:r>
    </w:p>
  </w:comment>
  <w:comment w:id="42" w:author="Alan Greenberg" w:date="2021-12-09T13:02:00Z" w:initials="AG">
    <w:p w14:paraId="4EC553C4" w14:textId="6CC8E076" w:rsidR="004E5472" w:rsidRDefault="004E5472">
      <w:pPr>
        <w:pStyle w:val="CommentText"/>
      </w:pPr>
      <w:r>
        <w:rPr>
          <w:rStyle w:val="CommentReference"/>
        </w:rPr>
        <w:annotationRef/>
      </w:r>
      <w:r>
        <w:t>We are saying that they must answer questions that are not feasible??  Although one could question the definition of “reasonable”, “overly burdensome”, abusive” and “vexatious”, there must be some way to ensure reasonableness.</w:t>
      </w:r>
    </w:p>
  </w:comment>
  <w:comment w:id="43" w:author="Hadia" w:date="2021-12-10T01:39:00Z" w:initials="H">
    <w:p w14:paraId="1E80B359" w14:textId="595DFA68" w:rsidR="00F4183A" w:rsidRDefault="00F4183A">
      <w:pPr>
        <w:pStyle w:val="CommentText"/>
      </w:pPr>
      <w:r>
        <w:rPr>
          <w:rStyle w:val="CommentReference"/>
        </w:rPr>
        <w:annotationRef/>
      </w:r>
      <w:r>
        <w:t xml:space="preserve">Agree and this way is the mechanism for requests review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8EA226F" w15:done="0"/>
  <w15:commentEx w15:paraId="6144AF84" w15:paraIdParent="28EA226F" w15:done="0"/>
  <w15:commentEx w15:paraId="24E7BCF7" w15:done="0"/>
  <w15:commentEx w15:paraId="149DAEC0" w15:paraIdParent="24E7BCF7" w15:done="0"/>
  <w15:commentEx w15:paraId="4B09B8BF" w15:done="0"/>
  <w15:commentEx w15:paraId="1C43E2A5" w15:paraIdParent="4B09B8BF" w15:done="0"/>
  <w15:commentEx w15:paraId="0FBAB20B" w15:done="0"/>
  <w15:commentEx w15:paraId="055C411A" w15:paraIdParent="0FBAB20B" w15:done="0"/>
  <w15:commentEx w15:paraId="4EC553C4" w15:done="0"/>
  <w15:commentEx w15:paraId="1E80B359" w15:paraIdParent="4EC553C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5C75A7" w16cex:dateUtc="2021-12-09T17:31:00Z"/>
  <w16cex:commentExtensible w16cex:durableId="255C76EC" w16cex:dateUtc="2021-12-09T17:37:00Z"/>
  <w16cex:commentExtensible w16cex:durableId="255C76B7" w16cex:dateUtc="2021-12-09T17:36:00Z"/>
  <w16cex:commentExtensible w16cex:durableId="255C7DBE" w16cex:dateUtc="2021-12-09T18:06:00Z"/>
  <w16cex:commentExtensible w16cex:durableId="255C7CD0" w16cex:dateUtc="2021-12-09T18: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DDA0B12" w16cid:durableId="255C75A7"/>
  <w16cid:commentId w16cid:paraId="24E7BCF7" w16cid:durableId="255C76EC"/>
  <w16cid:commentId w16cid:paraId="4B09B8BF" w16cid:durableId="255C76B7"/>
  <w16cid:commentId w16cid:paraId="0FBAB20B" w16cid:durableId="255C7DBE"/>
  <w16cid:commentId w16cid:paraId="4EC553C4" w16cid:durableId="255C7CD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25283"/>
    <w:multiLevelType w:val="hybridMultilevel"/>
    <w:tmpl w:val="0F8E132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6F2D1D"/>
    <w:multiLevelType w:val="hybridMultilevel"/>
    <w:tmpl w:val="C42EC7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C84EBA"/>
    <w:multiLevelType w:val="multilevel"/>
    <w:tmpl w:val="069022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C9E0B35"/>
    <w:multiLevelType w:val="hybridMultilevel"/>
    <w:tmpl w:val="DCF06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an Greenberg">
    <w15:presenceInfo w15:providerId="None" w15:userId="Alan Greenberg"/>
  </w15:person>
  <w15:person w15:author="Hadia">
    <w15:presenceInfo w15:providerId="None" w15:userId="Had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012"/>
    <w:rsid w:val="00221232"/>
    <w:rsid w:val="004D7A7D"/>
    <w:rsid w:val="004E5472"/>
    <w:rsid w:val="004F23E0"/>
    <w:rsid w:val="0051432D"/>
    <w:rsid w:val="00675AC1"/>
    <w:rsid w:val="00755502"/>
    <w:rsid w:val="007638EE"/>
    <w:rsid w:val="007A27D8"/>
    <w:rsid w:val="00854012"/>
    <w:rsid w:val="008860EB"/>
    <w:rsid w:val="008E1876"/>
    <w:rsid w:val="009418AE"/>
    <w:rsid w:val="00962949"/>
    <w:rsid w:val="009F0F42"/>
    <w:rsid w:val="00A05272"/>
    <w:rsid w:val="00B850C7"/>
    <w:rsid w:val="00C21708"/>
    <w:rsid w:val="00D03E72"/>
    <w:rsid w:val="00D23618"/>
    <w:rsid w:val="00E32C0D"/>
    <w:rsid w:val="00E9064B"/>
    <w:rsid w:val="00EB0062"/>
    <w:rsid w:val="00F418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B8028"/>
  <w15:chartTrackingRefBased/>
  <w15:docId w15:val="{0B604333-59A7-4F5C-80D9-187FAF0A2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4012"/>
    <w:pPr>
      <w:ind w:left="720"/>
      <w:contextualSpacing/>
    </w:pPr>
  </w:style>
  <w:style w:type="character" w:styleId="CommentReference">
    <w:name w:val="annotation reference"/>
    <w:basedOn w:val="DefaultParagraphFont"/>
    <w:uiPriority w:val="99"/>
    <w:semiHidden/>
    <w:unhideWhenUsed/>
    <w:rsid w:val="00C21708"/>
    <w:rPr>
      <w:sz w:val="16"/>
      <w:szCs w:val="16"/>
    </w:rPr>
  </w:style>
  <w:style w:type="paragraph" w:styleId="CommentText">
    <w:name w:val="annotation text"/>
    <w:basedOn w:val="Normal"/>
    <w:link w:val="CommentTextChar"/>
    <w:uiPriority w:val="99"/>
    <w:semiHidden/>
    <w:unhideWhenUsed/>
    <w:rsid w:val="00C21708"/>
    <w:pPr>
      <w:spacing w:line="240" w:lineRule="auto"/>
    </w:pPr>
    <w:rPr>
      <w:sz w:val="20"/>
      <w:szCs w:val="20"/>
    </w:rPr>
  </w:style>
  <w:style w:type="character" w:customStyle="1" w:styleId="CommentTextChar">
    <w:name w:val="Comment Text Char"/>
    <w:basedOn w:val="DefaultParagraphFont"/>
    <w:link w:val="CommentText"/>
    <w:uiPriority w:val="99"/>
    <w:semiHidden/>
    <w:rsid w:val="00C21708"/>
    <w:rPr>
      <w:sz w:val="20"/>
      <w:szCs w:val="20"/>
    </w:rPr>
  </w:style>
  <w:style w:type="paragraph" w:styleId="CommentSubject">
    <w:name w:val="annotation subject"/>
    <w:basedOn w:val="CommentText"/>
    <w:next w:val="CommentText"/>
    <w:link w:val="CommentSubjectChar"/>
    <w:uiPriority w:val="99"/>
    <w:semiHidden/>
    <w:unhideWhenUsed/>
    <w:rsid w:val="00C21708"/>
    <w:rPr>
      <w:b/>
      <w:bCs/>
    </w:rPr>
  </w:style>
  <w:style w:type="character" w:customStyle="1" w:styleId="CommentSubjectChar">
    <w:name w:val="Comment Subject Char"/>
    <w:basedOn w:val="CommentTextChar"/>
    <w:link w:val="CommentSubject"/>
    <w:uiPriority w:val="99"/>
    <w:semiHidden/>
    <w:rsid w:val="00C21708"/>
    <w:rPr>
      <w:b/>
      <w:bCs/>
      <w:sz w:val="20"/>
      <w:szCs w:val="20"/>
    </w:rPr>
  </w:style>
  <w:style w:type="paragraph" w:styleId="Revision">
    <w:name w:val="Revision"/>
    <w:hidden/>
    <w:uiPriority w:val="99"/>
    <w:semiHidden/>
    <w:rsid w:val="00C21708"/>
    <w:pPr>
      <w:spacing w:after="0" w:line="240" w:lineRule="auto"/>
    </w:pPr>
  </w:style>
  <w:style w:type="paragraph" w:styleId="BalloonText">
    <w:name w:val="Balloon Text"/>
    <w:basedOn w:val="Normal"/>
    <w:link w:val="BalloonTextChar"/>
    <w:uiPriority w:val="99"/>
    <w:semiHidden/>
    <w:unhideWhenUsed/>
    <w:rsid w:val="009418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18A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14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microsoft.com/office/2016/09/relationships/commentsIds" Target="commentsIds.xml"/><Relationship Id="rId5" Type="http://schemas.openxmlformats.org/officeDocument/2006/relationships/comments" Target="comments.xml"/><Relationship Id="rId10"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242</TotalTime>
  <Pages>2</Pages>
  <Words>760</Words>
  <Characters>4337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Hadia</dc:creator>
  <cp:keywords/>
  <dc:description/>
  <cp:lastModifiedBy>Hadia</cp:lastModifiedBy>
  <cp:revision>2</cp:revision>
  <dcterms:created xsi:type="dcterms:W3CDTF">2021-12-09T23:50:00Z</dcterms:created>
  <dcterms:modified xsi:type="dcterms:W3CDTF">2021-12-09T23:50:00Z</dcterms:modified>
</cp:coreProperties>
</file>