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Consistent definition and technical utilization of RZ-LGR</w:t>
      </w:r>
      <w:r w:rsidDel="00000000" w:rsidR="00000000" w:rsidRPr="00000000">
        <w:rPr>
          <w:rtl w:val="0"/>
        </w:rPr>
      </w:r>
    </w:p>
    <w:p w:rsidR="00000000" w:rsidDel="00000000" w:rsidP="00000000" w:rsidRDefault="00000000" w:rsidRPr="00000000" w14:paraId="00000002">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3">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6">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7">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8">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9">
      <w:pPr>
        <w:spacing w:line="240" w:lineRule="auto"/>
        <w:ind w:left="0" w:firstLine="0"/>
        <w:rPr>
          <w:rFonts w:ascii="Calibri" w:cs="Calibri" w:eastAsia="Calibri" w:hAnsi="Calibri"/>
          <w:color w:val="ff9900"/>
          <w:sz w:val="24"/>
          <w:szCs w:val="24"/>
        </w:rPr>
      </w:pPr>
      <w:ins w:author="Emily Barabas" w:id="0" w:date="2021-11-22T15:23:01Z">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b w:val="1"/>
            <w:color w:val="ff9900"/>
            <w:sz w:val="24"/>
            <w:szCs w:val="24"/>
            <w:rtl w:val="0"/>
          </w:rPr>
          <w:t xml:space="preserve">In SAC60, the SSAC recommends that: “The root zone must use one and only one set of rules for the Root LGR procedure.” (SAC060 Recommendation 1) The recommendation applies to all future TLDs (gTLDs and ccTLDs) as well as for existing delegated TLD labels.</w:t>
        </w:r>
      </w:ins>
      <w:r w:rsidDel="00000000" w:rsidR="00000000" w:rsidRPr="00000000">
        <w:rPr>
          <w:rtl w:val="0"/>
        </w:rPr>
      </w:r>
    </w:p>
    <w:p w:rsidR="00000000" w:rsidDel="00000000" w:rsidP="00000000" w:rsidRDefault="00000000" w:rsidRPr="00000000" w14:paraId="0000000A">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sz w:val="24"/>
          <w:szCs w:val="24"/>
          <w:rPrChange w:author="Emily Barabas" w:id="2" w:date="2021-11-22T15:33:51Z">
            <w:rPr>
              <w:rFonts w:ascii="Calibri" w:cs="Calibri" w:eastAsia="Calibri" w:hAnsi="Calibri"/>
              <w:b w:val="1"/>
              <w:sz w:val="24"/>
              <w:szCs w:val="24"/>
            </w:rPr>
          </w:rPrChange>
        </w:rPr>
        <w:pPrChange w:author="Emily Barabas" w:id="0" w:date="2021-11-22T15:32:14Z">
          <w:pPr>
            <w:spacing w:line="240" w:lineRule="auto"/>
            <w:ind w:left="0" w:firstLine="0"/>
          </w:pPr>
        </w:pPrChange>
      </w:pPr>
      <w:ins w:author="Emily Barabas" w:id="1" w:date="2021-11-22T15:32:14Z">
        <w:r w:rsidDel="00000000" w:rsidR="00000000" w:rsidRPr="00000000">
          <w:rPr>
            <w:rFonts w:ascii="Calibri" w:cs="Calibri" w:eastAsia="Calibri" w:hAnsi="Calibri"/>
            <w:b w:val="1"/>
            <w:sz w:val="24"/>
            <w:szCs w:val="24"/>
            <w:rtl w:val="0"/>
          </w:rPr>
          <w:t xml:space="preserve">Early written input from ccPDP4 variant management SubGroup: </w:t>
        </w:r>
        <w:r w:rsidDel="00000000" w:rsidR="00000000" w:rsidRPr="00000000">
          <w:rPr>
            <w:rFonts w:ascii="Calibri" w:cs="Calibri" w:eastAsia="Calibri" w:hAnsi="Calibri"/>
            <w:sz w:val="24"/>
            <w:szCs w:val="24"/>
            <w:rtl w:val="0"/>
            <w:rPrChange w:author="Emily Barabas" w:id="2" w:date="2021-11-22T15:33:51Z">
              <w:rPr>
                <w:rFonts w:ascii="Calibri" w:cs="Calibri" w:eastAsia="Calibri" w:hAnsi="Calibri"/>
                <w:b w:val="1"/>
                <w:sz w:val="24"/>
                <w:szCs w:val="24"/>
              </w:rPr>
            </w:rPrChange>
          </w:rPr>
          <w:t xml:space="preserve">ccPDP4 VM Subgroup Recommendation: Definition of Variants. Compliance with Root Zone Label Generation Rules (RZ-LGR, RZ-LGR-2, and any future RZ-LGR rules sets) MUST be required for the generation of IDNccTLDs and variants labels, including the determination of whether the label is blocked or allocatable. IDN TLDs must comply with IDNA2008 (RFCs 5890-5895) or its successor(s). </w:t>
        </w:r>
      </w:ins>
      <w:r w:rsidDel="00000000" w:rsidR="00000000" w:rsidRPr="00000000">
        <w:rPr>
          <w:rtl w:val="0"/>
        </w:rPr>
      </w:r>
    </w:p>
    <w:p w:rsidR="00000000" w:rsidDel="00000000" w:rsidP="00000000" w:rsidRDefault="00000000" w:rsidRPr="00000000" w14:paraId="0000000C">
      <w:pPr>
        <w:spacing w:line="240" w:lineRule="auto"/>
        <w:ind w:left="0" w:firstLine="0"/>
        <w:rPr>
          <w:ins w:author="Emily Barabas" w:id="4" w:date="2021-11-22T15:33:56Z"/>
          <w:rFonts w:ascii="Calibri" w:cs="Calibri" w:eastAsia="Calibri" w:hAnsi="Calibri"/>
          <w:sz w:val="24"/>
          <w:szCs w:val="24"/>
          <w:rPrChange w:author="Emily Barabas" w:id="2" w:date="2021-11-22T15:33:51Z">
            <w:rPr>
              <w:rFonts w:ascii="Calibri" w:cs="Calibri" w:eastAsia="Calibri" w:hAnsi="Calibri"/>
              <w:b w:val="1"/>
              <w:sz w:val="24"/>
              <w:szCs w:val="24"/>
            </w:rPr>
          </w:rPrChange>
        </w:rPr>
      </w:pPr>
      <w:ins w:author="Emily Barabas" w:id="4" w:date="2021-11-22T15:33:56Z">
        <w:r w:rsidDel="00000000" w:rsidR="00000000" w:rsidRPr="00000000">
          <w:rPr>
            <w:rtl w:val="0"/>
          </w:rPr>
        </w:r>
      </w:ins>
    </w:p>
    <w:p w:rsidR="00000000" w:rsidDel="00000000" w:rsidP="00000000" w:rsidRDefault="00000000" w:rsidRPr="00000000" w14:paraId="0000000D">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E">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F">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0">
      <w:pPr>
        <w:numPr>
          <w:ilvl w:val="0"/>
          <w:numId w:val="3"/>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11">
      <w:pPr>
        <w:numPr>
          <w:ilvl w:val="0"/>
          <w:numId w:val="1"/>
        </w:numPr>
        <w:spacing w:line="240" w:lineRule="auto"/>
        <w:ind w:left="720" w:hanging="360"/>
        <w:rPr>
          <w:ins w:author="Ariel Liang" w:id="5" w:date="2021-11-22T13:45:08Z"/>
          <w:rFonts w:ascii="Calibri" w:cs="Calibri" w:eastAsia="Calibri" w:hAnsi="Calibri"/>
          <w:sz w:val="24"/>
          <w:szCs w:val="24"/>
          <w:u w:val="none"/>
        </w:rPr>
      </w:pPr>
      <w:ins w:author="Ariel Liang" w:id="5" w:date="2021-11-22T13:45:08Z">
        <w:r w:rsidDel="00000000" w:rsidR="00000000" w:rsidRPr="00000000">
          <w:rPr>
            <w:rFonts w:ascii="Calibri" w:cs="Calibri" w:eastAsia="Calibri" w:hAnsi="Calibri"/>
            <w:sz w:val="24"/>
            <w:szCs w:val="24"/>
            <w:rtl w:val="0"/>
          </w:rPr>
          <w:t xml:space="preserve">Update on data collection -- this exercise is to use the latest version of the RZ-LGR to determine the variant labels of delegated and to-be delegated gTLDs in the 2012 New gTLD Round and determine whether the list of calculated variants match those that were identified by the applicant.</w:t>
        </w:r>
      </w:ins>
    </w:p>
    <w:p w:rsidR="00000000" w:rsidDel="00000000" w:rsidP="00000000" w:rsidRDefault="00000000" w:rsidRPr="00000000" w14:paraId="00000012">
      <w:pPr>
        <w:numPr>
          <w:ilvl w:val="0"/>
          <w:numId w:val="1"/>
        </w:numPr>
        <w:spacing w:line="240" w:lineRule="auto"/>
        <w:ind w:left="720" w:hanging="360"/>
        <w:rPr>
          <w:ins w:author="Ariel Liang" w:id="5" w:date="2021-11-22T13:45:08Z"/>
          <w:rFonts w:ascii="Calibri" w:cs="Calibri" w:eastAsia="Calibri" w:hAnsi="Calibri"/>
          <w:sz w:val="24"/>
          <w:szCs w:val="24"/>
          <w:u w:val="none"/>
        </w:rPr>
      </w:pPr>
      <w:ins w:author="Ariel Liang" w:id="5" w:date="2021-11-22T13:45:08Z">
        <w:r w:rsidDel="00000000" w:rsidR="00000000" w:rsidRPr="00000000">
          <w:rPr>
            <w:rFonts w:ascii="Calibri" w:cs="Calibri" w:eastAsia="Calibri" w:hAnsi="Calibri"/>
            <w:sz w:val="24"/>
            <w:szCs w:val="24"/>
            <w:rtl w:val="0"/>
          </w:rPr>
          <w:t xml:space="preserve">There is no significant difference between the variants calculated by the RZ-LGR and those self-identified variants from the 2012 round.</w:t>
        </w:r>
      </w:ins>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u w:val="none"/>
        </w:rPr>
      </w:pPr>
      <w:ins w:author="Ariel Liang" w:id="5" w:date="2021-11-22T13:45:08Z">
        <w:r w:rsidDel="00000000" w:rsidR="00000000" w:rsidRPr="00000000">
          <w:rPr>
            <w:rFonts w:ascii="Calibri" w:cs="Calibri" w:eastAsia="Calibri" w:hAnsi="Calibri"/>
            <w:sz w:val="24"/>
            <w:szCs w:val="24"/>
            <w:rtl w:val="0"/>
          </w:rPr>
          <w:t xml:space="preserve">There are two cases where there is a difference  -- one likely related to an alternative spelling and the other potentially a typo.</w:t>
        </w:r>
      </w:ins>
      <w:r w:rsidDel="00000000" w:rsidR="00000000" w:rsidRPr="00000000">
        <w:rPr>
          <w:rtl w:val="0"/>
        </w:rPr>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Change w:author="Ariel Liang" w:id="6" w:date="2021-11-22T13:45:08Z">
            <w:rPr>
              <w:rFonts w:ascii="Calibri" w:cs="Calibri" w:eastAsia="Calibri" w:hAnsi="Calibri"/>
              <w:sz w:val="24"/>
              <w:szCs w:val="24"/>
            </w:rPr>
          </w:rPrChange>
        </w:rPr>
        <w:t xml:space="preserve">The EPDP Team discussed a scenario where an applicant applied for an ASCII gTLD and would like to apply for a self-identified “variant” (e.g., .Quebec and .Québec). This might be an opportunity for .Quebec to submit a public comment on the Initial Report if they want that specific use case to be taken into account, but the EPDP Team agreed that RZ-LGR should be the only authoritative source for defining variants, and alternative spellings should therefore not be considered variants. </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Change w:author="Ariel Liang" w:id="6" w:date="2021-11-22T13:45:08Z">
            <w:rPr>
              <w:rFonts w:ascii="Calibri" w:cs="Calibri" w:eastAsia="Calibri" w:hAnsi="Calibri"/>
              <w:sz w:val="24"/>
              <w:szCs w:val="24"/>
            </w:rPr>
          </w:rPrChange>
        </w:rPr>
        <w:t xml:space="preserve">Based on the data collected, the EPDP Team agreed that if the RZ-LGR is decided to be the sole source for calculating variant labels and disposition values for existing gTLDs, it would not have a major impact on existing gTLD operators. </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Change w:author="Ariel Liang" w:id="6" w:date="2021-11-22T13:45:08Z">
            <w:rPr>
              <w:rFonts w:ascii="Calibri" w:cs="Calibri" w:eastAsia="Calibri" w:hAnsi="Calibri"/>
              <w:sz w:val="24"/>
              <w:szCs w:val="24"/>
            </w:rPr>
          </w:rPrChange>
        </w:rPr>
        <w:t xml:space="preserve">If the RZ-LGR is used to calculate variants for existing gTLDs going forward, some of the self-identified variants, which conform to RZ-LGR, would be blocked. But this would not impact the EPDP Team’s agreement above.  </w:t>
      </w:r>
    </w:p>
    <w:p w:rsidR="00000000" w:rsidDel="00000000" w:rsidP="00000000" w:rsidRDefault="00000000" w:rsidRPr="00000000" w14:paraId="00000017">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9">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A">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B">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C">
      <w:pPr>
        <w:spacing w:line="240" w:lineRule="auto"/>
        <w:rPr>
          <w:ins w:author="Emily Barabas" w:id="7" w:date="2021-11-22T15:25:18Z"/>
          <w:rFonts w:ascii="Calibri" w:cs="Calibri" w:eastAsia="Calibri" w:hAnsi="Calibri"/>
          <w:color w:val="0000ff"/>
          <w:sz w:val="24"/>
          <w:szCs w:val="24"/>
        </w:rPr>
      </w:pPr>
      <w:ins w:author="Emily Barabas" w:id="7" w:date="2021-11-22T15:25:18Z">
        <w:r w:rsidDel="00000000" w:rsidR="00000000" w:rsidRPr="00000000">
          <w:rPr>
            <w:rFonts w:ascii="Calibri" w:cs="Calibri" w:eastAsia="Calibri" w:hAnsi="Calibri"/>
            <w:color w:val="0000ff"/>
            <w:sz w:val="24"/>
            <w:szCs w:val="24"/>
            <w:rtl w:val="0"/>
          </w:rPr>
          <w:t xml:space="preserve">Early written input from SSAC: </w:t>
        </w:r>
        <w:r w:rsidDel="00000000" w:rsidR="00000000" w:rsidRPr="00000000">
          <w:rPr>
            <w:rFonts w:ascii="Calibri" w:cs="Calibri" w:eastAsia="Calibri" w:hAnsi="Calibri"/>
            <w:color w:val="0000ff"/>
            <w:sz w:val="24"/>
            <w:szCs w:val="24"/>
            <w:rtl w:val="0"/>
          </w:rPr>
          <w:t xml:space="preserve">An analysis of the delegated variant labels in ccTLDs against the most current version of LGR would answer whether this is a hypothetical question or not. If such a case did happen, the policy would need to balance (1) the user experience of existing users with variant domains, (2) the stability of rules applying to the root zone.  It would seem the likely course of action is for applicants to make an appeal to the generation or integration panel with all the evidence.</w:t>
        </w:r>
      </w:ins>
    </w:p>
    <w:p w:rsidR="00000000" w:rsidDel="00000000" w:rsidP="00000000" w:rsidRDefault="00000000" w:rsidRPr="00000000" w14:paraId="0000001D">
      <w:pPr>
        <w:spacing w:line="240" w:lineRule="auto"/>
        <w:rPr>
          <w:ins w:author="Emily Barabas" w:id="7" w:date="2021-11-22T15:25:18Z"/>
          <w:rFonts w:ascii="Calibri" w:cs="Calibri" w:eastAsia="Calibri" w:hAnsi="Calibri"/>
          <w:color w:val="0000ff"/>
          <w:sz w:val="24"/>
          <w:szCs w:val="24"/>
        </w:rPr>
      </w:pPr>
      <w:ins w:author="Emily Barabas" w:id="7" w:date="2021-11-22T15:25:18Z">
        <w:r w:rsidDel="00000000" w:rsidR="00000000" w:rsidRPr="00000000">
          <w:rPr>
            <w:rtl w:val="0"/>
          </w:rPr>
        </w:r>
      </w:ins>
    </w:p>
    <w:p w:rsidR="00000000" w:rsidDel="00000000" w:rsidP="00000000" w:rsidRDefault="00000000" w:rsidRPr="00000000" w14:paraId="0000001E">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1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21">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22">
      <w:pPr>
        <w:numPr>
          <w:ilvl w:val="0"/>
          <w:numId w:val="3"/>
        </w:numPr>
        <w:spacing w:line="240" w:lineRule="auto"/>
        <w:ind w:left="720" w:hanging="360"/>
        <w:rPr>
          <w:ins w:author="Ariel Liang" w:id="8" w:date="2021-11-22T20:51:24Z"/>
          <w:rFonts w:ascii="Calibri" w:cs="Calibri" w:eastAsia="Calibri" w:hAnsi="Calibri"/>
          <w:sz w:val="24"/>
          <w:szCs w:val="24"/>
          <w:u w:val="none"/>
        </w:rPr>
      </w:pPr>
      <w:ins w:author="Ariel Liang" w:id="8" w:date="2021-11-22T20:51:24Z">
        <w:r w:rsidDel="00000000" w:rsidR="00000000" w:rsidRPr="00000000">
          <w:rPr>
            <w:rFonts w:ascii="Calibri" w:cs="Calibri" w:eastAsia="Calibri" w:hAnsi="Calibri"/>
            <w:sz w:val="24"/>
            <w:szCs w:val="24"/>
            <w:rtl w:val="0"/>
          </w:rPr>
          <w:t xml:space="preserve">The data collection exercise found that t</w:t>
        </w:r>
        <w:r w:rsidDel="00000000" w:rsidR="00000000" w:rsidRPr="00000000">
          <w:rPr>
            <w:rFonts w:ascii="Calibri" w:cs="Calibri" w:eastAsia="Calibri" w:hAnsi="Calibri"/>
            <w:sz w:val="24"/>
            <w:szCs w:val="24"/>
            <w:rtl w:val="0"/>
          </w:rPr>
          <w:t xml:space="preserve">here are two cases where the self-identified “variants” did not </w:t>
        </w:r>
        <w:r w:rsidDel="00000000" w:rsidR="00000000" w:rsidRPr="00000000">
          <w:rPr>
            <w:rFonts w:ascii="Calibri" w:cs="Calibri" w:eastAsia="Calibri" w:hAnsi="Calibri"/>
            <w:sz w:val="24"/>
            <w:szCs w:val="24"/>
            <w:rtl w:val="0"/>
          </w:rPr>
          <w:t xml:space="preserve">conform</w:t>
        </w:r>
        <w:r w:rsidDel="00000000" w:rsidR="00000000" w:rsidRPr="00000000">
          <w:rPr>
            <w:rFonts w:ascii="Calibri" w:cs="Calibri" w:eastAsia="Calibri" w:hAnsi="Calibri"/>
            <w:sz w:val="24"/>
            <w:szCs w:val="24"/>
            <w:rtl w:val="0"/>
          </w:rPr>
          <w:t xml:space="preserve"> to RZ-LGR -- one likely related to an alternative spelling and the other potentially a typo. It doesn’t seem that they have been used to any extent. </w:t>
        </w:r>
      </w:ins>
    </w:p>
    <w:p w:rsidR="00000000" w:rsidDel="00000000" w:rsidP="00000000" w:rsidRDefault="00000000" w:rsidRPr="00000000" w14:paraId="00000023">
      <w:pPr>
        <w:numPr>
          <w:ilvl w:val="0"/>
          <w:numId w:val="3"/>
        </w:numPr>
        <w:spacing w:line="240" w:lineRule="auto"/>
        <w:ind w:left="720" w:hanging="360"/>
        <w:rPr>
          <w:ins w:author="Ariel Liang" w:id="8" w:date="2021-11-22T20:51:24Z"/>
          <w:rFonts w:ascii="Calibri" w:cs="Calibri" w:eastAsia="Calibri" w:hAnsi="Calibri"/>
          <w:sz w:val="24"/>
          <w:szCs w:val="24"/>
          <w:u w:val="none"/>
        </w:rPr>
      </w:pPr>
      <w:ins w:author="Ariel Liang" w:id="8" w:date="2021-11-22T20:51:24Z">
        <w:r w:rsidDel="00000000" w:rsidR="00000000" w:rsidRPr="00000000">
          <w:rPr>
            <w:rFonts w:ascii="Calibri" w:cs="Calibri" w:eastAsia="Calibri" w:hAnsi="Calibri"/>
            <w:sz w:val="24"/>
            <w:szCs w:val="24"/>
            <w:rtl w:val="0"/>
          </w:rPr>
          <w:t xml:space="preserve">Former applicants were informed that the self-identified “variants” would not have legal standing so the applicants would not have claims to them. Those labels were for information purposes.</w:t>
        </w:r>
      </w:ins>
    </w:p>
    <w:p w:rsidR="00000000" w:rsidDel="00000000" w:rsidP="00000000" w:rsidRDefault="00000000" w:rsidRPr="00000000" w14:paraId="00000024">
      <w:pPr>
        <w:numPr>
          <w:ilvl w:val="0"/>
          <w:numId w:val="3"/>
        </w:numPr>
        <w:spacing w:line="240" w:lineRule="auto"/>
        <w:ind w:left="720" w:hanging="360"/>
        <w:rPr>
          <w:ins w:author="Ariel Liang" w:id="8" w:date="2021-11-22T20:51:24Z"/>
          <w:rFonts w:ascii="Calibri" w:cs="Calibri" w:eastAsia="Calibri" w:hAnsi="Calibri"/>
          <w:sz w:val="24"/>
          <w:szCs w:val="24"/>
          <w:u w:val="none"/>
        </w:rPr>
      </w:pPr>
      <w:ins w:author="Ariel Liang" w:id="8" w:date="2021-11-22T20:51:24Z">
        <w:r w:rsidDel="00000000" w:rsidR="00000000" w:rsidRPr="00000000">
          <w:rPr>
            <w:rFonts w:ascii="Calibri" w:cs="Calibri" w:eastAsia="Calibri" w:hAnsi="Calibri"/>
            <w:sz w:val="24"/>
            <w:szCs w:val="24"/>
            <w:rtl w:val="0"/>
          </w:rPr>
          <w:t xml:space="preserve">To the extent that new rules are put in place in the New gTLD Program, those rules apply to the specific round and are not retroactively applied. </w:t>
        </w:r>
      </w:ins>
    </w:p>
    <w:p w:rsidR="00000000" w:rsidDel="00000000" w:rsidP="00000000" w:rsidRDefault="00000000" w:rsidRPr="00000000" w14:paraId="00000025">
      <w:pPr>
        <w:numPr>
          <w:ilvl w:val="0"/>
          <w:numId w:val="3"/>
        </w:numPr>
        <w:spacing w:line="240" w:lineRule="auto"/>
        <w:ind w:left="720" w:hanging="360"/>
        <w:rPr>
          <w:rFonts w:ascii="Calibri" w:cs="Calibri" w:eastAsia="Calibri" w:hAnsi="Calibri"/>
          <w:sz w:val="24"/>
          <w:szCs w:val="24"/>
          <w:u w:val="none"/>
        </w:rPr>
      </w:pPr>
      <w:ins w:author="Ariel Liang" w:id="8" w:date="2021-11-22T20:51:24Z">
        <w:r w:rsidDel="00000000" w:rsidR="00000000" w:rsidRPr="00000000">
          <w:rPr>
            <w:rFonts w:ascii="Calibri" w:cs="Calibri" w:eastAsia="Calibri" w:hAnsi="Calibri"/>
            <w:sz w:val="24"/>
            <w:szCs w:val="24"/>
            <w:rtl w:val="0"/>
          </w:rPr>
          <w:t xml:space="preserve">The EPDP Team agreed no further considerations are needed for this charter question, and nothing needs to be done for the self-identified variants. </w:t>
        </w:r>
      </w:ins>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7">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A">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B">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C">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2D">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2E">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that at a certain point before a round, the version of the RZ-LGR that applies to that round should be fixed, so that everyone is using the correct version when testing strings and preparing for the round.</w:t>
      </w:r>
    </w:p>
    <w:p w:rsidR="00000000" w:rsidDel="00000000" w:rsidP="00000000" w:rsidRDefault="00000000" w:rsidRPr="00000000" w14:paraId="0000002F">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several </w:t>
      </w:r>
      <w:hyperlink r:id="rId7">
        <w:r w:rsidDel="00000000" w:rsidR="00000000" w:rsidRPr="00000000">
          <w:rPr>
            <w:rFonts w:ascii="Calibri" w:cs="Calibri" w:eastAsia="Calibri" w:hAnsi="Calibri"/>
            <w:color w:val="1155cc"/>
            <w:sz w:val="24"/>
            <w:szCs w:val="24"/>
            <w:u w:val="single"/>
            <w:rtl w:val="0"/>
          </w:rPr>
          <w:t xml:space="preserve">potential scenarios</w:t>
        </w:r>
      </w:hyperlink>
      <w:r w:rsidDel="00000000" w:rsidR="00000000" w:rsidRPr="00000000">
        <w:rPr>
          <w:rFonts w:ascii="Calibri" w:cs="Calibri" w:eastAsia="Calibri" w:hAnsi="Calibri"/>
          <w:sz w:val="24"/>
          <w:szCs w:val="24"/>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30">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scenario 1, an EPDP Team member noted that the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31">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32">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that the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33">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34">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the GP would handle such requests (as opposed to the DNS Stability Panel conducting the original evaluation).</w:t>
      </w:r>
    </w:p>
    <w:p w:rsidR="00000000" w:rsidDel="00000000" w:rsidP="00000000" w:rsidRDefault="00000000" w:rsidRPr="00000000" w14:paraId="00000035">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3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38">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9">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RZ-LGR process is triggered, should it still be possible to proceed with the application in the same round?</w:t>
      </w:r>
    </w:p>
    <w:p w:rsidR="00000000" w:rsidDel="00000000" w:rsidP="00000000" w:rsidRDefault="00000000" w:rsidRPr="00000000" w14:paraId="0000003A">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3B">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3C">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3D">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E">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Feedback on the draft RZ-LGR Application and process flow:</w:t>
      </w:r>
    </w:p>
    <w:p w:rsidR="00000000" w:rsidDel="00000000" w:rsidP="00000000" w:rsidRDefault="00000000" w:rsidRPr="00000000" w14:paraId="0000003F">
      <w:pPr>
        <w:numPr>
          <w:ilvl w:val="0"/>
          <w:numId w:val="10"/>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40">
      <w:pPr>
        <w:numPr>
          <w:ilvl w:val="0"/>
          <w:numId w:val="10"/>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41">
      <w:pPr>
        <w:numPr>
          <w:ilvl w:val="0"/>
          <w:numId w:val="10"/>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does not qualify through the RZ-LGR, that is the layer that it can potentially be challenged through this process.</w:t>
      </w:r>
    </w:p>
    <w:p w:rsidR="00000000" w:rsidDel="00000000" w:rsidP="00000000" w:rsidRDefault="00000000" w:rsidRPr="00000000" w14:paraId="0000004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reviewed the updated </w:t>
      </w:r>
      <w:hyperlink r:id="rId8">
        <w:r w:rsidDel="00000000" w:rsidR="00000000" w:rsidRPr="00000000">
          <w:rPr>
            <w:rFonts w:ascii="Calibri" w:cs="Calibri" w:eastAsia="Calibri" w:hAnsi="Calibri"/>
            <w:color w:val="1155cc"/>
            <w:sz w:val="24"/>
            <w:szCs w:val="24"/>
            <w:u w:val="single"/>
            <w:rtl w:val="0"/>
          </w:rPr>
          <w:t xml:space="preserve">process flow</w:t>
        </w:r>
      </w:hyperlink>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p>
    <w:p w:rsidR="00000000" w:rsidDel="00000000" w:rsidP="00000000" w:rsidRDefault="00000000" w:rsidRPr="00000000" w14:paraId="0000004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agreement in the EPDP Team for the following: </w:t>
      </w:r>
    </w:p>
    <w:p w:rsidR="00000000" w:rsidDel="00000000" w:rsidP="00000000" w:rsidRDefault="00000000" w:rsidRPr="00000000" w14:paraId="00000046">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is applied correctly to the applicant’s label. </w:t>
      </w:r>
    </w:p>
    <w:p w:rsidR="00000000" w:rsidDel="00000000" w:rsidP="00000000" w:rsidRDefault="00000000" w:rsidRPr="00000000" w14:paraId="00000047">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p>
    <w:p w:rsidR="00000000" w:rsidDel="00000000" w:rsidP="00000000" w:rsidRDefault="00000000" w:rsidRPr="00000000" w14:paraId="00000048">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p>
    <w:p w:rsidR="00000000" w:rsidDel="00000000" w:rsidP="00000000" w:rsidRDefault="00000000" w:rsidRPr="00000000" w14:paraId="00000049">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at the early stage of the application process. If the change request process is invoked, the relevant label should not hold up any other application. </w:t>
      </w:r>
    </w:p>
    <w:p w:rsidR="00000000" w:rsidDel="00000000" w:rsidP="00000000" w:rsidRDefault="00000000" w:rsidRPr="00000000" w14:paraId="0000004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p>
    <w:p w:rsidR="00000000" w:rsidDel="00000000" w:rsidP="00000000" w:rsidRDefault="00000000" w:rsidRPr="00000000" w14:paraId="0000004C">
      <w:pPr>
        <w:numPr>
          <w:ilvl w:val="0"/>
          <w:numId w:val="7"/>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p>
    <w:p w:rsidR="00000000" w:rsidDel="00000000" w:rsidP="00000000" w:rsidRDefault="00000000" w:rsidRPr="00000000" w14:paraId="0000004D">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p>
    <w:p w:rsidR="00000000" w:rsidDel="00000000" w:rsidP="00000000" w:rsidRDefault="00000000" w:rsidRPr="00000000" w14:paraId="0000004F">
      <w:pPr>
        <w:numPr>
          <w:ilvl w:val="0"/>
          <w:numId w:val="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labels is an overkill/unnecessary. </w:t>
      </w:r>
    </w:p>
    <w:p w:rsidR="00000000" w:rsidDel="00000000" w:rsidP="00000000" w:rsidRDefault="00000000" w:rsidRPr="00000000" w14:paraId="0000005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p>
    <w:p w:rsidR="00000000" w:rsidDel="00000000" w:rsidP="00000000" w:rsidRDefault="00000000" w:rsidRPr="00000000" w14:paraId="00000052">
      <w:pPr>
        <w:numPr>
          <w:ilvl w:val="0"/>
          <w:numId w:val="8"/>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p>
    <w:p w:rsidR="00000000" w:rsidDel="00000000" w:rsidP="00000000" w:rsidRDefault="00000000" w:rsidRPr="00000000" w14:paraId="0000005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Q4</w:t>
      </w:r>
      <w:r w:rsidDel="00000000" w:rsidR="00000000" w:rsidRPr="00000000">
        <w:rPr>
          <w:rFonts w:ascii="Calibri" w:cs="Calibri" w:eastAsia="Calibri" w:hAnsi="Calibri"/>
          <w:sz w:val="24"/>
          <w:szCs w:val="24"/>
          <w:rtl w:val="0"/>
        </w:rPr>
        <w:t xml:space="preserve">: [Assuming that the application system has correctly incorporated the algorithmic check] Upon receiving rejection from the DNS Stability Panel, should the applicant be allowed to amend the applied-for label in order to conform with the application system?</w:t>
      </w:r>
    </w:p>
    <w:p w:rsidR="00000000" w:rsidDel="00000000" w:rsidP="00000000" w:rsidRDefault="00000000" w:rsidRPr="00000000" w14:paraId="00000055">
      <w:pPr>
        <w:numPr>
          <w:ilvl w:val="0"/>
          <w:numId w:val="6"/>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p>
    <w:p w:rsidR="00000000" w:rsidDel="00000000" w:rsidP="00000000" w:rsidRDefault="00000000" w:rsidRPr="00000000" w14:paraId="0000005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7">
      <w:pPr>
        <w:rPr>
          <w:ins w:author="Ariel Liang" w:id="9" w:date="2021-11-22T13:44:48Z"/>
          <w:rFonts w:ascii="Calibri" w:cs="Calibri" w:eastAsia="Calibri" w:hAnsi="Calibri"/>
          <w:sz w:val="24"/>
          <w:szCs w:val="24"/>
        </w:rPr>
      </w:pPr>
      <w:ins w:author="Ariel Liang" w:id="9" w:date="2021-11-22T13:44:48Z">
        <w:r w:rsidDel="00000000" w:rsidR="00000000" w:rsidRPr="00000000">
          <w:rPr>
            <w:rFonts w:ascii="Calibri" w:cs="Calibri" w:eastAsia="Calibri" w:hAnsi="Calibri"/>
            <w:sz w:val="24"/>
            <w:szCs w:val="24"/>
            <w:rtl w:val="0"/>
          </w:rPr>
          <w:t xml:space="preserve">The EPDP Team supported the following high-level points, although some additional detail is needed about the role of the DNS Stability Panel: </w:t>
        </w:r>
      </w:ins>
    </w:p>
    <w:p w:rsidR="00000000" w:rsidDel="00000000" w:rsidP="00000000" w:rsidRDefault="00000000" w:rsidRPr="00000000" w14:paraId="00000058">
      <w:pPr>
        <w:numPr>
          <w:ilvl w:val="0"/>
          <w:numId w:val="5"/>
        </w:numPr>
        <w:ind w:left="720" w:hanging="360"/>
        <w:rPr>
          <w:ins w:author="Ariel Liang" w:id="9" w:date="2021-11-22T13:44:48Z"/>
          <w:rFonts w:ascii="Calibri" w:cs="Calibri" w:eastAsia="Calibri" w:hAnsi="Calibri"/>
          <w:sz w:val="24"/>
          <w:szCs w:val="24"/>
          <w:highlight w:val="white"/>
        </w:rPr>
      </w:pPr>
      <w:ins w:author="Ariel Liang" w:id="9" w:date="2021-11-22T13:44:48Z">
        <w:r w:rsidDel="00000000" w:rsidR="00000000" w:rsidRPr="00000000">
          <w:rPr>
            <w:rFonts w:ascii="Calibri" w:cs="Calibri" w:eastAsia="Calibri" w:hAnsi="Calibri"/>
            <w:sz w:val="24"/>
            <w:szCs w:val="24"/>
            <w:rtl w:val="0"/>
          </w:rPr>
          <w:t xml:space="preserve">An applicant can challenge an evaluation determined by the DNS Stability Panel that the applied-for TLD label, whose script is supported by the RZ-LGR, is “invalid” </w:t>
        </w:r>
      </w:ins>
    </w:p>
    <w:p w:rsidR="00000000" w:rsidDel="00000000" w:rsidP="00000000" w:rsidRDefault="00000000" w:rsidRPr="00000000" w14:paraId="00000059">
      <w:pPr>
        <w:numPr>
          <w:ilvl w:val="0"/>
          <w:numId w:val="5"/>
        </w:numPr>
        <w:ind w:left="720" w:hanging="360"/>
        <w:rPr>
          <w:ins w:author="Ariel Liang" w:id="9" w:date="2021-11-22T13:44:48Z"/>
          <w:rFonts w:ascii="Calibri" w:cs="Calibri" w:eastAsia="Calibri" w:hAnsi="Calibri"/>
          <w:sz w:val="24"/>
          <w:szCs w:val="24"/>
          <w:highlight w:val="white"/>
        </w:rPr>
      </w:pPr>
      <w:ins w:author="Ariel Liang" w:id="9" w:date="2021-11-22T13:44:48Z">
        <w:r w:rsidDel="00000000" w:rsidR="00000000" w:rsidRPr="00000000">
          <w:rPr>
            <w:rFonts w:ascii="Calibri" w:cs="Calibri" w:eastAsia="Calibri" w:hAnsi="Calibri"/>
            <w:sz w:val="24"/>
            <w:szCs w:val="24"/>
            <w:rtl w:val="0"/>
          </w:rPr>
          <w:t xml:space="preserve">Eligibility for filing such a challenge is limited to the applicant’s belief that the DNS Stability Panel has incorrectly assessed the label as “invalid”. </w:t>
        </w:r>
      </w:ins>
    </w:p>
    <w:p w:rsidR="00000000" w:rsidDel="00000000" w:rsidP="00000000" w:rsidRDefault="00000000" w:rsidRPr="00000000" w14:paraId="0000005A">
      <w:pPr>
        <w:numPr>
          <w:ilvl w:val="0"/>
          <w:numId w:val="5"/>
        </w:numPr>
        <w:ind w:left="720" w:hanging="360"/>
        <w:rPr>
          <w:ins w:author="Ariel Liang" w:id="9" w:date="2021-11-22T13:44:48Z"/>
          <w:rFonts w:ascii="Calibri" w:cs="Calibri" w:eastAsia="Calibri" w:hAnsi="Calibri"/>
          <w:sz w:val="24"/>
          <w:szCs w:val="24"/>
          <w:highlight w:val="white"/>
        </w:rPr>
      </w:pPr>
      <w:ins w:author="Ariel Liang" w:id="9" w:date="2021-11-22T13:44:48Z">
        <w:r w:rsidDel="00000000" w:rsidR="00000000" w:rsidRPr="00000000">
          <w:rPr>
            <w:rFonts w:ascii="Calibri" w:cs="Calibri" w:eastAsia="Calibri" w:hAnsi="Calibri"/>
            <w:sz w:val="24"/>
            <w:szCs w:val="24"/>
            <w:rtl w:val="0"/>
          </w:rPr>
          <w:t xml:space="preserve">The evaluation challenge processes and criteria applicable to the DNS Stability Review recommended in the SubPro Final Report should be used for such a challenge.</w:t>
        </w:r>
      </w:ins>
    </w:p>
    <w:p w:rsidR="00000000" w:rsidDel="00000000" w:rsidP="00000000" w:rsidRDefault="00000000" w:rsidRPr="00000000" w14:paraId="0000005B">
      <w:pPr>
        <w:rPr>
          <w:ins w:author="Ariel Liang" w:id="9" w:date="2021-11-22T13:44:48Z"/>
          <w:rFonts w:ascii="Calibri" w:cs="Calibri" w:eastAsia="Calibri" w:hAnsi="Calibri"/>
          <w:sz w:val="24"/>
          <w:szCs w:val="24"/>
        </w:rPr>
      </w:pPr>
      <w:ins w:author="Ariel Liang" w:id="9" w:date="2021-11-22T13:44:48Z">
        <w:r w:rsidDel="00000000" w:rsidR="00000000" w:rsidRPr="00000000">
          <w:rPr>
            <w:rtl w:val="0"/>
          </w:rPr>
        </w:r>
      </w:ins>
    </w:p>
    <w:p w:rsidR="00000000" w:rsidDel="00000000" w:rsidP="00000000" w:rsidRDefault="00000000" w:rsidRPr="00000000" w14:paraId="0000005C">
      <w:pPr>
        <w:rPr>
          <w:ins w:author="Ariel Liang" w:id="9" w:date="2021-11-22T13:44:48Z"/>
          <w:rFonts w:ascii="Calibri" w:cs="Calibri" w:eastAsia="Calibri" w:hAnsi="Calibri"/>
          <w:sz w:val="24"/>
          <w:szCs w:val="24"/>
        </w:rPr>
      </w:pPr>
      <w:ins w:author="Ariel Liang" w:id="9" w:date="2021-11-22T13:44:48Z">
        <w:r w:rsidDel="00000000" w:rsidR="00000000" w:rsidRPr="00000000">
          <w:rPr>
            <w:rFonts w:ascii="Calibri" w:cs="Calibri" w:eastAsia="Calibri" w:hAnsi="Calibri"/>
            <w:sz w:val="24"/>
            <w:szCs w:val="24"/>
            <w:rtl w:val="0"/>
          </w:rPr>
          <w:t xml:space="preserve">The EPDP Team agreed that all of SubPro’s recommendations and implementation guidance for evaluation challenge processes and criteria are fit for purpose. These recommendations and implementation guidance are under Topic 32 (with the exception of Implementation Guidance 32.6, which only applies to appeals and not applicable to the scenarios being discussed in this EPDP).   </w:t>
        </w:r>
      </w:ins>
    </w:p>
    <w:p w:rsidR="00000000" w:rsidDel="00000000" w:rsidP="00000000" w:rsidRDefault="00000000" w:rsidRPr="00000000" w14:paraId="0000005D">
      <w:pPr>
        <w:rPr>
          <w:ins w:author="Ariel Liang" w:id="9" w:date="2021-11-22T13:44:48Z"/>
          <w:rFonts w:ascii="Calibri" w:cs="Calibri" w:eastAsia="Calibri" w:hAnsi="Calibri"/>
          <w:sz w:val="24"/>
          <w:szCs w:val="24"/>
        </w:rPr>
      </w:pPr>
      <w:ins w:author="Ariel Liang" w:id="9" w:date="2021-11-22T13:44:48Z">
        <w:r w:rsidDel="00000000" w:rsidR="00000000" w:rsidRPr="00000000">
          <w:rPr>
            <w:rtl w:val="0"/>
          </w:rPr>
        </w:r>
      </w:ins>
    </w:p>
    <w:p w:rsidR="00000000" w:rsidDel="00000000" w:rsidP="00000000" w:rsidRDefault="00000000" w:rsidRPr="00000000" w14:paraId="0000005E">
      <w:pPr>
        <w:rPr>
          <w:rFonts w:ascii="Calibri" w:cs="Calibri" w:eastAsia="Calibri" w:hAnsi="Calibri"/>
          <w:sz w:val="24"/>
          <w:szCs w:val="24"/>
          <w:highlight w:val="white"/>
        </w:rPr>
      </w:pPr>
      <w:ins w:author="Ariel Liang" w:id="9" w:date="2021-11-22T13:44:48Z">
        <w:r w:rsidDel="00000000" w:rsidR="00000000" w:rsidRPr="00000000">
          <w:rPr>
            <w:rFonts w:ascii="Calibri" w:cs="Calibri" w:eastAsia="Calibri" w:hAnsi="Calibri"/>
            <w:sz w:val="24"/>
            <w:szCs w:val="24"/>
            <w:rtl w:val="0"/>
          </w:rPr>
          <w:t xml:space="preserve">Some members noted that in the EPDP Recommendation or response to this charter, it should be explained that the DNS Stability Panel is expected to conduct a manual check of the algorithm’s output to confirm the validity of applied-for labels in all cases. </w:t>
        </w:r>
      </w:ins>
      <w:r w:rsidDel="00000000" w:rsidR="00000000" w:rsidRPr="00000000">
        <w:rPr>
          <w:rtl w:val="0"/>
        </w:rPr>
      </w:r>
    </w:p>
    <w:p w:rsidR="00000000" w:rsidDel="00000000" w:rsidP="00000000" w:rsidRDefault="00000000" w:rsidRPr="00000000" w14:paraId="0000005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0">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1">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2">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63">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64">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5">
      <w:pPr>
        <w:spacing w:line="240" w:lineRule="auto"/>
        <w:rPr>
          <w:ins w:author="Emily Barabas" w:id="10" w:date="2021-11-22T15:26:27Z"/>
          <w:rFonts w:ascii="Calibri" w:cs="Calibri" w:eastAsia="Calibri" w:hAnsi="Calibri"/>
          <w:sz w:val="24"/>
          <w:szCs w:val="24"/>
        </w:rPr>
      </w:pPr>
      <w:ins w:author="Emily Barabas" w:id="10" w:date="2021-11-22T15:26:27Z">
        <w:r w:rsidDel="00000000" w:rsidR="00000000" w:rsidRPr="00000000">
          <w:rPr>
            <w:rFonts w:ascii="Calibri" w:cs="Calibri" w:eastAsia="Calibri" w:hAnsi="Calibri"/>
            <w:sz w:val="24"/>
            <w:szCs w:val="24"/>
            <w:rtl w:val="0"/>
          </w:rPr>
          <w:t xml:space="preserve">Early written input from SSAC:</w:t>
        </w:r>
        <w:r w:rsidDel="00000000" w:rsidR="00000000" w:rsidRPr="00000000">
          <w:rPr>
            <w:rFonts w:ascii="Calibri" w:cs="Calibri" w:eastAsia="Calibri" w:hAnsi="Calibri"/>
            <w:sz w:val="24"/>
            <w:szCs w:val="24"/>
            <w:rtl w:val="0"/>
          </w:rPr>
          <w:t xml:space="preserve"> To support the deployment of IDNs, as long as the codepoints are allowed by IDNA, there is no reason to prohibit the application. However, any variant would not be allowed until the script is integrated into LGR.</w:t>
        </w:r>
      </w:ins>
    </w:p>
    <w:p w:rsidR="00000000" w:rsidDel="00000000" w:rsidP="00000000" w:rsidRDefault="00000000" w:rsidRPr="00000000" w14:paraId="00000066">
      <w:pPr>
        <w:spacing w:line="240" w:lineRule="auto"/>
        <w:rPr>
          <w:ins w:author="Emily Barabas" w:id="10" w:date="2021-11-22T15:26:27Z"/>
          <w:rFonts w:ascii="Calibri" w:cs="Calibri" w:eastAsia="Calibri" w:hAnsi="Calibri"/>
          <w:sz w:val="24"/>
          <w:szCs w:val="24"/>
        </w:rPr>
      </w:pPr>
      <w:ins w:author="Emily Barabas" w:id="10" w:date="2021-11-22T15:26:27Z">
        <w:r w:rsidDel="00000000" w:rsidR="00000000" w:rsidRPr="00000000">
          <w:rPr>
            <w:rtl w:val="0"/>
          </w:rPr>
        </w:r>
      </w:ins>
    </w:p>
    <w:p w:rsidR="00000000" w:rsidDel="00000000" w:rsidP="00000000" w:rsidRDefault="00000000" w:rsidRPr="00000000" w14:paraId="00000067">
      <w:pPr>
        <w:spacing w:line="240" w:lineRule="auto"/>
        <w:rPr>
          <w:rFonts w:ascii="Calibri" w:cs="Calibri" w:eastAsia="Calibri" w:hAnsi="Calibri"/>
          <w:color w:val="ff9900"/>
          <w:sz w:val="24"/>
          <w:szCs w:val="24"/>
          <w:rPrChange w:author="Emily Barabas" w:id="11" w:date="2021-11-22T15:26:27Z">
            <w:rPr>
              <w:rFonts w:ascii="Calibri" w:cs="Calibri" w:eastAsia="Calibri" w:hAnsi="Calibri"/>
              <w:color w:val="0000ff"/>
              <w:sz w:val="24"/>
              <w:szCs w:val="24"/>
            </w:rPr>
          </w:rPrChange>
        </w:rPr>
        <w:pPrChange w:author="Emily Barabas" w:id="0" w:date="2021-11-22T15:26:27Z">
          <w:pPr>
            <w:spacing w:line="240" w:lineRule="auto"/>
            <w:ind w:left="720" w:firstLine="0"/>
          </w:pPr>
        </w:pPrChange>
      </w:pPr>
      <w:ins w:author="Emily Barabas" w:id="10" w:date="2021-11-22T15:26:27Z">
        <w:r w:rsidDel="00000000" w:rsidR="00000000" w:rsidRPr="00000000">
          <w:rPr>
            <w:rFonts w:ascii="Calibri" w:cs="Calibri" w:eastAsia="Calibri" w:hAnsi="Calibri"/>
            <w:sz w:val="24"/>
            <w:szCs w:val="24"/>
            <w:rtl w:val="0"/>
          </w:rPr>
          <w:t xml:space="preserve">Early written input from ccPDP4 variant management SubGroup</w:t>
        </w:r>
        <w:r w:rsidDel="00000000" w:rsidR="00000000" w:rsidRPr="00000000">
          <w:rPr>
            <w:rFonts w:ascii="Calibri" w:cs="Calibri" w:eastAsia="Calibri" w:hAnsi="Calibri"/>
            <w:sz w:val="24"/>
            <w:szCs w:val="24"/>
            <w:rtl w:val="0"/>
          </w:rPr>
          <w:t xml:space="preserve">: This topic will be discussed shortly by the VM SubGroup.</w:t>
        </w:r>
      </w:ins>
      <w:r w:rsidDel="00000000" w:rsidR="00000000" w:rsidRPr="00000000">
        <w:rPr>
          <w:rtl w:val="0"/>
        </w:rPr>
      </w:r>
    </w:p>
    <w:p w:rsidR="00000000" w:rsidDel="00000000" w:rsidP="00000000" w:rsidRDefault="00000000" w:rsidRPr="00000000" w14:paraId="00000068">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9">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6A">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6B">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6C">
      <w:pPr>
        <w:spacing w:line="240" w:lineRule="auto"/>
        <w:rPr>
          <w:ins w:author="Emily Barabas" w:id="12" w:date="2021-11-22T15:27:13Z"/>
          <w:rFonts w:ascii="Calibri" w:cs="Calibri" w:eastAsia="Calibri" w:hAnsi="Calibri"/>
          <w:color w:val="0000ff"/>
          <w:sz w:val="24"/>
          <w:szCs w:val="24"/>
        </w:rPr>
      </w:pPr>
      <w:ins w:author="Emily Barabas" w:id="12" w:date="2021-11-22T15:27:13Z">
        <w:r w:rsidDel="00000000" w:rsidR="00000000" w:rsidRPr="00000000">
          <w:rPr>
            <w:rFonts w:ascii="Calibri" w:cs="Calibri" w:eastAsia="Calibri" w:hAnsi="Calibri"/>
            <w:color w:val="0000ff"/>
            <w:sz w:val="24"/>
            <w:szCs w:val="24"/>
            <w:rtl w:val="0"/>
          </w:rPr>
          <w:t xml:space="preserve">Early written input from SSAC: </w:t>
        </w:r>
        <w:r w:rsidDel="00000000" w:rsidR="00000000" w:rsidRPr="00000000">
          <w:rPr>
            <w:rFonts w:ascii="Calibri" w:cs="Calibri" w:eastAsia="Calibri" w:hAnsi="Calibri"/>
            <w:color w:val="0000ff"/>
            <w:sz w:val="24"/>
            <w:szCs w:val="24"/>
            <w:rtl w:val="0"/>
          </w:rPr>
          <w:t xml:space="preserve">Yes, there should be a mechanism to ensure that the number of delegated top-level variant labels remains small. Unless there is demonstrated widespread usage of the variant label, the variant label should not be activated.</w:t>
        </w:r>
      </w:ins>
    </w:p>
    <w:p w:rsidR="00000000" w:rsidDel="00000000" w:rsidP="00000000" w:rsidRDefault="00000000" w:rsidRPr="00000000" w14:paraId="0000006D">
      <w:pPr>
        <w:spacing w:line="240" w:lineRule="auto"/>
        <w:rPr>
          <w:ins w:author="Emily Barabas" w:id="12" w:date="2021-11-22T15:27:13Z"/>
          <w:rFonts w:ascii="Calibri" w:cs="Calibri" w:eastAsia="Calibri" w:hAnsi="Calibri"/>
          <w:color w:val="0000ff"/>
          <w:sz w:val="24"/>
          <w:szCs w:val="24"/>
        </w:rPr>
      </w:pPr>
      <w:ins w:author="Emily Barabas" w:id="12" w:date="2021-11-22T15:27:13Z">
        <w:r w:rsidDel="00000000" w:rsidR="00000000" w:rsidRPr="00000000">
          <w:rPr>
            <w:rtl w:val="0"/>
          </w:rPr>
        </w:r>
      </w:ins>
    </w:p>
    <w:p w:rsidR="00000000" w:rsidDel="00000000" w:rsidP="00000000" w:rsidRDefault="00000000" w:rsidRPr="00000000" w14:paraId="0000006E">
      <w:pPr>
        <w:spacing w:line="240" w:lineRule="auto"/>
        <w:rPr>
          <w:rFonts w:ascii="Calibri" w:cs="Calibri" w:eastAsia="Calibri" w:hAnsi="Calibri"/>
          <w:color w:val="ff9900"/>
          <w:sz w:val="24"/>
          <w:szCs w:val="24"/>
          <w:rPrChange w:author="Emily Barabas" w:id="13" w:date="2021-11-22T15:27:13Z">
            <w:rPr>
              <w:rFonts w:ascii="Calibri" w:cs="Calibri" w:eastAsia="Calibri" w:hAnsi="Calibri"/>
              <w:color w:val="0000ff"/>
              <w:sz w:val="24"/>
              <w:szCs w:val="24"/>
            </w:rPr>
          </w:rPrChange>
        </w:rPr>
        <w:pPrChange w:author="Emily Barabas" w:id="0" w:date="2021-11-22T15:27:13Z">
          <w:pPr>
            <w:spacing w:line="240" w:lineRule="auto"/>
            <w:ind w:left="0" w:firstLine="0"/>
          </w:pPr>
        </w:pPrChange>
      </w:pPr>
      <w:ins w:author="Emily Barabas" w:id="12" w:date="2021-11-22T15:27:13Z">
        <w:r w:rsidDel="00000000" w:rsidR="00000000" w:rsidRPr="00000000">
          <w:rPr>
            <w:rFonts w:ascii="Calibri" w:cs="Calibri" w:eastAsia="Calibri" w:hAnsi="Calibri"/>
            <w:color w:val="0000ff"/>
            <w:sz w:val="24"/>
            <w:szCs w:val="24"/>
            <w:rtl w:val="0"/>
          </w:rPr>
          <w:t xml:space="preserve">Early written input from ccPDP4 variant management SubGroup</w:t>
        </w:r>
        <w:r w:rsidDel="00000000" w:rsidR="00000000" w:rsidRPr="00000000">
          <w:rPr>
            <w:rFonts w:ascii="Calibri" w:cs="Calibri" w:eastAsia="Calibri" w:hAnsi="Calibri"/>
            <w:color w:val="0000ff"/>
            <w:sz w:val="24"/>
            <w:szCs w:val="24"/>
            <w:rtl w:val="0"/>
          </w:rPr>
          <w:t xml:space="preserve">: The issues under a5) will be discussed shortly by the VM SubGroup.</w:t>
        </w:r>
      </w:ins>
      <w:r w:rsidDel="00000000" w:rsidR="00000000" w:rsidRPr="00000000">
        <w:rPr>
          <w:rtl w:val="0"/>
        </w:rPr>
      </w:r>
    </w:p>
    <w:p w:rsidR="00000000" w:rsidDel="00000000" w:rsidP="00000000" w:rsidRDefault="00000000" w:rsidRPr="00000000" w14:paraId="0000006F">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0">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71">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72">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73">
      <w:pPr>
        <w:spacing w:line="240" w:lineRule="auto"/>
        <w:rPr>
          <w:ins w:author="Emily Barabas" w:id="14" w:date="2021-11-22T15:27:17Z"/>
          <w:rFonts w:ascii="Calibri" w:cs="Calibri" w:eastAsia="Calibri" w:hAnsi="Calibri"/>
          <w:sz w:val="24"/>
          <w:szCs w:val="24"/>
        </w:rPr>
      </w:pPr>
      <w:ins w:author="Emily Barabas" w:id="14" w:date="2021-11-22T15:27:17Z">
        <w:r w:rsidDel="00000000" w:rsidR="00000000" w:rsidRPr="00000000">
          <w:rPr>
            <w:rtl w:val="0"/>
          </w:rPr>
        </w:r>
      </w:ins>
    </w:p>
    <w:p w:rsidR="00000000" w:rsidDel="00000000" w:rsidP="00000000" w:rsidRDefault="00000000" w:rsidRPr="00000000" w14:paraId="00000074">
      <w:pPr>
        <w:spacing w:line="240" w:lineRule="auto"/>
        <w:rPr>
          <w:ins w:author="Emily Barabas" w:id="14" w:date="2021-11-22T15:27:17Z"/>
          <w:rFonts w:ascii="Calibri" w:cs="Calibri" w:eastAsia="Calibri" w:hAnsi="Calibri"/>
          <w:sz w:val="24"/>
          <w:szCs w:val="24"/>
        </w:rPr>
      </w:pPr>
      <w:ins w:author="Emily Barabas" w:id="14" w:date="2021-11-22T15:27:17Z">
        <w:r w:rsidDel="00000000" w:rsidR="00000000" w:rsidRPr="00000000">
          <w:rPr>
            <w:rFonts w:ascii="Calibri" w:cs="Calibri" w:eastAsia="Calibri" w:hAnsi="Calibri"/>
            <w:sz w:val="24"/>
            <w:szCs w:val="24"/>
            <w:rtl w:val="0"/>
          </w:rPr>
          <w:t xml:space="preserve">Early written input from SSAC: </w:t>
        </w:r>
        <w:r w:rsidDel="00000000" w:rsidR="00000000" w:rsidRPr="00000000">
          <w:rPr>
            <w:rFonts w:ascii="Calibri" w:cs="Calibri" w:eastAsia="Calibri" w:hAnsi="Calibri"/>
            <w:sz w:val="24"/>
            <w:szCs w:val="24"/>
            <w:rtl w:val="0"/>
          </w:rPr>
          <w:t xml:space="preserve">Data is needed here. Also see answers to question a2 above.</w:t>
        </w:r>
      </w:ins>
    </w:p>
    <w:p w:rsidR="00000000" w:rsidDel="00000000" w:rsidP="00000000" w:rsidRDefault="00000000" w:rsidRPr="00000000" w14:paraId="00000075">
      <w:pPr>
        <w:spacing w:line="240" w:lineRule="auto"/>
        <w:rPr>
          <w:ins w:author="Emily Barabas" w:id="14" w:date="2021-11-22T15:27:17Z"/>
          <w:rFonts w:ascii="Calibri" w:cs="Calibri" w:eastAsia="Calibri" w:hAnsi="Calibri"/>
          <w:sz w:val="24"/>
          <w:szCs w:val="24"/>
        </w:rPr>
      </w:pPr>
      <w:ins w:author="Emily Barabas" w:id="14" w:date="2021-11-22T15:27:17Z">
        <w:r w:rsidDel="00000000" w:rsidR="00000000" w:rsidRPr="00000000">
          <w:rPr>
            <w:rtl w:val="0"/>
          </w:rPr>
        </w:r>
      </w:ins>
    </w:p>
    <w:p w:rsidR="00000000" w:rsidDel="00000000" w:rsidP="00000000" w:rsidRDefault="00000000" w:rsidRPr="00000000" w14:paraId="00000076">
      <w:pPr>
        <w:spacing w:line="240" w:lineRule="auto"/>
        <w:rPr>
          <w:ins w:author="Emily Barabas" w:id="14" w:date="2021-11-22T15:27:17Z"/>
          <w:rFonts w:ascii="Calibri" w:cs="Calibri" w:eastAsia="Calibri" w:hAnsi="Calibri"/>
          <w:sz w:val="24"/>
          <w:szCs w:val="24"/>
        </w:rPr>
      </w:pPr>
      <w:ins w:author="Emily Barabas" w:id="14" w:date="2021-11-22T15:27:17Z">
        <w:r w:rsidDel="00000000" w:rsidR="00000000" w:rsidRPr="00000000">
          <w:rPr>
            <w:rFonts w:ascii="Calibri" w:cs="Calibri" w:eastAsia="Calibri" w:hAnsi="Calibri"/>
            <w:sz w:val="24"/>
            <w:szCs w:val="24"/>
            <w:rtl w:val="0"/>
          </w:rPr>
          <w:t xml:space="preserve">Early written input from ccPDP4 variant management SubGroup</w:t>
        </w:r>
        <w:r w:rsidDel="00000000" w:rsidR="00000000" w:rsidRPr="00000000">
          <w:rPr>
            <w:rFonts w:ascii="Calibri" w:cs="Calibri" w:eastAsia="Calibri" w:hAnsi="Calibri"/>
            <w:sz w:val="24"/>
            <w:szCs w:val="24"/>
            <w:rtl w:val="0"/>
          </w:rPr>
          <w:t xml:space="preserve">: This issue under a6) will be discussed shortly by the VM SubGroup.</w:t>
        </w:r>
      </w:ins>
    </w:p>
    <w:p w:rsidR="00000000" w:rsidDel="00000000" w:rsidP="00000000" w:rsidRDefault="00000000" w:rsidRPr="00000000" w14:paraId="00000077">
      <w:pPr>
        <w:spacing w:line="240" w:lineRule="auto"/>
        <w:rPr>
          <w:rFonts w:ascii="Calibri" w:cs="Calibri" w:eastAsia="Calibri" w:hAnsi="Calibri"/>
          <w:b w:val="1"/>
          <w:color w:val="ff9900"/>
          <w:sz w:val="24"/>
          <w:szCs w:val="24"/>
          <w:rPrChange w:author="Emily Barabas" w:id="15" w:date="2021-11-22T15:27:17Z">
            <w:rPr>
              <w:rFonts w:ascii="Calibri" w:cs="Calibri" w:eastAsia="Calibri" w:hAnsi="Calibri"/>
              <w:b w:val="1"/>
              <w:sz w:val="24"/>
              <w:szCs w:val="24"/>
            </w:rPr>
          </w:rPrChange>
        </w:rPr>
        <w:pPrChange w:author="Emily Barabas" w:id="0" w:date="2021-11-22T15:27:17Z">
          <w:pPr>
            <w:spacing w:line="240" w:lineRule="auto"/>
          </w:pPr>
        </w:pPrChange>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8">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79">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7A">
      <w:pPr>
        <w:spacing w:line="240" w:lineRule="auto"/>
        <w:rPr>
          <w:ins w:author="Emily Barabas" w:id="16" w:date="2021-11-22T15:28:34Z"/>
          <w:rFonts w:ascii="Calibri" w:cs="Calibri" w:eastAsia="Calibri" w:hAnsi="Calibri"/>
          <w:sz w:val="24"/>
          <w:szCs w:val="24"/>
        </w:rPr>
      </w:pPr>
      <w:ins w:author="Emily Barabas" w:id="16" w:date="2021-11-22T15:28:34Z">
        <w:r w:rsidDel="00000000" w:rsidR="00000000" w:rsidRPr="00000000">
          <w:rPr>
            <w:rtl w:val="0"/>
          </w:rPr>
        </w:r>
      </w:ins>
    </w:p>
    <w:p w:rsidR="00000000" w:rsidDel="00000000" w:rsidP="00000000" w:rsidRDefault="00000000" w:rsidRPr="00000000" w14:paraId="0000007B">
      <w:pPr>
        <w:spacing w:line="240" w:lineRule="auto"/>
        <w:rPr>
          <w:ins w:author="Emily Barabas" w:id="16" w:date="2021-11-22T15:28:34Z"/>
          <w:rFonts w:ascii="Calibri" w:cs="Calibri" w:eastAsia="Calibri" w:hAnsi="Calibri"/>
          <w:sz w:val="24"/>
          <w:szCs w:val="24"/>
        </w:rPr>
      </w:pPr>
      <w:ins w:author="Emily Barabas" w:id="16" w:date="2021-11-22T15:28:34Z">
        <w:r w:rsidDel="00000000" w:rsidR="00000000" w:rsidRPr="00000000">
          <w:rPr>
            <w:rFonts w:ascii="Calibri" w:cs="Calibri" w:eastAsia="Calibri" w:hAnsi="Calibri"/>
            <w:sz w:val="24"/>
            <w:szCs w:val="24"/>
            <w:rtl w:val="0"/>
          </w:rPr>
          <w:t xml:space="preserve">Early written input from SSAC: </w:t>
        </w:r>
        <w:r w:rsidDel="00000000" w:rsidR="00000000" w:rsidRPr="00000000">
          <w:rPr>
            <w:rFonts w:ascii="Calibri" w:cs="Calibri" w:eastAsia="Calibri" w:hAnsi="Calibri"/>
            <w:sz w:val="24"/>
            <w:szCs w:val="24"/>
            <w:rtl w:val="0"/>
          </w:rPr>
          <w:t xml:space="preserve">SAC052 Recommendation 1 is still valid.</w:t>
        </w:r>
      </w:ins>
    </w:p>
    <w:p w:rsidR="00000000" w:rsidDel="00000000" w:rsidP="00000000" w:rsidRDefault="00000000" w:rsidRPr="00000000" w14:paraId="0000007C">
      <w:pPr>
        <w:spacing w:line="240" w:lineRule="auto"/>
        <w:rPr>
          <w:ins w:author="Emily Barabas" w:id="16" w:date="2021-11-22T15:28:34Z"/>
          <w:rFonts w:ascii="Calibri" w:cs="Calibri" w:eastAsia="Calibri" w:hAnsi="Calibri"/>
          <w:sz w:val="24"/>
          <w:szCs w:val="24"/>
        </w:rPr>
      </w:pPr>
      <w:ins w:author="Emily Barabas" w:id="16" w:date="2021-11-22T15:28:34Z">
        <w:r w:rsidDel="00000000" w:rsidR="00000000" w:rsidRPr="00000000">
          <w:rPr>
            <w:rtl w:val="0"/>
          </w:rPr>
        </w:r>
      </w:ins>
    </w:p>
    <w:p w:rsidR="00000000" w:rsidDel="00000000" w:rsidP="00000000" w:rsidRDefault="00000000" w:rsidRPr="00000000" w14:paraId="0000007D">
      <w:pPr>
        <w:spacing w:line="240" w:lineRule="auto"/>
        <w:rPr>
          <w:rFonts w:ascii="Calibri" w:cs="Calibri" w:eastAsia="Calibri" w:hAnsi="Calibri"/>
          <w:b w:val="1"/>
          <w:color w:val="ff9900"/>
          <w:sz w:val="24"/>
          <w:szCs w:val="24"/>
          <w:rPrChange w:author="Emily Barabas" w:id="17" w:date="2021-11-22T15:28:34Z">
            <w:rPr>
              <w:rFonts w:ascii="Calibri" w:cs="Calibri" w:eastAsia="Calibri" w:hAnsi="Calibri"/>
              <w:b w:val="1"/>
              <w:sz w:val="24"/>
              <w:szCs w:val="24"/>
            </w:rPr>
          </w:rPrChange>
        </w:rPr>
        <w:pPrChange w:author="Emily Barabas" w:id="0" w:date="2021-11-22T15:28:34Z">
          <w:pPr>
            <w:spacing w:line="240" w:lineRule="auto"/>
          </w:pPr>
        </w:pPrChange>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E">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7F">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81">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82">
      <w:pPr>
        <w:spacing w:line="240" w:lineRule="auto"/>
        <w:rPr>
          <w:ins w:author="Emily Barabas" w:id="18" w:date="2021-11-22T15:37:37Z"/>
          <w:rFonts w:ascii="Calibri" w:cs="Calibri" w:eastAsia="Calibri" w:hAnsi="Calibri"/>
          <w:sz w:val="24"/>
          <w:szCs w:val="24"/>
        </w:rPr>
      </w:pPr>
      <w:ins w:author="Emily Barabas" w:id="18" w:date="2021-11-22T15:37:37Z">
        <w:r w:rsidDel="00000000" w:rsidR="00000000" w:rsidRPr="00000000">
          <w:rPr>
            <w:rtl w:val="0"/>
          </w:rPr>
        </w:r>
      </w:ins>
    </w:p>
    <w:p w:rsidR="00000000" w:rsidDel="00000000" w:rsidP="00000000" w:rsidRDefault="00000000" w:rsidRPr="00000000" w14:paraId="00000083">
      <w:pPr>
        <w:spacing w:line="240" w:lineRule="auto"/>
        <w:rPr>
          <w:ins w:author="Emily Barabas" w:id="18" w:date="2021-11-22T15:37:37Z"/>
          <w:rFonts w:ascii="Calibri" w:cs="Calibri" w:eastAsia="Calibri" w:hAnsi="Calibri"/>
          <w:sz w:val="24"/>
          <w:szCs w:val="24"/>
        </w:rPr>
      </w:pPr>
      <w:ins w:author="Emily Barabas" w:id="18" w:date="2021-11-22T15:37:37Z">
        <w:r w:rsidDel="00000000" w:rsidR="00000000" w:rsidRPr="00000000">
          <w:rPr>
            <w:rFonts w:ascii="Calibri" w:cs="Calibri" w:eastAsia="Calibri" w:hAnsi="Calibri"/>
            <w:sz w:val="24"/>
            <w:szCs w:val="24"/>
            <w:rtl w:val="0"/>
          </w:rPr>
          <w:t xml:space="preserve">Early written input from ccPDP4 variant management SubGroup</w:t>
        </w:r>
        <w:r w:rsidDel="00000000" w:rsidR="00000000" w:rsidRPr="00000000">
          <w:rPr>
            <w:rFonts w:ascii="Calibri" w:cs="Calibri" w:eastAsia="Calibri" w:hAnsi="Calibri"/>
            <w:sz w:val="24"/>
            <w:szCs w:val="24"/>
            <w:rtl w:val="0"/>
          </w:rPr>
          <w:t xml:space="preserve">: The VM SubGroup has identified the need for a consistent definition of the status variant labels as well. To date the terms have been defined loosely, but where possible the VM SubGroup proposes to coordinate the definition of the status of labels/strings</w:t>
        </w:r>
      </w:ins>
    </w:p>
    <w:p w:rsidR="00000000" w:rsidDel="00000000" w:rsidP="00000000" w:rsidRDefault="00000000" w:rsidRPr="00000000" w14:paraId="00000084">
      <w:pPr>
        <w:spacing w:line="240" w:lineRule="auto"/>
        <w:rPr>
          <w:rFonts w:ascii="Calibri" w:cs="Calibri" w:eastAsia="Calibri" w:hAnsi="Calibri"/>
          <w:color w:val="ff9900"/>
          <w:sz w:val="24"/>
          <w:szCs w:val="24"/>
          <w:rPrChange w:author="Emily Barabas" w:id="19" w:date="2021-11-22T15:37:37Z">
            <w:rPr>
              <w:rFonts w:ascii="Calibri" w:cs="Calibri" w:eastAsia="Calibri" w:hAnsi="Calibri"/>
              <w:b w:val="1"/>
              <w:sz w:val="24"/>
              <w:szCs w:val="24"/>
            </w:rPr>
          </w:rPrChange>
        </w:rPr>
        <w:pPrChange w:author="Emily Barabas" w:id="0" w:date="2021-11-22T15:37:37Z">
          <w:pPr>
            <w:spacing w:line="240" w:lineRule="auto"/>
          </w:pPr>
        </w:pPrChange>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5">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86">
            <w:pPr>
              <w:numPr>
                <w:ilvl w:val="0"/>
                <w:numId w:val="9"/>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87">
            <w:pPr>
              <w:numPr>
                <w:ilvl w:val="0"/>
                <w:numId w:val="9"/>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88">
            <w:pPr>
              <w:numPr>
                <w:ilvl w:val="0"/>
                <w:numId w:val="9"/>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89">
            <w:pPr>
              <w:numPr>
                <w:ilvl w:val="0"/>
                <w:numId w:val="9"/>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8A">
            <w:pPr>
              <w:numPr>
                <w:ilvl w:val="0"/>
                <w:numId w:val="9"/>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8B">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8C">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8D">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8E">
      <w:pPr>
        <w:spacing w:line="240" w:lineRule="auto"/>
        <w:rPr>
          <w:ins w:author="Emily Barabas" w:id="20" w:date="2021-11-22T15:29:23Z"/>
          <w:rFonts w:ascii="Calibri" w:cs="Calibri" w:eastAsia="Calibri" w:hAnsi="Calibri"/>
          <w:sz w:val="24"/>
          <w:szCs w:val="24"/>
        </w:rPr>
      </w:pPr>
      <w:ins w:author="Emily Barabas" w:id="20" w:date="2021-11-22T15:29:23Z">
        <w:r w:rsidDel="00000000" w:rsidR="00000000" w:rsidRPr="00000000">
          <w:rPr>
            <w:rtl w:val="0"/>
          </w:rPr>
        </w:r>
      </w:ins>
    </w:p>
    <w:p w:rsidR="00000000" w:rsidDel="00000000" w:rsidP="00000000" w:rsidRDefault="00000000" w:rsidRPr="00000000" w14:paraId="0000008F">
      <w:pPr>
        <w:spacing w:line="240" w:lineRule="auto"/>
        <w:rPr>
          <w:ins w:author="Emily Barabas" w:id="20" w:date="2021-11-22T15:29:23Z"/>
          <w:rFonts w:ascii="Calibri" w:cs="Calibri" w:eastAsia="Calibri" w:hAnsi="Calibri"/>
          <w:color w:val="ff9900"/>
          <w:sz w:val="24"/>
          <w:szCs w:val="24"/>
        </w:rPr>
      </w:pPr>
      <w:ins w:author="Emily Barabas" w:id="20" w:date="2021-11-22T15:29:23Z">
        <w:r w:rsidDel="00000000" w:rsidR="00000000" w:rsidRPr="00000000">
          <w:rPr>
            <w:rFonts w:ascii="Calibri" w:cs="Calibri" w:eastAsia="Calibri" w:hAnsi="Calibri"/>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As noted in SAC062, “ICANN should ensure that the number of strings that are activated is as small as possible.”</w:t>
        </w:r>
      </w:ins>
    </w:p>
    <w:p w:rsidR="00000000" w:rsidDel="00000000" w:rsidP="00000000" w:rsidRDefault="00000000" w:rsidRPr="00000000" w14:paraId="00000090">
      <w:pPr>
        <w:spacing w:line="240" w:lineRule="auto"/>
        <w:rPr>
          <w:rFonts w:ascii="Calibri" w:cs="Calibri" w:eastAsia="Calibri" w:hAnsi="Calibri"/>
          <w:color w:val="ff9900"/>
          <w:sz w:val="24"/>
          <w:szCs w:val="24"/>
        </w:rPr>
        <w:pPrChange w:author="Emily Barabas" w:id="0" w:date="2021-11-22T15:29:23Z">
          <w:pPr>
            <w:spacing w:line="240" w:lineRule="auto"/>
          </w:pPr>
        </w:pPrChange>
      </w:pP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9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9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9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9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9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9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9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9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09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09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09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09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09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09F">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0A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spreadsheets/d/1m2OKyXsHa9pfyBz2u44UTTSYjAbuxe_FHCsK9LUKPVI/edit#gid=0" TargetMode="External"/><Relationship Id="rId8" Type="http://schemas.openxmlformats.org/officeDocument/2006/relationships/hyperlink" Target="https://community.icann.org/display/epdpidn/2021-11-04+IDNs+EPDP#:~:text=EPDP%20Team%20Meeting%20%2313%20Slides.pdf"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