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A">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C">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0">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9">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p>
    <w:p w:rsidR="00000000" w:rsidDel="00000000" w:rsidP="00000000" w:rsidRDefault="00000000" w:rsidRPr="00000000" w14:paraId="0000001A">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C">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20">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SSAC members suggested an analysis of the “synchronized TLDs” against the most current version of LGR to determine whether Charter Question A2 is a hypothetical question. They further suggested that If such a situation mentioned in A2 did happen, the applicant can request a review on the LGR to see if the LGR needs to be updated.</w:t>
      </w: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B">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1">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2">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3">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8">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5">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9">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C">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F">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4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5">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9">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D">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50">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1">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3">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6">
      <w:pPr>
        <w:numPr>
          <w:ilvl w:val="0"/>
          <w:numId w:val="1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9">
      <w:pPr>
        <w:numPr>
          <w:ilvl w:val="0"/>
          <w:numId w:val="15"/>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E">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2">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5">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6">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7">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C">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D">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E">
      <w:pPr>
        <w:numPr>
          <w:ilvl w:val="0"/>
          <w:numId w:val="16"/>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F">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70">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1">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2">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3">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4">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5">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A">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1">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80">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p>
    <w:p w:rsidR="00000000" w:rsidDel="00000000" w:rsidP="00000000" w:rsidRDefault="00000000" w:rsidRPr="00000000" w14:paraId="00000082">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SSAC members commented that the language communities are in a better position to make decisions about criteria for limits to ensure that the number of delegated top-level variant labels remains small. They advised applying a conservative approach initially in order to reduce the risk of a combinatorial explosion.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5">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that it is a policy question to define synchronization and determine how synchronization can be achieved.</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possible alternative solution – in the application process,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8">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p>
    <w:p w:rsidR="00000000" w:rsidDel="00000000" w:rsidP="00000000" w:rsidRDefault="00000000" w:rsidRPr="00000000" w14:paraId="00000089">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ICANN org staff checked all scripts in the RZ-LGR and those that will be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next version to see if there are mechanisms in place to reduce the number of allocatable variants (see slides </w:t>
      </w:r>
      <w:hyperlink r:id="rId12">
        <w:r w:rsidDel="00000000" w:rsidR="00000000" w:rsidRPr="00000000">
          <w:rPr>
            <w:rFonts w:ascii="Calibri" w:cs="Calibri" w:eastAsia="Calibri" w:hAnsi="Calibri"/>
            <w:color w:val="1155cc"/>
            <w:sz w:val="24"/>
            <w:szCs w:val="24"/>
            <w:u w:val="single"/>
            <w:rtl w:val="0"/>
          </w:rPr>
          <w:t xml:space="preserve">here</w:t>
        </w:r>
      </w:hyperlink>
      <w:r w:rsidDel="00000000" w:rsidR="00000000" w:rsidRPr="00000000">
        <w:rPr>
          <w:rFonts w:ascii="Calibri" w:cs="Calibri" w:eastAsia="Calibri" w:hAnsi="Calibri"/>
          <w:sz w:val="24"/>
          <w:szCs w:val="24"/>
          <w:rtl w:val="0"/>
        </w:rPr>
        <w:t xml:space="preserve">). Only seven scripts have allocatable variants: Arabic, Bengali, Chinese, Greek, Latin, Myanmar, and Tamil. The remaining scripts either do not have variants at all (based on the judgement of the script community and the way variants are defined), or do not have allocatable variants (due to the lack of usability of those variants). </w:t>
      </w:r>
    </w:p>
    <w:p w:rsidR="00000000" w:rsidDel="00000000" w:rsidP="00000000" w:rsidRDefault="00000000" w:rsidRPr="00000000" w14:paraId="0000008A">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the scripts with allocatable variant labels, ICANN org staff ran them through the RZ-LGR to see how many variants are created. Most scripts have been able to put a reasonable ceiling on the number of variants (2-4 variant labels), but Arabic and Chinese might create an unanticipated number of variant labels. </w:t>
      </w:r>
    </w:p>
    <w:p w:rsidR="00000000" w:rsidDel="00000000" w:rsidP="00000000" w:rsidRDefault="00000000" w:rsidRPr="00000000" w14:paraId="0000008B">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Recalling the SSAC engagement session on 13 January 2022, SSAC members seemed to agree that there shouldn’t be an arbitrary limit/ceiling value but there should be a focus on evaluation criteria in order to understand that the registry can manage any issues that arise with variants.</w:t>
      </w:r>
    </w:p>
    <w:p w:rsidR="00000000" w:rsidDel="00000000" w:rsidP="00000000" w:rsidRDefault="00000000" w:rsidRPr="00000000" w14:paraId="0000008C">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EPDP Team agreed that only a limited number of scripts are potentially impacted by the issue of over production of allocatable variant labels. There is general support not to recommend a ceiling value. Some support the idea that making variant domains manageable is something for the market to provide for. The EPDP Team may develop some implementation guidelines with input from Registries and Registrars.</w:t>
      </w: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E">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F">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90">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9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9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B">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D">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E">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p>
    <w:p w:rsidR="00000000" w:rsidDel="00000000" w:rsidP="00000000" w:rsidRDefault="00000000" w:rsidRPr="00000000" w14:paraId="0000009F">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to refine the draft recommendation language and restrict grandfathering to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(not to address blocked or withheld-same-entity variant labels). </w:t>
      </w:r>
    </w:p>
    <w:p w:rsidR="00000000" w:rsidDel="00000000" w:rsidP="00000000" w:rsidRDefault="00000000" w:rsidRPr="00000000" w14:paraId="000000A0">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supported the draft recommendation language that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will be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except as set forth in the limited circumstances, to be </w:t>
      </w:r>
      <w:r w:rsidDel="00000000" w:rsidR="00000000" w:rsidRPr="00000000">
        <w:rPr>
          <w:rFonts w:ascii="Calibri" w:cs="Calibri" w:eastAsia="Calibri" w:hAnsi="Calibri"/>
          <w:color w:val="333333"/>
          <w:sz w:val="24"/>
          <w:szCs w:val="24"/>
          <w:rtl w:val="0"/>
        </w:rPr>
        <w:t xml:space="preserve">specified</w:t>
      </w:r>
      <w:r w:rsidDel="00000000" w:rsidR="00000000" w:rsidRPr="00000000">
        <w:rPr>
          <w:rFonts w:ascii="Calibri" w:cs="Calibri" w:eastAsia="Calibri" w:hAnsi="Calibri"/>
          <w:color w:val="333333"/>
          <w:sz w:val="24"/>
          <w:szCs w:val="24"/>
          <w:rtl w:val="0"/>
        </w:rPr>
        <w:t xml:space="preserve"> in the LGR Procedure, that could result in an RZ-LGR update not being able to retain full backward </w:t>
      </w:r>
      <w:r w:rsidDel="00000000" w:rsidR="00000000" w:rsidRPr="00000000">
        <w:rPr>
          <w:rFonts w:ascii="Calibri" w:cs="Calibri" w:eastAsia="Calibri" w:hAnsi="Calibri"/>
          <w:color w:val="333333"/>
          <w:sz w:val="24"/>
          <w:szCs w:val="24"/>
          <w:rtl w:val="0"/>
        </w:rPr>
        <w:t xml:space="preserve">compatibility (additional edits for this recommendation language is needed). </w:t>
      </w:r>
      <w:r w:rsidDel="00000000" w:rsidR="00000000" w:rsidRPr="00000000">
        <w:rPr>
          <w:rtl w:val="0"/>
        </w:rPr>
      </w:r>
    </w:p>
    <w:p w:rsidR="00000000" w:rsidDel="00000000" w:rsidP="00000000" w:rsidRDefault="00000000" w:rsidRPr="00000000" w14:paraId="000000A1">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Determining whether a specific label should be delegated or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in the root zone is outside the purview of the Generation Panels. Generation Panels do not have power over contracts they are not a party to. It is okay for Generation Panels to make a recommendation, subject to a process between ICANN org and the Registry. Further discussion may be needed about what that process would be following the recommendation from Generation Panels.</w:t>
      </w:r>
    </w:p>
    <w:p w:rsidR="00000000" w:rsidDel="00000000" w:rsidP="00000000" w:rsidRDefault="00000000" w:rsidRPr="00000000" w14:paraId="000000A2">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EPDP Team discussed the following suggestions to revise the draft recommendations: </w:t>
      </w:r>
    </w:p>
    <w:p w:rsidR="00000000" w:rsidDel="00000000" w:rsidP="00000000" w:rsidRDefault="00000000" w:rsidRPr="00000000" w14:paraId="000000A3">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a recommendation affirming the principle of backward compatibility. </w:t>
      </w:r>
    </w:p>
    <w:p w:rsidR="00000000" w:rsidDel="00000000" w:rsidP="00000000" w:rsidRDefault="00000000" w:rsidRPr="00000000" w14:paraId="000000A4">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Be more specific in the definition of grandfathering and the circumstances throughout the TLD lifecycle where this applies.</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A5">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Example: In case RZ-LGR is updated, all existing TLDs will be subject to the RZ-LGR version applied when they were allocated.</w:t>
      </w:r>
    </w:p>
    <w:p w:rsidR="00000000" w:rsidDel="00000000" w:rsidP="00000000" w:rsidRDefault="00000000" w:rsidRPr="00000000" w14:paraId="000000A6">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Provide safeguards for the existing contracted parties in the event that backward compatibility cannot be achieved. </w:t>
      </w:r>
    </w:p>
    <w:p w:rsidR="00000000" w:rsidDel="00000000" w:rsidP="00000000" w:rsidRDefault="00000000" w:rsidRPr="00000000" w14:paraId="000000A7">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 recommendation 1.4, take out “to the extent feasible” and include that the RZ-LGR MUST be updated to specify the limited circumstances where backward compatibility cannot be achieved. </w:t>
      </w:r>
    </w:p>
    <w:p w:rsidR="00000000" w:rsidDel="00000000" w:rsidP="00000000" w:rsidRDefault="00000000" w:rsidRPr="00000000" w14:paraId="000000A8">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implementation guidance explaining specific expectations regarding the limited circumstances for exceptions to backwards compatibility.</w:t>
      </w:r>
    </w:p>
    <w:p w:rsidR="00000000" w:rsidDel="00000000" w:rsidP="00000000" w:rsidRDefault="00000000" w:rsidRPr="00000000" w14:paraId="000000A9">
      <w:pPr>
        <w:numPr>
          <w:ilvl w:val="1"/>
          <w:numId w:val="7"/>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In relation to recommendation 1.5, draft implementation guidance focusing on who should provide assessment on and suggest mitigatory actions for potential impact on the Registry Operator and other user experience as part of the public comment.</w:t>
      </w:r>
    </w:p>
    <w:p w:rsidR="00000000" w:rsidDel="00000000" w:rsidP="00000000" w:rsidRDefault="00000000" w:rsidRPr="00000000" w14:paraId="000000AA">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Both the RO and ICANN org should have an opportunity to provide an assessment. If there is a disagreement, there should be a process to address any conflicts between the assessments. GPs could also consult with RO to suggest mitigatory actions. </w:t>
      </w:r>
      <w:r w:rsidDel="00000000" w:rsidR="00000000" w:rsidRPr="00000000">
        <w:rPr>
          <w:rtl w:val="0"/>
        </w:rPr>
      </w:r>
    </w:p>
    <w:p w:rsidR="00000000" w:rsidDel="00000000" w:rsidP="00000000" w:rsidRDefault="00000000" w:rsidRPr="00000000" w14:paraId="000000AB">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D">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AE">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B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2">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B3">
      <w:pPr>
        <w:numPr>
          <w:ilvl w:val="0"/>
          <w:numId w:val="1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4">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B4">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B5">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B6">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B7">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B8">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B9">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BA">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p>
    <w:p w:rsidR="00000000" w:rsidDel="00000000" w:rsidP="00000000" w:rsidRDefault="00000000" w:rsidRPr="00000000" w14:paraId="000000BB">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w:t>
      </w:r>
      <w:r w:rsidDel="00000000" w:rsidR="00000000" w:rsidRPr="00000000">
        <w:rPr>
          <w:rFonts w:ascii="Calibri" w:cs="Calibri" w:eastAsia="Calibri" w:hAnsi="Calibri"/>
          <w:color w:val="333333"/>
          <w:sz w:val="24"/>
          <w:szCs w:val="24"/>
          <w:rtl w:val="0"/>
        </w:rPr>
        <w:t xml:space="preserve">affirms the SubPro recommendation that single character TLDs are allowed for ideographic scripts. The implementation is the specific languages listed on the </w:t>
      </w:r>
      <w:hyperlink r:id="rId15">
        <w:r w:rsidDel="00000000" w:rsidR="00000000" w:rsidRPr="00000000">
          <w:rPr>
            <w:rFonts w:ascii="Calibri" w:cs="Calibri" w:eastAsia="Calibri" w:hAnsi="Calibri"/>
            <w:color w:val="1155cc"/>
            <w:sz w:val="24"/>
            <w:szCs w:val="24"/>
            <w:u w:val="single"/>
            <w:rtl w:val="0"/>
          </w:rPr>
          <w:t xml:space="preserve">slides</w:t>
        </w:r>
      </w:hyperlink>
      <w:r w:rsidDel="00000000" w:rsidR="00000000" w:rsidRPr="00000000">
        <w:rPr>
          <w:rFonts w:ascii="Calibri" w:cs="Calibri" w:eastAsia="Calibri" w:hAnsi="Calibri"/>
          <w:color w:val="333333"/>
          <w:sz w:val="24"/>
          <w:szCs w:val="24"/>
          <w:rtl w:val="0"/>
        </w:rPr>
        <w:t xml:space="preserve"> (Han script; Chinese, Japanese, and Korean languages). </w:t>
      </w:r>
    </w:p>
    <w:p w:rsidR="00000000" w:rsidDel="00000000" w:rsidP="00000000" w:rsidRDefault="00000000" w:rsidRPr="00000000" w14:paraId="000000BC">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provided support for outsourcing the second part of the charter question and asking the CJK Generational Panels to take on the task of developing a specific list of allowable characters for single-character gTLDs. A clear set of instructions should be sent to the GPs. </w:t>
      </w:r>
    </w:p>
    <w:p w:rsidR="00000000" w:rsidDel="00000000" w:rsidP="00000000" w:rsidRDefault="00000000" w:rsidRPr="00000000" w14:paraId="000000BD">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discussed the scenario that the review process in the New gTLD Application round can incorporate the evaluation of single character gTLD application from security/stability, string similarity, and other perspectives. One possibility is that the string similarity review panel could take up an additional role with respect to evaluating such applications. </w:t>
      </w:r>
      <w:r w:rsidDel="00000000" w:rsidR="00000000" w:rsidRPr="00000000">
        <w:rPr>
          <w:rtl w:val="0"/>
        </w:rPr>
      </w:r>
    </w:p>
    <w:p w:rsidR="00000000" w:rsidDel="00000000" w:rsidP="00000000" w:rsidRDefault="00000000" w:rsidRPr="00000000" w14:paraId="000000BE">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F">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C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2">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Parking lot for future discussion:</w:t>
      </w:r>
    </w:p>
    <w:p w:rsidR="00000000" w:rsidDel="00000000" w:rsidP="00000000" w:rsidRDefault="00000000" w:rsidRPr="00000000" w14:paraId="000000C3">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C4">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C6">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7">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C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w:t>
      </w:r>
    </w:p>
    <w:p w:rsidR="00000000" w:rsidDel="00000000" w:rsidP="00000000" w:rsidRDefault="00000000" w:rsidRPr="00000000" w14:paraId="000000CB">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CC">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6">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CD">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CE">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w:t>
      </w:r>
      <w:del w:author="Ariel Liang" w:id="0" w:date="2022-02-04T19:06:25Z">
        <w:commentRangeStart w:id="0"/>
        <w:commentRangeStart w:id="1"/>
        <w:commentRangeStart w:id="2"/>
        <w:commentRangeStart w:id="3"/>
        <w:r w:rsidDel="00000000" w:rsidR="00000000" w:rsidRPr="00000000">
          <w:rPr>
            <w:rFonts w:ascii="Calibri" w:cs="Calibri" w:eastAsia="Calibri" w:hAnsi="Calibri"/>
            <w:color w:val="333333"/>
            <w:sz w:val="24"/>
            <w:szCs w:val="24"/>
            <w:rtl w:val="0"/>
          </w:rPr>
          <w:delText xml:space="preserve">This is understood to be a rare occurrence</w:delTex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Fonts w:ascii="Calibri" w:cs="Calibri" w:eastAsia="Calibri" w:hAnsi="Calibri"/>
            <w:color w:val="333333"/>
            <w:sz w:val="24"/>
            <w:szCs w:val="24"/>
            <w:rtl w:val="0"/>
          </w:rPr>
          <w:delText xml:space="preserve"> (e.g., retired ccTLDs).</w:delText>
        </w:r>
      </w:del>
      <w:r w:rsidDel="00000000" w:rsidR="00000000" w:rsidRPr="00000000">
        <w:rPr>
          <w:rtl w:val="0"/>
        </w:rPr>
      </w:r>
    </w:p>
    <w:p w:rsidR="00000000" w:rsidDel="00000000" w:rsidP="00000000" w:rsidRDefault="00000000" w:rsidRPr="00000000" w14:paraId="000000CF">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D0">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D1">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D2">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D3">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D4">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D5">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D6">
      <w:pPr>
        <w:numPr>
          <w:ilvl w:val="0"/>
          <w:numId w:val="3"/>
        </w:numPr>
        <w:spacing w:line="240" w:lineRule="auto"/>
        <w:ind w:left="720" w:hanging="360"/>
        <w:rPr>
          <w:ins w:author="Ariel Liang" w:id="1" w:date="2022-02-04T19:13:43Z"/>
          <w:rFonts w:ascii="Calibri" w:cs="Calibri" w:eastAsia="Calibri" w:hAnsi="Calibri"/>
          <w:color w:val="333333"/>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The EPDP Team further discussed the difference between “allocated” and “delegated” states: “allocated” relates to an administrative step in the application processing, and “delegated” relates to a technical step after the contract is executed. From the perspective of ccTLDs, the administrative step of “allocated” occurs at successful evaluation; there is a formal announcement. For gTLDs, “allocated” would likely be when the string is formally administratively assigned to the applicant; it may be the signing of the contract. </w:t>
        </w:r>
      </w:ins>
    </w:p>
    <w:p w:rsidR="00000000" w:rsidDel="00000000" w:rsidP="00000000" w:rsidRDefault="00000000" w:rsidRPr="00000000" w14:paraId="000000D7">
      <w:pPr>
        <w:numPr>
          <w:ilvl w:val="0"/>
          <w:numId w:val="3"/>
        </w:numPr>
        <w:spacing w:line="240" w:lineRule="auto"/>
        <w:ind w:left="720" w:hanging="360"/>
        <w:rPr>
          <w:ins w:author="Ariel Liang" w:id="1" w:date="2022-02-04T19:13:43Z"/>
          <w:rFonts w:ascii="Calibri" w:cs="Calibri" w:eastAsia="Calibri" w:hAnsi="Calibri"/>
          <w:color w:val="333333"/>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Regarding the suggestion to add “reserved” definition, the EPDP Team discussed the lack of clarity if variants of reserved names have been identified and if they will be identified going forward.</w:t>
        </w:r>
      </w:ins>
    </w:p>
    <w:p w:rsidR="00000000" w:rsidDel="00000000" w:rsidP="00000000" w:rsidRDefault="00000000" w:rsidRPr="00000000" w14:paraId="000000D8">
      <w:pPr>
        <w:numPr>
          <w:ilvl w:val="0"/>
          <w:numId w:val="3"/>
        </w:numPr>
        <w:spacing w:line="240" w:lineRule="auto"/>
        <w:ind w:left="720" w:hanging="360"/>
        <w:rPr>
          <w:ins w:author="Ariel Liang" w:id="1" w:date="2022-02-04T19:13:43Z"/>
          <w:rFonts w:ascii="Calibri" w:cs="Calibri" w:eastAsia="Calibri" w:hAnsi="Calibri"/>
          <w:color w:val="333333"/>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The Team stressed the important purpose of the label state definitions. Once you start applying definitions to a process that has similar words that don’t mean the same things, it becomes more confusing. The definitions the Team is trying to nail down are associated with the New gTLD process. The EPDP also needs to be mindful that there is a need for consistency with the ccTLD fast track process. There might be some differences in what happens after delegations with gTLDs and ccTLDs because the processes are different.</w:t>
        </w:r>
      </w:ins>
    </w:p>
    <w:p w:rsidR="00000000" w:rsidDel="00000000" w:rsidP="00000000" w:rsidRDefault="00000000" w:rsidRPr="00000000" w14:paraId="000000D9">
      <w:pPr>
        <w:numPr>
          <w:ilvl w:val="0"/>
          <w:numId w:val="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EPDP Team further discussed some possible scenarios when a label transits from “delegated” to “allocated”: for example, a gTLD got terminated but it’s still attached to some legal entity. The Team suggests that additional explanations might be needed for clarifying this transition path, as transitioning from “delegated” back to “allocated” may have a few possibilities that need to be fleshed out further. </w:t>
        </w:r>
      </w:ins>
    </w:p>
    <w:p w:rsidR="00000000" w:rsidDel="00000000" w:rsidP="00000000" w:rsidRDefault="00000000" w:rsidRPr="00000000" w14:paraId="000000DA">
      <w:pPr>
        <w:numPr>
          <w:ilvl w:val="0"/>
          <w:numId w:val="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Board liaison to the EPDP Team proposed the following rough diagram to map out the various label transition paths. The diagram covers the most common cases and represents the new gTLD application for the main label. Consideration of edge cases and application for a variant label of a delegated gTLD is needed to make the diagram more comprehensive. </w:t>
        </w:r>
        <w:r w:rsidDel="00000000" w:rsidR="00000000" w:rsidRPr="00000000">
          <w:rPr>
            <w:rtl w:val="0"/>
          </w:rPr>
        </w:r>
      </w:ins>
    </w:p>
    <w:p w:rsidR="00000000" w:rsidDel="00000000" w:rsidP="00000000" w:rsidRDefault="00000000" w:rsidRPr="00000000" w14:paraId="000000DB">
      <w:pPr>
        <w:numPr>
          <w:ilvl w:val="0"/>
          <w:numId w:val="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Board liaison to the EPDP Team proposed the following rough diagram to map out the various label transition paths. The diagram covers the most common cases and represents the new gTLD application for the main label. Consideration of edge cases and application for a variant label of a delegated gTLD is needed to make the diagram more comprehensive. </w:t>
        </w:r>
      </w:ins>
    </w:p>
    <w:p w:rsidR="00000000" w:rsidDel="00000000" w:rsidP="00000000" w:rsidRDefault="00000000" w:rsidRPr="00000000" w14:paraId="000000DC">
      <w:pPr>
        <w:spacing w:line="240" w:lineRule="auto"/>
        <w:rPr>
          <w:ins w:author="Ariel Liang" w:id="1" w:date="2022-02-04T19:13:43Z"/>
          <w:rFonts w:ascii="Calibri" w:cs="Calibri" w:eastAsia="Calibri" w:hAnsi="Calibri"/>
          <w:color w:val="333333"/>
          <w:sz w:val="24"/>
          <w:szCs w:val="24"/>
        </w:rPr>
      </w:pPr>
      <w:ins w:author="Ariel Liang" w:id="1" w:date="2022-02-04T19:13:43Z">
        <w:r w:rsidDel="00000000" w:rsidR="00000000" w:rsidRPr="00000000">
          <w:rPr>
            <w:rFonts w:ascii="Calibri" w:cs="Calibri" w:eastAsia="Calibri" w:hAnsi="Calibri"/>
            <w:color w:val="333333"/>
            <w:sz w:val="24"/>
            <w:szCs w:val="24"/>
          </w:rPr>
          <w:drawing>
            <wp:inline distB="114300" distT="114300" distL="114300" distR="114300">
              <wp:extent cx="5943600" cy="339090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3390900"/>
                      </a:xfrm>
                      <a:prstGeom prst="rect"/>
                      <a:ln/>
                    </pic:spPr>
                  </pic:pic>
                </a:graphicData>
              </a:graphic>
            </wp:inline>
          </w:drawing>
        </w:r>
        <w:r w:rsidDel="00000000" w:rsidR="00000000" w:rsidRPr="00000000">
          <w:rPr>
            <w:rtl w:val="0"/>
          </w:rPr>
        </w:r>
      </w:ins>
    </w:p>
    <w:p w:rsidR="00000000" w:rsidDel="00000000" w:rsidP="00000000" w:rsidRDefault="00000000" w:rsidRPr="00000000" w14:paraId="000000DD">
      <w:pPr>
        <w:numPr>
          <w:ilvl w:val="0"/>
          <w:numId w:val="1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The Team discussed the need to apply the label states practically to the new gTLD application process and fill in the gaps (e.g., adding “contract execution” as an explicit step”). </w:t>
        </w:r>
      </w:ins>
    </w:p>
    <w:p w:rsidR="00000000" w:rsidDel="00000000" w:rsidP="00000000" w:rsidRDefault="00000000" w:rsidRPr="00000000" w14:paraId="000000DE">
      <w:pPr>
        <w:numPr>
          <w:ilvl w:val="0"/>
          <w:numId w:val="1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The Team discussed different perspectives with regard to whether a blocked variant should come into consideration in any contention resolution. This question will be tackled in Topic E of the charter. </w:t>
        </w:r>
      </w:ins>
    </w:p>
    <w:p w:rsidR="00000000" w:rsidDel="00000000" w:rsidP="00000000" w:rsidRDefault="00000000" w:rsidRPr="00000000" w14:paraId="000000DF">
      <w:pPr>
        <w:numPr>
          <w:ilvl w:val="0"/>
          <w:numId w:val="13"/>
        </w:numPr>
        <w:spacing w:line="240" w:lineRule="auto"/>
        <w:ind w:left="720" w:hanging="360"/>
        <w:rPr>
          <w:ins w:author="Ariel Liang" w:id="1" w:date="2022-02-04T19:13:43Z"/>
          <w:rFonts w:ascii="Calibri" w:cs="Calibri" w:eastAsia="Calibri" w:hAnsi="Calibri"/>
          <w:sz w:val="24"/>
          <w:szCs w:val="24"/>
        </w:rPr>
      </w:pPr>
      <w:ins w:author="Ariel Liang" w:id="1" w:date="2022-02-04T19:13:43Z">
        <w:r w:rsidDel="00000000" w:rsidR="00000000" w:rsidRPr="00000000">
          <w:rPr>
            <w:rFonts w:ascii="Calibri" w:cs="Calibri" w:eastAsia="Calibri" w:hAnsi="Calibri"/>
            <w:color w:val="333333"/>
            <w:sz w:val="24"/>
            <w:szCs w:val="24"/>
            <w:rtl w:val="0"/>
          </w:rPr>
          <w:t xml:space="preserve">Staff is tasked to draft a document overlaying definitions with label states in the new gTLD process. </w:t>
        </w:r>
      </w:ins>
    </w:p>
    <w:p w:rsidR="00000000" w:rsidDel="00000000" w:rsidP="00000000" w:rsidRDefault="00000000" w:rsidRPr="00000000" w14:paraId="000000E0">
      <w:pPr>
        <w:numPr>
          <w:ilvl w:val="0"/>
          <w:numId w:val="13"/>
        </w:numPr>
        <w:spacing w:line="240" w:lineRule="auto"/>
        <w:ind w:left="720" w:hanging="360"/>
        <w:rPr>
          <w:rFonts w:ascii="Calibri" w:cs="Calibri" w:eastAsia="Calibri" w:hAnsi="Calibri"/>
          <w:sz w:val="24"/>
          <w:szCs w:val="24"/>
          <w:rPrChange w:author="Ariel Liang" w:id="2" w:date="2022-02-04T19:13:34Z">
            <w:rPr>
              <w:rFonts w:ascii="Calibri" w:cs="Calibri" w:eastAsia="Calibri" w:hAnsi="Calibri"/>
              <w:color w:val="333333"/>
              <w:sz w:val="24"/>
              <w:szCs w:val="24"/>
            </w:rPr>
          </w:rPrChange>
        </w:rPr>
        <w:pPrChange w:author="Ariel Liang" w:id="0" w:date="2022-02-04T19:13:34Z">
          <w:pPr>
            <w:spacing w:line="240" w:lineRule="auto"/>
          </w:pPr>
        </w:pPrChange>
      </w:pPr>
      <w:ins w:author="Ariel Liang" w:id="1" w:date="2022-02-04T19:13:43Z">
        <w:r w:rsidDel="00000000" w:rsidR="00000000" w:rsidRPr="00000000">
          <w:rPr>
            <w:rFonts w:ascii="Calibri" w:cs="Calibri" w:eastAsia="Calibri" w:hAnsi="Calibri"/>
            <w:color w:val="333333"/>
            <w:sz w:val="24"/>
            <w:szCs w:val="24"/>
            <w:rtl w:val="0"/>
          </w:rPr>
          <w:t xml:space="preserve">Council liaison to the ccPDP4 is expected to share the status/outcome of the ccPDP4 discussion related to A9/A10. </w:t>
        </w:r>
      </w:ins>
      <w:r w:rsidDel="00000000" w:rsidR="00000000" w:rsidRPr="00000000">
        <w:rPr>
          <w:rtl w:val="0"/>
        </w:rPr>
      </w:r>
    </w:p>
    <w:p w:rsidR="00000000" w:rsidDel="00000000" w:rsidP="00000000" w:rsidRDefault="00000000" w:rsidRPr="00000000" w14:paraId="000000E1">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E2">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E3">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E4">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E5">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E6">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E7">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E8">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E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EA">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EB">
      <w:pPr>
        <w:spacing w:line="240" w:lineRule="auto"/>
        <w:rPr/>
      </w:pPr>
      <w:r w:rsidDel="00000000" w:rsidR="00000000" w:rsidRPr="00000000">
        <w:rPr>
          <w:rtl w:val="0"/>
        </w:rPr>
      </w:r>
    </w:p>
    <w:p w:rsidR="00000000" w:rsidDel="00000000" w:rsidP="00000000" w:rsidRDefault="00000000" w:rsidRPr="00000000" w14:paraId="000000E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E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EE">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r w:rsidDel="00000000" w:rsidR="00000000" w:rsidRPr="00000000">
        <w:rPr>
          <w:rtl w:val="0"/>
        </w:rPr>
      </w:r>
    </w:p>
    <w:sectPr>
      <w:footerReference r:id="rId1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nnis Tan" w:id="0" w:date="2022-02-02T21:01:29Z">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I agree with this characterization. There are no delegated TLD variants yet, so there is no experience with this occurrence at all.</w:t>
      </w:r>
    </w:p>
  </w:comment>
  <w:comment w:author="Ariel Liang" w:id="1" w:date="2022-02-04T19:06:11Z">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IIRC, this comment was made in the context of TLDs in general, not variant TLDs?</w:t>
      </w:r>
    </w:p>
  </w:comment>
  <w:comment w:author="Dennis Tan" w:id="2" w:date="2022-02-04T19:21:51Z">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Hmm, perhaps. But the context is a transfer of a variant set from an operator to another. Maybe that is the source of confusion.</w:t>
      </w:r>
    </w:p>
  </w:comment>
  <w:comment w:author="Ariel Liang" w:id="3" w:date="2022-02-04T19:27:55Z">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Understood. let's just take out this sentence as it is not crucial.</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F">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F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F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F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F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F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F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F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F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F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F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F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F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F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FD">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F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0029369/EPDP%20Team%20Meeting%20%2314%20Slides.pdf?version=2&amp;modificationDate=1638481302000&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3992731/EPDP%20on%20IDNs%20-%20A5%20-%2020%20Jan%202022.pdf?version=1&amp;modificationDate=1642693642936&amp;api=v2"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epdpidn/2021-11-04+IDNs+EPDP#:~:text=EPDP%20Team%20Meeting%20%2313%20Slides.pdf" TargetMode="External"/><Relationship Id="rId15" Type="http://schemas.openxmlformats.org/officeDocument/2006/relationships/hyperlink" Target="https://community.icann.org/download/attachments/183992733/EPDP%20on%20IDNs%20-%20Call%20%2321%20-%2027%20January%202022.pdf?version=1&amp;modificationDate=1643297272000&amp;api=v2" TargetMode="External"/><Relationship Id="rId14" Type="http://schemas.openxmlformats.org/officeDocument/2006/relationships/hyperlink" Target="https://community.icann.org/download/attachments/180029374/EPDP%20Team%20Meeting%20%2315%20Slides.pdf?version=1&amp;modificationDate=1638995159000&amp;api=v2" TargetMode="External"/><Relationship Id="rId17" Type="http://schemas.openxmlformats.org/officeDocument/2006/relationships/image" Target="media/image1.png"/><Relationship Id="rId16"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footnotes" Target="footnotes.xml"/><Relationship Id="rId6" Type="http://schemas.openxmlformats.org/officeDocument/2006/relationships/numbering" Target="numbering.xml"/><Relationship Id="rId18" Type="http://schemas.openxmlformats.org/officeDocument/2006/relationships/footer" Target="footer1.xml"/><Relationship Id="rId7" Type="http://schemas.openxmlformats.org/officeDocument/2006/relationships/styles" Target="styles.xml"/><Relationship Id="rId8" Type="http://schemas.openxmlformats.org/officeDocument/2006/relationships/hyperlink" Target="https://docs.google.com/spreadsheets/d/1m2OKyXsHa9pfyBz2u44UTTSYjAbuxe_FHCsK9LUKPVI/edit#gid=0"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