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9">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D">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8">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agreed that the RZ-LGR should be an absolute quantifier or rule set for what should be allowed in the root zone. </w:t>
      </w:r>
    </w:p>
    <w:p w:rsidR="00000000" w:rsidDel="00000000" w:rsidP="00000000" w:rsidRDefault="00000000" w:rsidRPr="00000000" w14:paraId="0000001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B">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D">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1F">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SSAC members suggested an analysis of the “synchronized TLDs” against the most current version of LGR to determine whether Charter Question A2 is a hypothetical question. They further suggested that If such a situation mentioned in A2 did happen, the applicant can request a review on the LGR to see if the LGR needs to be updated.</w:t>
      </w:r>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A">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30">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31">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2">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7">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3">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4">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5">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7">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8">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D">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3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40">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2">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4">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8">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9">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4F">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50">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2">
      <w:pPr>
        <w:numPr>
          <w:ilvl w:val="0"/>
          <w:numId w:val="13"/>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5">
      <w:pPr>
        <w:numPr>
          <w:ilvl w:val="0"/>
          <w:numId w:val="17"/>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8">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B">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C">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D">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E">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60">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1">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2">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4">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5">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6">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A">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B">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w:t>
      </w:r>
    </w:p>
    <w:p w:rsidR="00000000" w:rsidDel="00000000" w:rsidP="00000000" w:rsidRDefault="00000000" w:rsidRPr="00000000" w14:paraId="0000006C">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9">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D">
      <w:pPr>
        <w:numPr>
          <w:ilvl w:val="0"/>
          <w:numId w:val="15"/>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E">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6F">
      <w:pPr>
        <w:numPr>
          <w:ilvl w:val="0"/>
          <w:numId w:val="15"/>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70">
      <w:pPr>
        <w:numPr>
          <w:ilvl w:val="0"/>
          <w:numId w:val="15"/>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71">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2">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3">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4">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7A">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Staff presentation provided an overview of the background/origin of the charter question, including SAC060, TSG Recommendation 14, and Appendix C of Staff Paper: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sz w:val="24"/>
          <w:szCs w:val="24"/>
          <w:rtl w:val="0"/>
        </w:rPr>
        <w:t xml:space="preserve">SSAC is the main entity that advised limiting allocatable variants for delegation </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7F">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80">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Members want to see more data that can help inform whether there should be a ceiling value or other limit to be proposed.</w:t>
      </w:r>
    </w:p>
    <w:p w:rsidR="00000000" w:rsidDel="00000000" w:rsidP="00000000" w:rsidRDefault="00000000" w:rsidRPr="00000000" w14:paraId="00000081">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SSAC members commented that the language communities are in a better position to make decisions about criteria for limits to ensure that the number of delegated top-level variant labels remains small. They advised applying a conservative approach initially in order to reduce the risk of a combinatorial explosion. </w:t>
      </w:r>
    </w:p>
    <w:p w:rsidR="00000000" w:rsidDel="00000000" w:rsidP="00000000" w:rsidRDefault="00000000" w:rsidRPr="00000000" w14:paraId="00000082">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Start with the question: Is one label sufficient? If not, are two sufficient? If not, which candidate variants are uniquely differentiated from the primary label and widely used in the community? </w:t>
      </w:r>
    </w:p>
    <w:p w:rsidR="00000000" w:rsidDel="00000000" w:rsidP="00000000" w:rsidRDefault="00000000" w:rsidRPr="00000000" w14:paraId="00000083">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For example, the Chinese language community allows for three variant labels, one which has been applied-for, one which is the Simplified Chinese version and one which is the Traditional Chinese version. </w:t>
      </w:r>
    </w:p>
    <w:p w:rsidR="00000000" w:rsidDel="00000000" w:rsidP="00000000" w:rsidRDefault="00000000" w:rsidRPr="00000000" w14:paraId="00000084">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A similar limit may be imposed in the beginning to ensure conservatism, and may be relaxed over time, as the community gains experience with IDN variant TLD delegation and associated usability and manageability challenges.</w:t>
      </w:r>
    </w:p>
    <w:p w:rsidR="00000000" w:rsidDel="00000000" w:rsidP="00000000" w:rsidRDefault="00000000" w:rsidRPr="00000000" w14:paraId="00000085">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that it is a policy question to define synchronization and determine how synchronization can be achieved.</w:t>
      </w:r>
    </w:p>
    <w:p w:rsidR="00000000" w:rsidDel="00000000" w:rsidP="00000000" w:rsidRDefault="00000000" w:rsidRPr="00000000" w14:paraId="00000086">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possible alternative solution – in the application process, a registry needs to demonstrate that it is in a position to effectively manage the variants it is requesting. There may be different elements of this evaluation depending on what is being proposed in terms of variants. Illustrative examples can be provided to demonstrate registry’s ability to manage the variants, but those examples should not be converted into definitive criteria. </w:t>
      </w:r>
    </w:p>
    <w:p w:rsidR="00000000" w:rsidDel="00000000" w:rsidP="00000000" w:rsidRDefault="00000000" w:rsidRPr="00000000" w14:paraId="00000087">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Currently most registries just activate one domain name and block its variants at the second level. If variants belong to the same registrant, there is no technical concern in terms of allowing a registrant to switch the primary label at the second level among the variants. </w:t>
      </w:r>
    </w:p>
    <w:p w:rsidR="00000000" w:rsidDel="00000000" w:rsidP="00000000" w:rsidRDefault="00000000" w:rsidRPr="00000000" w14:paraId="00000088">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ICANN org staff checked all scripts in the RZ-LGR and those that will be </w:t>
      </w:r>
      <w:r w:rsidDel="00000000" w:rsidR="00000000" w:rsidRPr="00000000">
        <w:rPr>
          <w:rFonts w:ascii="Calibri" w:cs="Calibri" w:eastAsia="Calibri" w:hAnsi="Calibri"/>
          <w:sz w:val="24"/>
          <w:szCs w:val="24"/>
          <w:rtl w:val="0"/>
        </w:rPr>
        <w:t xml:space="preserve">incorporated</w:t>
      </w:r>
      <w:r w:rsidDel="00000000" w:rsidR="00000000" w:rsidRPr="00000000">
        <w:rPr>
          <w:rFonts w:ascii="Calibri" w:cs="Calibri" w:eastAsia="Calibri" w:hAnsi="Calibri"/>
          <w:sz w:val="24"/>
          <w:szCs w:val="24"/>
          <w:rtl w:val="0"/>
        </w:rPr>
        <w:t xml:space="preserve"> in the next version to see if there are mechanisms in place to reduce the number of allocatable variants (see slides </w:t>
      </w:r>
      <w:hyperlink r:id="rId11">
        <w:r w:rsidDel="00000000" w:rsidR="00000000" w:rsidRPr="00000000">
          <w:rPr>
            <w:rFonts w:ascii="Calibri" w:cs="Calibri" w:eastAsia="Calibri" w:hAnsi="Calibri"/>
            <w:color w:val="1155cc"/>
            <w:sz w:val="24"/>
            <w:szCs w:val="24"/>
            <w:u w:val="single"/>
            <w:rtl w:val="0"/>
          </w:rPr>
          <w:t xml:space="preserve">here</w:t>
        </w:r>
      </w:hyperlink>
      <w:r w:rsidDel="00000000" w:rsidR="00000000" w:rsidRPr="00000000">
        <w:rPr>
          <w:rFonts w:ascii="Calibri" w:cs="Calibri" w:eastAsia="Calibri" w:hAnsi="Calibri"/>
          <w:sz w:val="24"/>
          <w:szCs w:val="24"/>
          <w:rtl w:val="0"/>
        </w:rPr>
        <w:t xml:space="preserve">). Only seven scripts have allocatable variants: Arabic, Bengali, Chinese, Greek, Latin, Myanmar, and Tamil. The remaining scripts either do not have variants at all (based on the judgement of the script community and the way variants are defined), or do not have allocatable variants (due to the lack of usability of those variants). </w:t>
      </w:r>
    </w:p>
    <w:p w:rsidR="00000000" w:rsidDel="00000000" w:rsidP="00000000" w:rsidRDefault="00000000" w:rsidRPr="00000000" w14:paraId="00000089">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 the scripts with allocatable variant labels, ICANN org staff ran them through the RZ-LGR to see how many variants are created. Most scripts have been able to put a reasonable ceiling on the number of variants (2-4 variant labels), but Arabic and Chinese might create an unanticipated number of variant labels. </w:t>
      </w:r>
    </w:p>
    <w:p w:rsidR="00000000" w:rsidDel="00000000" w:rsidP="00000000" w:rsidRDefault="00000000" w:rsidRPr="00000000" w14:paraId="0000008A">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Recalling the SSAC engagement session on 13 January 2022, SSAC members seemed to agree that there shouldn’t be an arbitrary limit/ceiling value but there should be a focus on evaluation criteria in order to understand that the registry can manage any issues that arise with variants.</w:t>
      </w:r>
    </w:p>
    <w:p w:rsidR="00000000" w:rsidDel="00000000" w:rsidP="00000000" w:rsidRDefault="00000000" w:rsidRPr="00000000" w14:paraId="0000008B">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rtl w:val="0"/>
        </w:rPr>
        <w:t xml:space="preserve">EPDP Team agreed that only a limited number of scripts are potentially impacted by the issue of over production of allocatable variant labels. There is general support not to recommend a ceiling value. Some support the idea that making variant domains manageable is something for the market to provide for. The EPDP Team may develop some implementation guidelines with input from Registries and Registrars.</w:t>
      </w:r>
      <w:r w:rsidDel="00000000" w:rsidR="00000000" w:rsidRPr="00000000">
        <w:rPr>
          <w:rtl w:val="0"/>
        </w:rPr>
      </w:r>
    </w:p>
    <w:p w:rsidR="00000000" w:rsidDel="00000000" w:rsidP="00000000" w:rsidRDefault="00000000" w:rsidRPr="00000000" w14:paraId="0000008C">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D">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E">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8F">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9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9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94">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5">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96">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2">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7">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98">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99">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9A">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9B">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9C">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D">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p>
    <w:p w:rsidR="00000000" w:rsidDel="00000000" w:rsidP="00000000" w:rsidRDefault="00000000" w:rsidRPr="00000000" w14:paraId="0000009E">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to refine the draft recommendation language and restrict grandfathering to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(not to address blocked or withheld-same-entity variant labels). </w:t>
      </w:r>
    </w:p>
    <w:p w:rsidR="00000000" w:rsidDel="00000000" w:rsidP="00000000" w:rsidRDefault="00000000" w:rsidRPr="00000000" w14:paraId="0000009F">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supported the draft recommendation language that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will be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except as set forth in the limited circumstances, to be </w:t>
      </w:r>
      <w:r w:rsidDel="00000000" w:rsidR="00000000" w:rsidRPr="00000000">
        <w:rPr>
          <w:rFonts w:ascii="Calibri" w:cs="Calibri" w:eastAsia="Calibri" w:hAnsi="Calibri"/>
          <w:color w:val="333333"/>
          <w:sz w:val="24"/>
          <w:szCs w:val="24"/>
          <w:rtl w:val="0"/>
        </w:rPr>
        <w:t xml:space="preserve">specified</w:t>
      </w:r>
      <w:r w:rsidDel="00000000" w:rsidR="00000000" w:rsidRPr="00000000">
        <w:rPr>
          <w:rFonts w:ascii="Calibri" w:cs="Calibri" w:eastAsia="Calibri" w:hAnsi="Calibri"/>
          <w:color w:val="333333"/>
          <w:sz w:val="24"/>
          <w:szCs w:val="24"/>
          <w:rtl w:val="0"/>
        </w:rPr>
        <w:t xml:space="preserve"> in the LGR Procedure, that could result in an RZ-LGR update not being able to retain full backward </w:t>
      </w:r>
      <w:r w:rsidDel="00000000" w:rsidR="00000000" w:rsidRPr="00000000">
        <w:rPr>
          <w:rFonts w:ascii="Calibri" w:cs="Calibri" w:eastAsia="Calibri" w:hAnsi="Calibri"/>
          <w:color w:val="333333"/>
          <w:sz w:val="24"/>
          <w:szCs w:val="24"/>
          <w:rtl w:val="0"/>
        </w:rPr>
        <w:t xml:space="preserve">compatibility (additional edits for this recommendation language is needed). </w:t>
      </w:r>
      <w:r w:rsidDel="00000000" w:rsidR="00000000" w:rsidRPr="00000000">
        <w:rPr>
          <w:rtl w:val="0"/>
        </w:rPr>
      </w:r>
    </w:p>
    <w:p w:rsidR="00000000" w:rsidDel="00000000" w:rsidP="00000000" w:rsidRDefault="00000000" w:rsidRPr="00000000" w14:paraId="000000A0">
      <w:pPr>
        <w:numPr>
          <w:ilvl w:val="0"/>
          <w:numId w:val="7"/>
        </w:numPr>
        <w:spacing w:line="240" w:lineRule="auto"/>
        <w:ind w:left="720" w:hanging="360"/>
        <w:rPr>
          <w:ins w:author="Ariel Liang" w:id="0" w:date="2022-01-27T18:41:49Z"/>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Determining whether a specific label should be delegated or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in the root zone is outside the purview of the Generation Panels. Generation Panels do not have power over contracts they are not a party to. It is okay for Generation Panels to make a recommendation, subject to a process between ICANN org and the Registry. Further discussion may be needed about what that process would be following the recommendation from Generation Panels.</w:t>
      </w:r>
      <w:ins w:author="Ariel Liang" w:id="0" w:date="2022-01-27T18:41:49Z">
        <w:r w:rsidDel="00000000" w:rsidR="00000000" w:rsidRPr="00000000">
          <w:rPr>
            <w:rtl w:val="0"/>
          </w:rPr>
        </w:r>
      </w:ins>
    </w:p>
    <w:p w:rsidR="00000000" w:rsidDel="00000000" w:rsidP="00000000" w:rsidRDefault="00000000" w:rsidRPr="00000000" w14:paraId="000000A1">
      <w:pPr>
        <w:numPr>
          <w:ilvl w:val="0"/>
          <w:numId w:val="7"/>
        </w:numPr>
        <w:spacing w:line="240" w:lineRule="auto"/>
        <w:ind w:left="720" w:hanging="360"/>
        <w:rPr>
          <w:ins w:author="Ariel Liang" w:id="0" w:date="2022-01-27T18:41:49Z"/>
          <w:rFonts w:ascii="Calibri" w:cs="Calibri" w:eastAsia="Calibri" w:hAnsi="Calibri"/>
          <w:color w:val="333333"/>
          <w:sz w:val="24"/>
          <w:szCs w:val="24"/>
        </w:rPr>
      </w:pPr>
      <w:ins w:author="Ariel Liang" w:id="0" w:date="2022-01-27T18:41:49Z">
        <w:r w:rsidDel="00000000" w:rsidR="00000000" w:rsidRPr="00000000">
          <w:rPr>
            <w:rFonts w:ascii="Calibri" w:cs="Calibri" w:eastAsia="Calibri" w:hAnsi="Calibri"/>
            <w:color w:val="333333"/>
            <w:sz w:val="24"/>
            <w:szCs w:val="24"/>
            <w:rtl w:val="0"/>
          </w:rPr>
          <w:t xml:space="preserve">EPDP Team discussed the following suggestions to revise the draft recommendations: </w:t>
        </w:r>
      </w:ins>
    </w:p>
    <w:p w:rsidR="00000000" w:rsidDel="00000000" w:rsidP="00000000" w:rsidRDefault="00000000" w:rsidRPr="00000000" w14:paraId="000000A2">
      <w:pPr>
        <w:numPr>
          <w:ilvl w:val="1"/>
          <w:numId w:val="7"/>
        </w:numPr>
        <w:spacing w:line="240" w:lineRule="auto"/>
        <w:ind w:left="1440" w:hanging="360"/>
        <w:rPr>
          <w:ins w:author="Ariel Liang" w:id="0" w:date="2022-01-27T18:41:49Z"/>
          <w:rFonts w:ascii="Calibri" w:cs="Calibri" w:eastAsia="Calibri" w:hAnsi="Calibri"/>
          <w:color w:val="333333"/>
          <w:sz w:val="24"/>
          <w:szCs w:val="24"/>
        </w:rPr>
      </w:pPr>
      <w:ins w:author="Ariel Liang" w:id="0" w:date="2022-01-27T18:41:49Z">
        <w:r w:rsidDel="00000000" w:rsidR="00000000" w:rsidRPr="00000000">
          <w:rPr>
            <w:rFonts w:ascii="Calibri" w:cs="Calibri" w:eastAsia="Calibri" w:hAnsi="Calibri"/>
            <w:color w:val="333333"/>
            <w:sz w:val="24"/>
            <w:szCs w:val="24"/>
            <w:rtl w:val="0"/>
          </w:rPr>
          <w:t xml:space="preserve">Add a recommendation affirming the principle of backward compatibility. </w:t>
        </w:r>
      </w:ins>
    </w:p>
    <w:p w:rsidR="00000000" w:rsidDel="00000000" w:rsidP="00000000" w:rsidRDefault="00000000" w:rsidRPr="00000000" w14:paraId="000000A3">
      <w:pPr>
        <w:numPr>
          <w:ilvl w:val="1"/>
          <w:numId w:val="7"/>
        </w:numPr>
        <w:spacing w:line="240" w:lineRule="auto"/>
        <w:ind w:left="1440" w:hanging="360"/>
        <w:rPr>
          <w:ins w:author="Ariel Liang" w:id="0" w:date="2022-01-27T18:41:49Z"/>
          <w:rFonts w:ascii="Calibri" w:cs="Calibri" w:eastAsia="Calibri" w:hAnsi="Calibri"/>
          <w:color w:val="333333"/>
          <w:sz w:val="24"/>
          <w:szCs w:val="24"/>
        </w:rPr>
      </w:pPr>
      <w:ins w:author="Ariel Liang" w:id="0" w:date="2022-01-27T18:41:49Z">
        <w:r w:rsidDel="00000000" w:rsidR="00000000" w:rsidRPr="00000000">
          <w:rPr>
            <w:rFonts w:ascii="Calibri" w:cs="Calibri" w:eastAsia="Calibri" w:hAnsi="Calibri"/>
            <w:color w:val="333333"/>
            <w:sz w:val="24"/>
            <w:szCs w:val="24"/>
            <w:rtl w:val="0"/>
          </w:rPr>
          <w:t xml:space="preserve">Be more specific in the definition of grandfathering and the circumstances throughout the TLD lifecycle where this applies.</w:t>
        </w:r>
        <w:r w:rsidDel="00000000" w:rsidR="00000000" w:rsidRPr="00000000">
          <w:rPr>
            <w:rFonts w:ascii="Calibri" w:cs="Calibri" w:eastAsia="Calibri" w:hAnsi="Calibri"/>
            <w:color w:val="333333"/>
            <w:sz w:val="24"/>
            <w:szCs w:val="24"/>
            <w:rtl w:val="0"/>
          </w:rPr>
          <w:t xml:space="preserve"> </w:t>
        </w:r>
      </w:ins>
    </w:p>
    <w:p w:rsidR="00000000" w:rsidDel="00000000" w:rsidP="00000000" w:rsidRDefault="00000000" w:rsidRPr="00000000" w14:paraId="000000A4">
      <w:pPr>
        <w:numPr>
          <w:ilvl w:val="2"/>
          <w:numId w:val="7"/>
        </w:numPr>
        <w:spacing w:line="240" w:lineRule="auto"/>
        <w:ind w:left="2160" w:hanging="360"/>
        <w:rPr>
          <w:ins w:author="Ariel Liang" w:id="0" w:date="2022-01-27T18:41:49Z"/>
          <w:rFonts w:ascii="Calibri" w:cs="Calibri" w:eastAsia="Calibri" w:hAnsi="Calibri"/>
          <w:color w:val="333333"/>
          <w:sz w:val="24"/>
          <w:szCs w:val="24"/>
          <w:u w:val="none"/>
        </w:rPr>
      </w:pPr>
      <w:ins w:author="Ariel Liang" w:id="0" w:date="2022-01-27T18:41:49Z">
        <w:r w:rsidDel="00000000" w:rsidR="00000000" w:rsidRPr="00000000">
          <w:rPr>
            <w:rFonts w:ascii="Calibri" w:cs="Calibri" w:eastAsia="Calibri" w:hAnsi="Calibri"/>
            <w:color w:val="333333"/>
            <w:sz w:val="24"/>
            <w:szCs w:val="24"/>
            <w:rtl w:val="0"/>
          </w:rPr>
          <w:t xml:space="preserve">Example: In case RZ-LGR is updated, all existing TLDs will be subject to the RZ-LGR version applied when they were allocated.</w:t>
        </w:r>
        <w:r w:rsidDel="00000000" w:rsidR="00000000" w:rsidRPr="00000000">
          <w:rPr>
            <w:rtl w:val="0"/>
          </w:rPr>
        </w:r>
      </w:ins>
    </w:p>
    <w:p w:rsidR="00000000" w:rsidDel="00000000" w:rsidP="00000000" w:rsidRDefault="00000000" w:rsidRPr="00000000" w14:paraId="000000A5">
      <w:pPr>
        <w:numPr>
          <w:ilvl w:val="1"/>
          <w:numId w:val="7"/>
        </w:numPr>
        <w:spacing w:line="240" w:lineRule="auto"/>
        <w:ind w:left="1440" w:hanging="360"/>
        <w:rPr>
          <w:ins w:author="Ariel Liang" w:id="0" w:date="2022-01-27T18:41:49Z"/>
          <w:rFonts w:ascii="Calibri" w:cs="Calibri" w:eastAsia="Calibri" w:hAnsi="Calibri"/>
          <w:color w:val="333333"/>
          <w:sz w:val="24"/>
          <w:szCs w:val="24"/>
        </w:rPr>
      </w:pPr>
      <w:ins w:author="Ariel Liang" w:id="0" w:date="2022-01-27T18:41:49Z">
        <w:r w:rsidDel="00000000" w:rsidR="00000000" w:rsidRPr="00000000">
          <w:rPr>
            <w:rFonts w:ascii="Calibri" w:cs="Calibri" w:eastAsia="Calibri" w:hAnsi="Calibri"/>
            <w:color w:val="333333"/>
            <w:sz w:val="24"/>
            <w:szCs w:val="24"/>
            <w:rtl w:val="0"/>
          </w:rPr>
          <w:t xml:space="preserve">Provide safeguards for the existing contracted parties in the event that backward compatibility cannot be achieved. </w:t>
        </w:r>
      </w:ins>
    </w:p>
    <w:p w:rsidR="00000000" w:rsidDel="00000000" w:rsidP="00000000" w:rsidRDefault="00000000" w:rsidRPr="00000000" w14:paraId="000000A6">
      <w:pPr>
        <w:numPr>
          <w:ilvl w:val="1"/>
          <w:numId w:val="7"/>
        </w:numPr>
        <w:spacing w:line="240" w:lineRule="auto"/>
        <w:ind w:left="1440" w:hanging="360"/>
        <w:rPr>
          <w:ins w:author="Ariel Liang" w:id="0" w:date="2022-01-27T18:41:49Z"/>
          <w:rFonts w:ascii="Calibri" w:cs="Calibri" w:eastAsia="Calibri" w:hAnsi="Calibri"/>
          <w:color w:val="333333"/>
          <w:sz w:val="24"/>
          <w:szCs w:val="24"/>
        </w:rPr>
      </w:pPr>
      <w:ins w:author="Ariel Liang" w:id="0" w:date="2022-01-27T18:41:49Z">
        <w:r w:rsidDel="00000000" w:rsidR="00000000" w:rsidRPr="00000000">
          <w:rPr>
            <w:rFonts w:ascii="Calibri" w:cs="Calibri" w:eastAsia="Calibri" w:hAnsi="Calibri"/>
            <w:color w:val="333333"/>
            <w:sz w:val="24"/>
            <w:szCs w:val="24"/>
            <w:rtl w:val="0"/>
          </w:rPr>
          <w:t xml:space="preserve">In recommendation 1.4, take out “to the extent feasible” and include that the RZ-LGR MUST be updated to specify the limited </w:t>
        </w:r>
        <w:r w:rsidDel="00000000" w:rsidR="00000000" w:rsidRPr="00000000">
          <w:rPr>
            <w:rFonts w:ascii="Calibri" w:cs="Calibri" w:eastAsia="Calibri" w:hAnsi="Calibri"/>
            <w:color w:val="333333"/>
            <w:sz w:val="24"/>
            <w:szCs w:val="24"/>
            <w:rtl w:val="0"/>
          </w:rPr>
          <w:t xml:space="preserve">circumstances</w:t>
        </w:r>
        <w:r w:rsidDel="00000000" w:rsidR="00000000" w:rsidRPr="00000000">
          <w:rPr>
            <w:rFonts w:ascii="Calibri" w:cs="Calibri" w:eastAsia="Calibri" w:hAnsi="Calibri"/>
            <w:color w:val="333333"/>
            <w:sz w:val="24"/>
            <w:szCs w:val="24"/>
            <w:rtl w:val="0"/>
          </w:rPr>
          <w:t xml:space="preserve"> where backward compatibility cannot be achieved. </w:t>
        </w:r>
      </w:ins>
    </w:p>
    <w:p w:rsidR="00000000" w:rsidDel="00000000" w:rsidP="00000000" w:rsidRDefault="00000000" w:rsidRPr="00000000" w14:paraId="000000A7">
      <w:pPr>
        <w:numPr>
          <w:ilvl w:val="1"/>
          <w:numId w:val="7"/>
        </w:numPr>
        <w:spacing w:line="240" w:lineRule="auto"/>
        <w:ind w:left="1440" w:hanging="360"/>
        <w:rPr>
          <w:rFonts w:ascii="Calibri" w:cs="Calibri" w:eastAsia="Calibri" w:hAnsi="Calibri"/>
          <w:color w:val="333333"/>
          <w:sz w:val="24"/>
          <w:szCs w:val="24"/>
        </w:rPr>
      </w:pPr>
      <w:ins w:author="Ariel Liang" w:id="0" w:date="2022-01-27T18:41:49Z">
        <w:r w:rsidDel="00000000" w:rsidR="00000000" w:rsidRPr="00000000">
          <w:rPr>
            <w:rFonts w:ascii="Calibri" w:cs="Calibri" w:eastAsia="Calibri" w:hAnsi="Calibri"/>
            <w:color w:val="333333"/>
            <w:sz w:val="24"/>
            <w:szCs w:val="24"/>
            <w:rtl w:val="0"/>
          </w:rPr>
          <w:t xml:space="preserve">Add implementation guidance explaining specific expectations regarding the limited circumstances for exceptions to backwards compatibility.</w:t>
        </w:r>
      </w:ins>
      <w:r w:rsidDel="00000000" w:rsidR="00000000" w:rsidRPr="00000000">
        <w:rPr>
          <w:rtl w:val="0"/>
        </w:rPr>
      </w:r>
    </w:p>
    <w:p w:rsidR="00000000" w:rsidDel="00000000" w:rsidP="00000000" w:rsidRDefault="00000000" w:rsidRPr="00000000" w14:paraId="000000A8">
      <w:pPr>
        <w:numPr>
          <w:ilvl w:val="1"/>
          <w:numId w:val="7"/>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Change w:author="Ariel Liang" w:id="1" w:date="2022-01-27T18:41:49Z">
            <w:rPr>
              <w:rFonts w:ascii="Calibri" w:cs="Calibri" w:eastAsia="Calibri" w:hAnsi="Calibri"/>
              <w:color w:val="333333"/>
              <w:sz w:val="24"/>
              <w:szCs w:val="24"/>
            </w:rPr>
          </w:rPrChange>
        </w:rPr>
        <w:t xml:space="preserve">In relation to recommendation 1.5, draft implementation guidance focusing on who should provide assessment on and suggest mitigatory actions for potential impact on the Registry Operator and other user experience as part of the public comment.</w:t>
      </w:r>
    </w:p>
    <w:p w:rsidR="00000000" w:rsidDel="00000000" w:rsidP="00000000" w:rsidRDefault="00000000" w:rsidRPr="00000000" w14:paraId="000000A9">
      <w:pPr>
        <w:numPr>
          <w:ilvl w:val="2"/>
          <w:numId w:val="7"/>
        </w:numPr>
        <w:spacing w:line="240" w:lineRule="auto"/>
        <w:ind w:left="2160" w:hanging="360"/>
        <w:rPr>
          <w:rFonts w:ascii="Calibri" w:cs="Calibri" w:eastAsia="Calibri" w:hAnsi="Calibri"/>
          <w:color w:val="333333"/>
          <w:sz w:val="24"/>
          <w:szCs w:val="24"/>
          <w:u w:val="none"/>
          <w:rPrChange w:author="Ariel Liang" w:id="2" w:date="2022-01-27T18:42:08Z">
            <w:rPr>
              <w:rFonts w:ascii="Calibri" w:cs="Calibri" w:eastAsia="Calibri" w:hAnsi="Calibri"/>
              <w:color w:val="333333"/>
              <w:sz w:val="24"/>
              <w:szCs w:val="24"/>
              <w:u w:val="none"/>
            </w:rPr>
          </w:rPrChange>
        </w:rPr>
        <w:pPrChange w:author="Ariel Liang" w:id="0" w:date="2022-01-27T18:42:08Z">
          <w:pPr>
            <w:numPr>
              <w:ilvl w:val="2"/>
              <w:numId w:val="7"/>
            </w:numPr>
            <w:spacing w:line="240" w:lineRule="auto"/>
            <w:ind w:left="2160" w:hanging="360"/>
          </w:pPr>
        </w:pPrChange>
      </w:pPr>
      <w:r w:rsidDel="00000000" w:rsidR="00000000" w:rsidRPr="00000000">
        <w:rPr>
          <w:rFonts w:ascii="Calibri" w:cs="Calibri" w:eastAsia="Calibri" w:hAnsi="Calibri"/>
          <w:color w:val="333333"/>
          <w:sz w:val="24"/>
          <w:szCs w:val="24"/>
          <w:rtl w:val="0"/>
          <w:rPrChange w:author="Ariel Liang" w:id="1" w:date="2022-01-27T18:41:49Z">
            <w:rPr>
              <w:rFonts w:ascii="Calibri" w:cs="Calibri" w:eastAsia="Calibri" w:hAnsi="Calibri"/>
              <w:color w:val="333333"/>
              <w:sz w:val="24"/>
              <w:szCs w:val="24"/>
            </w:rPr>
          </w:rPrChange>
        </w:rPr>
        <w:t xml:space="preserve">Both the RO and ICANN org should have an opportunity to provide an assessment. If there is a disagreement, there should be a process to address any conflicts between the assessments. GPs could also consult with RO to suggest mitigatory actions. </w:t>
      </w:r>
      <w:r w:rsidDel="00000000" w:rsidR="00000000" w:rsidRPr="00000000">
        <w:rPr>
          <w:rtl w:val="0"/>
        </w:rPr>
      </w:r>
    </w:p>
    <w:p w:rsidR="00000000" w:rsidDel="00000000" w:rsidP="00000000" w:rsidRDefault="00000000" w:rsidRPr="00000000" w14:paraId="000000AA">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AB">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C">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AD">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B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1">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B2">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B3">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B4">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is the only ideographic script that is being used in the root zone. If the EPDP Team are looking only at ideographic scripts, it might still be useful to go back to the relevant GPs (i.e., Chinese, Japanese, Korean)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B5">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 for Chinese, Japanese, and Korean as well as the IP to identify a list of allowable characters that can be used for single character TLDs.</w:t>
      </w:r>
    </w:p>
    <w:p w:rsidR="00000000" w:rsidDel="00000000" w:rsidP="00000000" w:rsidRDefault="00000000" w:rsidRPr="00000000" w14:paraId="000000B6">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p>
    <w:p w:rsidR="00000000" w:rsidDel="00000000" w:rsidP="00000000" w:rsidRDefault="00000000" w:rsidRPr="00000000" w14:paraId="000000B7">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p>
    <w:p w:rsidR="00000000" w:rsidDel="00000000" w:rsidP="00000000" w:rsidRDefault="00000000" w:rsidRPr="00000000" w14:paraId="000000B8">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p>
    <w:p w:rsidR="00000000" w:rsidDel="00000000" w:rsidP="00000000" w:rsidRDefault="00000000" w:rsidRPr="00000000" w14:paraId="000000B9">
      <w:pPr>
        <w:numPr>
          <w:ilvl w:val="0"/>
          <w:numId w:val="16"/>
        </w:numPr>
        <w:spacing w:line="240" w:lineRule="auto"/>
        <w:ind w:left="720" w:hanging="360"/>
        <w:rPr>
          <w:ins w:author="Ariel Liang" w:id="3" w:date="2022-01-27T19:10:20Z"/>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ins w:author="Ariel Liang" w:id="3" w:date="2022-01-27T19:10:20Z">
        <w:r w:rsidDel="00000000" w:rsidR="00000000" w:rsidRPr="00000000">
          <w:rPr>
            <w:rtl w:val="0"/>
          </w:rPr>
        </w:r>
      </w:ins>
    </w:p>
    <w:p w:rsidR="00000000" w:rsidDel="00000000" w:rsidP="00000000" w:rsidRDefault="00000000" w:rsidRPr="00000000" w14:paraId="000000BA">
      <w:pPr>
        <w:numPr>
          <w:ilvl w:val="0"/>
          <w:numId w:val="16"/>
        </w:numPr>
        <w:spacing w:line="240" w:lineRule="auto"/>
        <w:ind w:left="720" w:hanging="360"/>
        <w:rPr>
          <w:ins w:author="Ariel Liang" w:id="3" w:date="2022-01-27T19:10:20Z"/>
          <w:rFonts w:ascii="Calibri" w:cs="Calibri" w:eastAsia="Calibri" w:hAnsi="Calibri"/>
          <w:color w:val="333333"/>
          <w:sz w:val="24"/>
          <w:szCs w:val="24"/>
          <w:u w:val="none"/>
        </w:rPr>
      </w:pPr>
      <w:ins w:author="Ariel Liang" w:id="3" w:date="2022-01-27T19:10:20Z">
        <w:r w:rsidDel="00000000" w:rsidR="00000000" w:rsidRPr="00000000">
          <w:rPr>
            <w:rFonts w:ascii="Calibri" w:cs="Calibri" w:eastAsia="Calibri" w:hAnsi="Calibri"/>
            <w:color w:val="333333"/>
            <w:sz w:val="24"/>
            <w:szCs w:val="24"/>
            <w:rtl w:val="0"/>
          </w:rPr>
          <w:t xml:space="preserve">The EPDP Team </w:t>
        </w:r>
        <w:r w:rsidDel="00000000" w:rsidR="00000000" w:rsidRPr="00000000">
          <w:rPr>
            <w:rFonts w:ascii="Calibri" w:cs="Calibri" w:eastAsia="Calibri" w:hAnsi="Calibri"/>
            <w:color w:val="333333"/>
            <w:sz w:val="24"/>
            <w:szCs w:val="24"/>
            <w:rtl w:val="0"/>
          </w:rPr>
          <w:t xml:space="preserve">affirms the SubPro recommendation that single character TLDs are allowed for ideographic scripts. The implementation is the specific languages listed on the </w:t>
        </w:r>
        <w:r w:rsidDel="00000000" w:rsidR="00000000" w:rsidRPr="00000000">
          <w:fldChar w:fldCharType="begin"/>
        </w:r>
        <w:r w:rsidDel="00000000" w:rsidR="00000000" w:rsidRPr="00000000">
          <w:instrText xml:space="preserve">HYPERLINK "https://community.icann.org/download/attachments/183992733/EPDP%20on%20IDNs%20-%20Call%20%2321%20-%2027%20January%202022.pdf?version=1&amp;modificationDate=1643297272000&amp;api=v2"</w:instrText>
        </w:r>
        <w:r w:rsidDel="00000000" w:rsidR="00000000" w:rsidRPr="00000000">
          <w:fldChar w:fldCharType="separate"/>
        </w:r>
        <w:r w:rsidDel="00000000" w:rsidR="00000000" w:rsidRPr="00000000">
          <w:rPr>
            <w:rFonts w:ascii="Calibri" w:cs="Calibri" w:eastAsia="Calibri" w:hAnsi="Calibri"/>
            <w:color w:val="333333"/>
            <w:sz w:val="24"/>
            <w:szCs w:val="24"/>
            <w:rtl w:val="0"/>
          </w:rPr>
          <w:t xml:space="preserve">slides</w:t>
        </w:r>
        <w:r w:rsidDel="00000000" w:rsidR="00000000" w:rsidRPr="00000000">
          <w:fldChar w:fldCharType="end"/>
        </w:r>
        <w:r w:rsidDel="00000000" w:rsidR="00000000" w:rsidRPr="00000000">
          <w:rPr>
            <w:rFonts w:ascii="Calibri" w:cs="Calibri" w:eastAsia="Calibri" w:hAnsi="Calibri"/>
            <w:color w:val="333333"/>
            <w:sz w:val="24"/>
            <w:szCs w:val="24"/>
            <w:rtl w:val="0"/>
          </w:rPr>
          <w:t xml:space="preserve"> (Han script; Chinese, Japanese, and Korean languages). </w:t>
        </w:r>
      </w:ins>
    </w:p>
    <w:p w:rsidR="00000000" w:rsidDel="00000000" w:rsidP="00000000" w:rsidRDefault="00000000" w:rsidRPr="00000000" w14:paraId="000000BB">
      <w:pPr>
        <w:numPr>
          <w:ilvl w:val="0"/>
          <w:numId w:val="16"/>
        </w:numPr>
        <w:spacing w:line="240" w:lineRule="auto"/>
        <w:ind w:left="720" w:hanging="360"/>
        <w:rPr>
          <w:ins w:author="Ariel Liang" w:id="3" w:date="2022-01-27T19:10:20Z"/>
          <w:rFonts w:ascii="Calibri" w:cs="Calibri" w:eastAsia="Calibri" w:hAnsi="Calibri"/>
          <w:color w:val="333333"/>
          <w:sz w:val="24"/>
          <w:szCs w:val="24"/>
          <w:u w:val="none"/>
        </w:rPr>
      </w:pPr>
      <w:ins w:author="Ariel Liang" w:id="3" w:date="2022-01-27T19:10:20Z">
        <w:r w:rsidDel="00000000" w:rsidR="00000000" w:rsidRPr="00000000">
          <w:rPr>
            <w:rFonts w:ascii="Calibri" w:cs="Calibri" w:eastAsia="Calibri" w:hAnsi="Calibri"/>
            <w:color w:val="333333"/>
            <w:sz w:val="24"/>
            <w:szCs w:val="24"/>
            <w:rtl w:val="0"/>
          </w:rPr>
          <w:t xml:space="preserve">The EPDP Team provided support for outsourcing the second part of the charter question and asking the CJK Generational Panels to take on the task of developing a specific list of allowable characters for single-character gTLDs. A clear set of </w:t>
        </w:r>
        <w:r w:rsidDel="00000000" w:rsidR="00000000" w:rsidRPr="00000000">
          <w:rPr>
            <w:rFonts w:ascii="Calibri" w:cs="Calibri" w:eastAsia="Calibri" w:hAnsi="Calibri"/>
            <w:color w:val="333333"/>
            <w:sz w:val="24"/>
            <w:szCs w:val="24"/>
            <w:rtl w:val="0"/>
          </w:rPr>
          <w:t xml:space="preserve">instructions</w:t>
        </w:r>
        <w:r w:rsidDel="00000000" w:rsidR="00000000" w:rsidRPr="00000000">
          <w:rPr>
            <w:rFonts w:ascii="Calibri" w:cs="Calibri" w:eastAsia="Calibri" w:hAnsi="Calibri"/>
            <w:color w:val="333333"/>
            <w:sz w:val="24"/>
            <w:szCs w:val="24"/>
            <w:rtl w:val="0"/>
          </w:rPr>
          <w:t xml:space="preserve"> should be sent to the GPs. </w:t>
        </w:r>
      </w:ins>
    </w:p>
    <w:p w:rsidR="00000000" w:rsidDel="00000000" w:rsidP="00000000" w:rsidRDefault="00000000" w:rsidRPr="00000000" w14:paraId="000000BC">
      <w:pPr>
        <w:numPr>
          <w:ilvl w:val="0"/>
          <w:numId w:val="16"/>
        </w:numPr>
        <w:spacing w:line="240" w:lineRule="auto"/>
        <w:ind w:left="720" w:hanging="360"/>
        <w:rPr>
          <w:rFonts w:ascii="Calibri" w:cs="Calibri" w:eastAsia="Calibri" w:hAnsi="Calibri"/>
          <w:color w:val="333333"/>
          <w:sz w:val="24"/>
          <w:szCs w:val="24"/>
          <w:u w:val="none"/>
        </w:rPr>
      </w:pPr>
      <w:ins w:author="Ariel Liang" w:id="3" w:date="2022-01-27T19:10:20Z">
        <w:r w:rsidDel="00000000" w:rsidR="00000000" w:rsidRPr="00000000">
          <w:rPr>
            <w:rFonts w:ascii="Calibri" w:cs="Calibri" w:eastAsia="Calibri" w:hAnsi="Calibri"/>
            <w:color w:val="333333"/>
            <w:sz w:val="24"/>
            <w:szCs w:val="24"/>
            <w:rtl w:val="0"/>
          </w:rPr>
          <w:t xml:space="preserve">The EPDP Team also discussed the </w:t>
        </w:r>
        <w:r w:rsidDel="00000000" w:rsidR="00000000" w:rsidRPr="00000000">
          <w:rPr>
            <w:rFonts w:ascii="Calibri" w:cs="Calibri" w:eastAsia="Calibri" w:hAnsi="Calibri"/>
            <w:color w:val="333333"/>
            <w:sz w:val="24"/>
            <w:szCs w:val="24"/>
            <w:rtl w:val="0"/>
          </w:rPr>
          <w:t xml:space="preserve">scenario</w:t>
        </w:r>
        <w:r w:rsidDel="00000000" w:rsidR="00000000" w:rsidRPr="00000000">
          <w:rPr>
            <w:rFonts w:ascii="Calibri" w:cs="Calibri" w:eastAsia="Calibri" w:hAnsi="Calibri"/>
            <w:color w:val="333333"/>
            <w:sz w:val="24"/>
            <w:szCs w:val="24"/>
            <w:rtl w:val="0"/>
          </w:rPr>
          <w:t xml:space="preserve"> that the review process in the New gTLD Application round can incorporate the evaluation of single character gTLD application from security/stability, string similarity, and other perspectives. One possibility is that the string similarity review panel could take up an additional role with respect to evaluating such applications. </w:t>
        </w:r>
      </w:ins>
      <w:r w:rsidDel="00000000" w:rsidR="00000000" w:rsidRPr="00000000">
        <w:rPr>
          <w:rtl w:val="0"/>
        </w:rPr>
      </w:r>
    </w:p>
    <w:p w:rsidR="00000000" w:rsidDel="00000000" w:rsidP="00000000" w:rsidRDefault="00000000" w:rsidRPr="00000000" w14:paraId="000000BD">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E">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C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Parking lot for future discussion:</w:t>
      </w:r>
    </w:p>
    <w:p w:rsidR="00000000" w:rsidDel="00000000" w:rsidP="00000000" w:rsidRDefault="00000000" w:rsidRPr="00000000" w14:paraId="000000C2">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C3">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C5">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C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C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w:t>
      </w:r>
    </w:p>
    <w:p w:rsidR="00000000" w:rsidDel="00000000" w:rsidP="00000000" w:rsidRDefault="00000000" w:rsidRPr="00000000" w14:paraId="000000CA">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CB">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4">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CC">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CD">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This is understood to be a rare occurrence (e.g., retired ccTLDs).</w:t>
      </w:r>
    </w:p>
    <w:p w:rsidR="00000000" w:rsidDel="00000000" w:rsidP="00000000" w:rsidRDefault="00000000" w:rsidRPr="00000000" w14:paraId="000000CE">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CF">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discussed there additional suggestions from members: </w:t>
      </w:r>
    </w:p>
    <w:p w:rsidR="00000000" w:rsidDel="00000000" w:rsidP="00000000" w:rsidRDefault="00000000" w:rsidRPr="00000000" w14:paraId="000000D0">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in everyday speak, people tend to use “allocated” and “delegated” interchangeably. </w:t>
      </w:r>
    </w:p>
    <w:p w:rsidR="00000000" w:rsidDel="00000000" w:rsidP="00000000" w:rsidRDefault="00000000" w:rsidRPr="00000000" w14:paraId="000000D1">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variant management context. </w:t>
      </w:r>
    </w:p>
    <w:p w:rsidR="00000000" w:rsidDel="00000000" w:rsidP="00000000" w:rsidRDefault="00000000" w:rsidRPr="00000000" w14:paraId="000000D2">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p>
    <w:p w:rsidR="00000000" w:rsidDel="00000000" w:rsidP="00000000" w:rsidRDefault="00000000" w:rsidRPr="00000000" w14:paraId="000000D3">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p>
    <w:p w:rsidR="00000000" w:rsidDel="00000000" w:rsidP="00000000" w:rsidRDefault="00000000" w:rsidRPr="00000000" w14:paraId="000000D4">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p>
    <w:p w:rsidR="00000000" w:rsidDel="00000000" w:rsidP="00000000" w:rsidRDefault="00000000" w:rsidRPr="00000000" w14:paraId="000000D5">
      <w:pPr>
        <w:spacing w:line="240" w:lineRule="auto"/>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D6">
      <w:pPr>
        <w:spacing w:line="240" w:lineRule="auto"/>
        <w:rPr>
          <w:rFonts w:ascii="Calibri" w:cs="Calibri" w:eastAsia="Calibri" w:hAnsi="Calibri"/>
          <w:color w:val="333333"/>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D7">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D8">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D9">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DA">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DB">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DC">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DD">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DE">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DF">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E0">
      <w:pPr>
        <w:spacing w:line="240" w:lineRule="auto"/>
        <w:rPr/>
      </w:pPr>
      <w:r w:rsidDel="00000000" w:rsidR="00000000" w:rsidRPr="00000000">
        <w:rPr>
          <w:rtl w:val="0"/>
        </w:rPr>
      </w:r>
    </w:p>
    <w:p w:rsidR="00000000" w:rsidDel="00000000" w:rsidP="00000000" w:rsidRDefault="00000000" w:rsidRPr="00000000" w14:paraId="000000E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E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E3">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p>
    <w:p w:rsidR="00000000" w:rsidDel="00000000" w:rsidP="00000000" w:rsidRDefault="00000000" w:rsidRPr="00000000" w14:paraId="000000E4">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label transition paths noted in the staff paper are fine for the moment. Revisit after the EPDP Team addresses other charter questions and examines potential implications. </w:t>
      </w:r>
      <w:r w:rsidDel="00000000" w:rsidR="00000000" w:rsidRPr="00000000">
        <w:rPr>
          <w:rtl w:val="0"/>
        </w:rPr>
      </w:r>
    </w:p>
    <w:sectPr>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E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E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E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E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E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E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E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E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E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E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F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F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F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F3">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F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3992731/EPDP%20on%20IDNs%20-%20A5%20-%2020%20Jan%202022.pdf?version=1&amp;modificationDate=1642693642936&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mmunity.icann.org/download/attachments/180029369/EPDP%20Team%20Meeting%20%2314%20Slides.pdf?version=2&amp;modificationDate=1638481302000&amp;api=v2" TargetMode="External"/><Relationship Id="rId15" Type="http://schemas.openxmlformats.org/officeDocument/2006/relationships/footer" Target="footer1.xml"/><Relationship Id="rId14" Type="http://schemas.openxmlformats.org/officeDocument/2006/relationships/hyperlink" Target="https://community.icann.org/download/attachments/180029377/EPDP%20Team%20Meeting%20%2316%20Slides.pdf?version=2&amp;modificationDate=1639801011000&amp;api=v2"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d/1m2OKyXsHa9pfyBz2u44UTTSYjAbuxe_FHCsK9LUKPVI/edit#gid=0" TargetMode="External"/><Relationship Id="rId8" Type="http://schemas.openxmlformats.org/officeDocument/2006/relationships/hyperlink" Target="https://community.icann.org/display/epdpidn/2021-11-04+IDNs+EPDP#:~:text=EPDP%20Team%20Meeting%20%2313%20Slides.pdf"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