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Consistent definition and technical utilization of RZ-LGR</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9">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spacing w:line="240" w:lineRule="auto"/>
        <w:ind w:left="0" w:firstLine="0"/>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r w:rsidDel="00000000" w:rsidR="00000000" w:rsidRPr="00000000">
        <w:rPr>
          <w:rtl w:val="0"/>
        </w:rPr>
      </w:r>
    </w:p>
    <w:p w:rsidR="00000000" w:rsidDel="00000000" w:rsidP="00000000" w:rsidRDefault="00000000" w:rsidRPr="00000000" w14:paraId="0000000B">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 </w:t>
      </w:r>
      <w:r w:rsidDel="00000000" w:rsidR="00000000" w:rsidRPr="00000000">
        <w:rPr>
          <w:rFonts w:ascii="Calibri" w:cs="Calibri" w:eastAsia="Calibri" w:hAnsi="Calibri"/>
          <w:color w:val="ff9900"/>
          <w:sz w:val="24"/>
          <w:szCs w:val="24"/>
          <w:rtl w:val="0"/>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r w:rsidDel="00000000" w:rsidR="00000000" w:rsidRPr="00000000">
        <w:rPr>
          <w:rtl w:val="0"/>
        </w:rPr>
      </w:r>
    </w:p>
    <w:p w:rsidR="00000000" w:rsidDel="00000000" w:rsidP="00000000" w:rsidRDefault="00000000" w:rsidRPr="00000000" w14:paraId="0000000D">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F">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0">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1">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RySG has no concerns in using the RZ-LGR as the authoritative source to calculate variants of existing gTLDs.</w:t>
      </w:r>
    </w:p>
    <w:p w:rsidR="00000000" w:rsidDel="00000000" w:rsidP="00000000" w:rsidRDefault="00000000" w:rsidRPr="00000000" w14:paraId="00000012">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7">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RZ-LGR is used to calculate variants for existing gTLDs going forward, some of the self-identified variants, which conform to RZ-LGR, would be blocked. But this would not impact the EPDP Team’s agreement above.  </w:t>
      </w:r>
    </w:p>
    <w:p w:rsidR="00000000" w:rsidDel="00000000" w:rsidP="00000000" w:rsidRDefault="00000000" w:rsidRPr="00000000" w14:paraId="00000018">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9">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A">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B">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C">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p>
    <w:p w:rsidR="00000000" w:rsidDel="00000000" w:rsidP="00000000" w:rsidRDefault="00000000" w:rsidRPr="00000000" w14:paraId="0000001E">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2">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3">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conform to RZ-LGR -- one likely related to an alternative spelling and the other potentially a typo. It doesn’t seem that they have been used to any extent. </w:t>
      </w:r>
    </w:p>
    <w:p w:rsidR="00000000" w:rsidDel="00000000" w:rsidP="00000000" w:rsidRDefault="00000000" w:rsidRPr="00000000" w14:paraId="00000024">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p>
    <w:p w:rsidR="00000000" w:rsidDel="00000000" w:rsidP="00000000" w:rsidRDefault="00000000" w:rsidRPr="00000000" w14:paraId="00000025">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p>
    <w:p w:rsidR="00000000" w:rsidDel="00000000" w:rsidP="00000000" w:rsidRDefault="00000000" w:rsidRPr="00000000" w14:paraId="00000026">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8">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9">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2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2F">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same version when testing strings and preparing for the round.</w:t>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8">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1">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2">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3">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4">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5">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6">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8">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9">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B">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C">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3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3E">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40">
      <w:pPr>
        <w:numPr>
          <w:ilvl w:val="0"/>
          <w:numId w:val="8"/>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1">
      <w:pPr>
        <w:numPr>
          <w:ilvl w:val="0"/>
          <w:numId w:val="8"/>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2">
      <w:pPr>
        <w:numPr>
          <w:ilvl w:val="0"/>
          <w:numId w:val="8"/>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but does not qualify through the RZ-LGR, that is the layer that it can potentially be challenged through this process.</w:t>
      </w:r>
    </w:p>
    <w:p w:rsidR="00000000" w:rsidDel="00000000" w:rsidP="00000000" w:rsidRDefault="00000000" w:rsidRPr="00000000" w14:paraId="0000004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9">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7">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8">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9">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A">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4D">
      <w:pPr>
        <w:numPr>
          <w:ilvl w:val="0"/>
          <w:numId w:val="6"/>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4E">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50">
      <w:pPr>
        <w:numPr>
          <w:ilvl w:val="0"/>
          <w:numId w:val="10"/>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3">
      <w:pPr>
        <w:numPr>
          <w:ilvl w:val="0"/>
          <w:numId w:val="13"/>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6">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supported the following high-level points, although some additional detail is needed about the role of the DNS Stability Panel: </w:t>
      </w:r>
    </w:p>
    <w:p w:rsidR="00000000" w:rsidDel="00000000" w:rsidP="00000000" w:rsidRDefault="00000000" w:rsidRPr="00000000" w14:paraId="00000059">
      <w:pPr>
        <w:numPr>
          <w:ilvl w:val="0"/>
          <w:numId w:val="4"/>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 applicant can challenge an evaluation determined by the DNS Stability Panel that the applied-for TLD label, whose script is supported by the RZ-LGR, is “invalid” </w:t>
      </w:r>
    </w:p>
    <w:p w:rsidR="00000000" w:rsidDel="00000000" w:rsidP="00000000" w:rsidRDefault="00000000" w:rsidRPr="00000000" w14:paraId="0000005A">
      <w:pPr>
        <w:numPr>
          <w:ilvl w:val="0"/>
          <w:numId w:val="4"/>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Eligibility for filing such a challenge is limited to the applicant’s belief that the DNS Stability Panel has incorrectly assessed the label as “invalid”. </w:t>
      </w:r>
    </w:p>
    <w:p w:rsidR="00000000" w:rsidDel="00000000" w:rsidP="00000000" w:rsidRDefault="00000000" w:rsidRPr="00000000" w14:paraId="0000005B">
      <w:pPr>
        <w:numPr>
          <w:ilvl w:val="0"/>
          <w:numId w:val="4"/>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evaluation challenge processes and criteria applicable to the DNS Stability Review recommended in the SubPro Final Report should be used for such a challenge.</w:t>
      </w:r>
    </w:p>
    <w:p w:rsidR="00000000" w:rsidDel="00000000" w:rsidP="00000000" w:rsidRDefault="00000000" w:rsidRPr="00000000" w14:paraId="0000005C">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5D">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p>
    <w:p w:rsidR="00000000" w:rsidDel="00000000" w:rsidP="00000000" w:rsidRDefault="00000000" w:rsidRPr="00000000" w14:paraId="0000005E">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r w:rsidDel="00000000" w:rsidR="00000000" w:rsidRPr="00000000">
        <w:rPr>
          <w:rtl w:val="0"/>
        </w:rPr>
      </w:r>
    </w:p>
    <w:p w:rsidR="00000000" w:rsidDel="00000000" w:rsidP="00000000" w:rsidRDefault="00000000" w:rsidRPr="00000000" w14:paraId="0000006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1">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2">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3">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4">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w:t>
      </w:r>
      <w:r w:rsidDel="00000000" w:rsidR="00000000" w:rsidRPr="00000000">
        <w:rPr>
          <w:rFonts w:ascii="Calibri" w:cs="Calibri" w:eastAsia="Calibri" w:hAnsi="Calibri"/>
          <w:color w:val="ff9900"/>
          <w:sz w:val="24"/>
          <w:szCs w:val="24"/>
          <w:rtl w:val="0"/>
        </w:rPr>
        <w:t xml:space="preserve"> </w:t>
      </w:r>
      <w:commentRangeStart w:id="0"/>
      <w:r w:rsidDel="00000000" w:rsidR="00000000" w:rsidRPr="00000000">
        <w:rPr>
          <w:rFonts w:ascii="Calibri" w:cs="Calibri" w:eastAsia="Calibri" w:hAnsi="Calibri"/>
          <w:color w:val="ff9900"/>
          <w:sz w:val="24"/>
          <w:szCs w:val="24"/>
          <w:rtl w:val="0"/>
        </w:rPr>
        <w:t xml:space="preserve">To support the deployment of IDNs, as long as the codepoints are allowed by IDNA, there is no reason to prohibit the application. However, any variant would not be allowed until the script is integrated into LGR.</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6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topic will be discussed shortly by the VM SubGroup.</w:t>
      </w:r>
    </w:p>
    <w:p w:rsidR="00000000" w:rsidDel="00000000" w:rsidP="00000000" w:rsidRDefault="00000000" w:rsidRPr="00000000" w14:paraId="0000006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w:t>
      </w:r>
    </w:p>
    <w:p w:rsidR="00000000" w:rsidDel="00000000" w:rsidP="00000000" w:rsidRDefault="00000000" w:rsidRPr="00000000" w14:paraId="0000006A">
      <w:pPr>
        <w:numPr>
          <w:ilvl w:val="0"/>
          <w:numId w:val="12"/>
        </w:numPr>
        <w:spacing w:line="240" w:lineRule="auto"/>
        <w:ind w:left="720" w:hanging="360"/>
        <w:rPr>
          <w:ins w:author="Ariel Liang" w:id="0" w:date="2021-12-06T18:15:27Z"/>
          <w:rFonts w:ascii="Calibri" w:cs="Calibri" w:eastAsia="Calibri" w:hAnsi="Calibri"/>
          <w:b w:val="1"/>
          <w:color w:val="333333"/>
          <w:sz w:val="24"/>
          <w:szCs w:val="24"/>
        </w:rPr>
      </w:pPr>
      <w:ins w:author="Ariel Liang" w:id="0" w:date="2021-12-06T18:15:27Z">
        <w:r w:rsidDel="00000000" w:rsidR="00000000" w:rsidRPr="00000000">
          <w:rPr>
            <w:rFonts w:ascii="Calibri" w:cs="Calibri" w:eastAsia="Calibri" w:hAnsi="Calibri"/>
            <w:b w:val="1"/>
            <w:color w:val="333333"/>
            <w:sz w:val="24"/>
            <w:szCs w:val="24"/>
            <w:rtl w:val="0"/>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r w:rsidDel="00000000" w:rsidR="00000000" w:rsidRPr="00000000">
          <w:fldChar w:fldCharType="begin"/>
        </w:r>
        <w:r w:rsidDel="00000000" w:rsidR="00000000" w:rsidRPr="00000000">
          <w:instrText xml:space="preserve">HYPERLINK "https://community.icann.org/download/attachments/180029369/EPDP%20Team%20Meeting%20%2314%20Slides.pdf?version=2&amp;modificationDate=1638481302000&amp;api=v2"</w:instrText>
        </w:r>
        <w:r w:rsidDel="00000000" w:rsidR="00000000" w:rsidRPr="00000000">
          <w:fldChar w:fldCharType="separate"/>
        </w:r>
        <w:r w:rsidDel="00000000" w:rsidR="00000000" w:rsidRPr="00000000">
          <w:rPr>
            <w:rFonts w:ascii="Calibri" w:cs="Calibri" w:eastAsia="Calibri" w:hAnsi="Calibri"/>
            <w:b w:val="1"/>
            <w:color w:val="333333"/>
            <w:sz w:val="24"/>
            <w:szCs w:val="24"/>
            <w:rtl w:val="0"/>
          </w:rPr>
          <w:t xml:space="preserve">https://community.icann.org/download/attachments/180029369/EPDP%20Team%20Meeting%20%2314%20Slides.pdf?version=2&amp;modificationDate=1638481302000&amp;api=v2</w:t>
        </w:r>
        <w:r w:rsidDel="00000000" w:rsidR="00000000" w:rsidRPr="00000000">
          <w:fldChar w:fldCharType="end"/>
        </w:r>
        <w:r w:rsidDel="00000000" w:rsidR="00000000" w:rsidRPr="00000000">
          <w:rPr>
            <w:rtl w:val="0"/>
          </w:rPr>
        </w:r>
      </w:ins>
    </w:p>
    <w:p w:rsidR="00000000" w:rsidDel="00000000" w:rsidP="00000000" w:rsidRDefault="00000000" w:rsidRPr="00000000" w14:paraId="0000006B">
      <w:pPr>
        <w:numPr>
          <w:ilvl w:val="0"/>
          <w:numId w:val="12"/>
        </w:numPr>
        <w:spacing w:line="240" w:lineRule="auto"/>
        <w:ind w:left="720" w:hanging="360"/>
        <w:rPr>
          <w:ins w:author="Ariel Liang" w:id="0" w:date="2021-12-06T18:15:27Z"/>
          <w:rFonts w:ascii="Calibri" w:cs="Calibri" w:eastAsia="Calibri" w:hAnsi="Calibri"/>
          <w:b w:val="1"/>
          <w:color w:val="333333"/>
          <w:sz w:val="24"/>
          <w:szCs w:val="24"/>
          <w:u w:val="none"/>
        </w:rPr>
      </w:pPr>
      <w:ins w:author="Ariel Liang" w:id="0" w:date="2021-12-06T18:15:27Z">
        <w:r w:rsidDel="00000000" w:rsidR="00000000" w:rsidRPr="00000000">
          <w:rPr>
            <w:rFonts w:ascii="Calibri" w:cs="Calibri" w:eastAsia="Calibri" w:hAnsi="Calibri"/>
            <w:b w:val="1"/>
            <w:color w:val="333333"/>
            <w:sz w:val="24"/>
            <w:szCs w:val="24"/>
            <w:rtl w:val="0"/>
          </w:rPr>
          <w:t xml:space="preserve">From another perspective, i</w:t>
        </w:r>
        <w:r w:rsidDel="00000000" w:rsidR="00000000" w:rsidRPr="00000000">
          <w:rPr>
            <w:rFonts w:ascii="Calibri" w:cs="Calibri" w:eastAsia="Calibri" w:hAnsi="Calibri"/>
            <w:color w:val="333333"/>
            <w:sz w:val="24"/>
            <w:szCs w:val="24"/>
            <w:rtl w:val="0"/>
            <w:rPrChange w:author="Ariel Liang" w:id="1" w:date="2021-12-06T18:15:30Z">
              <w:rPr>
                <w:rFonts w:ascii="Calibri" w:cs="Calibri" w:eastAsia="Calibri" w:hAnsi="Calibri"/>
                <w:b w:val="1"/>
                <w:color w:val="333333"/>
                <w:sz w:val="24"/>
                <w:szCs w:val="24"/>
              </w:rPr>
            </w:rPrChange>
          </w:rPr>
          <w:t xml:space="preserve">t is important to first answer the fundamental question of whether an application by an existing RO for a variant gTLD label should be treated as a new gTLD application. If the answer is yes, the charter question becomes moot. </w:t>
        </w:r>
      </w:ins>
    </w:p>
    <w:p w:rsidR="00000000" w:rsidDel="00000000" w:rsidP="00000000" w:rsidRDefault="00000000" w:rsidRPr="00000000" w14:paraId="0000006C">
      <w:pPr>
        <w:numPr>
          <w:ilvl w:val="0"/>
          <w:numId w:val="12"/>
        </w:numPr>
        <w:spacing w:line="240" w:lineRule="auto"/>
        <w:ind w:left="720" w:hanging="360"/>
        <w:rPr>
          <w:ins w:author="Ariel Liang" w:id="0" w:date="2021-12-06T18:15:27Z"/>
          <w:rFonts w:ascii="Calibri" w:cs="Calibri" w:eastAsia="Calibri" w:hAnsi="Calibri"/>
          <w:b w:val="1"/>
          <w:color w:val="333333"/>
          <w:sz w:val="24"/>
          <w:szCs w:val="24"/>
        </w:rPr>
      </w:pPr>
      <w:ins w:author="Ariel Liang" w:id="0" w:date="2021-12-06T18:15:27Z">
        <w:r w:rsidDel="00000000" w:rsidR="00000000" w:rsidRPr="00000000">
          <w:rPr>
            <w:rFonts w:ascii="Calibri" w:cs="Calibri" w:eastAsia="Calibri" w:hAnsi="Calibri"/>
            <w:color w:val="333333"/>
            <w:sz w:val="24"/>
            <w:szCs w:val="24"/>
            <w:rtl w:val="0"/>
            <w:rPrChange w:author="Ariel Liang" w:id="1" w:date="2021-12-06T18:15:30Z">
              <w:rPr>
                <w:rFonts w:ascii="Calibri" w:cs="Calibri" w:eastAsia="Calibri" w:hAnsi="Calibri"/>
                <w:b w:val="1"/>
                <w:color w:val="333333"/>
                <w:sz w:val="24"/>
                <w:szCs w:val="24"/>
              </w:rPr>
            </w:rPrChange>
          </w:rPr>
          <w:t xml:space="preserve">Answering this fundamental question will help answer other related charter questions. </w:t>
        </w:r>
        <w:r w:rsidDel="00000000" w:rsidR="00000000" w:rsidRPr="00000000">
          <w:rPr>
            <w:rFonts w:ascii="Calibri" w:cs="Calibri" w:eastAsia="Calibri" w:hAnsi="Calibri"/>
            <w:color w:val="333333"/>
            <w:sz w:val="24"/>
            <w:szCs w:val="24"/>
            <w:rtl w:val="0"/>
            <w:rPrChange w:author="Ariel Liang" w:id="1" w:date="2021-12-06T18:15:30Z">
              <w:rPr>
                <w:rFonts w:ascii="Calibri" w:cs="Calibri" w:eastAsia="Calibri" w:hAnsi="Calibri"/>
                <w:b w:val="1"/>
                <w:color w:val="333333"/>
                <w:sz w:val="24"/>
                <w:szCs w:val="24"/>
              </w:rPr>
            </w:rPrChange>
          </w:rPr>
          <w:t xml:space="preserve">b4 may be the appropriate place to discuss it.</w:t>
        </w:r>
      </w:ins>
    </w:p>
    <w:p w:rsidR="00000000" w:rsidDel="00000000" w:rsidP="00000000" w:rsidRDefault="00000000" w:rsidRPr="00000000" w14:paraId="0000006D">
      <w:pPr>
        <w:numPr>
          <w:ilvl w:val="0"/>
          <w:numId w:val="12"/>
        </w:numPr>
        <w:spacing w:line="240" w:lineRule="auto"/>
        <w:ind w:left="720" w:hanging="360"/>
        <w:rPr>
          <w:ins w:author="Ariel Liang" w:id="0" w:date="2021-12-06T18:15:27Z"/>
          <w:rFonts w:ascii="Calibri" w:cs="Calibri" w:eastAsia="Calibri" w:hAnsi="Calibri"/>
          <w:color w:val="333333"/>
          <w:sz w:val="24"/>
          <w:szCs w:val="24"/>
          <w:u w:val="none"/>
        </w:rPr>
      </w:pPr>
      <w:ins w:author="Ariel Liang" w:id="0" w:date="2021-12-06T18:15:27Z">
        <w:r w:rsidDel="00000000" w:rsidR="00000000" w:rsidRPr="00000000">
          <w:rPr>
            <w:rFonts w:ascii="Calibri" w:cs="Calibri" w:eastAsia="Calibri" w:hAnsi="Calibri"/>
            <w:color w:val="333333"/>
            <w:sz w:val="24"/>
            <w:szCs w:val="24"/>
            <w:rtl w:val="0"/>
            <w:rPrChange w:author="Ariel Liang" w:id="1" w:date="2021-12-06T18:15:30Z">
              <w:rPr>
                <w:rFonts w:ascii="Calibri" w:cs="Calibri" w:eastAsia="Calibri" w:hAnsi="Calibri"/>
                <w:b w:val="1"/>
                <w:color w:val="333333"/>
                <w:sz w:val="24"/>
                <w:szCs w:val="24"/>
              </w:rPr>
            </w:rPrChange>
          </w:rPr>
          <w:t xml:space="preserve">It is important to look at the history: There is an assumption that variants are essentially the same TLD, but because of the technical implementation we are unable to map the two TLDs together. In terms of applications, it should be one and the same.</w:t>
        </w:r>
        <w:r w:rsidDel="00000000" w:rsidR="00000000" w:rsidRPr="00000000">
          <w:rPr>
            <w:rtl w:val="0"/>
          </w:rPr>
        </w:r>
      </w:ins>
    </w:p>
    <w:p w:rsidR="00000000" w:rsidDel="00000000" w:rsidP="00000000" w:rsidRDefault="00000000" w:rsidRPr="00000000" w14:paraId="0000006E">
      <w:pPr>
        <w:numPr>
          <w:ilvl w:val="0"/>
          <w:numId w:val="12"/>
        </w:numPr>
        <w:spacing w:line="240" w:lineRule="auto"/>
        <w:ind w:left="720" w:hanging="360"/>
        <w:rPr>
          <w:rFonts w:ascii="Calibri" w:cs="Calibri" w:eastAsia="Calibri" w:hAnsi="Calibri"/>
          <w:color w:val="333333"/>
          <w:sz w:val="24"/>
          <w:szCs w:val="24"/>
          <w:u w:val="none"/>
          <w:rPrChange w:author="Ariel Liang" w:id="2" w:date="2021-12-06T18:13:32Z">
            <w:rPr>
              <w:rFonts w:ascii="Calibri" w:cs="Calibri" w:eastAsia="Calibri" w:hAnsi="Calibri"/>
              <w:b w:val="1"/>
              <w:color w:val="333333"/>
              <w:sz w:val="24"/>
              <w:szCs w:val="24"/>
            </w:rPr>
          </w:rPrChange>
        </w:rPr>
        <w:pPrChange w:author="Ariel Liang" w:id="0" w:date="2021-12-06T18:13:32Z">
          <w:pPr>
            <w:spacing w:line="240" w:lineRule="auto"/>
          </w:pPr>
        </w:pPrChange>
      </w:pPr>
      <w:ins w:author="Ariel Liang" w:id="0" w:date="2021-12-06T18:15:27Z">
        <w:r w:rsidDel="00000000" w:rsidR="00000000" w:rsidRPr="00000000">
          <w:rPr>
            <w:rFonts w:ascii="Calibri" w:cs="Calibri" w:eastAsia="Calibri" w:hAnsi="Calibri"/>
            <w:color w:val="333333"/>
            <w:sz w:val="24"/>
            <w:szCs w:val="24"/>
            <w:rtl w:val="0"/>
            <w:rPrChange w:author="Ariel Liang" w:id="1" w:date="2021-12-06T18:15:30Z">
              <w:rPr>
                <w:rFonts w:ascii="Calibri" w:cs="Calibri" w:eastAsia="Calibri" w:hAnsi="Calibri"/>
                <w:b w:val="1"/>
                <w:color w:val="333333"/>
                <w:sz w:val="24"/>
                <w:szCs w:val="24"/>
              </w:rPr>
            </w:rPrChange>
          </w:rPr>
          <w:t xml:space="preserve">Upon further discussion, the working group agreed that this question may be moot based on the available data. The working group will not make any conclusions on this charter question and then return to this question to close it after addressing the fundamental question in b4. </w:t>
        </w:r>
      </w:ins>
      <w:r w:rsidDel="00000000" w:rsidR="00000000" w:rsidRPr="00000000">
        <w:rPr>
          <w:rtl w:val="0"/>
        </w:rPr>
      </w:r>
    </w:p>
    <w:p w:rsidR="00000000" w:rsidDel="00000000" w:rsidP="00000000" w:rsidRDefault="00000000" w:rsidRPr="00000000" w14:paraId="0000006F">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0">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71">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72">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7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p>
    <w:p w:rsidR="00000000" w:rsidDel="00000000" w:rsidP="00000000" w:rsidRDefault="00000000" w:rsidRPr="00000000" w14:paraId="00000074">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issues under a5) will be discussed shortly by the VM SubGroup.</w:t>
      </w:r>
    </w:p>
    <w:p w:rsidR="00000000" w:rsidDel="00000000" w:rsidP="00000000" w:rsidRDefault="00000000" w:rsidRPr="00000000" w14:paraId="0000007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7">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78">
      <w:pPr>
        <w:numPr>
          <w:ilvl w:val="0"/>
          <w:numId w:val="5"/>
        </w:numPr>
        <w:spacing w:line="240" w:lineRule="auto"/>
        <w:ind w:left="720" w:hanging="360"/>
        <w:rPr>
          <w:ins w:author="Ariel Liang" w:id="3" w:date="2021-12-06T18:32:59Z"/>
          <w:rFonts w:ascii="Calibri" w:cs="Calibri" w:eastAsia="Calibri" w:hAnsi="Calibri"/>
          <w:color w:val="333333"/>
          <w:sz w:val="24"/>
          <w:szCs w:val="24"/>
        </w:rPr>
      </w:pPr>
      <w:ins w:author="Ariel Liang" w:id="3" w:date="2021-12-06T18:32:59Z">
        <w:r w:rsidDel="00000000" w:rsidR="00000000" w:rsidRPr="00000000">
          <w:rPr>
            <w:rFonts w:ascii="Calibri" w:cs="Calibri" w:eastAsia="Calibri" w:hAnsi="Calibri"/>
            <w:b w:val="1"/>
            <w:color w:val="333333"/>
            <w:sz w:val="24"/>
            <w:szCs w:val="24"/>
            <w:rtl w:val="0"/>
          </w:rPr>
          <w:t xml:space="preserve">Staff presentation provided an overview of the background/origin of the charter question, including SAC060, TSG Recommendation 14, and Appendix C of Staff Paper: </w:t>
        </w:r>
        <w:r w:rsidDel="00000000" w:rsidR="00000000" w:rsidRPr="00000000">
          <w:fldChar w:fldCharType="begin"/>
        </w:r>
        <w:r w:rsidDel="00000000" w:rsidR="00000000" w:rsidRPr="00000000">
          <w:instrText xml:space="preserve">HYPERLINK "https://community.icann.org/download/attachments/180029369/EPDP%20Team%20Meeting%20%2314%20Slides.pdf?version=2&amp;modificationDate=1638481302000&amp;api=v2"</w:instrText>
        </w:r>
        <w:r w:rsidDel="00000000" w:rsidR="00000000" w:rsidRPr="00000000">
          <w:fldChar w:fldCharType="separate"/>
        </w:r>
        <w:r w:rsidDel="00000000" w:rsidR="00000000" w:rsidRPr="00000000">
          <w:rPr>
            <w:rFonts w:ascii="Calibri" w:cs="Calibri" w:eastAsia="Calibri" w:hAnsi="Calibri"/>
            <w:b w:val="1"/>
            <w:color w:val="333333"/>
            <w:sz w:val="24"/>
            <w:szCs w:val="24"/>
            <w:rtl w:val="0"/>
          </w:rPr>
          <w:t xml:space="preserve">https://community.icann.org/download/attachments/180029369/EPDP%20Team%20Meeting%20%2314%20Slides.pdf?version=2&amp;modificationDate=1638481302000&amp;api=v2</w:t>
        </w:r>
        <w:r w:rsidDel="00000000" w:rsidR="00000000" w:rsidRPr="00000000">
          <w:fldChar w:fldCharType="end"/>
        </w:r>
        <w:r w:rsidDel="00000000" w:rsidR="00000000" w:rsidRPr="00000000">
          <w:rPr>
            <w:rFonts w:ascii="Calibri" w:cs="Calibri" w:eastAsia="Calibri" w:hAnsi="Calibri"/>
            <w:b w:val="1"/>
            <w:color w:val="333333"/>
            <w:sz w:val="24"/>
            <w:szCs w:val="24"/>
            <w:rtl w:val="0"/>
          </w:rPr>
          <w:t xml:space="preserve">. </w:t>
        </w:r>
        <w:r w:rsidDel="00000000" w:rsidR="00000000" w:rsidRPr="00000000">
          <w:rPr>
            <w:rFonts w:ascii="Calibri" w:cs="Calibri" w:eastAsia="Calibri" w:hAnsi="Calibri"/>
            <w:b w:val="1"/>
            <w:color w:val="333333"/>
            <w:sz w:val="24"/>
            <w:szCs w:val="24"/>
            <w:rtl w:val="0"/>
          </w:rPr>
          <w:t xml:space="preserve">SSAC is the main entity that advised limiting </w:t>
        </w:r>
        <w:r w:rsidDel="00000000" w:rsidR="00000000" w:rsidRPr="00000000">
          <w:rPr>
            <w:rFonts w:ascii="Calibri" w:cs="Calibri" w:eastAsia="Calibri" w:hAnsi="Calibri"/>
            <w:b w:val="1"/>
            <w:color w:val="333333"/>
            <w:sz w:val="24"/>
            <w:szCs w:val="24"/>
            <w:rtl w:val="0"/>
          </w:rPr>
          <w:t xml:space="preserve">allocatable</w:t>
        </w:r>
        <w:r w:rsidDel="00000000" w:rsidR="00000000" w:rsidRPr="00000000">
          <w:rPr>
            <w:rFonts w:ascii="Calibri" w:cs="Calibri" w:eastAsia="Calibri" w:hAnsi="Calibri"/>
            <w:b w:val="1"/>
            <w:color w:val="333333"/>
            <w:sz w:val="24"/>
            <w:szCs w:val="24"/>
            <w:rtl w:val="0"/>
          </w:rPr>
          <w:t xml:space="preserve"> variants for delegation </w:t>
        </w:r>
        <w:r w:rsidDel="00000000" w:rsidR="00000000" w:rsidRPr="00000000">
          <w:rPr>
            <w:rtl w:val="0"/>
          </w:rPr>
        </w:r>
      </w:ins>
    </w:p>
    <w:p w:rsidR="00000000" w:rsidDel="00000000" w:rsidP="00000000" w:rsidRDefault="00000000" w:rsidRPr="00000000" w14:paraId="00000079">
      <w:pPr>
        <w:numPr>
          <w:ilvl w:val="0"/>
          <w:numId w:val="5"/>
        </w:numPr>
        <w:spacing w:line="240" w:lineRule="auto"/>
        <w:ind w:left="720" w:hanging="360"/>
        <w:rPr>
          <w:ins w:author="Ariel Liang" w:id="3" w:date="2021-12-06T18:32:59Z"/>
          <w:rFonts w:ascii="Calibri" w:cs="Calibri" w:eastAsia="Calibri" w:hAnsi="Calibri"/>
          <w:color w:val="333333"/>
          <w:sz w:val="24"/>
          <w:szCs w:val="24"/>
        </w:rPr>
      </w:pPr>
      <w:ins w:author="Ariel Liang" w:id="3" w:date="2021-12-06T18:32:59Z">
        <w:r w:rsidDel="00000000" w:rsidR="00000000" w:rsidRPr="00000000">
          <w:rPr>
            <w:rFonts w:ascii="Calibri" w:cs="Calibri" w:eastAsia="Calibri" w:hAnsi="Calibri"/>
            <w:b w:val="1"/>
            <w:color w:val="333333"/>
            <w:sz w:val="24"/>
            <w:szCs w:val="24"/>
            <w:rtl w:val="0"/>
          </w:rPr>
          <w:t xml:space="preserve">Some members believed that ICANN should not </w:t>
        </w:r>
        <w:r w:rsidDel="00000000" w:rsidR="00000000" w:rsidRPr="00000000">
          <w:rPr>
            <w:rFonts w:ascii="Calibri" w:cs="Calibri" w:eastAsia="Calibri" w:hAnsi="Calibri"/>
            <w:b w:val="1"/>
            <w:color w:val="333333"/>
            <w:sz w:val="24"/>
            <w:szCs w:val="24"/>
            <w:rtl w:val="0"/>
          </w:rPr>
          <w:t xml:space="preserve">develop a policy</w:t>
        </w:r>
        <w:r w:rsidDel="00000000" w:rsidR="00000000" w:rsidRPr="00000000">
          <w:rPr>
            <w:rFonts w:ascii="Calibri" w:cs="Calibri" w:eastAsia="Calibri" w:hAnsi="Calibri"/>
            <w:b w:val="1"/>
            <w:color w:val="333333"/>
            <w:sz w:val="24"/>
            <w:szCs w:val="24"/>
            <w:rtl w:val="0"/>
          </w:rPr>
          <w:t xml:space="preserve"> to limit variant labels for delegation. </w:t>
        </w:r>
        <w:r w:rsidDel="00000000" w:rsidR="00000000" w:rsidRPr="00000000">
          <w:rPr>
            <w:rFonts w:ascii="Calibri" w:cs="Calibri" w:eastAsia="Calibri" w:hAnsi="Calibri"/>
            <w:b w:val="1"/>
            <w:color w:val="333333"/>
            <w:sz w:val="24"/>
            <w:szCs w:val="24"/>
            <w:rtl w:val="0"/>
          </w:rPr>
          <w:t xml:space="preserve">Policy is developed based on actors acting rationally. </w:t>
        </w:r>
        <w:r w:rsidDel="00000000" w:rsidR="00000000" w:rsidRPr="00000000">
          <w:rPr>
            <w:rFonts w:ascii="Calibri" w:cs="Calibri" w:eastAsia="Calibri" w:hAnsi="Calibri"/>
            <w:b w:val="1"/>
            <w:color w:val="333333"/>
            <w:sz w:val="24"/>
            <w:szCs w:val="24"/>
            <w:rtl w:val="0"/>
          </w:rPr>
          <w:t xml:space="preserve">Registries have an incentive to create their own rules to make this manageable, and it </w:t>
        </w:r>
        <w:r w:rsidDel="00000000" w:rsidR="00000000" w:rsidRPr="00000000">
          <w:rPr>
            <w:rFonts w:ascii="Calibri" w:cs="Calibri" w:eastAsia="Calibri" w:hAnsi="Calibri"/>
            <w:b w:val="1"/>
            <w:color w:val="333333"/>
            <w:sz w:val="24"/>
            <w:szCs w:val="24"/>
            <w:rtl w:val="0"/>
          </w:rPr>
          <w:t xml:space="preserve">may not be in the public interest to limit variants.</w:t>
        </w:r>
        <w:r w:rsidDel="00000000" w:rsidR="00000000" w:rsidRPr="00000000">
          <w:rPr>
            <w:rtl w:val="0"/>
          </w:rPr>
        </w:r>
      </w:ins>
    </w:p>
    <w:p w:rsidR="00000000" w:rsidDel="00000000" w:rsidP="00000000" w:rsidRDefault="00000000" w:rsidRPr="00000000" w14:paraId="0000007A">
      <w:pPr>
        <w:numPr>
          <w:ilvl w:val="0"/>
          <w:numId w:val="5"/>
        </w:numPr>
        <w:spacing w:line="240" w:lineRule="auto"/>
        <w:ind w:left="720" w:hanging="360"/>
        <w:rPr>
          <w:ins w:author="Ariel Liang" w:id="3" w:date="2021-12-06T18:32:59Z"/>
          <w:rFonts w:ascii="Calibri" w:cs="Calibri" w:eastAsia="Calibri" w:hAnsi="Calibri"/>
          <w:color w:val="333333"/>
          <w:sz w:val="24"/>
          <w:szCs w:val="24"/>
          <w:u w:val="none"/>
        </w:rPr>
      </w:pPr>
      <w:ins w:author="Ariel Liang" w:id="3" w:date="2021-12-06T18:32:59Z">
        <w:r w:rsidDel="00000000" w:rsidR="00000000" w:rsidRPr="00000000">
          <w:rPr>
            <w:rFonts w:ascii="Calibri" w:cs="Calibri" w:eastAsia="Calibri" w:hAnsi="Calibri"/>
            <w:b w:val="1"/>
            <w:color w:val="333333"/>
            <w:sz w:val="24"/>
            <w:szCs w:val="24"/>
            <w:rtl w:val="0"/>
          </w:rPr>
          <w:t xml:space="preserve">This question is also related to the broader question of whether the application for a variant TLD is </w:t>
        </w:r>
        <w:r w:rsidDel="00000000" w:rsidR="00000000" w:rsidRPr="00000000">
          <w:rPr>
            <w:rFonts w:ascii="Calibri" w:cs="Calibri" w:eastAsia="Calibri" w:hAnsi="Calibri"/>
            <w:b w:val="1"/>
            <w:color w:val="333333"/>
            <w:sz w:val="24"/>
            <w:szCs w:val="24"/>
            <w:rtl w:val="0"/>
          </w:rPr>
          <w:t xml:space="preserve">regarded as a regular</w:t>
        </w:r>
        <w:r w:rsidDel="00000000" w:rsidR="00000000" w:rsidRPr="00000000">
          <w:rPr>
            <w:rFonts w:ascii="Calibri" w:cs="Calibri" w:eastAsia="Calibri" w:hAnsi="Calibri"/>
            <w:b w:val="1"/>
            <w:color w:val="333333"/>
            <w:sz w:val="24"/>
            <w:szCs w:val="24"/>
            <w:rtl w:val="0"/>
          </w:rPr>
          <w:t xml:space="preserve"> TLD application with the same costs as a standalone application (related questions are in charter section D)? If so, the issue of limiting variants for delegation might be resolved by the market. The only restriction we should have is the one imposed by the RZ-LGR.</w:t>
        </w:r>
      </w:ins>
    </w:p>
    <w:p w:rsidR="00000000" w:rsidDel="00000000" w:rsidP="00000000" w:rsidRDefault="00000000" w:rsidRPr="00000000" w14:paraId="0000007B">
      <w:pPr>
        <w:numPr>
          <w:ilvl w:val="0"/>
          <w:numId w:val="5"/>
        </w:numPr>
        <w:spacing w:line="240" w:lineRule="auto"/>
        <w:ind w:left="720" w:hanging="360"/>
        <w:rPr>
          <w:ins w:author="Ariel Liang" w:id="3" w:date="2021-12-06T18:32:59Z"/>
          <w:rFonts w:ascii="Calibri" w:cs="Calibri" w:eastAsia="Calibri" w:hAnsi="Calibri"/>
          <w:sz w:val="24"/>
          <w:szCs w:val="24"/>
        </w:rPr>
      </w:pPr>
      <w:ins w:author="Ariel Liang" w:id="3" w:date="2021-12-06T18:32:59Z">
        <w:r w:rsidDel="00000000" w:rsidR="00000000" w:rsidRPr="00000000">
          <w:rPr>
            <w:rFonts w:ascii="Calibri" w:cs="Calibri" w:eastAsia="Calibri" w:hAnsi="Calibri"/>
            <w:b w:val="1"/>
            <w:color w:val="333333"/>
            <w:sz w:val="24"/>
            <w:szCs w:val="24"/>
            <w:rtl w:val="0"/>
          </w:rPr>
          <w:t xml:space="preserve">Suggestion: The policy could be that although there is no limit of the number of allocatable variants for delegation, registries must take action to ensure that the variant labels are manageable for registrars and registrants.</w:t>
        </w:r>
      </w:ins>
    </w:p>
    <w:p w:rsidR="00000000" w:rsidDel="00000000" w:rsidP="00000000" w:rsidRDefault="00000000" w:rsidRPr="00000000" w14:paraId="0000007C">
      <w:pPr>
        <w:numPr>
          <w:ilvl w:val="0"/>
          <w:numId w:val="5"/>
        </w:numPr>
        <w:spacing w:line="240" w:lineRule="auto"/>
        <w:ind w:left="720" w:hanging="360"/>
        <w:rPr>
          <w:ins w:author="Ariel Liang" w:id="3" w:date="2021-12-06T18:32:59Z"/>
          <w:rFonts w:ascii="Calibri" w:cs="Calibri" w:eastAsia="Calibri" w:hAnsi="Calibri"/>
          <w:color w:val="333333"/>
          <w:sz w:val="24"/>
          <w:szCs w:val="24"/>
        </w:rPr>
      </w:pPr>
      <w:ins w:author="Ariel Liang" w:id="3" w:date="2021-12-06T18:32:59Z">
        <w:r w:rsidDel="00000000" w:rsidR="00000000" w:rsidRPr="00000000">
          <w:rPr>
            <w:rFonts w:ascii="Calibri" w:cs="Calibri" w:eastAsia="Calibri" w:hAnsi="Calibri"/>
            <w:b w:val="1"/>
            <w:color w:val="333333"/>
            <w:sz w:val="24"/>
            <w:szCs w:val="24"/>
            <w:rtl w:val="0"/>
          </w:rPr>
          <w:t xml:space="preserve">Some members supported the approach to </w:t>
        </w:r>
        <w:r w:rsidDel="00000000" w:rsidR="00000000" w:rsidRPr="00000000">
          <w:rPr>
            <w:rFonts w:ascii="Calibri" w:cs="Calibri" w:eastAsia="Calibri" w:hAnsi="Calibri"/>
            <w:b w:val="1"/>
            <w:color w:val="333333"/>
            <w:sz w:val="24"/>
            <w:szCs w:val="24"/>
            <w:rtl w:val="0"/>
          </w:rPr>
          <w:t xml:space="preserve">look at the probability and consequences of variant overproduction issues </w:t>
        </w:r>
        <w:r w:rsidDel="00000000" w:rsidR="00000000" w:rsidRPr="00000000">
          <w:rPr>
            <w:rFonts w:ascii="Calibri" w:cs="Calibri" w:eastAsia="Calibri" w:hAnsi="Calibri"/>
            <w:b w:val="1"/>
            <w:color w:val="333333"/>
            <w:sz w:val="24"/>
            <w:szCs w:val="24"/>
            <w:rtl w:val="0"/>
          </w:rPr>
          <w:t xml:space="preserve">analyzed</w:t>
        </w:r>
        <w:r w:rsidDel="00000000" w:rsidR="00000000" w:rsidRPr="00000000">
          <w:rPr>
            <w:rFonts w:ascii="Calibri" w:cs="Calibri" w:eastAsia="Calibri" w:hAnsi="Calibri"/>
            <w:b w:val="1"/>
            <w:color w:val="333333"/>
            <w:sz w:val="24"/>
            <w:szCs w:val="24"/>
            <w:rtl w:val="0"/>
          </w:rPr>
          <w:t xml:space="preserve"> in the Staff Paper Appendix C, and if appropriate, identify potential mitigation measures.</w:t>
        </w:r>
      </w:ins>
    </w:p>
    <w:p w:rsidR="00000000" w:rsidDel="00000000" w:rsidP="00000000" w:rsidRDefault="00000000" w:rsidRPr="00000000" w14:paraId="0000007D">
      <w:pPr>
        <w:numPr>
          <w:ilvl w:val="0"/>
          <w:numId w:val="5"/>
        </w:numPr>
        <w:spacing w:line="240" w:lineRule="auto"/>
        <w:ind w:left="720" w:hanging="360"/>
        <w:rPr>
          <w:ins w:author="Ariel Liang" w:id="3" w:date="2021-12-06T18:32:59Z"/>
          <w:rFonts w:ascii="Calibri" w:cs="Calibri" w:eastAsia="Calibri" w:hAnsi="Calibri"/>
          <w:color w:val="333333"/>
          <w:sz w:val="24"/>
          <w:szCs w:val="24"/>
          <w:u w:val="none"/>
        </w:rPr>
      </w:pPr>
      <w:ins w:author="Ariel Liang" w:id="3" w:date="2021-12-06T18:32:59Z">
        <w:r w:rsidDel="00000000" w:rsidR="00000000" w:rsidRPr="00000000">
          <w:rPr>
            <w:rFonts w:ascii="Calibri" w:cs="Calibri" w:eastAsia="Calibri" w:hAnsi="Calibri"/>
            <w:b w:val="1"/>
            <w:color w:val="333333"/>
            <w:sz w:val="24"/>
            <w:szCs w:val="24"/>
            <w:rtl w:val="0"/>
          </w:rPr>
          <w:t xml:space="preserve">The charter question can be strictly interpreted, as in a specific ceiling value number for variants for delegation, or more broadly as a question of whether there should be limitation in terms of delegation. Some script communities already proposed ceiling values regarding variants for delegation, such as Chinese.  </w:t>
        </w:r>
      </w:ins>
    </w:p>
    <w:p w:rsidR="00000000" w:rsidDel="00000000" w:rsidP="00000000" w:rsidRDefault="00000000" w:rsidRPr="00000000" w14:paraId="0000007E">
      <w:pPr>
        <w:numPr>
          <w:ilvl w:val="0"/>
          <w:numId w:val="5"/>
        </w:numPr>
        <w:spacing w:line="240" w:lineRule="auto"/>
        <w:ind w:left="720" w:hanging="360"/>
        <w:rPr>
          <w:rFonts w:ascii="Calibri" w:cs="Calibri" w:eastAsia="Calibri" w:hAnsi="Calibri"/>
          <w:color w:val="333333"/>
          <w:sz w:val="24"/>
          <w:szCs w:val="24"/>
          <w:u w:val="none"/>
          <w:rPrChange w:author="Ariel Liang" w:id="4" w:date="2021-12-06T18:32:59Z">
            <w:rPr>
              <w:rFonts w:ascii="Calibri" w:cs="Calibri" w:eastAsia="Calibri" w:hAnsi="Calibri"/>
              <w:b w:val="1"/>
              <w:color w:val="333333"/>
              <w:sz w:val="24"/>
              <w:szCs w:val="24"/>
            </w:rPr>
          </w:rPrChange>
        </w:rPr>
        <w:pPrChange w:author="Ariel Liang" w:id="0" w:date="2021-12-06T18:32:59Z">
          <w:pPr>
            <w:spacing w:line="240" w:lineRule="auto"/>
            <w:ind w:left="0" w:firstLine="0"/>
          </w:pPr>
        </w:pPrChange>
      </w:pPr>
      <w:ins w:author="Ariel Liang" w:id="3" w:date="2021-12-06T18:32:59Z">
        <w:r w:rsidDel="00000000" w:rsidR="00000000" w:rsidRPr="00000000">
          <w:rPr>
            <w:rFonts w:ascii="Calibri" w:cs="Calibri" w:eastAsia="Calibri" w:hAnsi="Calibri"/>
            <w:b w:val="1"/>
            <w:color w:val="333333"/>
            <w:sz w:val="24"/>
            <w:szCs w:val="24"/>
            <w:rtl w:val="0"/>
          </w:rPr>
          <w:t xml:space="preserve">Members want to see more data that can help inform whether there should be a ceiling value or other limit to be proposed.</w:t>
        </w:r>
      </w:ins>
      <w:r w:rsidDel="00000000" w:rsidR="00000000" w:rsidRPr="00000000">
        <w:rPr>
          <w:rtl w:val="0"/>
        </w:rPr>
      </w:r>
    </w:p>
    <w:p w:rsidR="00000000" w:rsidDel="00000000" w:rsidP="00000000" w:rsidRDefault="00000000" w:rsidRPr="00000000" w14:paraId="0000007F">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0">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81">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82">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8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Data is needed here. Also see answers to question a2 above.</w:t>
      </w:r>
    </w:p>
    <w:p w:rsidR="00000000" w:rsidDel="00000000" w:rsidP="00000000" w:rsidRDefault="00000000" w:rsidRPr="00000000" w14:paraId="0000008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8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issue under a6) will be discussed shortly by the VM SubGroup.</w:t>
      </w:r>
    </w:p>
    <w:p w:rsidR="00000000" w:rsidDel="00000000" w:rsidP="00000000" w:rsidRDefault="00000000" w:rsidRPr="00000000" w14:paraId="00000087">
      <w:pPr>
        <w:spacing w:line="240" w:lineRule="auto"/>
        <w:rPr>
          <w:rFonts w:ascii="Calibri" w:cs="Calibri" w:eastAsia="Calibri" w:hAnsi="Calibri"/>
          <w:b w:val="1"/>
          <w:color w:val="ff9900"/>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8">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89">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8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SAC052 Recommendation 1 is still valid.</w:t>
      </w:r>
    </w:p>
    <w:p w:rsidR="00000000" w:rsidDel="00000000" w:rsidP="00000000" w:rsidRDefault="00000000" w:rsidRPr="00000000" w14:paraId="0000008C">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8D">
      <w:pPr>
        <w:spacing w:line="240" w:lineRule="auto"/>
        <w:rPr>
          <w:rFonts w:ascii="Calibri" w:cs="Calibri" w:eastAsia="Calibri" w:hAnsi="Calibri"/>
          <w:b w:val="1"/>
          <w:color w:val="ff9900"/>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E">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8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0">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9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92">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9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p>
    <w:p w:rsidR="00000000" w:rsidDel="00000000" w:rsidP="00000000" w:rsidRDefault="00000000" w:rsidRPr="00000000" w14:paraId="00000095">
      <w:pPr>
        <w:spacing w:line="240" w:lineRule="auto"/>
        <w:rPr>
          <w:rFonts w:ascii="Calibri" w:cs="Calibri" w:eastAsia="Calibri" w:hAnsi="Calibri"/>
          <w:color w:val="ff9900"/>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96">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97">
            <w:pPr>
              <w:numPr>
                <w:ilvl w:val="0"/>
                <w:numId w:val="7"/>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98">
            <w:pPr>
              <w:numPr>
                <w:ilvl w:val="0"/>
                <w:numId w:val="7"/>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99">
            <w:pPr>
              <w:numPr>
                <w:ilvl w:val="0"/>
                <w:numId w:val="7"/>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9A">
            <w:pPr>
              <w:numPr>
                <w:ilvl w:val="0"/>
                <w:numId w:val="7"/>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9B">
            <w:pPr>
              <w:numPr>
                <w:ilvl w:val="0"/>
                <w:numId w:val="7"/>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9C">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9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9E">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9F">
      <w:pPr>
        <w:spacing w:line="240" w:lineRule="auto"/>
        <w:rPr/>
      </w:pPr>
      <w:r w:rsidDel="00000000" w:rsidR="00000000" w:rsidRPr="00000000">
        <w:rPr>
          <w:rtl w:val="0"/>
        </w:rPr>
      </w:r>
    </w:p>
    <w:p w:rsidR="00000000" w:rsidDel="00000000" w:rsidP="00000000" w:rsidRDefault="00000000" w:rsidRPr="00000000" w14:paraId="000000A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p>
    <w:p w:rsidR="00000000" w:rsidDel="00000000" w:rsidP="00000000" w:rsidRDefault="00000000" w:rsidRPr="00000000" w14:paraId="000000A1">
      <w:pPr>
        <w:spacing w:line="240" w:lineRule="auto"/>
        <w:rPr>
          <w:rFonts w:ascii="Calibri" w:cs="Calibri" w:eastAsia="Calibri" w:hAnsi="Calibri"/>
          <w:color w:val="ff9900"/>
          <w:sz w:val="24"/>
          <w:szCs w:val="24"/>
        </w:rPr>
      </w:pPr>
      <w:r w:rsidDel="00000000" w:rsidR="00000000" w:rsidRPr="00000000">
        <w:rPr>
          <w:rtl w:val="0"/>
        </w:rPr>
      </w:r>
    </w:p>
    <w:sectPr>
      <w:footerReference r:id="rId10"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ennis Tan" w:id="0" w:date="2021-12-01T20:24:46Z">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see a potential conflict with SSAC's opinion on question a1. It seems to me that they are suggesting that as long as the IDN label is compliant with IDNA2008 (larger repertoire than RZ-LGR) then it should be allowed to be processed, SO LONG the label is applied for as a stand alone TLD. Variants of that label (it presumes self-identified variants) would not be allowed.</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presents a problem because now we would be in a situation where an applicant who is seeking to apply for a label (whose script is supported) that is deemed invalid per the RZ-LGR but valid by raw IDNA standards, could press the DNS stability panel to approve it.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A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A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A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A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A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A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A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A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A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A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A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A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0A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0B0">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0B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0" Type="http://schemas.openxmlformats.org/officeDocument/2006/relationships/footer" Target="footer1.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community.icann.org/display/epdpidn/2021-11-04+IDNs+EPDP#:~:text=EPDP%20Team%20Meeting%20%2313%20Slides.pdf" TargetMode="Externa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hyperlink" Target="https://docs.google.com/spreadsheets/d/1m2OKyXsHa9pfyBz2u44UTTSYjAbuxe_FHCsK9LUKPVI/edit#gid=0"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