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z4bqtijo9noo" w:id="0"/>
      <w:bookmarkEnd w:id="0"/>
      <w:r w:rsidDel="00000000" w:rsidR="00000000" w:rsidRPr="00000000">
        <w:rPr>
          <w:rtl w:val="0"/>
        </w:rPr>
        <w:t xml:space="preserve">ICANN At-Large Virtual Outreach and Engagement Strategy v1.0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rPr/>
      </w:pPr>
      <w:bookmarkStart w:colFirst="0" w:colLast="0" w:name="_bfhb2k7t0m7y" w:id="1"/>
      <w:bookmarkEnd w:id="1"/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Along with the world, At-Large is facing unprecedented challenges in the age of  COVID-19. At-Large has identified its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2020 Priorities</w:t>
        </w:r>
      </w:hyperlink>
      <w:r w:rsidDel="00000000" w:rsidR="00000000" w:rsidRPr="00000000">
        <w:rPr>
          <w:rtl w:val="0"/>
        </w:rPr>
        <w:t xml:space="preserve">, which include activities being led by the Sub-Committee on Outreach and Engagement (SC on O/E). At the same time, the SC on O/E has identified a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set of proposed activities for the remainder of FY20 and for FY21</w:t>
        </w:r>
      </w:hyperlink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Therefore, we need to look at ways and means of maintaining the goals of the SC on O/E, implementing the At-Large 2020 Priorities and SC on O/E proposed activities in order to ensure the continued interest and involvement of our community. 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This includes our mandated work of engaging the wider community in At-Large Policy advice development and outreach to potential new At-Large members.  A viable alternative approach is to create a </w:t>
      </w:r>
      <w:r w:rsidDel="00000000" w:rsidR="00000000" w:rsidRPr="00000000">
        <w:rPr>
          <w:b w:val="1"/>
          <w:rtl w:val="0"/>
        </w:rPr>
        <w:t xml:space="preserve">Virtual Outreach and Engagement Strategy </w:t>
      </w:r>
      <w:r w:rsidDel="00000000" w:rsidR="00000000" w:rsidRPr="00000000">
        <w:rPr>
          <w:rtl w:val="0"/>
        </w:rPr>
        <w:t xml:space="preserve">which supports At-Large efforts to engage the community to be more effective by supplementing face-to-face information sharing with technology.  This document will detail the various elements of a strategy to achieve success in increasing engagement and expanding our community base despite the challenges facing us and without the benefit of face-to-face meetings. </w:t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rPr/>
      </w:pPr>
      <w:bookmarkStart w:colFirst="0" w:colLast="0" w:name="_jzm010d11x3v" w:id="2"/>
      <w:bookmarkEnd w:id="2"/>
      <w:r w:rsidDel="00000000" w:rsidR="00000000" w:rsidRPr="00000000">
        <w:rPr>
          <w:rtl w:val="0"/>
        </w:rPr>
        <w:t xml:space="preserve">Values and Past Activities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The word “Crisis” in Chinese characters means  </w:t>
      </w:r>
      <w:r w:rsidDel="00000000" w:rsidR="00000000" w:rsidRPr="00000000">
        <w:rPr>
          <w:i w:val="1"/>
          <w:rtl w:val="0"/>
        </w:rPr>
        <w:t xml:space="preserve">Danger and Opportunity</w:t>
      </w:r>
      <w:r w:rsidDel="00000000" w:rsidR="00000000" w:rsidRPr="00000000">
        <w:rPr>
          <w:rtl w:val="0"/>
        </w:rPr>
        <w:t xml:space="preserve">.  This is what summarizes our situation as we start exploring the tools that we can implement to create a viable Virtual outreach and engagement strategy.  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The presence of virtual communities isn’t new.  One of the very first virtual communities was called “ The WELL” (1)   established in 1985 in California which is an online community sharing similar values. They are members not of the same ethnicity, religion or political views but a communalistic shared view of a caring community.  This idea then became a myriad of special interest discussions.   Regardless of the topic, members engage with each online other because of a set of shared values and norms.   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What are the shared values of the Outreach and Engagement Committee?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3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Commitment to a positive role of At-Large in the ICANN ecosystem</w:t>
      </w:r>
    </w:p>
    <w:p w:rsidR="00000000" w:rsidDel="00000000" w:rsidP="00000000" w:rsidRDefault="00000000" w:rsidRPr="00000000" w14:paraId="00000012">
      <w:pPr>
        <w:numPr>
          <w:ilvl w:val="0"/>
          <w:numId w:val="13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Dedication to supporting capacity building leading to greater engagement  in At-Large policy advice development</w:t>
      </w:r>
    </w:p>
    <w:p w:rsidR="00000000" w:rsidDel="00000000" w:rsidP="00000000" w:rsidRDefault="00000000" w:rsidRPr="00000000" w14:paraId="00000013">
      <w:pPr>
        <w:numPr>
          <w:ilvl w:val="0"/>
          <w:numId w:val="13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Outreach to Fellows, NextGen and interested members of the public at ICANN meetings and other Internet Governance meetings.</w:t>
      </w:r>
    </w:p>
    <w:p w:rsidR="00000000" w:rsidDel="00000000" w:rsidP="00000000" w:rsidRDefault="00000000" w:rsidRPr="00000000" w14:paraId="00000014">
      <w:pPr>
        <w:numPr>
          <w:ilvl w:val="0"/>
          <w:numId w:val="13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Sharing best practices of techniques and tactics of outreach and engagement strategies</w:t>
      </w:r>
    </w:p>
    <w:p w:rsidR="00000000" w:rsidDel="00000000" w:rsidP="00000000" w:rsidRDefault="00000000" w:rsidRPr="00000000" w14:paraId="00000015">
      <w:pPr>
        <w:numPr>
          <w:ilvl w:val="0"/>
          <w:numId w:val="13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Spread the word of the importance of At-Large policy advice</w:t>
      </w:r>
    </w:p>
    <w:p w:rsidR="00000000" w:rsidDel="00000000" w:rsidP="00000000" w:rsidRDefault="00000000" w:rsidRPr="00000000" w14:paraId="00000016">
      <w:pPr>
        <w:numPr>
          <w:ilvl w:val="0"/>
          <w:numId w:val="13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Mutual respect for all members of the ICANN community. 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  <w:t xml:space="preserve">Given these shared values, a strategy, whether activities include face-to-face activities or virtual, should include activities that reflect them.  Previously, O/E activities have included: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Outreach at ICANN and Internet Governance Meetings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At-Large and ICANN O/E activities during ICANN Meetings, including at the ICANN booth;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At-Large O/E activities, including hosting workshops and a booth, at the global and regional IGF meetings, African Internet Summit, Canadian Internet Forum, etc 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RALO networking receptions and showcases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At-Large and NCUC/NPOC information sessions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Presentations at various Internet Governance events, including Schools of IG</w:t>
      </w:r>
    </w:p>
    <w:p w:rsidR="00000000" w:rsidDel="00000000" w:rsidP="00000000" w:rsidRDefault="00000000" w:rsidRPr="00000000" w14:paraId="00000020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Information Exchange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Information sharing</w:t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 RALO newsletters</w:t>
      </w:r>
    </w:p>
    <w:p w:rsidR="00000000" w:rsidDel="00000000" w:rsidP="00000000" w:rsidRDefault="00000000" w:rsidRPr="00000000" w14:paraId="00000024">
      <w:pPr>
        <w:numPr>
          <w:ilvl w:val="1"/>
          <w:numId w:val="2"/>
        </w:numPr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 Video summaries - At-Large Policy Videos and NARALO Insights</w:t>
      </w:r>
    </w:p>
    <w:p w:rsidR="00000000" w:rsidDel="00000000" w:rsidP="00000000" w:rsidRDefault="00000000" w:rsidRPr="00000000" w14:paraId="00000025">
      <w:pPr>
        <w:numPr>
          <w:ilvl w:val="1"/>
          <w:numId w:val="2"/>
        </w:numPr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 Short webinars at RALO’s monthly calls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Publication of the Welcome package as an O&amp;E tool?</w:t>
      </w:r>
    </w:p>
    <w:p w:rsidR="00000000" w:rsidDel="00000000" w:rsidP="00000000" w:rsidRDefault="00000000" w:rsidRPr="00000000" w14:paraId="0000002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ALS Activities /Read Outs</w:t>
      </w:r>
    </w:p>
    <w:p w:rsidR="00000000" w:rsidDel="00000000" w:rsidP="00000000" w:rsidRDefault="00000000" w:rsidRPr="00000000" w14:paraId="00000029">
      <w:pPr>
        <w:numPr>
          <w:ilvl w:val="0"/>
          <w:numId w:val="12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Local initiatives by ALSs to their members and communities</w:t>
      </w:r>
    </w:p>
    <w:p w:rsidR="00000000" w:rsidDel="00000000" w:rsidP="00000000" w:rsidRDefault="00000000" w:rsidRPr="00000000" w14:paraId="0000002A">
      <w:pPr>
        <w:pStyle w:val="Heading1"/>
        <w:rPr/>
      </w:pPr>
      <w:bookmarkStart w:colFirst="0" w:colLast="0" w:name="_ebbob8myhu0p" w:id="3"/>
      <w:bookmarkEnd w:id="3"/>
      <w:r w:rsidDel="00000000" w:rsidR="00000000" w:rsidRPr="00000000">
        <w:rPr>
          <w:rtl w:val="0"/>
        </w:rPr>
        <w:t xml:space="preserve">Priorities and their Implementation </w:t>
      </w:r>
    </w:p>
    <w:p w:rsidR="00000000" w:rsidDel="00000000" w:rsidP="00000000" w:rsidRDefault="00000000" w:rsidRPr="00000000" w14:paraId="0000002B">
      <w:pPr>
        <w:rPr>
          <w:ins w:author="Heidi Ullrich" w:id="0" w:date="2020-04-15T23:49:50Z"/>
        </w:rPr>
      </w:pPr>
      <w:ins w:author="Heidi Ullrich" w:id="0" w:date="2020-04-15T23:49:50Z">
        <w:commentRangeStart w:id="0"/>
        <w:r w:rsidDel="00000000" w:rsidR="00000000" w:rsidRPr="00000000">
          <w:rPr>
            <w:rtl w:val="0"/>
          </w:rPr>
          <w:t xml:space="preserve">There are many different methods that can be used in planning an At-Large virtual outreach and engagement strategy that incorporates the SC on O/E priorities. </w:t>
        </w:r>
      </w:ins>
    </w:p>
    <w:p w:rsidR="00000000" w:rsidDel="00000000" w:rsidP="00000000" w:rsidRDefault="00000000" w:rsidRPr="00000000" w14:paraId="0000002C">
      <w:pPr>
        <w:rPr>
          <w:ins w:author="Heidi Ullrich" w:id="0" w:date="2020-04-15T23:49:50Z"/>
        </w:rPr>
      </w:pPr>
      <w:ins w:author="Heidi Ullrich" w:id="0" w:date="2020-04-15T23:49:50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2D">
      <w:pPr>
        <w:rPr>
          <w:ins w:author="Heidi Ullrich" w:id="0" w:date="2020-04-15T23:49:50Z"/>
        </w:rPr>
      </w:pPr>
      <w:ins w:author="Heidi Ullrich" w:id="0" w:date="2020-04-15T23:49:50Z">
        <w:r w:rsidDel="00000000" w:rsidR="00000000" w:rsidRPr="00000000">
          <w:rPr>
            <w:rtl w:val="0"/>
          </w:rPr>
          <w:t xml:space="preserve">However, what is being proposed is to develop and implement a systematic approach to virtual outreach and engagement that incorporates the following: </w:t>
        </w:r>
      </w:ins>
    </w:p>
    <w:p w:rsidR="00000000" w:rsidDel="00000000" w:rsidP="00000000" w:rsidRDefault="00000000" w:rsidRPr="00000000" w14:paraId="0000002E">
      <w:pPr>
        <w:rPr>
          <w:ins w:author="Heidi Ullrich" w:id="0" w:date="2020-04-15T23:49:50Z"/>
        </w:rPr>
      </w:pPr>
      <w:ins w:author="Heidi Ullrich" w:id="0" w:date="2020-04-15T23:49:50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2F">
      <w:pPr>
        <w:numPr>
          <w:ilvl w:val="0"/>
          <w:numId w:val="10"/>
        </w:numPr>
        <w:ind w:left="1440" w:hanging="360"/>
        <w:rPr>
          <w:ins w:author="Heidi Ullrich" w:id="0" w:date="2020-04-15T23:49:50Z"/>
          <w:u w:val="none"/>
        </w:rPr>
      </w:pPr>
      <w:ins w:author="Heidi Ullrich" w:id="0" w:date="2020-04-15T23:49:50Z">
        <w:r w:rsidDel="00000000" w:rsidR="00000000" w:rsidRPr="00000000">
          <w:fldChar w:fldCharType="begin"/>
        </w:r>
        <w:r w:rsidDel="00000000" w:rsidR="00000000" w:rsidRPr="00000000">
          <w:instrText xml:space="preserve">HYPERLINK "https://community.icann.org/display/atlarge/At-Large+Priority+Activities+-+2020"</w:instrText>
        </w:r>
        <w:r w:rsidDel="00000000" w:rsidR="00000000" w:rsidRPr="00000000">
          <w:fldChar w:fldCharType="separate"/>
        </w:r>
        <w:r w:rsidDel="00000000" w:rsidR="00000000" w:rsidRPr="00000000">
          <w:rPr>
            <w:rtl w:val="0"/>
          </w:rPr>
          <w:t xml:space="preserve">2020 At-Large Priorities</w:t>
        </w:r>
        <w:r w:rsidDel="00000000" w:rsidR="00000000" w:rsidRPr="00000000">
          <w:fldChar w:fldCharType="end"/>
        </w:r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30">
      <w:pPr>
        <w:numPr>
          <w:ilvl w:val="0"/>
          <w:numId w:val="10"/>
        </w:numPr>
        <w:ind w:left="1440" w:hanging="360"/>
        <w:rPr>
          <w:ins w:author="Heidi Ullrich" w:id="0" w:date="2020-04-15T23:49:50Z"/>
          <w:u w:val="none"/>
        </w:rPr>
      </w:pPr>
      <w:ins w:author="Heidi Ullrich" w:id="0" w:date="2020-04-15T23:49:50Z">
        <w:r w:rsidDel="00000000" w:rsidR="00000000" w:rsidRPr="00000000">
          <w:fldChar w:fldCharType="begin"/>
        </w:r>
        <w:r w:rsidDel="00000000" w:rsidR="00000000" w:rsidRPr="00000000">
          <w:instrText xml:space="preserve">HYPERLINK "https://community.icann.org/display/ATLAS3/Post-ATLAS+III+Activities"</w:instrText>
        </w:r>
        <w:r w:rsidDel="00000000" w:rsidR="00000000" w:rsidRPr="00000000">
          <w:fldChar w:fldCharType="separate"/>
        </w:r>
        <w:r w:rsidDel="00000000" w:rsidR="00000000" w:rsidRPr="00000000">
          <w:rPr>
            <w:rtl w:val="0"/>
          </w:rPr>
          <w:t xml:space="preserve">Post-ATLAS III activities</w:t>
        </w:r>
        <w:r w:rsidDel="00000000" w:rsidR="00000000" w:rsidRPr="00000000">
          <w:fldChar w:fldCharType="end"/>
        </w:r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31">
      <w:pPr>
        <w:numPr>
          <w:ilvl w:val="0"/>
          <w:numId w:val="10"/>
        </w:numPr>
        <w:ind w:left="1440" w:hanging="360"/>
        <w:rPr>
          <w:ins w:author="Heidi Ullrich" w:id="0" w:date="2020-04-15T23:49:50Z"/>
          <w:u w:val="none"/>
        </w:rPr>
      </w:pPr>
      <w:ins w:author="Heidi Ullrich" w:id="0" w:date="2020-04-15T23:49:50Z">
        <w:r w:rsidDel="00000000" w:rsidR="00000000" w:rsidRPr="00000000">
          <w:fldChar w:fldCharType="begin"/>
        </w:r>
        <w:r w:rsidDel="00000000" w:rsidR="00000000" w:rsidRPr="00000000">
          <w:instrText xml:space="preserve">HYPERLINK "https://community.icann.org/display/CRALO/At-Large+Regional+FY20+Outreach+and+Engagement+Strategic+Plans"</w:instrText>
        </w:r>
        <w:r w:rsidDel="00000000" w:rsidR="00000000" w:rsidRPr="00000000">
          <w:fldChar w:fldCharType="separate"/>
        </w:r>
        <w:r w:rsidDel="00000000" w:rsidR="00000000" w:rsidRPr="00000000">
          <w:rPr>
            <w:rtl w:val="0"/>
          </w:rPr>
          <w:t xml:space="preserve">FY20</w:t>
        </w:r>
        <w:r w:rsidDel="00000000" w:rsidR="00000000" w:rsidRPr="00000000">
          <w:fldChar w:fldCharType="end"/>
        </w:r>
        <w:r w:rsidDel="00000000" w:rsidR="00000000" w:rsidRPr="00000000">
          <w:rPr>
            <w:rtl w:val="0"/>
          </w:rPr>
          <w:t xml:space="preserve"> and </w:t>
        </w:r>
        <w:r w:rsidDel="00000000" w:rsidR="00000000" w:rsidRPr="00000000">
          <w:fldChar w:fldCharType="begin"/>
        </w:r>
        <w:r w:rsidDel="00000000" w:rsidR="00000000" w:rsidRPr="00000000">
          <w:instrText xml:space="preserve">HYPERLINK "https://community.icann.org/display/CRALO/At-Large+Regional+FY21+Outreach+and+Engagement+Strategic+Plans"</w:instrText>
        </w:r>
        <w:r w:rsidDel="00000000" w:rsidR="00000000" w:rsidRPr="00000000">
          <w:fldChar w:fldCharType="separate"/>
        </w:r>
        <w:r w:rsidDel="00000000" w:rsidR="00000000" w:rsidRPr="00000000">
          <w:rPr>
            <w:rtl w:val="0"/>
          </w:rPr>
          <w:t xml:space="preserve">FY21</w:t>
        </w:r>
        <w:r w:rsidDel="00000000" w:rsidR="00000000" w:rsidRPr="00000000">
          <w:fldChar w:fldCharType="end"/>
        </w:r>
        <w:r w:rsidDel="00000000" w:rsidR="00000000" w:rsidRPr="00000000">
          <w:rPr>
            <w:rtl w:val="0"/>
          </w:rPr>
          <w:t xml:space="preserve"> Regional Outreach Strategies of the five RALOs</w:t>
        </w:r>
      </w:ins>
    </w:p>
    <w:p w:rsidR="00000000" w:rsidDel="00000000" w:rsidP="00000000" w:rsidRDefault="00000000" w:rsidRPr="00000000" w14:paraId="00000032">
      <w:pPr>
        <w:numPr>
          <w:ilvl w:val="0"/>
          <w:numId w:val="10"/>
        </w:numPr>
        <w:ind w:left="1440" w:hanging="360"/>
        <w:rPr>
          <w:ins w:author="Heidi Ullrich" w:id="0" w:date="2020-04-15T23:49:50Z"/>
          <w:u w:val="none"/>
        </w:rPr>
      </w:pPr>
      <w:ins w:author="Heidi Ullrich" w:id="0" w:date="2020-04-15T23:49:50Z">
        <w:r w:rsidDel="00000000" w:rsidR="00000000" w:rsidRPr="00000000">
          <w:rPr>
            <w:rtl w:val="0"/>
          </w:rPr>
          <w:t xml:space="preserve">Coordination with the </w:t>
        </w:r>
        <w:r w:rsidDel="00000000" w:rsidR="00000000" w:rsidRPr="00000000">
          <w:fldChar w:fldCharType="begin"/>
        </w:r>
        <w:r w:rsidDel="00000000" w:rsidR="00000000" w:rsidRPr="00000000">
          <w:instrText xml:space="preserve">HYPERLINK "https://community.icann.org/display/atlarge/At-Large+Capacity+Building+Working+Group"</w:instrText>
        </w:r>
        <w:r w:rsidDel="00000000" w:rsidR="00000000" w:rsidRPr="00000000">
          <w:fldChar w:fldCharType="separate"/>
        </w:r>
        <w:r w:rsidDel="00000000" w:rsidR="00000000" w:rsidRPr="00000000">
          <w:rPr>
            <w:rtl w:val="0"/>
          </w:rPr>
          <w:t xml:space="preserve">Capacity Building Working Group</w:t>
        </w:r>
        <w:r w:rsidDel="00000000" w:rsidR="00000000" w:rsidRPr="00000000">
          <w:fldChar w:fldCharType="end"/>
        </w:r>
        <w:r w:rsidDel="00000000" w:rsidR="00000000" w:rsidRPr="00000000">
          <w:rPr>
            <w:rtl w:val="0"/>
          </w:rPr>
          <w:t xml:space="preserve">, </w:t>
        </w:r>
        <w:r w:rsidDel="00000000" w:rsidR="00000000" w:rsidRPr="00000000">
          <w:fldChar w:fldCharType="begin"/>
        </w:r>
        <w:r w:rsidDel="00000000" w:rsidR="00000000" w:rsidRPr="00000000">
          <w:instrText xml:space="preserve">HYPERLINK "https://community.icann.org/pages/viewpage.action?pageId=82411661"</w:instrText>
        </w:r>
        <w:r w:rsidDel="00000000" w:rsidR="00000000" w:rsidRPr="00000000">
          <w:fldChar w:fldCharType="separate"/>
        </w:r>
        <w:r w:rsidDel="00000000" w:rsidR="00000000" w:rsidRPr="00000000">
          <w:rPr>
            <w:rtl w:val="0"/>
          </w:rPr>
          <w:t xml:space="preserve">Consolidated Policy Working Group</w:t>
        </w:r>
        <w:r w:rsidDel="00000000" w:rsidR="00000000" w:rsidRPr="00000000">
          <w:fldChar w:fldCharType="end"/>
        </w:r>
        <w:r w:rsidDel="00000000" w:rsidR="00000000" w:rsidRPr="00000000">
          <w:rPr>
            <w:rtl w:val="0"/>
          </w:rPr>
          <w:t xml:space="preserve">, and the </w:t>
        </w:r>
        <w:r w:rsidDel="00000000" w:rsidR="00000000" w:rsidRPr="00000000">
          <w:fldChar w:fldCharType="begin"/>
        </w:r>
        <w:r w:rsidDel="00000000" w:rsidR="00000000" w:rsidRPr="00000000">
          <w:instrText xml:space="preserve">HYPERLINK "https://community.icann.org/display/atlarge/At-Large+Social+Media+Working+Group"</w:instrText>
        </w:r>
        <w:r w:rsidDel="00000000" w:rsidR="00000000" w:rsidRPr="00000000">
          <w:fldChar w:fldCharType="separate"/>
        </w:r>
        <w:r w:rsidDel="00000000" w:rsidR="00000000" w:rsidRPr="00000000">
          <w:rPr>
            <w:rtl w:val="0"/>
          </w:rPr>
          <w:t xml:space="preserve">Social Media Working Group</w:t>
        </w:r>
        <w:r w:rsidDel="00000000" w:rsidR="00000000" w:rsidRPr="00000000">
          <w:fldChar w:fldCharType="end"/>
        </w:r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33">
      <w:pPr>
        <w:numPr>
          <w:ilvl w:val="0"/>
          <w:numId w:val="10"/>
        </w:numPr>
        <w:ind w:left="1440" w:hanging="360"/>
        <w:rPr>
          <w:ins w:author="Heidi Ullrich" w:id="0" w:date="2020-04-15T23:49:50Z"/>
          <w:u w:val="none"/>
        </w:rPr>
      </w:pPr>
      <w:ins w:author="Heidi Ullrich" w:id="0" w:date="2020-04-15T23:49:50Z">
        <w:r w:rsidDel="00000000" w:rsidR="00000000" w:rsidRPr="00000000">
          <w:rPr>
            <w:rtl w:val="0"/>
          </w:rPr>
          <w:t xml:space="preserve">Collaboration with the GSE </w:t>
        </w:r>
        <w:r w:rsidDel="00000000" w:rsidR="00000000" w:rsidRPr="00000000">
          <w:rPr>
            <w:rtl w:val="0"/>
          </w:rPr>
          <w:t xml:space="preserve">Regional</w:t>
        </w:r>
        <w:r w:rsidDel="00000000" w:rsidR="00000000" w:rsidRPr="00000000">
          <w:rPr>
            <w:rtl w:val="0"/>
          </w:rPr>
          <w:t xml:space="preserve"> VPs and their teams and the Fellowship and NextGen support leads</w:t>
        </w:r>
      </w:ins>
    </w:p>
    <w:p w:rsidR="00000000" w:rsidDel="00000000" w:rsidP="00000000" w:rsidRDefault="00000000" w:rsidRPr="00000000" w14:paraId="00000034">
      <w:pPr>
        <w:ind w:firstLine="720"/>
        <w:rPr>
          <w:ins w:author="Heidi Ullrich" w:id="0" w:date="2020-04-15T23:49:50Z"/>
        </w:rPr>
      </w:pPr>
      <w:ins w:author="Heidi Ullrich" w:id="0" w:date="2020-04-15T23:49:50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35">
      <w:pPr>
        <w:ind w:left="0" w:firstLine="0"/>
        <w:rPr/>
        <w:pPrChange w:author="Heidi Ullrich" w:id="0" w:date="2020-04-15T23:49:50Z">
          <w:pPr/>
        </w:pPrChange>
      </w:pPr>
      <w:ins w:author="Heidi Ullrich" w:id="0" w:date="2020-04-15T23:49:50Z">
        <w:r w:rsidDel="00000000" w:rsidR="00000000" w:rsidRPr="00000000">
          <w:fldChar w:fldCharType="begin"/>
        </w:r>
        <w:r w:rsidDel="00000000" w:rsidR="00000000" w:rsidRPr="00000000">
          <w:instrText xml:space="preserve">HYPERLINK "https://community.icann.org/display/atlarge/ALAC+Subcommittee+on+Outreach+and+Engagement"</w:instrText>
        </w:r>
        <w:r w:rsidDel="00000000" w:rsidR="00000000" w:rsidRPr="00000000">
          <w:fldChar w:fldCharType="separate"/>
        </w:r>
        <w:r w:rsidDel="00000000" w:rsidR="00000000" w:rsidRPr="00000000">
          <w:rPr>
            <w:rtl w:val="0"/>
          </w:rPr>
          <w:t xml:space="preserve">All of these activities are noted on the SC on O/E table on FY20-FY21 Proposed Activities. </w:t>
        </w:r>
        <w:r w:rsidDel="00000000" w:rsidR="00000000" w:rsidRPr="00000000">
          <w:fldChar w:fldCharType="end"/>
        </w:r>
      </w:ins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FY20 At-Lage Priorities and Post-ATLAS III Activities: </w:t>
      </w:r>
    </w:p>
    <w:p w:rsidR="00000000" w:rsidDel="00000000" w:rsidP="00000000" w:rsidRDefault="00000000" w:rsidRPr="00000000" w14:paraId="00000038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The FY20 At-Large Priorities for the SC on O/E are the post-ATLAS III activities that were assigned to the group. These activities, most of which can be worked on virtually,  consist of: </w:t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color w:val="172b4d"/>
          <w:highlight w:val="white"/>
        </w:rPr>
      </w:pPr>
      <w:hyperlink r:id="rId9">
        <w:r w:rsidDel="00000000" w:rsidR="00000000" w:rsidRPr="00000000">
          <w:rPr>
            <w:b w:val="1"/>
            <w:color w:val="1155cc"/>
            <w:highlight w:val="white"/>
            <w:u w:val="single"/>
            <w:rtl w:val="0"/>
          </w:rPr>
          <w:t xml:space="preserve">At-Large Participation Toolkit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color w:val="172b4d"/>
        </w:rPr>
      </w:pPr>
      <w:r w:rsidDel="00000000" w:rsidR="00000000" w:rsidRPr="00000000">
        <w:rPr>
          <w:color w:val="172b4d"/>
          <w:rtl w:val="0"/>
        </w:rPr>
        <w:t xml:space="preserve">Develop a set of materials for each stage of involvement:</w:t>
      </w:r>
    </w:p>
    <w:p w:rsidR="00000000" w:rsidDel="00000000" w:rsidP="00000000" w:rsidRDefault="00000000" w:rsidRPr="00000000" w14:paraId="0000003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color w:val="172b4d"/>
        </w:rPr>
      </w:pPr>
      <w:r w:rsidDel="00000000" w:rsidR="00000000" w:rsidRPr="00000000">
        <w:rPr>
          <w:color w:val="172b4d"/>
          <w:rtl w:val="0"/>
        </w:rPr>
        <w:t xml:space="preserve">1) Onboarding;</w:t>
      </w:r>
    </w:p>
    <w:p w:rsidR="00000000" w:rsidDel="00000000" w:rsidP="00000000" w:rsidRDefault="00000000" w:rsidRPr="00000000" w14:paraId="0000003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color w:val="172b4d"/>
        </w:rPr>
      </w:pPr>
      <w:r w:rsidDel="00000000" w:rsidR="00000000" w:rsidRPr="00000000">
        <w:rPr>
          <w:color w:val="172b4d"/>
          <w:rtl w:val="0"/>
        </w:rPr>
        <w:t xml:space="preserve">2) Initial engagement (WG membership; assigned a coach/mentor)</w:t>
      </w:r>
    </w:p>
    <w:p w:rsidR="00000000" w:rsidDel="00000000" w:rsidP="00000000" w:rsidRDefault="00000000" w:rsidRPr="00000000" w14:paraId="0000003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color w:val="172b4d"/>
        </w:rPr>
      </w:pPr>
      <w:r w:rsidDel="00000000" w:rsidR="00000000" w:rsidRPr="00000000">
        <w:rPr>
          <w:color w:val="172b4d"/>
          <w:rtl w:val="0"/>
        </w:rPr>
        <w:t xml:space="preserve">3) Policy Advice development involvement;</w:t>
      </w:r>
    </w:p>
    <w:p w:rsidR="00000000" w:rsidDel="00000000" w:rsidP="00000000" w:rsidRDefault="00000000" w:rsidRPr="00000000" w14:paraId="0000004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color w:val="172b4d"/>
        </w:rPr>
      </w:pPr>
      <w:r w:rsidDel="00000000" w:rsidR="00000000" w:rsidRPr="00000000">
        <w:rPr>
          <w:color w:val="172b4d"/>
          <w:rtl w:val="0"/>
        </w:rPr>
        <w:t xml:space="preserve">4) At-Large leadership</w:t>
      </w:r>
    </w:p>
    <w:p w:rsidR="00000000" w:rsidDel="00000000" w:rsidP="00000000" w:rsidRDefault="00000000" w:rsidRPr="00000000" w14:paraId="0000004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160" w:lineRule="auto"/>
        <w:rPr>
          <w:color w:val="172b4d"/>
        </w:rPr>
      </w:pPr>
      <w:r w:rsidDel="00000000" w:rsidR="00000000" w:rsidRPr="00000000">
        <w:rPr>
          <w:b w:val="1"/>
          <w:color w:val="172b4d"/>
          <w:rtl w:val="0"/>
        </w:rPr>
        <w:t xml:space="preserve">ACTION:</w:t>
      </w:r>
      <w:r w:rsidDel="00000000" w:rsidR="00000000" w:rsidRPr="00000000">
        <w:rPr>
          <w:color w:val="172b4d"/>
          <w:rtl w:val="0"/>
        </w:rPr>
        <w:t xml:space="preserve"> Each of these Participation Toolkit activities can be completed virtually. Thus, there is an opportunity to focus on their development and implementation during the current situation. </w:t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b w:val="1"/>
          <w:color w:val="172b4d"/>
          <w:u w:val="single"/>
        </w:rPr>
      </w:pPr>
      <w:r w:rsidDel="00000000" w:rsidR="00000000" w:rsidRPr="00000000">
        <w:rPr>
          <w:b w:val="1"/>
          <w:color w:val="172b4d"/>
          <w:u w:val="single"/>
          <w:rtl w:val="0"/>
        </w:rPr>
        <w:t xml:space="preserve">FY21 </w:t>
      </w:r>
      <w:r w:rsidDel="00000000" w:rsidR="00000000" w:rsidRPr="00000000">
        <w:rPr>
          <w:b w:val="1"/>
          <w:color w:val="172b4d"/>
          <w:u w:val="single"/>
          <w:rtl w:val="0"/>
        </w:rPr>
        <w:t xml:space="preserve">General Assemblies </w:t>
      </w:r>
    </w:p>
    <w:p w:rsidR="00000000" w:rsidDel="00000000" w:rsidP="00000000" w:rsidRDefault="00000000" w:rsidRPr="00000000" w14:paraId="0000004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b w:val="1"/>
          <w:color w:val="172b4d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color w:val="172b4d"/>
        </w:rPr>
      </w:pPr>
      <w:r w:rsidDel="00000000" w:rsidR="00000000" w:rsidRPr="00000000">
        <w:rPr>
          <w:color w:val="172b4d"/>
          <w:rtl w:val="0"/>
        </w:rPr>
        <w:t xml:space="preserve">EURALO and LACRALO are scheduled to hold General Assemblies (GAs) in the second half of FY21: March 2021 for LACRALO and June 2021 for EURALO. </w:t>
      </w:r>
    </w:p>
    <w:p w:rsidR="00000000" w:rsidDel="00000000" w:rsidP="00000000" w:rsidRDefault="00000000" w:rsidRPr="00000000" w14:paraId="0000004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color w:val="172b4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color w:val="172b4d"/>
        </w:rPr>
      </w:pPr>
      <w:r w:rsidDel="00000000" w:rsidR="00000000" w:rsidRPr="00000000">
        <w:rPr>
          <w:color w:val="172b4d"/>
          <w:rtl w:val="0"/>
        </w:rPr>
        <w:t xml:space="preserve">Post-ATLAS III activities related to the General Assemblies include looking at ways how ATLAS III activities and learning can be carried on to GAs as a process of continued learning and skill-building resulting in increased engagement? Questions that should be answered in collaboration with EURALO and LACRALO leadership include: 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shd w:fill="ffffff" w:val="clear"/>
        <w:spacing w:after="0" w:afterAutospacing="0" w:before="32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color w:val="172b4d"/>
          <w:rtl w:val="0"/>
        </w:rPr>
        <w:t xml:space="preserve">What kind of information is important to impart to members about At-Large to encourage greater engagement by individual members (unaffiliated and ALS)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shd w:fill="ffffff" w:val="clear"/>
        <w:spacing w:before="0" w:beforeAutospacing="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color w:val="172b4d"/>
          <w:rtl w:val="0"/>
        </w:rPr>
        <w:t xml:space="preserve">Has an assessment been carried out about those who were invited to the last RALO GA and how many are actually engaged a year later?</w:t>
      </w:r>
    </w:p>
    <w:p w:rsidR="00000000" w:rsidDel="00000000" w:rsidP="00000000" w:rsidRDefault="00000000" w:rsidRPr="00000000" w14:paraId="0000004A">
      <w:pPr>
        <w:shd w:fill="ffffff" w:val="clear"/>
        <w:spacing w:before="320" w:lineRule="auto"/>
        <w:rPr>
          <w:color w:val="172b4d"/>
        </w:rPr>
      </w:pPr>
      <w:r w:rsidDel="00000000" w:rsidR="00000000" w:rsidRPr="00000000">
        <w:rPr>
          <w:b w:val="1"/>
          <w:color w:val="172b4d"/>
          <w:rtl w:val="0"/>
        </w:rPr>
        <w:t xml:space="preserve">ACTION: </w:t>
      </w:r>
      <w:r w:rsidDel="00000000" w:rsidR="00000000" w:rsidRPr="00000000">
        <w:rPr>
          <w:color w:val="172b4d"/>
          <w:rtl w:val="0"/>
        </w:rPr>
        <w:t xml:space="preserve">Planning the overall approach to the upcoming cycle of RALO GAs as well as the planning for the EURALO and LACRALO GAs can be done virtually. The SC on O/E co-chairs should work closely with At-Large Regional Leadership (Leaders of all RALOs) in the overall approach to GAs. </w:t>
      </w:r>
    </w:p>
    <w:p w:rsidR="00000000" w:rsidDel="00000000" w:rsidP="00000000" w:rsidRDefault="00000000" w:rsidRPr="00000000" w14:paraId="0000004B">
      <w:pPr>
        <w:shd w:fill="ffffff" w:val="clear"/>
        <w:spacing w:before="320" w:lineRule="auto"/>
        <w:rPr>
          <w:color w:val="172b4d"/>
        </w:rPr>
      </w:pPr>
      <w:r w:rsidDel="00000000" w:rsidR="00000000" w:rsidRPr="00000000">
        <w:rPr>
          <w:color w:val="172b4d"/>
          <w:rtl w:val="0"/>
        </w:rPr>
        <w:t xml:space="preserve">The co-chairs from EURALO and LACRALO should work closely with their regional leadership on developing the aims and objectives for their GAs. Similar to ATLAS III, </w:t>
      </w:r>
      <w:r w:rsidDel="00000000" w:rsidR="00000000" w:rsidRPr="00000000">
        <w:rPr>
          <w:b w:val="1"/>
          <w:color w:val="172b4d"/>
          <w:rtl w:val="0"/>
        </w:rPr>
        <w:t xml:space="preserve">capacity-building webinars and/or ICANN Learn courses could be utilized virtually to prepare GA participants for their GA.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rFonts w:ascii="Roboto" w:cs="Roboto" w:eastAsia="Roboto" w:hAnsi="Roboto"/>
          <w:b w:val="1"/>
          <w:color w:val="172b4d"/>
          <w:u w:val="single"/>
        </w:rPr>
      </w:pPr>
      <w:r w:rsidDel="00000000" w:rsidR="00000000" w:rsidRPr="00000000">
        <w:rPr>
          <w:rFonts w:ascii="Roboto" w:cs="Roboto" w:eastAsia="Roboto" w:hAnsi="Roboto"/>
          <w:b w:val="1"/>
          <w:color w:val="172b4d"/>
          <w:u w:val="single"/>
          <w:rtl w:val="0"/>
        </w:rPr>
        <w:t xml:space="preserve">RALO Outreach and Engagement Strategies</w:t>
      </w:r>
    </w:p>
    <w:p w:rsidR="00000000" w:rsidDel="00000000" w:rsidP="00000000" w:rsidRDefault="00000000" w:rsidRPr="00000000" w14:paraId="0000004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rFonts w:ascii="Roboto" w:cs="Roboto" w:eastAsia="Roboto" w:hAnsi="Roboto"/>
          <w:b w:val="1"/>
          <w:color w:val="172b4d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rFonts w:ascii="Roboto" w:cs="Roboto" w:eastAsia="Roboto" w:hAnsi="Roboto"/>
          <w:color w:val="172b4d"/>
        </w:rPr>
      </w:pPr>
      <w:r w:rsidDel="00000000" w:rsidR="00000000" w:rsidRPr="00000000">
        <w:rPr>
          <w:rFonts w:ascii="Roboto" w:cs="Roboto" w:eastAsia="Roboto" w:hAnsi="Roboto"/>
          <w:color w:val="172b4d"/>
          <w:rtl w:val="0"/>
        </w:rPr>
        <w:t xml:space="preserve">Regional Outreach and Engagement Strategies are both a useful way to guide the regions in their outreach and engagement strategies as well as a requirement to be eligible for CROP funding. </w:t>
      </w:r>
    </w:p>
    <w:p w:rsidR="00000000" w:rsidDel="00000000" w:rsidP="00000000" w:rsidRDefault="00000000" w:rsidRPr="00000000" w14:paraId="0000005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rFonts w:ascii="Roboto" w:cs="Roboto" w:eastAsia="Roboto" w:hAnsi="Roboto"/>
          <w:color w:val="172b4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rFonts w:ascii="Roboto" w:cs="Roboto" w:eastAsia="Roboto" w:hAnsi="Roboto"/>
          <w:color w:val="172b4d"/>
        </w:rPr>
      </w:pPr>
      <w:r w:rsidDel="00000000" w:rsidR="00000000" w:rsidRPr="00000000">
        <w:rPr>
          <w:rFonts w:ascii="Roboto" w:cs="Roboto" w:eastAsia="Roboto" w:hAnsi="Roboto"/>
          <w:color w:val="172b4d"/>
          <w:rtl w:val="0"/>
        </w:rPr>
        <w:t xml:space="preserve">In the current situation, these strategies will be even more important in order to ensure efficiency through </w:t>
      </w:r>
      <w:r w:rsidDel="00000000" w:rsidR="00000000" w:rsidRPr="00000000">
        <w:rPr>
          <w:rFonts w:ascii="Roboto" w:cs="Roboto" w:eastAsia="Roboto" w:hAnsi="Roboto"/>
          <w:b w:val="1"/>
          <w:color w:val="172b4d"/>
          <w:rtl w:val="0"/>
        </w:rPr>
        <w:t xml:space="preserve">streamlining with GSE</w:t>
      </w:r>
      <w:r w:rsidDel="00000000" w:rsidR="00000000" w:rsidRPr="00000000">
        <w:rPr>
          <w:rFonts w:ascii="Roboto" w:cs="Roboto" w:eastAsia="Roboto" w:hAnsi="Roboto"/>
          <w:color w:val="172b4d"/>
          <w:rtl w:val="0"/>
        </w:rPr>
        <w:t xml:space="preserve"> activities and ensuring each activity and funded trip has as much impact as possible. </w:t>
      </w:r>
    </w:p>
    <w:p w:rsidR="00000000" w:rsidDel="00000000" w:rsidP="00000000" w:rsidRDefault="00000000" w:rsidRPr="00000000" w14:paraId="00000052">
      <w:pPr>
        <w:numPr>
          <w:ilvl w:val="0"/>
          <w:numId w:val="6"/>
        </w:numPr>
        <w:shd w:fill="ffffff" w:val="clear"/>
        <w:spacing w:after="0" w:afterAutospacing="0" w:before="320" w:lineRule="auto"/>
        <w:ind w:left="720" w:hanging="360"/>
        <w:rPr>
          <w:del w:author="Heidi Ullrich" w:id="2" w:date="2020-04-16T22:51:51Z"/>
          <w:rFonts w:ascii="Arial" w:cs="Arial" w:eastAsia="Arial" w:hAnsi="Arial"/>
          <w:sz w:val="22"/>
          <w:szCs w:val="22"/>
        </w:rPr>
      </w:pPr>
      <w:del w:author="Heidi Ullrich" w:id="2" w:date="2020-04-16T22:51:51Z">
        <w:r w:rsidDel="00000000" w:rsidR="00000000" w:rsidRPr="00000000">
          <w:rPr>
            <w:color w:val="172b4d"/>
            <w:rtl w:val="0"/>
          </w:rPr>
          <w:delText xml:space="preserve">RALO O&amp;E co-Chairs to be appointed by the RALOs </w:delText>
        </w:r>
      </w:del>
    </w:p>
    <w:p w:rsidR="00000000" w:rsidDel="00000000" w:rsidP="00000000" w:rsidRDefault="00000000" w:rsidRPr="00000000" w14:paraId="00000053">
      <w:pPr>
        <w:numPr>
          <w:ilvl w:val="0"/>
          <w:numId w:val="6"/>
        </w:numPr>
        <w:shd w:fill="ffffff" w:val="clear"/>
        <w:spacing w:after="0" w:afterAutospacing="0" w:before="0" w:beforeAutospacing="0" w:lineRule="auto"/>
        <w:ind w:left="720" w:hanging="360"/>
        <w:rPr>
          <w:del w:author="Heidi Ullrich" w:id="2" w:date="2020-04-16T22:51:51Z"/>
          <w:rFonts w:ascii="Arial" w:cs="Arial" w:eastAsia="Arial" w:hAnsi="Arial"/>
          <w:sz w:val="22"/>
          <w:szCs w:val="22"/>
        </w:rPr>
      </w:pPr>
      <w:del w:author="Heidi Ullrich" w:id="2" w:date="2020-04-16T22:51:51Z">
        <w:r w:rsidDel="00000000" w:rsidR="00000000" w:rsidRPr="00000000">
          <w:rPr>
            <w:color w:val="172b4d"/>
            <w:rtl w:val="0"/>
          </w:rPr>
          <w:delText xml:space="preserve">Ensure that RALO strategies are prepared and presented to GSE VCs</w:delText>
        </w:r>
      </w:del>
    </w:p>
    <w:p w:rsidR="00000000" w:rsidDel="00000000" w:rsidP="00000000" w:rsidRDefault="00000000" w:rsidRPr="00000000" w14:paraId="00000054">
      <w:pPr>
        <w:numPr>
          <w:ilvl w:val="0"/>
          <w:numId w:val="6"/>
        </w:numPr>
        <w:shd w:fill="ffffff" w:val="clear"/>
        <w:spacing w:after="0" w:afterAutospacing="0" w:before="0" w:beforeAutospacing="0" w:lineRule="auto"/>
        <w:ind w:left="720" w:hanging="360"/>
        <w:rPr>
          <w:del w:author="Heidi Ullrich" w:id="2" w:date="2020-04-16T22:51:51Z"/>
          <w:rFonts w:ascii="Arial" w:cs="Arial" w:eastAsia="Arial" w:hAnsi="Arial"/>
          <w:sz w:val="22"/>
          <w:szCs w:val="22"/>
        </w:rPr>
      </w:pPr>
      <w:del w:author="Heidi Ullrich" w:id="2" w:date="2020-04-16T22:51:51Z">
        <w:r w:rsidDel="00000000" w:rsidR="00000000" w:rsidRPr="00000000">
          <w:rPr>
            <w:color w:val="172b4d"/>
            <w:rtl w:val="0"/>
          </w:rPr>
          <w:delText xml:space="preserve">To include implementation plans and allocation of CROP and Discretionary Funding</w:delText>
        </w:r>
      </w:del>
    </w:p>
    <w:p w:rsidR="00000000" w:rsidDel="00000000" w:rsidP="00000000" w:rsidRDefault="00000000" w:rsidRPr="00000000" w14:paraId="00000055">
      <w:pPr>
        <w:numPr>
          <w:ilvl w:val="0"/>
          <w:numId w:val="6"/>
        </w:numPr>
        <w:shd w:fill="ffffff" w:val="clear"/>
        <w:spacing w:after="0" w:afterAutospacing="0" w:before="0" w:beforeAutospacing="0" w:lineRule="auto"/>
        <w:ind w:left="720" w:hanging="360"/>
        <w:rPr>
          <w:del w:author="Heidi Ullrich" w:id="2" w:date="2020-04-16T22:51:51Z"/>
          <w:rFonts w:ascii="Arial" w:cs="Arial" w:eastAsia="Arial" w:hAnsi="Arial"/>
          <w:sz w:val="22"/>
          <w:szCs w:val="22"/>
        </w:rPr>
      </w:pPr>
      <w:del w:author="Heidi Ullrich" w:id="2" w:date="2020-04-16T22:51:51Z">
        <w:r w:rsidDel="00000000" w:rsidR="00000000" w:rsidRPr="00000000">
          <w:rPr>
            <w:color w:val="172b4d"/>
            <w:rtl w:val="0"/>
          </w:rPr>
          <w:delText xml:space="preserve">Role of At-Large Ambassadors to be developed in consultation with the RALO co-Chairs (who will discuss with RALO leadership)</w:delText>
        </w:r>
      </w:del>
    </w:p>
    <w:p w:rsidR="00000000" w:rsidDel="00000000" w:rsidP="00000000" w:rsidRDefault="00000000" w:rsidRPr="00000000" w14:paraId="00000056">
      <w:pPr>
        <w:numPr>
          <w:ilvl w:val="0"/>
          <w:numId w:val="6"/>
        </w:numPr>
        <w:shd w:fill="ffffff" w:val="clear"/>
        <w:spacing w:after="0" w:afterAutospacing="0" w:before="0" w:beforeAutospacing="0" w:lineRule="auto"/>
        <w:ind w:left="720" w:hanging="360"/>
        <w:rPr>
          <w:del w:author="Heidi Ullrich" w:id="2" w:date="2020-04-16T22:51:51Z"/>
          <w:rFonts w:ascii="Arial" w:cs="Arial" w:eastAsia="Arial" w:hAnsi="Arial"/>
          <w:sz w:val="22"/>
          <w:szCs w:val="22"/>
        </w:rPr>
      </w:pPr>
      <w:del w:author="Heidi Ullrich" w:id="2" w:date="2020-04-16T22:51:51Z">
        <w:r w:rsidDel="00000000" w:rsidR="00000000" w:rsidRPr="00000000">
          <w:rPr>
            <w:color w:val="172b4d"/>
            <w:rtl w:val="0"/>
          </w:rPr>
          <w:delText xml:space="preserve">Co-Chairs to share policy resources produced in-house by their RALOs in collaboration with their CPWG representatives</w:delText>
        </w:r>
      </w:del>
    </w:p>
    <w:p w:rsidR="00000000" w:rsidDel="00000000" w:rsidP="00000000" w:rsidRDefault="00000000" w:rsidRPr="00000000" w14:paraId="00000057">
      <w:pPr>
        <w:numPr>
          <w:ilvl w:val="0"/>
          <w:numId w:val="6"/>
        </w:numPr>
        <w:shd w:fill="ffffff" w:val="clear"/>
        <w:spacing w:after="0" w:afterAutospacing="0" w:before="0" w:beforeAutospacing="0" w:lineRule="auto"/>
        <w:ind w:left="720" w:hanging="360"/>
        <w:rPr>
          <w:del w:author="Heidi Ullrich" w:id="2" w:date="2020-04-16T22:51:51Z"/>
          <w:rFonts w:ascii="Arial" w:cs="Arial" w:eastAsia="Arial" w:hAnsi="Arial"/>
          <w:sz w:val="22"/>
          <w:szCs w:val="22"/>
        </w:rPr>
      </w:pPr>
      <w:del w:author="Heidi Ullrich" w:id="2" w:date="2020-04-16T22:51:51Z">
        <w:r w:rsidDel="00000000" w:rsidR="00000000" w:rsidRPr="00000000">
          <w:rPr>
            <w:color w:val="172b4d"/>
            <w:rtl w:val="0"/>
          </w:rPr>
          <w:delText xml:space="preserve">Incorporate the recommendations that come out of the ATLAS Survey relating to Outreach </w:delText>
        </w:r>
      </w:del>
    </w:p>
    <w:p w:rsidR="00000000" w:rsidDel="00000000" w:rsidP="00000000" w:rsidRDefault="00000000" w:rsidRPr="00000000" w14:paraId="00000058">
      <w:pPr>
        <w:numPr>
          <w:ilvl w:val="0"/>
          <w:numId w:val="6"/>
        </w:numPr>
        <w:shd w:fill="ffffff" w:val="clear"/>
        <w:spacing w:after="0" w:afterAutospacing="0" w:before="0" w:beforeAutospacing="0" w:lineRule="auto"/>
        <w:ind w:left="720" w:hanging="360"/>
        <w:rPr>
          <w:del w:author="Heidi Ullrich" w:id="2" w:date="2020-04-16T22:51:51Z"/>
          <w:rFonts w:ascii="Arial" w:cs="Arial" w:eastAsia="Arial" w:hAnsi="Arial"/>
          <w:sz w:val="22"/>
          <w:szCs w:val="22"/>
        </w:rPr>
      </w:pPr>
      <w:del w:author="Heidi Ullrich" w:id="2" w:date="2020-04-16T22:51:51Z">
        <w:r w:rsidDel="00000000" w:rsidR="00000000" w:rsidRPr="00000000">
          <w:rPr>
            <w:color w:val="172b4d"/>
            <w:rtl w:val="0"/>
          </w:rPr>
          <w:delText xml:space="preserve">Each RALO is to work with their Regional leadership, their SC on O/E co-chair, their At-Large staff manager and GSE VP/liaison on the development of their region's FY21 Regional Strategic Outreach Plan. </w:delText>
        </w:r>
      </w:del>
    </w:p>
    <w:p w:rsidR="00000000" w:rsidDel="00000000" w:rsidP="00000000" w:rsidRDefault="00000000" w:rsidRPr="00000000" w14:paraId="00000059">
      <w:pPr>
        <w:numPr>
          <w:ilvl w:val="0"/>
          <w:numId w:val="6"/>
        </w:numPr>
        <w:shd w:fill="ffffff" w:val="clear"/>
        <w:spacing w:before="0" w:beforeAutospacing="0" w:lineRule="auto"/>
        <w:ind w:left="720" w:hanging="360"/>
        <w:rPr>
          <w:rFonts w:ascii="Arial" w:cs="Arial" w:eastAsia="Arial" w:hAnsi="Arial"/>
          <w:sz w:val="22"/>
          <w:szCs w:val="22"/>
        </w:rPr>
      </w:pPr>
      <w:del w:author="Heidi Ullrich" w:id="2" w:date="2020-04-16T22:51:51Z">
        <w:r w:rsidDel="00000000" w:rsidR="00000000" w:rsidRPr="00000000">
          <w:rPr>
            <w:color w:val="172b4d"/>
            <w:rtl w:val="0"/>
          </w:rPr>
          <w:delText xml:space="preserve">Regional calls will be set up with the above people. </w:delText>
        </w:r>
      </w:del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b w:val="1"/>
          <w:rtl w:val="0"/>
        </w:rPr>
        <w:t xml:space="preserve">ACTION: </w:t>
      </w:r>
      <w:r w:rsidDel="00000000" w:rsidR="00000000" w:rsidRPr="00000000">
        <w:rPr>
          <w:rtl w:val="0"/>
        </w:rPr>
        <w:t xml:space="preserve">The FY21 Regional Strategies are being developed. Current drafts are available at the Regional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FY21 Outreach and Engagement Strategy Workspace.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SC on O/E Co-Chairs</w:t>
      </w:r>
      <w:ins w:author="Heidi Ullrich" w:id="3" w:date="2020-04-16T22:53:11Z">
        <w:r w:rsidDel="00000000" w:rsidR="00000000" w:rsidRPr="00000000">
          <w:rPr>
            <w:rtl w:val="0"/>
          </w:rPr>
          <w:t xml:space="preserve">,</w:t>
        </w:r>
      </w:ins>
      <w:del w:author="Heidi Ullrich" w:id="3" w:date="2020-04-16T22:53:11Z">
        <w:r w:rsidDel="00000000" w:rsidR="00000000" w:rsidRPr="00000000">
          <w:rPr>
            <w:rtl w:val="0"/>
          </w:rPr>
          <w:delText xml:space="preserve"> should work</w:delText>
        </w:r>
      </w:del>
      <w:r w:rsidDel="00000000" w:rsidR="00000000" w:rsidRPr="00000000">
        <w:rPr>
          <w:rtl w:val="0"/>
        </w:rPr>
        <w:t xml:space="preserve"> in collaboration with their Regional Leadership and GSE Regional Vice President and At-Large Regional Manager</w:t>
      </w:r>
      <w:ins w:author="Heidi Ullrich" w:id="4" w:date="2020-04-16T22:53:19Z">
        <w:r w:rsidDel="00000000" w:rsidR="00000000" w:rsidRPr="00000000">
          <w:rPr>
            <w:rtl w:val="0"/>
          </w:rPr>
          <w:t xml:space="preserve">, must</w:t>
        </w:r>
      </w:ins>
      <w:r w:rsidDel="00000000" w:rsidR="00000000" w:rsidRPr="00000000">
        <w:rPr>
          <w:rtl w:val="0"/>
        </w:rPr>
        <w:t xml:space="preserve"> </w:t>
      </w:r>
      <w:del w:author="Heidi Ullrich" w:id="5" w:date="2020-04-16T22:53:23Z">
        <w:r w:rsidDel="00000000" w:rsidR="00000000" w:rsidRPr="00000000">
          <w:rPr>
            <w:rtl w:val="0"/>
          </w:rPr>
          <w:delText xml:space="preserve">to</w:delText>
        </w:r>
      </w:del>
      <w:r w:rsidDel="00000000" w:rsidR="00000000" w:rsidRPr="00000000">
        <w:rPr>
          <w:rtl w:val="0"/>
        </w:rPr>
        <w:t xml:space="preserve"> complete their strategies by 29 May 2020. 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Given the COVID-19 pandemic, these </w:t>
      </w:r>
      <w:r w:rsidDel="00000000" w:rsidR="00000000" w:rsidRPr="00000000">
        <w:rPr>
          <w:b w:val="1"/>
          <w:rtl w:val="0"/>
        </w:rPr>
        <w:t xml:space="preserve">Regional Outreach and Engagement Strategies need to incorporate virtual activities and be streamlined with ongoing GSE outreach and engagement</w:t>
      </w:r>
      <w:r w:rsidDel="00000000" w:rsidR="00000000" w:rsidRPr="00000000">
        <w:rPr>
          <w:rtl w:val="0"/>
        </w:rPr>
        <w:t xml:space="preserve"> activities to the extent possible.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ins w:author="Heidi Ullrich" w:id="6" w:date="2020-04-16T22:46:19Z"/>
        </w:rPr>
      </w:pPr>
      <w:ins w:author="Heidi Ullrich" w:id="6" w:date="2020-04-16T22:46:19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61">
      <w:pPr>
        <w:rPr>
          <w:ins w:author="Heidi Ullrich" w:id="6" w:date="2020-04-16T22:46:19Z"/>
        </w:rPr>
      </w:pPr>
      <w:ins w:author="Heidi Ullrich" w:id="6" w:date="2020-04-16T22:46:19Z">
        <w:r w:rsidDel="00000000" w:rsidR="00000000" w:rsidRPr="00000000">
          <w:rPr>
            <w:rtl w:val="0"/>
          </w:rPr>
          <w:t xml:space="preserve">Proposed Process</w:t>
        </w:r>
      </w:ins>
    </w:p>
    <w:p w:rsidR="00000000" w:rsidDel="00000000" w:rsidP="00000000" w:rsidRDefault="00000000" w:rsidRPr="00000000" w14:paraId="00000062">
      <w:pPr>
        <w:numPr>
          <w:ilvl w:val="0"/>
          <w:numId w:val="6"/>
        </w:numPr>
        <w:shd w:fill="ffffff" w:val="clear"/>
        <w:spacing w:after="0" w:afterAutospacing="0" w:before="320" w:lineRule="auto"/>
        <w:ind w:left="720" w:hanging="360"/>
        <w:rPr>
          <w:ins w:author="Heidi Ullrich" w:id="6" w:date="2020-04-16T22:46:19Z"/>
          <w:rFonts w:ascii="Arial" w:cs="Arial" w:eastAsia="Arial" w:hAnsi="Arial"/>
          <w:sz w:val="22"/>
          <w:szCs w:val="22"/>
        </w:rPr>
      </w:pPr>
      <w:ins w:author="Heidi Ullrich" w:id="6" w:date="2020-04-16T22:46:19Z">
        <w:r w:rsidDel="00000000" w:rsidR="00000000" w:rsidRPr="00000000">
          <w:rPr>
            <w:rtl w:val="0"/>
          </w:rPr>
          <w:t xml:space="preserve">Each RALO is to work with their Regional leadership, their SC on O/E co-chair, their At-Large staff manager and GSE VP/liaison on the development of their region's FY21 Regional Strategic Outreach Plan. </w:t>
        </w:r>
      </w:ins>
    </w:p>
    <w:p w:rsidR="00000000" w:rsidDel="00000000" w:rsidP="00000000" w:rsidRDefault="00000000" w:rsidRPr="00000000" w14:paraId="00000063">
      <w:pPr>
        <w:numPr>
          <w:ilvl w:val="0"/>
          <w:numId w:val="6"/>
        </w:numPr>
        <w:shd w:fill="ffffff" w:val="clear"/>
        <w:spacing w:before="0" w:beforeAutospacing="0" w:lineRule="auto"/>
        <w:ind w:left="720" w:hanging="360"/>
        <w:rPr>
          <w:ins w:author="Heidi Ullrich" w:id="6" w:date="2020-04-16T22:46:19Z"/>
          <w:rFonts w:ascii="Arial" w:cs="Arial" w:eastAsia="Arial" w:hAnsi="Arial"/>
          <w:sz w:val="22"/>
          <w:szCs w:val="22"/>
        </w:rPr>
      </w:pPr>
      <w:ins w:author="Heidi Ullrich" w:id="6" w:date="2020-04-16T22:46:19Z">
        <w:r w:rsidDel="00000000" w:rsidR="00000000" w:rsidRPr="00000000">
          <w:rPr>
            <w:rtl w:val="0"/>
          </w:rPr>
          <w:t xml:space="preserve">Regional calls will be set up with the above people. </w:t>
        </w:r>
      </w:ins>
    </w:p>
    <w:p w:rsidR="00000000" w:rsidDel="00000000" w:rsidP="00000000" w:rsidRDefault="00000000" w:rsidRPr="00000000" w14:paraId="00000064">
      <w:pPr>
        <w:shd w:fill="ffffff" w:val="clear"/>
        <w:spacing w:before="320" w:lineRule="auto"/>
        <w:ind w:left="720" w:firstLine="0"/>
        <w:rPr>
          <w:ins w:author="Heidi Ullrich" w:id="6" w:date="2020-04-16T22:46:19Z"/>
        </w:rPr>
      </w:pPr>
      <w:ins w:author="Heidi Ullrich" w:id="6" w:date="2020-04-16T22:46:19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65">
      <w:pPr>
        <w:numPr>
          <w:ilvl w:val="0"/>
          <w:numId w:val="6"/>
        </w:numPr>
        <w:shd w:fill="ffffff" w:val="clear"/>
        <w:spacing w:after="0" w:afterAutospacing="0" w:before="320" w:lineRule="auto"/>
        <w:ind w:left="720" w:hanging="360"/>
        <w:rPr>
          <w:ins w:author="Heidi Ullrich" w:id="6" w:date="2020-04-16T22:46:19Z"/>
          <w:color w:val="172b4d"/>
          <w:u w:val="none"/>
        </w:rPr>
      </w:pPr>
      <w:ins w:author="Heidi Ullrich" w:id="6" w:date="2020-04-16T22:46:19Z">
        <w:r w:rsidDel="00000000" w:rsidR="00000000" w:rsidRPr="00000000">
          <w:rPr>
            <w:rtl w:val="0"/>
          </w:rPr>
          <w:t xml:space="preserve">Strategies</w:t>
        </w:r>
        <w:r w:rsidDel="00000000" w:rsidR="00000000" w:rsidRPr="00000000">
          <w:rPr>
            <w:rtl w:val="0"/>
          </w:rPr>
          <w:t xml:space="preserve"> should incorporate virtual activities, use of social media, </w:t>
        </w:r>
        <w:r w:rsidDel="00000000" w:rsidR="00000000" w:rsidRPr="00000000">
          <w:rPr>
            <w:rtl w:val="0"/>
          </w:rPr>
          <w:t xml:space="preserve">existing</w:t>
        </w:r>
        <w:r w:rsidDel="00000000" w:rsidR="00000000" w:rsidRPr="00000000">
          <w:rPr>
            <w:rtl w:val="0"/>
          </w:rPr>
          <w:t xml:space="preserve"> At-Large Participation tools such as capacity building webinars, videos, ICANN Learn courses, slide decks, etc. </w:t>
        </w:r>
      </w:ins>
    </w:p>
    <w:p w:rsidR="00000000" w:rsidDel="00000000" w:rsidP="00000000" w:rsidRDefault="00000000" w:rsidRPr="00000000" w14:paraId="00000066">
      <w:pPr>
        <w:numPr>
          <w:ilvl w:val="0"/>
          <w:numId w:val="6"/>
        </w:numPr>
        <w:shd w:fill="ffffff" w:val="clear"/>
        <w:spacing w:after="0" w:afterAutospacing="0" w:before="0" w:beforeAutospacing="0" w:lineRule="auto"/>
        <w:ind w:left="720" w:hanging="360"/>
        <w:rPr>
          <w:ins w:author="Heidi Ullrich" w:id="6" w:date="2020-04-16T22:46:19Z"/>
          <w:color w:val="172b4d"/>
          <w:u w:val="none"/>
        </w:rPr>
      </w:pPr>
      <w:ins w:author="Heidi Ullrich" w:id="6" w:date="2020-04-16T22:46:19Z">
        <w:r w:rsidDel="00000000" w:rsidR="00000000" w:rsidRPr="00000000">
          <w:rPr>
            <w:rtl w:val="0"/>
          </w:rPr>
          <w:t xml:space="preserve">Strategies should consider involving the At-Large Ambassadors in their outreach and engagement plans. </w:t>
        </w:r>
      </w:ins>
    </w:p>
    <w:p w:rsidR="00000000" w:rsidDel="00000000" w:rsidP="00000000" w:rsidRDefault="00000000" w:rsidRPr="00000000" w14:paraId="00000067">
      <w:pPr>
        <w:numPr>
          <w:ilvl w:val="0"/>
          <w:numId w:val="6"/>
        </w:numPr>
        <w:shd w:fill="ffffff" w:val="clear"/>
        <w:spacing w:after="0" w:afterAutospacing="0" w:before="0" w:beforeAutospacing="0" w:lineRule="auto"/>
        <w:ind w:left="720" w:hanging="360"/>
        <w:rPr>
          <w:ins w:author="Heidi Ullrich" w:id="6" w:date="2020-04-16T22:46:19Z"/>
          <w:color w:val="172b4d"/>
          <w:u w:val="none"/>
        </w:rPr>
      </w:pPr>
      <w:ins w:author="Heidi Ullrich" w:id="6" w:date="2020-04-16T22:46:19Z">
        <w:r w:rsidDel="00000000" w:rsidR="00000000" w:rsidRPr="00000000">
          <w:rPr>
            <w:rtl w:val="0"/>
          </w:rPr>
          <w:t xml:space="preserve">Strategies should incorporate Post-ATLAS III activities where relevant. </w:t>
        </w:r>
      </w:ins>
    </w:p>
    <w:p w:rsidR="00000000" w:rsidDel="00000000" w:rsidP="00000000" w:rsidRDefault="00000000" w:rsidRPr="00000000" w14:paraId="00000068">
      <w:pPr>
        <w:numPr>
          <w:ilvl w:val="0"/>
          <w:numId w:val="6"/>
        </w:numPr>
        <w:shd w:fill="ffffff" w:val="clear"/>
        <w:spacing w:before="0" w:beforeAutospacing="0" w:lineRule="auto"/>
        <w:ind w:left="720" w:hanging="360"/>
        <w:rPr>
          <w:ins w:author="Heidi Ullrich" w:id="6" w:date="2020-04-16T22:46:19Z"/>
          <w:color w:val="172b4d"/>
          <w:u w:val="none"/>
        </w:rPr>
      </w:pPr>
      <w:ins w:author="Heidi Ullrich" w:id="6" w:date="2020-04-16T22:46:19Z">
        <w:r w:rsidDel="00000000" w:rsidR="00000000" w:rsidRPr="00000000">
          <w:rPr>
            <w:rtl w:val="0"/>
          </w:rPr>
          <w:t xml:space="preserve">Strategies should list the CROP trips and RALO </w:t>
        </w:r>
        <w:r w:rsidDel="00000000" w:rsidR="00000000" w:rsidRPr="00000000">
          <w:rPr>
            <w:rtl w:val="0"/>
          </w:rPr>
          <w:t xml:space="preserve">Discretionary</w:t>
        </w:r>
        <w:r w:rsidDel="00000000" w:rsidR="00000000" w:rsidRPr="00000000">
          <w:rPr>
            <w:rtl w:val="0"/>
          </w:rPr>
          <w:t xml:space="preserve"> Funding activities.</w:t>
        </w:r>
      </w:ins>
    </w:p>
    <w:p w:rsidR="00000000" w:rsidDel="00000000" w:rsidP="00000000" w:rsidRDefault="00000000" w:rsidRPr="00000000" w14:paraId="0000006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Style w:val="Heading1"/>
        <w:rPr/>
      </w:pPr>
      <w:bookmarkStart w:colFirst="0" w:colLast="0" w:name="_x79e9gls9rx4" w:id="4"/>
      <w:bookmarkEnd w:id="4"/>
      <w:r w:rsidDel="00000000" w:rsidR="00000000" w:rsidRPr="00000000">
        <w:rPr>
          <w:rtl w:val="0"/>
        </w:rPr>
        <w:t xml:space="preserve">Engagement Strategies </w:t>
      </w:r>
    </w:p>
    <w:p w:rsidR="00000000" w:rsidDel="00000000" w:rsidP="00000000" w:rsidRDefault="00000000" w:rsidRPr="00000000" w14:paraId="0000006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ins w:author="Heidi Ullrich" w:id="9" w:date="2020-04-16T22:59:17Z"/>
        </w:rPr>
      </w:pPr>
      <w:r w:rsidDel="00000000" w:rsidR="00000000" w:rsidRPr="00000000">
        <w:rPr>
          <w:rtl w:val="0"/>
        </w:rPr>
        <w:t xml:space="preserve">In collaboration with  RALO’s, the key </w:t>
      </w:r>
      <w:ins w:author="Heidi Ullrich" w:id="7" w:date="2020-04-16T23:01:16Z">
        <w:r w:rsidDel="00000000" w:rsidR="00000000" w:rsidRPr="00000000">
          <w:rPr>
            <w:rtl w:val="0"/>
          </w:rPr>
          <w:t xml:space="preserve">At-Large policy </w:t>
        </w:r>
      </w:ins>
      <w:del w:author="Heidi Ullrich" w:id="7" w:date="2020-04-16T23:01:16Z">
        <w:r w:rsidDel="00000000" w:rsidR="00000000" w:rsidRPr="00000000">
          <w:rPr>
            <w:rtl w:val="0"/>
          </w:rPr>
          <w:delText xml:space="preserve">ICANN</w:delText>
        </w:r>
      </w:del>
      <w:r w:rsidDel="00000000" w:rsidR="00000000" w:rsidRPr="00000000">
        <w:rPr>
          <w:rtl w:val="0"/>
        </w:rPr>
        <w:t xml:space="preserve"> issues were identified </w:t>
      </w:r>
      <w:ins w:author="Heidi Ullrich" w:id="8" w:date="2020-04-16T23:01:29Z">
        <w:r w:rsidDel="00000000" w:rsidR="00000000" w:rsidRPr="00000000">
          <w:rPr>
            <w:rtl w:val="0"/>
          </w:rPr>
          <w:t xml:space="preserve">during ICANN63 in Barcelona through a  bottom up process. These issues are noted in the At-Large Policy Platform. </w:t>
        </w:r>
      </w:ins>
      <w:del w:author="Heidi Ullrich" w:id="8" w:date="2020-04-16T23:01:29Z">
        <w:r w:rsidDel="00000000" w:rsidR="00000000" w:rsidRPr="00000000">
          <w:rPr>
            <w:rtl w:val="0"/>
          </w:rPr>
          <w:delText xml:space="preserve">and reported at the last  ICANN 67 meeting - At-Large Report - by  APRALO chair  Satish Babu and they </w:delText>
        </w:r>
      </w:del>
      <w:ins w:author="Heidi Ullrich" w:id="8" w:date="2020-04-16T23:01:29Z">
        <w:r w:rsidDel="00000000" w:rsidR="00000000" w:rsidRPr="00000000">
          <w:rPr>
            <w:rtl w:val="0"/>
          </w:rPr>
          <w:t xml:space="preserve">They </w:t>
        </w:r>
      </w:ins>
      <w:r w:rsidDel="00000000" w:rsidR="00000000" w:rsidRPr="00000000">
        <w:rPr>
          <w:rtl w:val="0"/>
        </w:rPr>
        <w:t xml:space="preserve">are cornerstone themes for engagement with the community. </w:t>
      </w:r>
      <w:ins w:author="Heidi Ullrich" w:id="9" w:date="2020-04-16T22:59:17Z">
        <w:r w:rsidDel="00000000" w:rsidR="00000000" w:rsidRPr="00000000">
          <w:rPr>
            <w:rtl w:val="0"/>
          </w:rPr>
          <w:t xml:space="preserve">The top 10 At-Large Policy issues  are:</w:t>
        </w:r>
      </w:ins>
      <w:del w:author="Heidi Ullrich" w:id="9" w:date="2020-04-16T22:59:17Z">
        <w:r w:rsidDel="00000000" w:rsidR="00000000" w:rsidRPr="00000000">
          <w:rPr>
            <w:rtl w:val="0"/>
          </w:rPr>
          <w:delText xml:space="preserve">The idea is to have discussions on these topics that include: </w:delText>
        </w:r>
      </w:del>
      <w:ins w:author="Heidi Ullrich" w:id="9" w:date="2020-04-16T22:59:17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6D">
      <w:pPr>
        <w:rPr>
          <w:rPrChange w:author="Heidi Ullrich" w:id="10" w:date="2020-04-16T22:59:17Z">
            <w:rPr>
              <w:rFonts w:ascii="Roboto" w:cs="Roboto" w:eastAsia="Roboto" w:hAnsi="Roboto"/>
              <w:color w:val="70757a"/>
              <w:sz w:val="21"/>
              <w:szCs w:val="21"/>
            </w:rPr>
          </w:rPrChange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0"/>
          <w:szCs w:val="20"/>
          <w:highlight w:val="white"/>
          <w:u w:val="none"/>
        </w:rPr>
      </w:pPr>
      <w:commentRangeStart w:id="1"/>
      <w:r w:rsidDel="00000000" w:rsidR="00000000" w:rsidRPr="00000000">
        <w:rPr>
          <w:rFonts w:ascii="Roboto" w:cs="Roboto" w:eastAsia="Roboto" w:hAnsi="Roboto"/>
          <w:sz w:val="20"/>
          <w:szCs w:val="20"/>
          <w:highlight w:val="white"/>
          <w:rtl w:val="0"/>
        </w:rPr>
        <w:t xml:space="preserve">DNS Abuse</w:t>
      </w:r>
    </w:p>
    <w:p w:rsidR="00000000" w:rsidDel="00000000" w:rsidP="00000000" w:rsidRDefault="00000000" w:rsidRPr="00000000" w14:paraId="0000006F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highlight w:val="white"/>
          <w:rtl w:val="0"/>
        </w:rPr>
        <w:t xml:space="preserve">Cybersecurity</w:t>
      </w:r>
    </w:p>
    <w:p w:rsidR="00000000" w:rsidDel="00000000" w:rsidP="00000000" w:rsidRDefault="00000000" w:rsidRPr="00000000" w14:paraId="00000070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highlight w:val="white"/>
          <w:rtl w:val="0"/>
        </w:rPr>
        <w:t xml:space="preserve">International Domain Names (IDN)</w:t>
      </w:r>
    </w:p>
    <w:p w:rsidR="00000000" w:rsidDel="00000000" w:rsidP="00000000" w:rsidRDefault="00000000" w:rsidRPr="00000000" w14:paraId="00000071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highlight w:val="white"/>
          <w:rtl w:val="0"/>
        </w:rPr>
        <w:t xml:space="preserve">Universal Acceptance (UA)</w:t>
      </w:r>
    </w:p>
    <w:p w:rsidR="00000000" w:rsidDel="00000000" w:rsidP="00000000" w:rsidRDefault="00000000" w:rsidRPr="00000000" w14:paraId="00000072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highlight w:val="white"/>
          <w:rtl w:val="0"/>
        </w:rPr>
        <w:t xml:space="preserve">Multi-stakeholderism</w:t>
      </w:r>
    </w:p>
    <w:p w:rsidR="00000000" w:rsidDel="00000000" w:rsidP="00000000" w:rsidRDefault="00000000" w:rsidRPr="00000000" w14:paraId="00000073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highlight w:val="white"/>
          <w:rtl w:val="0"/>
        </w:rPr>
        <w:t xml:space="preserve">Transparency and Accountability</w:t>
      </w:r>
    </w:p>
    <w:p w:rsidR="00000000" w:rsidDel="00000000" w:rsidP="00000000" w:rsidRDefault="00000000" w:rsidRPr="00000000" w14:paraId="00000074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highlight w:val="white"/>
          <w:rtl w:val="0"/>
        </w:rPr>
        <w:t xml:space="preserve">Internet Governance</w:t>
      </w:r>
    </w:p>
    <w:p w:rsidR="00000000" w:rsidDel="00000000" w:rsidP="00000000" w:rsidRDefault="00000000" w:rsidRPr="00000000" w14:paraId="00000075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highlight w:val="white"/>
          <w:rtl w:val="0"/>
        </w:rPr>
        <w:t xml:space="preserve">Human Rights</w:t>
      </w:r>
    </w:p>
    <w:p w:rsidR="00000000" w:rsidDel="00000000" w:rsidP="00000000" w:rsidRDefault="00000000" w:rsidRPr="00000000" w14:paraId="00000076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highlight w:val="white"/>
          <w:rtl w:val="0"/>
        </w:rPr>
        <w:t xml:space="preserve">Consumer protection</w:t>
      </w:r>
    </w:p>
    <w:p w:rsidR="00000000" w:rsidDel="00000000" w:rsidP="00000000" w:rsidRDefault="00000000" w:rsidRPr="00000000" w14:paraId="00000077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highlight w:val="white"/>
          <w:rtl w:val="0"/>
        </w:rPr>
        <w:t xml:space="preserve">Jurisdiction / Geopolitics</w:t>
      </w:r>
    </w:p>
    <w:p w:rsidR="00000000" w:rsidDel="00000000" w:rsidP="00000000" w:rsidRDefault="00000000" w:rsidRPr="00000000" w14:paraId="00000078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highlight w:val="white"/>
          <w:rtl w:val="0"/>
        </w:rPr>
        <w:t xml:space="preserve">New gTLDs</w:t>
      </w:r>
    </w:p>
    <w:p w:rsidR="00000000" w:rsidDel="00000000" w:rsidP="00000000" w:rsidRDefault="00000000" w:rsidRPr="00000000" w14:paraId="00000079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highlight w:val="white"/>
          <w:rtl w:val="0"/>
        </w:rPr>
        <w:t xml:space="preserve">Accessibility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ins w:author="Heidi Ullrich" w:id="11" w:date="2020-04-16T23:19:10Z"/>
          <w:b w:val="1"/>
        </w:rPr>
      </w:pPr>
      <w:ins w:author="Heidi Ullrich" w:id="11" w:date="2020-04-16T23:19:10Z">
        <w:r w:rsidDel="00000000" w:rsidR="00000000" w:rsidRPr="00000000">
          <w:rPr>
            <w:b w:val="1"/>
            <w:rtl w:val="0"/>
          </w:rPr>
          <w:t xml:space="preserve">Strategies and Tools for Implementation: </w:t>
        </w:r>
      </w:ins>
    </w:p>
    <w:p w:rsidR="00000000" w:rsidDel="00000000" w:rsidP="00000000" w:rsidRDefault="00000000" w:rsidRPr="00000000" w14:paraId="0000007C">
      <w:pPr>
        <w:rPr>
          <w:ins w:author="Heidi Ullrich" w:id="11" w:date="2020-04-16T23:19:10Z"/>
          <w:b w:val="1"/>
        </w:rPr>
      </w:pPr>
      <w:ins w:author="Heidi Ullrich" w:id="11" w:date="2020-04-16T23:19:10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7D">
      <w:pPr>
        <w:rPr>
          <w:ins w:author="Heidi Ullrich" w:id="11" w:date="2020-04-16T23:19:10Z"/>
          <w:b w:val="1"/>
        </w:rPr>
      </w:pPr>
      <w:ins w:author="Heidi Ullrich" w:id="11" w:date="2020-04-16T23:19:10Z">
        <w:r w:rsidDel="00000000" w:rsidR="00000000" w:rsidRPr="00000000">
          <w:rPr>
            <w:b w:val="1"/>
            <w:rtl w:val="0"/>
          </w:rPr>
          <w:t xml:space="preserve">As noted above, key to any SC on O/E engagement strategy, both face-to-face or </w:t>
        </w:r>
        <w:r w:rsidDel="00000000" w:rsidR="00000000" w:rsidRPr="00000000">
          <w:rPr>
            <w:b w:val="1"/>
            <w:rtl w:val="0"/>
          </w:rPr>
          <w:t xml:space="preserve">virtual</w:t>
        </w:r>
        <w:r w:rsidDel="00000000" w:rsidR="00000000" w:rsidRPr="00000000">
          <w:rPr>
            <w:b w:val="1"/>
            <w:rtl w:val="0"/>
          </w:rPr>
          <w:t xml:space="preserve">, is that activities are developed and implemented in </w:t>
        </w:r>
        <w:r w:rsidDel="00000000" w:rsidR="00000000" w:rsidRPr="00000000">
          <w:rPr>
            <w:b w:val="1"/>
            <w:rtl w:val="0"/>
          </w:rPr>
          <w:t xml:space="preserve">collaboration</w:t>
        </w:r>
        <w:r w:rsidDel="00000000" w:rsidR="00000000" w:rsidRPr="00000000">
          <w:rPr>
            <w:b w:val="1"/>
            <w:rtl w:val="0"/>
          </w:rPr>
          <w:t xml:space="preserve"> with the Capacity Building WG, the Consolidated Policy WG, and the Social Media WG. GSE regional strategies should also inform At-Large engagement activities. It is also </w:t>
        </w:r>
        <w:r w:rsidDel="00000000" w:rsidR="00000000" w:rsidRPr="00000000">
          <w:rPr>
            <w:b w:val="1"/>
            <w:rtl w:val="0"/>
          </w:rPr>
          <w:t xml:space="preserve">essential that the At-Large Communications Strategy is considered during the implementation of engagement activities. </w:t>
        </w:r>
        <w:r w:rsidDel="00000000" w:rsidR="00000000" w:rsidRPr="00000000">
          <w:rPr>
            <w:b w:val="1"/>
            <w:rtl w:val="0"/>
          </w:rPr>
          <w:t xml:space="preserve"> This will ensure that At-Large engagement </w:t>
        </w:r>
        <w:r w:rsidDel="00000000" w:rsidR="00000000" w:rsidRPr="00000000">
          <w:rPr>
            <w:b w:val="1"/>
            <w:rtl w:val="0"/>
          </w:rPr>
          <w:t xml:space="preserve">strategies</w:t>
        </w:r>
        <w:r w:rsidDel="00000000" w:rsidR="00000000" w:rsidRPr="00000000">
          <w:rPr>
            <w:b w:val="1"/>
            <w:rtl w:val="0"/>
          </w:rPr>
          <w:t xml:space="preserve"> are effective and carried out in an efficient manner. </w:t>
        </w:r>
      </w:ins>
    </w:p>
    <w:p w:rsidR="00000000" w:rsidDel="00000000" w:rsidP="00000000" w:rsidRDefault="00000000" w:rsidRPr="00000000" w14:paraId="0000007E">
      <w:pPr>
        <w:rPr>
          <w:ins w:author="Heidi Ullrich" w:id="11" w:date="2020-04-16T23:19:10Z"/>
          <w:b w:val="1"/>
        </w:rPr>
      </w:pPr>
      <w:ins w:author="Heidi Ullrich" w:id="11" w:date="2020-04-16T23:19:10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The </w:t>
      </w:r>
      <w:ins w:author="Heidi Ullrich" w:id="12" w:date="2020-04-16T23:26:58Z">
        <w:r w:rsidDel="00000000" w:rsidR="00000000" w:rsidRPr="00000000">
          <w:rPr>
            <w:rtl w:val="0"/>
          </w:rPr>
          <w:t xml:space="preserve">tools that can be </w:t>
        </w:r>
      </w:ins>
      <w:del w:author="Heidi Ullrich" w:id="12" w:date="2020-04-16T23:26:58Z">
        <w:r w:rsidDel="00000000" w:rsidR="00000000" w:rsidRPr="00000000">
          <w:rPr>
            <w:rtl w:val="0"/>
          </w:rPr>
          <w:delText xml:space="preserve">techniques</w:delText>
        </w:r>
      </w:del>
      <w:r w:rsidDel="00000000" w:rsidR="00000000" w:rsidRPr="00000000">
        <w:rPr>
          <w:rtl w:val="0"/>
        </w:rPr>
        <w:t xml:space="preserve"> used </w:t>
      </w:r>
      <w:del w:author="Heidi Ullrich" w:id="13" w:date="2020-04-16T23:27:06Z">
        <w:r w:rsidDel="00000000" w:rsidR="00000000" w:rsidRPr="00000000">
          <w:rPr>
            <w:rtl w:val="0"/>
          </w:rPr>
          <w:delText xml:space="preserve">can </w:delText>
        </w:r>
      </w:del>
      <w:r w:rsidDel="00000000" w:rsidR="00000000" w:rsidRPr="00000000">
        <w:rPr>
          <w:rtl w:val="0"/>
        </w:rPr>
        <w:t xml:space="preserve">include: </w:t>
      </w:r>
    </w:p>
    <w:p w:rsidR="00000000" w:rsidDel="00000000" w:rsidP="00000000" w:rsidRDefault="00000000" w:rsidRPr="00000000" w14:paraId="00000080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Zoom meeting</w:t>
      </w:r>
      <w:ins w:author="Heidi Ullrich" w:id="14" w:date="2020-04-16T23:27:16Z">
        <w:r w:rsidDel="00000000" w:rsidR="00000000" w:rsidRPr="00000000">
          <w:rPr>
            <w:b w:val="1"/>
            <w:rtl w:val="0"/>
          </w:rPr>
          <w:t xml:space="preserve"> rooms</w:t>
        </w:r>
      </w:ins>
      <w:r w:rsidDel="00000000" w:rsidR="00000000" w:rsidRPr="00000000">
        <w:rPr>
          <w:rtl w:val="0"/>
        </w:rPr>
        <w:t xml:space="preserve">: discussions on these themes in the regions</w:t>
      </w:r>
    </w:p>
    <w:p w:rsidR="00000000" w:rsidDel="00000000" w:rsidP="00000000" w:rsidRDefault="00000000" w:rsidRPr="00000000" w14:paraId="00000081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Poll or survey:</w:t>
      </w:r>
      <w:r w:rsidDel="00000000" w:rsidR="00000000" w:rsidRPr="00000000">
        <w:rPr>
          <w:rtl w:val="0"/>
        </w:rPr>
        <w:t xml:space="preserve"> RALO members on their interest and capacity to lead the individual discussion and provide policy comments, i.e.</w:t>
      </w:r>
    </w:p>
    <w:p w:rsidR="00000000" w:rsidDel="00000000" w:rsidP="00000000" w:rsidRDefault="00000000" w:rsidRPr="00000000" w14:paraId="00000082">
      <w:pPr>
        <w:ind w:left="720" w:firstLine="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https://forms.gle/YKmdaWYTVRMMtBgY9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11"/>
        </w:numPr>
        <w:ind w:left="720" w:hanging="360"/>
        <w:rPr>
          <w:del w:author="Heidi Ullrich" w:id="16" w:date="2020-04-16T23:27:47Z"/>
          <w:u w:val="none"/>
        </w:rPr>
      </w:pPr>
      <w:ins w:author="Heidi Ullrich" w:id="15" w:date="2020-04-16T23:27:40Z">
        <w:commentRangeStart w:id="2"/>
        <w:r w:rsidDel="00000000" w:rsidR="00000000" w:rsidRPr="00000000">
          <w:rPr>
            <w:rtl w:val="0"/>
          </w:rPr>
          <w:t xml:space="preserve">RALO </w:t>
        </w:r>
      </w:ins>
      <w:commentRangeStart w:id="3"/>
      <w:r w:rsidDel="00000000" w:rsidR="00000000" w:rsidRPr="00000000">
        <w:rPr>
          <w:b w:val="1"/>
          <w:rtl w:val="0"/>
        </w:rPr>
        <w:t xml:space="preserve">Newsletters</w:t>
      </w:r>
      <w:commentRangeEnd w:id="2"/>
      <w:r w:rsidDel="00000000" w:rsidR="00000000" w:rsidRPr="00000000">
        <w:commentReference w:id="2"/>
      </w:r>
      <w:commentRangeEnd w:id="3"/>
      <w:r w:rsidDel="00000000" w:rsidR="00000000" w:rsidRPr="00000000">
        <w:commentReference w:id="3"/>
      </w:r>
      <w:r w:rsidDel="00000000" w:rsidR="00000000" w:rsidRPr="00000000">
        <w:rPr>
          <w:b w:val="1"/>
          <w:rtl w:val="0"/>
        </w:rPr>
        <w:t xml:space="preserve">:</w:t>
      </w:r>
      <w:r w:rsidDel="00000000" w:rsidR="00000000" w:rsidRPr="00000000">
        <w:rPr>
          <w:rtl w:val="0"/>
        </w:rPr>
        <w:t xml:space="preserve"> </w:t>
      </w:r>
      <w:del w:author="Heidi Ullrich" w:id="16" w:date="2020-04-16T23:27:47Z">
        <w:commentRangeStart w:id="4"/>
        <w:commentRangeStart w:id="5"/>
        <w:r w:rsidDel="00000000" w:rsidR="00000000" w:rsidRPr="00000000">
          <w:rPr>
            <w:rtl w:val="0"/>
          </w:rPr>
          <w:delText xml:space="preserve">Detailed articles </w:delText>
        </w:r>
        <w:commentRangeEnd w:id="4"/>
        <w:r w:rsidDel="00000000" w:rsidR="00000000" w:rsidRPr="00000000">
          <w:commentReference w:id="4"/>
        </w:r>
        <w:commentRangeEnd w:id="5"/>
        <w:r w:rsidDel="00000000" w:rsidR="00000000" w:rsidRPr="00000000">
          <w:commentReference w:id="5"/>
        </w:r>
        <w:r w:rsidDel="00000000" w:rsidR="00000000" w:rsidRPr="00000000">
          <w:rPr>
            <w:rtl w:val="0"/>
          </w:rPr>
          <w:delText xml:space="preserve">explaining an important controversial issue in monthly newsletters </w:delText>
        </w:r>
      </w:del>
      <w:ins w:author="Heidi Ullrich" w:id="16" w:date="2020-04-16T23:27:47Z">
        <w:del w:author="Heidi Ullrich" w:id="16" w:date="2020-04-16T23:27:47Z">
          <w:r w:rsidDel="00000000" w:rsidR="00000000" w:rsidRPr="00000000">
            <w:rPr>
              <w:rtl w:val="0"/>
            </w:rPr>
            <w:delText xml:space="preserve">Consider including a policy topic spotlight in the RALO  newsletters. </w:delText>
          </w:r>
        </w:del>
      </w:ins>
      <w:del w:author="Heidi Ullrich" w:id="16" w:date="2020-04-16T23:27:47Z">
        <w:r w:rsidDel="00000000" w:rsidR="00000000" w:rsidRPr="00000000">
          <w:rPr>
            <w:rtl w:val="0"/>
          </w:rPr>
        </w:r>
      </w:del>
    </w:p>
    <w:p w:rsidR="00000000" w:rsidDel="00000000" w:rsidP="00000000" w:rsidRDefault="00000000" w:rsidRPr="00000000" w14:paraId="00000084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Videos</w:t>
      </w:r>
      <w:ins w:author="Heidi Ullrich" w:id="17" w:date="2020-04-16T23:28:43Z">
        <w:r w:rsidDel="00000000" w:rsidR="00000000" w:rsidRPr="00000000">
          <w:rPr>
            <w:b w:val="1"/>
            <w:rtl w:val="0"/>
          </w:rPr>
          <w:t xml:space="preserve"> - The CBWG and CPWG are working on videos on key At-Large </w:t>
        </w:r>
        <w:r w:rsidDel="00000000" w:rsidR="00000000" w:rsidRPr="00000000">
          <w:rPr>
            <w:b w:val="1"/>
            <w:rtl w:val="0"/>
          </w:rPr>
          <w:t xml:space="preserve">policy</w:t>
        </w:r>
        <w:r w:rsidDel="00000000" w:rsidR="00000000" w:rsidRPr="00000000">
          <w:rPr>
            <w:b w:val="1"/>
            <w:rtl w:val="0"/>
          </w:rPr>
          <w:t xml:space="preserve"> issues which can be used for </w:t>
        </w:r>
        <w:r w:rsidDel="00000000" w:rsidR="00000000" w:rsidRPr="00000000">
          <w:rPr>
            <w:b w:val="1"/>
            <w:rtl w:val="0"/>
          </w:rPr>
          <w:t xml:space="preserve">engagement</w:t>
        </w:r>
        <w:r w:rsidDel="00000000" w:rsidR="00000000" w:rsidRPr="00000000">
          <w:rPr>
            <w:b w:val="1"/>
            <w:rtl w:val="0"/>
          </w:rPr>
          <w:t xml:space="preserve"> activities. RALOs could also prepare videos, for ex. the</w:t>
        </w:r>
      </w:ins>
      <w:del w:author="Heidi Ullrich" w:id="17" w:date="2020-04-16T23:28:43Z">
        <w:r w:rsidDel="00000000" w:rsidR="00000000" w:rsidRPr="00000000">
          <w:rPr>
            <w:rtl w:val="0"/>
          </w:rPr>
          <w:delText xml:space="preserve">; </w:delText>
        </w:r>
      </w:del>
      <w:r w:rsidDel="00000000" w:rsidR="00000000" w:rsidRPr="00000000">
        <w:rPr>
          <w:rtl w:val="0"/>
        </w:rPr>
        <w:t xml:space="preserve"> </w:t>
      </w:r>
      <w:del w:author="Heidi Ullrich" w:id="18" w:date="2020-04-16T23:30:22Z">
        <w:r w:rsidDel="00000000" w:rsidR="00000000" w:rsidRPr="00000000">
          <w:rPr>
            <w:rtl w:val="0"/>
          </w:rPr>
          <w:delText xml:space="preserve">NARALO Insights series</w:delText>
        </w:r>
      </w:del>
      <w:ins w:author="Heidi Ullrich" w:id="18" w:date="2020-04-16T23:30:22Z">
        <w:r w:rsidDel="00000000" w:rsidR="00000000" w:rsidRPr="00000000">
          <w:fldChar w:fldCharType="begin"/>
        </w:r>
        <w:r w:rsidDel="00000000" w:rsidR="00000000" w:rsidRPr="00000000">
          <w:instrText xml:space="preserve">HYPERLINK "https://www.youtube.com/watch?v=fjJr_3ASjxU&amp;t=75s"</w:instrText>
        </w:r>
        <w:r w:rsidDel="00000000" w:rsidR="00000000" w:rsidRPr="00000000">
          <w:fldChar w:fldCharType="separate"/>
        </w:r>
        <w:r w:rsidDel="00000000" w:rsidR="00000000" w:rsidRPr="00000000">
          <w:rPr>
            <w:color w:val="1155cc"/>
            <w:u w:val="single"/>
            <w:rtl w:val="0"/>
          </w:rPr>
          <w:t xml:space="preserve">NARALO Insights series</w:t>
        </w:r>
        <w:r w:rsidDel="00000000" w:rsidR="00000000" w:rsidRPr="00000000">
          <w:fldChar w:fldCharType="end"/>
        </w:r>
      </w:ins>
      <w:r w:rsidDel="00000000" w:rsidR="00000000" w:rsidRPr="00000000">
        <w:rPr>
          <w:rtl w:val="0"/>
        </w:rPr>
        <w:t xml:space="preserve"> on ICANN issues i.e.</w:t>
      </w:r>
    </w:p>
    <w:p w:rsidR="00000000" w:rsidDel="00000000" w:rsidP="00000000" w:rsidRDefault="00000000" w:rsidRPr="00000000" w14:paraId="00000085">
      <w:pPr>
        <w:ind w:left="720" w:firstLine="0"/>
        <w:rPr/>
      </w:pPr>
      <w:del w:author="Heidi Ullrich" w:id="19" w:date="2020-04-16T23:30:25Z">
        <w:r w:rsidDel="00000000" w:rsidR="00000000" w:rsidRPr="00000000">
          <w:fldChar w:fldCharType="begin"/>
        </w:r>
        <w:r w:rsidDel="00000000" w:rsidR="00000000" w:rsidRPr="00000000">
          <w:delInstrText xml:space="preserve">HYPERLINK "https://www.youtube.com/watch?v=fjJr_3ASjxU&amp;t=75s"</w:delInstrText>
        </w:r>
        <w:r w:rsidDel="00000000" w:rsidR="00000000" w:rsidRPr="00000000">
          <w:fldChar w:fldCharType="separate"/>
        </w:r>
        <w:r w:rsidDel="00000000" w:rsidR="00000000" w:rsidRPr="00000000">
          <w:rPr>
            <w:color w:val="1155cc"/>
            <w:u w:val="single"/>
            <w:rtl w:val="0"/>
          </w:rPr>
          <w:delText xml:space="preserve">https://www.youtube.com/watch?v=fjJr_3ASjxU&amp;t=75s</w:delText>
        </w:r>
        <w:r w:rsidDel="00000000" w:rsidR="00000000" w:rsidRPr="00000000">
          <w:fldChar w:fldCharType="end"/>
        </w:r>
      </w:del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numPr>
          <w:ilvl w:val="0"/>
          <w:numId w:val="11"/>
        </w:numPr>
        <w:ind w:left="720" w:hanging="360"/>
        <w:rPr>
          <w:del w:author="Heidi Ullrich" w:id="20" w:date="2020-04-16T23:30:00Z"/>
          <w:u w:val="none"/>
        </w:rPr>
      </w:pPr>
      <w:del w:author="Heidi Ullrich" w:id="20" w:date="2020-04-16T23:30:00Z">
        <w:r w:rsidDel="00000000" w:rsidR="00000000" w:rsidRPr="00000000">
          <w:rPr>
            <w:b w:val="1"/>
            <w:rtl w:val="0"/>
          </w:rPr>
          <w:delText xml:space="preserve">Videos: ICANN Communications Team  i.e.  UA </w:delText>
        </w:r>
      </w:del>
    </w:p>
    <w:p w:rsidR="00000000" w:rsidDel="00000000" w:rsidP="00000000" w:rsidRDefault="00000000" w:rsidRPr="00000000" w14:paraId="00000087">
      <w:pPr>
        <w:ind w:left="720" w:firstLine="0"/>
        <w:rPr>
          <w:del w:author="Heidi Ullrich" w:id="20" w:date="2020-04-16T23:30:00Z"/>
          <w:b w:val="1"/>
        </w:rPr>
      </w:pPr>
      <w:del w:author="Heidi Ullrich" w:id="20" w:date="2020-04-16T23:30:00Z">
        <w:r w:rsidDel="00000000" w:rsidR="00000000" w:rsidRPr="00000000">
          <w:fldChar w:fldCharType="begin"/>
        </w:r>
        <w:r w:rsidDel="00000000" w:rsidR="00000000" w:rsidRPr="00000000">
          <w:delInstrText xml:space="preserve">HYPERLINK "https://www.youtube.com/watch?v=CIE9CMn0zzE"</w:delInstrText>
        </w:r>
        <w:r w:rsidDel="00000000" w:rsidR="00000000" w:rsidRPr="00000000">
          <w:fldChar w:fldCharType="separate"/>
        </w:r>
        <w:r w:rsidDel="00000000" w:rsidR="00000000" w:rsidRPr="00000000">
          <w:rPr>
            <w:b w:val="1"/>
            <w:color w:val="1155cc"/>
            <w:u w:val="single"/>
            <w:rtl w:val="0"/>
          </w:rPr>
          <w:delText xml:space="preserve">https://www.youtube.com/watch?v=CIE9CMn0zzE</w:delText>
        </w:r>
        <w:r w:rsidDel="00000000" w:rsidR="00000000" w:rsidRPr="00000000">
          <w:fldChar w:fldCharType="end"/>
        </w:r>
        <w:r w:rsidDel="00000000" w:rsidR="00000000" w:rsidRPr="00000000">
          <w:rPr>
            <w:rtl w:val="0"/>
          </w:rPr>
        </w:r>
      </w:del>
    </w:p>
    <w:p w:rsidR="00000000" w:rsidDel="00000000" w:rsidP="00000000" w:rsidRDefault="00000000" w:rsidRPr="00000000" w14:paraId="00000088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Blogging</w:t>
      </w:r>
      <w:r w:rsidDel="00000000" w:rsidR="00000000" w:rsidRPr="00000000">
        <w:rPr>
          <w:rtl w:val="0"/>
        </w:rPr>
        <w:t xml:space="preserve">: Multilingual blog posting </w:t>
      </w:r>
      <w:del w:author="Heidi Ullrich" w:id="21" w:date="2020-04-16T23:30:36Z">
        <w:r w:rsidDel="00000000" w:rsidR="00000000" w:rsidRPr="00000000">
          <w:rPr>
            <w:rtl w:val="0"/>
          </w:rPr>
          <w:delText xml:space="preserve">i.e. </w:delText>
        </w:r>
      </w:del>
      <w:ins w:author="Heidi Ullrich" w:id="21" w:date="2020-04-16T23:30:36Z">
        <w:del w:author="Heidi Ullrich" w:id="21" w:date="2020-04-16T23:30:36Z">
          <w:r w:rsidDel="00000000" w:rsidR="00000000" w:rsidRPr="00000000">
            <w:rPr>
              <w:rtl w:val="0"/>
            </w:rPr>
            <w:delText xml:space="preserve">on key At-Large policy issues within the At-Large Policy Platforml ke</w:delText>
          </w:r>
        </w:del>
      </w:ins>
      <w:del w:author="Heidi Ullrich" w:id="21" w:date="2020-04-16T23:30:36Z">
        <w:r w:rsidDel="00000000" w:rsidR="00000000" w:rsidRPr="00000000">
          <w:fldChar w:fldCharType="begin"/>
        </w:r>
        <w:r w:rsidDel="00000000" w:rsidR="00000000" w:rsidRPr="00000000">
          <w:delInstrText xml:space="preserve">HYPERLINK "https://internetgovernancehub.blog/2020/04/04/5g-coronavirus-claims-dangerous-as-mast-fires-investigated/"</w:delInstrText>
        </w:r>
        <w:r w:rsidDel="00000000" w:rsidR="00000000" w:rsidRPr="00000000">
          <w:fldChar w:fldCharType="separate"/>
        </w:r>
        <w:r w:rsidDel="00000000" w:rsidR="00000000" w:rsidRPr="00000000">
          <w:rPr>
            <w:color w:val="1155cc"/>
            <w:u w:val="single"/>
            <w:rtl w:val="0"/>
          </w:rPr>
          <w:delText xml:space="preserve">https://internetgovernancehub.blog/2020/04/04/5g-coronavirus-claims-dangerous-as-mast-fires-investigated/</w:delText>
        </w:r>
        <w:r w:rsidDel="00000000" w:rsidR="00000000" w:rsidRPr="00000000">
          <w:fldChar w:fldCharType="end"/>
        </w:r>
      </w:del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ind w:left="720" w:firstLine="0"/>
        <w:rPr/>
      </w:pPr>
      <w:del w:author="Heidi Ullrich" w:id="22" w:date="2020-04-16T23:30:42Z">
        <w:r w:rsidDel="00000000" w:rsidR="00000000" w:rsidRPr="00000000">
          <w:rPr>
            <w:rtl w:val="0"/>
          </w:rPr>
          <w:delText xml:space="preserve">This site has English, French, Spanish and Arabic translation and an audio reader with a tool that allows for 21 languages to be selected. </w:delText>
        </w:r>
      </w:del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ICANN Learn courses </w:t>
      </w:r>
      <w:r w:rsidDel="00000000" w:rsidR="00000000" w:rsidRPr="00000000">
        <w:rPr>
          <w:rtl w:val="0"/>
        </w:rPr>
        <w:t xml:space="preserve">on specific, At-Large related themes, such as At</w:t>
      </w:r>
      <w:ins w:author="Heidi Ullrich" w:id="23" w:date="2020-04-16T23:34:28Z">
        <w:r w:rsidDel="00000000" w:rsidR="00000000" w:rsidRPr="00000000">
          <w:rPr>
            <w:rtl w:val="0"/>
          </w:rPr>
          <w:t xml:space="preserve">-</w:t>
        </w:r>
      </w:ins>
      <w:r w:rsidDel="00000000" w:rsidR="00000000" w:rsidRPr="00000000">
        <w:rPr>
          <w:rtl w:val="0"/>
        </w:rPr>
        <w:t xml:space="preserve">Large policy development and penholder selection process, DNS Abuse and other end-user focused issues [JK]</w:t>
      </w:r>
      <w:commentRangeStart w:id="6"/>
      <w:commentRangeStart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numPr>
          <w:ilvl w:val="0"/>
          <w:numId w:val="3"/>
        </w:numPr>
        <w:ind w:left="720" w:hanging="360"/>
        <w:rPr>
          <w:ins w:author="Heidi Ullrich" w:id="24" w:date="2020-04-16T23:34:40Z"/>
          <w:u w:val="none"/>
        </w:rPr>
      </w:pPr>
      <w:commentRangeEnd w:id="6"/>
      <w:r w:rsidDel="00000000" w:rsidR="00000000" w:rsidRPr="00000000">
        <w:commentReference w:id="6"/>
      </w:r>
      <w:commentRangeEnd w:id="7"/>
      <w:r w:rsidDel="00000000" w:rsidR="00000000" w:rsidRPr="00000000">
        <w:commentReference w:id="7"/>
      </w:r>
      <w:r w:rsidDel="00000000" w:rsidR="00000000" w:rsidRPr="00000000">
        <w:rPr>
          <w:b w:val="1"/>
          <w:rtl w:val="0"/>
        </w:rPr>
        <w:t xml:space="preserve">Targeted events </w:t>
      </w:r>
      <w:r w:rsidDel="00000000" w:rsidR="00000000" w:rsidRPr="00000000">
        <w:rPr>
          <w:rtl w:val="0"/>
        </w:rPr>
        <w:t xml:space="preserve">at specific locations (preferably together with local ALSes) and/or during regular, planned events should those be made virtual (e.g. EuroDiG) [JK]</w:t>
      </w:r>
      <w:ins w:author="Heidi Ullrich" w:id="24" w:date="2020-04-16T23:34:40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8C">
      <w:pPr>
        <w:numPr>
          <w:ilvl w:val="0"/>
          <w:numId w:val="3"/>
        </w:numPr>
        <w:ind w:left="720" w:hanging="360"/>
        <w:rPr>
          <w:del w:author="Heidi Ullrich" w:id="24" w:date="2020-04-16T23:34:40Z"/>
          <w:u w:val="none"/>
        </w:rPr>
      </w:pPr>
      <w:ins w:author="Heidi Ullrich" w:id="24" w:date="2020-04-16T23:34:40Z">
        <w:r w:rsidDel="00000000" w:rsidR="00000000" w:rsidRPr="00000000">
          <w:rPr>
            <w:rtl w:val="0"/>
          </w:rPr>
          <w:t xml:space="preserve">Get to know At-Large Policy Issues or a Pre-ICANN ICANN68 webinar </w:t>
        </w:r>
        <w:del w:author="Heidi Ullrich" w:id="24" w:date="2020-04-16T23:34:40Z">
          <w:r w:rsidDel="00000000" w:rsidR="00000000" w:rsidRPr="00000000">
            <w:rPr>
              <w:rtl w:val="0"/>
            </w:rPr>
            <w:delText xml:space="preserve">- perhaps on the sidelines of ICANN68? </w:delText>
          </w:r>
        </w:del>
      </w:ins>
      <w:del w:author="Heidi Ullrich" w:id="24" w:date="2020-04-16T23:34:40Z">
        <w:r w:rsidDel="00000000" w:rsidR="00000000" w:rsidRPr="00000000">
          <w:rPr>
            <w:rtl w:val="0"/>
          </w:rPr>
        </w:r>
      </w:del>
    </w:p>
    <w:p w:rsidR="00000000" w:rsidDel="00000000" w:rsidP="00000000" w:rsidRDefault="00000000" w:rsidRPr="00000000" w14:paraId="0000008D">
      <w:pPr>
        <w:numPr>
          <w:ilvl w:val="0"/>
          <w:numId w:val="3"/>
        </w:numPr>
        <w:ind w:left="720" w:hanging="360"/>
        <w:rPr>
          <w:u w:val="none"/>
          <w:rPrChange w:author="Heidi Ullrich" w:id="25" w:date="2020-04-16T23:34:40Z">
            <w:rPr/>
          </w:rPrChange>
        </w:rPr>
        <w:pPrChange w:author="Heidi Ullrich" w:id="0" w:date="2020-04-16T23:34:40Z">
          <w:pPr>
            <w:ind w:left="720" w:firstLine="0"/>
          </w:pPr>
        </w:pPrChange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Style w:val="Heading1"/>
        <w:rPr>
          <w:del w:author="Heidi Ullrich" w:id="26" w:date="2020-04-16T23:49:45Z"/>
        </w:rPr>
      </w:pPr>
      <w:r w:rsidDel="00000000" w:rsidR="00000000" w:rsidRPr="00000000">
        <w:rPr>
          <w:rtl w:val="0"/>
        </w:rPr>
        <w:t xml:space="preserve">Outreach Strategies</w:t>
      </w:r>
      <w:del w:author="Heidi Ullrich" w:id="26" w:date="2020-04-16T23:49:45Z">
        <w:bookmarkStart w:colFirst="0" w:colLast="0" w:name="_k2ykzxnc4pp8" w:id="5"/>
        <w:bookmarkEnd w:id="5"/>
        <w:r w:rsidDel="00000000" w:rsidR="00000000" w:rsidRPr="00000000">
          <w:rPr>
            <w:rtl w:val="0"/>
          </w:rPr>
        </w:r>
      </w:del>
    </w:p>
    <w:p w:rsidR="00000000" w:rsidDel="00000000" w:rsidP="00000000" w:rsidRDefault="00000000" w:rsidRPr="00000000" w14:paraId="0000008F">
      <w:pPr>
        <w:pStyle w:val="Heading3"/>
        <w:rPr>
          <w:b w:val="1"/>
          <w:sz w:val="22"/>
          <w:szCs w:val="22"/>
          <w:u w:val="single"/>
          <w:rPrChange w:author="Heidi Ullrich" w:id="27" w:date="2020-04-16T23:50:11Z">
            <w:rPr>
              <w:b w:val="1"/>
              <w:sz w:val="24"/>
              <w:szCs w:val="24"/>
              <w:u w:val="single"/>
            </w:rPr>
          </w:rPrChange>
        </w:rPr>
        <w:pPrChange w:author="Heidi Ullrich" w:id="0" w:date="2020-04-16T23:49:45Z">
          <w:pPr>
            <w:pStyle w:val="Heading3"/>
          </w:pPr>
        </w:pPrChange>
      </w:pPr>
      <w:bookmarkStart w:colFirst="0" w:colLast="0" w:name="_nydnaatq9wo" w:id="6"/>
      <w:bookmarkEnd w:id="6"/>
      <w:ins w:author="Heidi Ullrich" w:id="26" w:date="2020-04-16T23:49:45Z">
        <w:r w:rsidDel="00000000" w:rsidR="00000000" w:rsidRPr="00000000">
          <w:rPr>
            <w:sz w:val="22"/>
            <w:szCs w:val="22"/>
            <w:rtl w:val="0"/>
            <w:rPrChange w:author="Heidi Ullrich" w:id="27" w:date="2020-04-16T23:50:11Z">
              <w:rPr/>
            </w:rPrChange>
          </w:rPr>
          <w:t xml:space="preserve">Strategies and </w:t>
        </w:r>
      </w:ins>
      <w:r w:rsidDel="00000000" w:rsidR="00000000" w:rsidRPr="00000000">
        <w:rPr>
          <w:b w:val="1"/>
          <w:sz w:val="22"/>
          <w:szCs w:val="22"/>
          <w:u w:val="single"/>
          <w:rtl w:val="0"/>
          <w:rPrChange w:author="Heidi Ullrich" w:id="27" w:date="2020-04-16T23:50:11Z">
            <w:rPr>
              <w:b w:val="1"/>
              <w:sz w:val="24"/>
              <w:szCs w:val="24"/>
              <w:u w:val="single"/>
            </w:rPr>
          </w:rPrChange>
        </w:rPr>
        <w:t xml:space="preserve">Virtual Activities</w:t>
      </w:r>
      <w:ins w:author="Heidi Ullrich" w:id="28" w:date="2020-04-16T23:50:18Z">
        <w:r w:rsidDel="00000000" w:rsidR="00000000" w:rsidRPr="00000000">
          <w:rPr>
            <w:b w:val="1"/>
            <w:sz w:val="22"/>
            <w:szCs w:val="22"/>
            <w:u w:val="single"/>
            <w:rtl w:val="0"/>
            <w:rPrChange w:author="Heidi Ullrich" w:id="27" w:date="2020-04-16T23:50:11Z">
              <w:rPr>
                <w:b w:val="1"/>
                <w:sz w:val="24"/>
                <w:szCs w:val="24"/>
                <w:u w:val="single"/>
              </w:rPr>
            </w:rPrChange>
          </w:rPr>
          <w:t xml:space="preserve"> for Implementation:</w:t>
        </w:r>
      </w:ins>
      <w:del w:author="Heidi Ullrich" w:id="28" w:date="2020-04-16T23:50:18Z">
        <w:r w:rsidDel="00000000" w:rsidR="00000000" w:rsidRPr="00000000">
          <w:rPr>
            <w:b w:val="1"/>
            <w:sz w:val="22"/>
            <w:szCs w:val="22"/>
            <w:u w:val="single"/>
            <w:rtl w:val="0"/>
            <w:rPrChange w:author="Heidi Ullrich" w:id="27" w:date="2020-04-16T23:50:11Z">
              <w:rPr>
                <w:b w:val="1"/>
                <w:sz w:val="24"/>
                <w:szCs w:val="24"/>
                <w:u w:val="single"/>
              </w:rPr>
            </w:rPrChange>
          </w:rPr>
          <w:delText xml:space="preserve">:</w:delText>
        </w:r>
      </w:del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ins w:author="Heidi Ullrich" w:id="30" w:date="2020-04-16T23:50:29Z">
        <w:r w:rsidDel="00000000" w:rsidR="00000000" w:rsidRPr="00000000">
          <w:rPr>
            <w:b w:val="1"/>
            <w:rtl w:val="0"/>
          </w:rPr>
          <w:t xml:space="preserve">Despite the inability to attend </w:t>
        </w:r>
        <w:r w:rsidDel="00000000" w:rsidR="00000000" w:rsidRPr="00000000">
          <w:rPr>
            <w:b w:val="1"/>
            <w:rtl w:val="0"/>
          </w:rPr>
          <w:t xml:space="preserve">conferences in person, </w:t>
        </w:r>
        <w:r w:rsidDel="00000000" w:rsidR="00000000" w:rsidRPr="00000000">
          <w:rPr>
            <w:b w:val="1"/>
            <w:rtl w:val="0"/>
          </w:rPr>
          <w:t xml:space="preserve"> t</w:t>
        </w:r>
      </w:ins>
      <w:del w:author="Heidi Ullrich" w:id="30" w:date="2020-04-16T23:50:29Z">
        <w:r w:rsidDel="00000000" w:rsidR="00000000" w:rsidRPr="00000000">
          <w:rPr>
            <w:rtl w:val="0"/>
          </w:rPr>
          <w:delText xml:space="preserve">T</w:delText>
        </w:r>
      </w:del>
      <w:r w:rsidDel="00000000" w:rsidR="00000000" w:rsidRPr="00000000">
        <w:rPr>
          <w:rtl w:val="0"/>
        </w:rPr>
        <w:t xml:space="preserve">here are a growing number of conferences and meetings that are being held online</w:t>
      </w:r>
      <w:ins w:author="Heidi Ullrich" w:id="31" w:date="2020-04-16T23:50:55Z">
        <w:r w:rsidDel="00000000" w:rsidR="00000000" w:rsidRPr="00000000">
          <w:rPr>
            <w:rtl w:val="0"/>
          </w:rPr>
          <w:t xml:space="preserve"> or virtually</w:t>
        </w:r>
      </w:ins>
      <w:r w:rsidDel="00000000" w:rsidR="00000000" w:rsidRPr="00000000">
        <w:rPr>
          <w:rtl w:val="0"/>
        </w:rPr>
        <w:t xml:space="preserve">. These meetings represent an area of potential opportunity for At-Large outreach as well as engagement.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The activities that are </w:t>
      </w:r>
      <w:commentRangeStart w:id="8"/>
      <w:commentRangeStart w:id="9"/>
      <w:commentRangeStart w:id="10"/>
      <w:commentRangeStart w:id="11"/>
      <w:r w:rsidDel="00000000" w:rsidR="00000000" w:rsidRPr="00000000">
        <w:rPr>
          <w:rtl w:val="0"/>
        </w:rPr>
        <w:t xml:space="preserve">suitable for virtual </w:t>
      </w:r>
      <w:commentRangeEnd w:id="8"/>
      <w:r w:rsidDel="00000000" w:rsidR="00000000" w:rsidRPr="00000000">
        <w:commentReference w:id="8"/>
      </w:r>
      <w:commentRangeEnd w:id="9"/>
      <w:r w:rsidDel="00000000" w:rsidR="00000000" w:rsidRPr="00000000">
        <w:commentReference w:id="9"/>
      </w:r>
      <w:commentRangeEnd w:id="10"/>
      <w:r w:rsidDel="00000000" w:rsidR="00000000" w:rsidRPr="00000000">
        <w:commentReference w:id="10"/>
      </w:r>
      <w:commentRangeEnd w:id="11"/>
      <w:r w:rsidDel="00000000" w:rsidR="00000000" w:rsidRPr="00000000">
        <w:commentReference w:id="11"/>
      </w:r>
      <w:r w:rsidDel="00000000" w:rsidR="00000000" w:rsidRPr="00000000">
        <w:rPr>
          <w:rtl w:val="0"/>
        </w:rPr>
        <w:t xml:space="preserve">outreach are currently being populated on a </w:t>
      </w:r>
      <w:hyperlink r:id="rId12">
        <w:r w:rsidDel="00000000" w:rsidR="00000000" w:rsidRPr="00000000">
          <w:rPr>
            <w:rFonts w:ascii="Roboto" w:cs="Roboto" w:eastAsia="Roboto" w:hAnsi="Roboto"/>
            <w:color w:val="0052cc"/>
            <w:sz w:val="21"/>
            <w:szCs w:val="21"/>
            <w:highlight w:val="white"/>
            <w:u w:val="single"/>
            <w:rtl w:val="0"/>
          </w:rPr>
          <w:t xml:space="preserve">Table of Virtual Events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ins w:author="Heidi Ullrich" w:id="32" w:date="2020-04-16T23:51:10Z"/>
          <w:color w:val="3c4043"/>
          <w:highlight w:val="white"/>
        </w:rPr>
      </w:pPr>
      <w:r w:rsidDel="00000000" w:rsidR="00000000" w:rsidRPr="00000000">
        <w:rPr>
          <w:color w:val="3c4043"/>
          <w:highlight w:val="white"/>
          <w:rtl w:val="0"/>
        </w:rPr>
        <w:t xml:space="preserve">The activities suggested vary from virtual conferences, virtual meetups, twitter chats using specific hashtag, among others. These activities should contribute to engagement when outreach is done in a virtual environment.</w:t>
      </w:r>
      <w:ins w:author="Heidi Ullrich" w:id="32" w:date="2020-04-16T23:51:10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96">
      <w:pPr>
        <w:rPr>
          <w:color w:val="3c4043"/>
          <w:highlight w:val="white"/>
          <w:rPrChange w:author="Heidi Ullrich" w:id="33" w:date="2020-04-16T23:51:10Z">
            <w:rPr/>
          </w:rPrChange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It may also be possible to engage in outreach through collaboration with GSE activities and those working with ICANN Fellows and NextGen students. </w:t>
      </w:r>
    </w:p>
    <w:p w:rsidR="00000000" w:rsidDel="00000000" w:rsidP="00000000" w:rsidRDefault="00000000" w:rsidRPr="00000000" w14:paraId="00000098">
      <w:pPr>
        <w:pStyle w:val="Heading1"/>
        <w:rPr>
          <w:ins w:author="Heidi Ullrich" w:id="34" w:date="2020-04-16T23:51:34Z"/>
        </w:rPr>
      </w:pPr>
      <w:commentRangeStart w:id="12"/>
      <w:r w:rsidDel="00000000" w:rsidR="00000000" w:rsidRPr="00000000">
        <w:rPr>
          <w:rtl w:val="0"/>
        </w:rPr>
        <w:t xml:space="preserve">Promotion</w:t>
      </w:r>
      <w:ins w:author="Heidi Ullrich" w:id="34" w:date="2020-04-16T23:51:34Z">
        <w:bookmarkStart w:colFirst="0" w:colLast="0" w:name="_k5x1a5392yid" w:id="7"/>
        <w:bookmarkEnd w:id="7"/>
        <w:r w:rsidDel="00000000" w:rsidR="00000000" w:rsidRPr="00000000">
          <w:rPr>
            <w:rtl w:val="0"/>
          </w:rPr>
          <w:t xml:space="preserve">al Strategies </w:t>
        </w:r>
      </w:ins>
    </w:p>
    <w:p w:rsidR="00000000" w:rsidDel="00000000" w:rsidP="00000000" w:rsidRDefault="00000000" w:rsidRPr="00000000" w14:paraId="00000099">
      <w:pPr>
        <w:pStyle w:val="Heading1"/>
        <w:rPr>
          <w:ins w:author="Heidi Ullrich" w:id="36" w:date="2020-04-16T23:51:39Z"/>
          <w:b w:val="1"/>
          <w:sz w:val="22"/>
          <w:szCs w:val="22"/>
          <w:u w:val="single"/>
          <w:rPrChange w:author="Heidi Ullrich" w:id="35" w:date="2020-04-16T23:52:09Z">
            <w:rPr/>
          </w:rPrChange>
        </w:rPr>
      </w:pPr>
      <w:ins w:author="Heidi Ullrich" w:id="34" w:date="2020-04-16T23:51:34Z">
        <w:r w:rsidDel="00000000" w:rsidR="00000000" w:rsidRPr="00000000">
          <w:rPr>
            <w:b w:val="1"/>
            <w:sz w:val="22"/>
            <w:szCs w:val="22"/>
            <w:u w:val="single"/>
            <w:rtl w:val="0"/>
            <w:rPrChange w:author="Heidi Ullrich" w:id="35" w:date="2020-04-16T23:52:09Z">
              <w:rPr/>
            </w:rPrChange>
          </w:rPr>
          <w:t xml:space="preserve">Strategies and</w:t>
        </w:r>
      </w:ins>
      <w:r w:rsidDel="00000000" w:rsidR="00000000" w:rsidRPr="00000000">
        <w:rPr>
          <w:b w:val="1"/>
          <w:sz w:val="22"/>
          <w:szCs w:val="22"/>
          <w:u w:val="single"/>
          <w:rtl w:val="0"/>
          <w:rPrChange w:author="Heidi Ullrich" w:id="35" w:date="2020-04-16T23:52:09Z">
            <w:rPr/>
          </w:rPrChange>
        </w:rPr>
        <w:t xml:space="preserve"> Tools</w:t>
      </w:r>
      <w:ins w:author="Heidi Ullrich" w:id="36" w:date="2020-04-16T23:51:39Z">
        <w:bookmarkStart w:colFirst="0" w:colLast="0" w:name="_4za1fo6nsktl" w:id="8"/>
        <w:bookmarkEnd w:id="8"/>
        <w:commentRangeEnd w:id="12"/>
        <w:r w:rsidDel="00000000" w:rsidR="00000000" w:rsidRPr="00000000">
          <w:commentReference w:id="12"/>
        </w:r>
        <w:r w:rsidDel="00000000" w:rsidR="00000000" w:rsidRPr="00000000">
          <w:rPr>
            <w:b w:val="1"/>
            <w:sz w:val="22"/>
            <w:szCs w:val="22"/>
            <w:u w:val="single"/>
            <w:rtl w:val="0"/>
            <w:rPrChange w:author="Heidi Ullrich" w:id="35" w:date="2020-04-16T23:52:09Z">
              <w:rPr/>
            </w:rPrChange>
          </w:rPr>
          <w:t xml:space="preserve"> for Implementation:</w:t>
        </w:r>
      </w:ins>
    </w:p>
    <w:p w:rsidR="00000000" w:rsidDel="00000000" w:rsidP="00000000" w:rsidRDefault="00000000" w:rsidRPr="00000000" w14:paraId="0000009A">
      <w:pPr>
        <w:rPr>
          <w:ins w:author="Heidi Ullrich" w:id="34" w:date="2020-04-16T23:51:34Z"/>
          <w:b w:val="1"/>
          <w:sz w:val="22"/>
          <w:szCs w:val="22"/>
          <w:u w:val="single"/>
          <w:rPrChange w:author="Heidi Ullrich" w:id="35" w:date="2020-04-16T23:52:09Z">
            <w:rPr/>
          </w:rPrChange>
        </w:rPr>
      </w:pPr>
      <w:ins w:author="Heidi Ullrich" w:id="34" w:date="2020-04-16T23:51:34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9B">
      <w:pPr>
        <w:rPr>
          <w:b w:val="1"/>
          <w:sz w:val="22"/>
          <w:szCs w:val="22"/>
          <w:u w:val="single"/>
          <w:rPrChange w:author="Heidi Ullrich" w:id="35" w:date="2020-04-16T23:52:09Z">
            <w:rPr/>
          </w:rPrChange>
        </w:rPr>
        <w:pPrChange w:author="Heidi Ullrich" w:id="0" w:date="2020-04-16T23:51:34Z">
          <w:pPr>
            <w:pStyle w:val="Heading1"/>
          </w:pPr>
        </w:pPrChange>
      </w:pPr>
      <w:bookmarkStart w:colFirst="0" w:colLast="0" w:name="_k5x1a5392yid" w:id="7"/>
      <w:bookmarkEnd w:id="7"/>
      <w:ins w:author="Heidi Ullrich" w:id="34" w:date="2020-04-16T23:51:34Z">
        <w:r w:rsidDel="00000000" w:rsidR="00000000" w:rsidRPr="00000000">
          <w:rPr>
            <w:b w:val="1"/>
            <w:sz w:val="22"/>
            <w:szCs w:val="22"/>
            <w:u w:val="single"/>
            <w:rtl w:val="0"/>
            <w:rPrChange w:author="Heidi Ullrich" w:id="35" w:date="2020-04-16T23:52:09Z">
              <w:rPr/>
            </w:rPrChange>
          </w:rPr>
          <w:t xml:space="preserve">There are many tools for the promotion of At-Large Outreach and Engagement Activiies. These include:</w:t>
        </w:r>
      </w:ins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Style w:val="Heading2"/>
        <w:numPr>
          <w:ilvl w:val="0"/>
          <w:numId w:val="4"/>
        </w:numPr>
        <w:ind w:left="720" w:hanging="360"/>
        <w:rPr>
          <w:sz w:val="22"/>
          <w:szCs w:val="22"/>
          <w:u w:val="none"/>
          <w:rPrChange w:author="Heidi Ullrich" w:id="39" w:date="2020-04-16T23:53:27Z">
            <w:rPr/>
          </w:rPrChange>
        </w:rPr>
        <w:pPrChange w:author="Heidi Ullrich" w:id="0" w:date="2020-04-16T23:53:27Z">
          <w:pPr>
            <w:pStyle w:val="Heading2"/>
          </w:pPr>
        </w:pPrChange>
      </w:pPr>
      <w:bookmarkStart w:colFirst="0" w:colLast="0" w:name="_mpyyowrg7cvc" w:id="9"/>
      <w:bookmarkEnd w:id="9"/>
      <w:r w:rsidDel="00000000" w:rsidR="00000000" w:rsidRPr="00000000">
        <w:rPr>
          <w:b w:val="1"/>
          <w:sz w:val="22"/>
          <w:szCs w:val="22"/>
          <w:rtl w:val="0"/>
          <w:rPrChange w:author="Heidi Ullrich" w:id="38" w:date="2020-04-16T23:52:43Z">
            <w:rPr>
              <w:b w:val="1"/>
            </w:rPr>
          </w:rPrChange>
        </w:rPr>
        <w:t xml:space="preserve">Social media posts</w:t>
      </w:r>
      <w:r w:rsidDel="00000000" w:rsidR="00000000" w:rsidRPr="00000000">
        <w:rPr>
          <w:sz w:val="22"/>
          <w:szCs w:val="22"/>
          <w:rtl w:val="0"/>
          <w:rPrChange w:author="Heidi Ullrich" w:id="38" w:date="2020-04-16T23:52:43Z">
            <w:rPr/>
          </w:rPrChange>
        </w:rPr>
        <w:t xml:space="preserve"> </w:t>
      </w:r>
    </w:p>
    <w:p w:rsidR="00000000" w:rsidDel="00000000" w:rsidP="00000000" w:rsidRDefault="00000000" w:rsidRPr="00000000" w14:paraId="0000009D">
      <w:pPr>
        <w:ind w:left="720" w:firstLine="0"/>
        <w:rPr/>
        <w:pPrChange w:author="Heidi Ullrich" w:id="0" w:date="2020-04-16T23:53:34Z">
          <w:pPr/>
        </w:pPrChange>
      </w:pPr>
      <w:r w:rsidDel="00000000" w:rsidR="00000000" w:rsidRPr="00000000">
        <w:rPr>
          <w:rtl w:val="0"/>
        </w:rPr>
        <w:t xml:space="preserve">Social media posts will be coordinated by the Social Media (SoMe) WG  with specific topic events in the region and ICANN in general. </w:t>
      </w:r>
    </w:p>
    <w:p w:rsidR="00000000" w:rsidDel="00000000" w:rsidP="00000000" w:rsidRDefault="00000000" w:rsidRPr="00000000" w14:paraId="0000009E">
      <w:pPr>
        <w:ind w:left="720" w:firstLine="0"/>
        <w:rPr/>
        <w:pPrChange w:author="Heidi Ullrich" w:id="0" w:date="2020-04-16T23:53:34Z">
          <w:pPr/>
        </w:pPrChange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ind w:left="720" w:firstLine="0"/>
        <w:rPr>
          <w:del w:author="Heidi Ullrich" w:id="41" w:date="2020-04-16T23:56:36Z"/>
        </w:rPr>
        <w:pPrChange w:author="Heidi Ullrich" w:id="0" w:date="2020-04-16T23:53:34Z">
          <w:pPr/>
        </w:pPrChange>
      </w:pPr>
      <w:r w:rsidDel="00000000" w:rsidR="00000000" w:rsidRPr="00000000">
        <w:rPr>
          <w:rtl w:val="0"/>
        </w:rPr>
        <w:t xml:space="preserve">Most members of the At-Large  community have access to some form Social Media networking, and many have </w:t>
      </w:r>
      <w:commentRangeStart w:id="13"/>
      <w:commentRangeStart w:id="14"/>
      <w:commentRangeStart w:id="15"/>
      <w:commentRangeStart w:id="16"/>
      <w:commentRangeStart w:id="17"/>
      <w:r w:rsidDel="00000000" w:rsidR="00000000" w:rsidRPr="00000000">
        <w:rPr>
          <w:rtl w:val="0"/>
        </w:rPr>
        <w:t xml:space="preserve">blogs, Twitter accounts, Instagram, and Facebook </w:t>
      </w:r>
      <w:del w:author="Heidi Ullrich" w:id="41" w:date="2020-04-16T23:56:36Z">
        <w:commentRangeEnd w:id="13"/>
        <w:r w:rsidDel="00000000" w:rsidR="00000000" w:rsidRPr="00000000">
          <w:commentReference w:id="13"/>
        </w:r>
        <w:commentRangeEnd w:id="14"/>
        <w:r w:rsidDel="00000000" w:rsidR="00000000" w:rsidRPr="00000000">
          <w:commentReference w:id="14"/>
        </w:r>
        <w:commentRangeEnd w:id="15"/>
        <w:r w:rsidDel="00000000" w:rsidR="00000000" w:rsidRPr="00000000">
          <w:commentReference w:id="15"/>
        </w:r>
        <w:commentRangeEnd w:id="16"/>
        <w:r w:rsidDel="00000000" w:rsidR="00000000" w:rsidRPr="00000000">
          <w:commentReference w:id="16"/>
        </w:r>
        <w:commentRangeEnd w:id="17"/>
        <w:r w:rsidDel="00000000" w:rsidR="00000000" w:rsidRPr="00000000">
          <w:commentReference w:id="17"/>
        </w:r>
        <w:r w:rsidDel="00000000" w:rsidR="00000000" w:rsidRPr="00000000">
          <w:rPr>
            <w:rtl w:val="0"/>
          </w:rPr>
        </w:r>
      </w:del>
    </w:p>
    <w:p w:rsidR="00000000" w:rsidDel="00000000" w:rsidP="00000000" w:rsidRDefault="00000000" w:rsidRPr="00000000" w14:paraId="000000A0">
      <w:pPr>
        <w:ind w:left="720" w:firstLine="0"/>
        <w:rPr>
          <w:del w:author="Heidi Ullrich" w:id="41" w:date="2020-04-16T23:56:36Z"/>
        </w:rPr>
        <w:pPrChange w:author="Heidi Ullrich" w:id="0" w:date="2020-04-16T23:56:36Z">
          <w:pPr/>
        </w:pPrChange>
      </w:pPr>
      <w:del w:author="Heidi Ullrich" w:id="41" w:date="2020-04-16T23:56:36Z">
        <w:r w:rsidDel="00000000" w:rsidR="00000000" w:rsidRPr="00000000">
          <w:rPr>
            <w:rtl w:val="0"/>
          </w:rPr>
        </w:r>
      </w:del>
    </w:p>
    <w:p w:rsidR="00000000" w:rsidDel="00000000" w:rsidP="00000000" w:rsidRDefault="00000000" w:rsidRPr="00000000" w14:paraId="000000A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numPr>
          <w:ilvl w:val="0"/>
          <w:numId w:val="9"/>
        </w:numPr>
        <w:ind w:left="720" w:hanging="360"/>
        <w:rPr>
          <w:b w:val="1"/>
          <w:u w:val="none"/>
          <w:rPrChange w:author="Heidi Ullrich" w:id="43" w:date="2020-04-16T23:53:42Z">
            <w:rPr>
              <w:b w:val="1"/>
            </w:rPr>
          </w:rPrChange>
        </w:rPr>
        <w:pPrChange w:author="Heidi Ullrich" w:id="0" w:date="2020-04-16T23:53:42Z">
          <w:pPr/>
        </w:pPrChange>
      </w:pPr>
      <w:r w:rsidDel="00000000" w:rsidR="00000000" w:rsidRPr="00000000">
        <w:rPr>
          <w:b w:val="1"/>
          <w:rtl w:val="0"/>
        </w:rPr>
        <w:t xml:space="preserve">YouTube videos</w:t>
      </w:r>
    </w:p>
    <w:p w:rsidR="00000000" w:rsidDel="00000000" w:rsidP="00000000" w:rsidRDefault="00000000" w:rsidRPr="00000000" w14:paraId="000000A3">
      <w:pPr>
        <w:ind w:left="720" w:firstLine="0"/>
        <w:rPr/>
        <w:pPrChange w:author="Heidi Ullrich" w:id="0" w:date="2020-04-16T23:53:47Z">
          <w:pPr/>
        </w:pPrChange>
      </w:pPr>
      <w:r w:rsidDel="00000000" w:rsidR="00000000" w:rsidRPr="00000000">
        <w:rPr>
          <w:rtl w:val="0"/>
        </w:rPr>
        <w:t xml:space="preserve">These have been identified as a key way to build capacity for community members as videos have proven to drive knowledge adoption within ICANN. These YouTube videos will be a joint effort with the Capacity Building WG (CBWG)</w:t>
      </w:r>
    </w:p>
    <w:p w:rsidR="00000000" w:rsidDel="00000000" w:rsidP="00000000" w:rsidRDefault="00000000" w:rsidRPr="00000000" w14:paraId="000000A4">
      <w:pPr>
        <w:ind w:left="0" w:firstLine="0"/>
        <w:rPr/>
        <w:pPrChange w:author="Heidi Ullrich" w:id="0" w:date="2020-04-16T23:53:47Z">
          <w:pPr/>
        </w:pPrChange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numPr>
          <w:ilvl w:val="0"/>
          <w:numId w:val="8"/>
        </w:numPr>
        <w:ind w:left="720" w:hanging="360"/>
        <w:rPr>
          <w:u w:val="none"/>
          <w:rPrChange w:author="Heidi Ullrich" w:id="44" w:date="2020-04-16T23:53:47Z">
            <w:rPr/>
          </w:rPrChange>
        </w:rPr>
        <w:pPrChange w:author="Heidi Ullrich" w:id="0" w:date="2020-04-16T23:53:47Z">
          <w:pPr/>
        </w:pPrChange>
      </w:pPr>
      <w:r w:rsidDel="00000000" w:rsidR="00000000" w:rsidRPr="00000000">
        <w:rPr>
          <w:rtl w:val="0"/>
        </w:rPr>
        <w:t xml:space="preserve">Blog posts, especially on the At-Large blog [JK]</w:t>
      </w:r>
    </w:p>
    <w:p w:rsidR="00000000" w:rsidDel="00000000" w:rsidP="00000000" w:rsidRDefault="00000000" w:rsidRPr="00000000" w14:paraId="000000A6">
      <w:pPr>
        <w:ind w:left="0" w:firstLine="0"/>
        <w:rPr/>
        <w:pPrChange w:author="Heidi Ullrich" w:id="0" w:date="2020-04-16T23:53:47Z">
          <w:pPr/>
        </w:pPrChange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numPr>
          <w:ilvl w:val="0"/>
          <w:numId w:val="5"/>
        </w:numPr>
        <w:ind w:left="720" w:hanging="360"/>
        <w:rPr>
          <w:ins w:author="Heidi Ullrich" w:id="45" w:date="2020-04-16T23:57:25Z"/>
          <w:u w:val="none"/>
        </w:rPr>
      </w:pPr>
      <w:r w:rsidDel="00000000" w:rsidR="00000000" w:rsidRPr="00000000">
        <w:rPr>
          <w:rtl w:val="0"/>
        </w:rPr>
        <w:t xml:space="preserve">Video/photo reports from ongoing events [JK]</w:t>
      </w:r>
      <w:ins w:author="Heidi Ullrich" w:id="45" w:date="2020-04-16T23:57:25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A8">
      <w:pPr>
        <w:numPr>
          <w:ilvl w:val="0"/>
          <w:numId w:val="5"/>
        </w:numPr>
        <w:ind w:left="720" w:hanging="360"/>
        <w:rPr>
          <w:ins w:author="Heidi Ullrich" w:id="45" w:date="2020-04-16T23:57:25Z"/>
        </w:rPr>
      </w:pPr>
      <w:ins w:author="Heidi Ullrich" w:id="45" w:date="2020-04-16T23:57:25Z">
        <w:r w:rsidDel="00000000" w:rsidR="00000000" w:rsidRPr="00000000">
          <w:rPr>
            <w:rtl w:val="0"/>
          </w:rPr>
          <w:t xml:space="preserve">RALO newsletters [JK]</w:t>
        </w:r>
      </w:ins>
    </w:p>
    <w:p w:rsidR="00000000" w:rsidDel="00000000" w:rsidP="00000000" w:rsidRDefault="00000000" w:rsidRPr="00000000" w14:paraId="000000A9">
      <w:pPr>
        <w:numPr>
          <w:ilvl w:val="0"/>
          <w:numId w:val="5"/>
        </w:numPr>
        <w:ind w:left="720" w:hanging="36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PrChange w:author="Heidi Ullrich" w:id="44" w:date="2020-04-16T23:53:47Z">
            <w:rPr/>
          </w:rPrChange>
        </w:rPr>
        <w:pPrChange w:author="Heidi Ullrich" w:id="0" w:date="2020-04-16T23:53:47Z">
          <w:pPr/>
        </w:pPrChange>
      </w:pPr>
      <w:ins w:author="Heidi Ullrich" w:id="45" w:date="2020-04-16T23:57:25Z">
        <w:r w:rsidDel="00000000" w:rsidR="00000000" w:rsidRPr="00000000">
          <w:rPr>
            <w:rtl w:val="0"/>
          </w:rPr>
          <w:t xml:space="preserve">Linking to existing networks to ensure reaching beyond the siloed ICANN community (RIPE, GigaNet, etc). [JK]</w:t>
        </w:r>
      </w:ins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ind w:left="720" w:firstLine="0"/>
        <w:rPr/>
        <w:pPrChange w:author="Heidi Ullrich" w:id="0" w:date="2020-04-16T23:53:47Z">
          <w:pPr/>
        </w:pPrChange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ind w:left="0" w:firstLine="0"/>
        <w:rPr/>
        <w:pPrChange w:author="Heidi Ullrich" w:id="0" w:date="2020-04-16T23:53:47Z">
          <w:pPr/>
        </w:pPrChange>
      </w:pPr>
      <w:ins w:author="Heidi Ullrich" w:id="46" w:date="2020-04-16T23:56:40Z">
        <w:r w:rsidDel="00000000" w:rsidR="00000000" w:rsidRPr="00000000">
          <w:rPr>
            <w:rtl w:val="0"/>
          </w:rPr>
          <w:t xml:space="preserve">It will be important to use  a</w:t>
        </w:r>
      </w:ins>
      <w:del w:author="Heidi Ullrich" w:id="46" w:date="2020-04-16T23:56:40Z">
        <w:r w:rsidDel="00000000" w:rsidR="00000000" w:rsidRPr="00000000">
          <w:rPr>
            <w:rtl w:val="0"/>
          </w:rPr>
          <w:delText xml:space="preserve">A</w:delText>
        </w:r>
      </w:del>
      <w:r w:rsidDel="00000000" w:rsidR="00000000" w:rsidRPr="00000000">
        <w:rPr>
          <w:rtl w:val="0"/>
        </w:rPr>
        <w:t xml:space="preserve">n open, centralized database of resources used during At-Large outreach activities (set up in collaboration with CBWG) [JK]</w:t>
      </w:r>
    </w:p>
    <w:p w:rsidR="00000000" w:rsidDel="00000000" w:rsidP="00000000" w:rsidRDefault="00000000" w:rsidRPr="00000000" w14:paraId="000000AC">
      <w:pPr>
        <w:ind w:left="720" w:firstLine="0"/>
        <w:rPr/>
        <w:pPrChange w:author="Heidi Ullrich" w:id="0" w:date="2020-04-16T23:53:47Z">
          <w:pPr/>
        </w:pPrChange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ind w:left="720" w:firstLine="0"/>
        <w:rPr>
          <w:del w:author="Heidi Ullrich" w:id="47" w:date="2020-04-16T23:57:38Z"/>
        </w:rPr>
        <w:pPrChange w:author="Heidi Ullrich" w:id="0" w:date="2020-04-16T23:53:47Z">
          <w:pPr/>
        </w:pPrChange>
      </w:pPr>
      <w:del w:author="Heidi Ullrich" w:id="47" w:date="2020-04-16T23:57:38Z">
        <w:r w:rsidDel="00000000" w:rsidR="00000000" w:rsidRPr="00000000">
          <w:rPr>
            <w:rtl w:val="0"/>
          </w:rPr>
          <w:delText xml:space="preserve">RALO newsletters [JK]</w:delText>
        </w:r>
      </w:del>
    </w:p>
    <w:p w:rsidR="00000000" w:rsidDel="00000000" w:rsidP="00000000" w:rsidRDefault="00000000" w:rsidRPr="00000000" w14:paraId="000000AE">
      <w:pPr>
        <w:ind w:left="720" w:firstLine="0"/>
        <w:rPr/>
        <w:pPrChange w:author="Heidi Ullrich" w:id="0" w:date="2020-04-16T23:53:47Z">
          <w:pPr/>
        </w:pPrChange>
      </w:pPr>
      <w:del w:author="Heidi Ullrich" w:id="47" w:date="2020-04-16T23:57:38Z">
        <w:r w:rsidDel="00000000" w:rsidR="00000000" w:rsidRPr="00000000">
          <w:rPr>
            <w:rtl w:val="0"/>
          </w:rPr>
          <w:delText xml:space="preserve">Linking to existing networks to ensure reaching beyond the siloed ICANN community (RIPE, GigaNet, etc). [JK]</w:delText>
        </w:r>
      </w:del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ins w:author="Heidi Ullrich" w:id="48" w:date="2020-04-16T23:57:49Z"/>
        </w:rPr>
      </w:pPr>
      <w:ins w:author="Heidi Ullrich" w:id="48" w:date="2020-04-16T23:57:49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B0">
      <w:pPr>
        <w:rPr/>
      </w:pPr>
      <w:ins w:author="Heidi Ullrich" w:id="48" w:date="2020-04-16T23:57:49Z">
        <w:r w:rsidDel="00000000" w:rsidR="00000000" w:rsidRPr="00000000">
          <w:rPr>
            <w:rtl w:val="0"/>
          </w:rPr>
          <w:t xml:space="preserve">As noted above, a crisis can be both a danger and an opportunity. It is up to the members of the SC on O/E and all of At-Large to ensure we use the current situation as an </w:t>
        </w:r>
        <w:r w:rsidDel="00000000" w:rsidR="00000000" w:rsidRPr="00000000">
          <w:rPr>
            <w:rtl w:val="0"/>
          </w:rPr>
          <w:t xml:space="preserve">opportunity</w:t>
        </w:r>
        <w:r w:rsidDel="00000000" w:rsidR="00000000" w:rsidRPr="00000000">
          <w:rPr>
            <w:rtl w:val="0"/>
          </w:rPr>
          <w:t xml:space="preserve"> to strengthen our resources and tools, develop our regional strategies while continuing to meet the goals and responsibilities of the SC on O/E. </w:t>
        </w:r>
      </w:ins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Refererence </w:t>
      </w:r>
    </w:p>
    <w:p w:rsidR="00000000" w:rsidDel="00000000" w:rsidP="00000000" w:rsidRDefault="00000000" w:rsidRPr="00000000" w14:paraId="000000B3">
      <w:pPr>
        <w:numPr>
          <w:ilvl w:val="0"/>
          <w:numId w:val="14"/>
        </w:numPr>
        <w:ind w:left="720" w:hanging="360"/>
        <w:rPr>
          <w:u w:val="none"/>
        </w:rPr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https://www.theatlantic.com/technology/archive/2012/07/what-the-wells-rise-and-fall-tell-us-about-online-community/259504/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Alfredo Calderon" w:id="8" w:date="2020-04-13T17:27:25Z"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is/are the criteria to define what is a 'suitable' activity. The activities listed are not necessarily organized by an ALSs. Or I am mistaken?</w:t>
      </w:r>
    </w:p>
  </w:comment>
  <w:comment w:author="DANIEL NANGHAKA" w:id="9" w:date="2020-04-13T17:36:35Z"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Activities vary from virtual conferences, virtual meetups that can contribute to engagement when outreach has been done virtually. @Alfredo, What would you suggest in this case?</w:t>
      </w:r>
    </w:p>
  </w:comment>
  <w:comment w:author="Alfredo Calderon" w:id="10" w:date="2020-04-13T18:31:57Z"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"The activities suggested vary from virtual conferences, virtual meetups, tweeter chats using specific hashtag, among others. These activities should contribute to engagement when outreach is done in a virtual environment."</w:t>
      </w:r>
    </w:p>
  </w:comment>
  <w:comment w:author="DANIEL NANGHAKA" w:id="11" w:date="2020-04-15T23:35:27Z"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Yes, I believe through the Capacity building we can be able to measure the engagement and this is where your contribution is needed.</w:t>
      </w:r>
    </w:p>
  </w:comment>
  <w:comment w:author="Alfredo Calderon" w:id="12" w:date="2020-04-13T17:34:00Z"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element of metrics to better understand how effective the promoting strategies are effective. We need to know who uses or has which social media sources.</w:t>
      </w:r>
    </w:p>
  </w:comment>
  <w:comment w:author="Natalia Filina" w:id="3" w:date="2020-04-07T18:35:08Z"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@Daniel great idea, but reality is a little bit different: Leaders of RALO working on monthly newsletter, participation of others is always welcomed, but...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So, It looks like great recomendation, but can`t mandatory.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Agree with @Joanna</w:t>
      </w:r>
    </w:p>
  </w:comment>
  <w:comment w:author="Alfredo Calderon" w:id="2" w:date="2020-04-17T12:41:21Z"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believe it would be reasonable to provide some guidelines to RALO's on some special interest sections in each Newsletter, such as an article/blog with a guest  writer from the RALO's.</w:t>
      </w:r>
    </w:p>
  </w:comment>
  <w:comment w:author="DANIEL NANGHAKA" w:id="0" w:date="2020-04-16T00:28:25Z"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Yes, this is fine. Despite the activities that may transpire in physical meetings will be taken to consideration with reference to the O&amp;E Strategy</w:t>
      </w:r>
    </w:p>
  </w:comment>
  <w:comment w:author="Maureen Hilyard" w:id="6" w:date="2020-04-15T23:51:55Z"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 really like an ICANN Learn course "Introduction to At-Large" (by August?)  :-)</w:t>
      </w:r>
    </w:p>
  </w:comment>
  <w:comment w:author="DANIEL NANGHAKA" w:id="7" w:date="2020-04-16T00:15:59Z"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+joannakulesza@gmail.com Do you copy. There was something that Dev did way back during the onboarding program. This could be transformed into ICANN Lesson</w:t>
      </w:r>
    </w:p>
  </w:comment>
  <w:comment w:author="Joanna Kulesza" w:id="4" w:date="2020-04-06T20:29:24Z"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Curious how we'll recruit qualified authors and whether their work will be peer reviewed?</w:t>
      </w:r>
    </w:p>
  </w:comment>
  <w:comment w:author="DANIEL NANGHAKA" w:id="5" w:date="2020-04-07T00:29:09Z"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 start with the volunteer writers, +mcknight.glenn@gmail.com  has done something in getting articles, we can borrow some of his ideas or alternatively get staff to write blogs articles</w:t>
      </w:r>
    </w:p>
  </w:comment>
  <w:comment w:author="Heidi Ullrich" w:id="1" w:date="2020-04-16T23:03:42Z"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these are consistent with the issues in the Policy Platform.</w:t>
      </w:r>
    </w:p>
  </w:comment>
  <w:comment w:author="Joanna Kulesza" w:id="13" w:date="2020-04-06T20:33:26Z"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curious if we'll coordinate these in any way? I have set up a personal database of AtLarge TT users and try to tag them in AtLarge related posts. Would it make sense to have it as a shared good practice?</w:t>
      </w:r>
    </w:p>
  </w:comment>
  <w:comment w:author="DANIEL NANGHAKA" w:id="14" w:date="2020-04-07T00:28:02Z"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Yes, sure it can be a practice, which i believe can be adopted by the SoMe WG</w:t>
      </w:r>
    </w:p>
  </w:comment>
  <w:comment w:author="Joanna Kulesza" w:id="15" w:date="2020-04-07T09:55:56Z"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Great! Let me know if sharing my resources would be helpful and where and when best to do it. Thanks!</w:t>
      </w:r>
    </w:p>
  </w:comment>
  <w:comment w:author="Natalia Filina" w:id="16" w:date="2020-04-07T18:22:03Z"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@Daniel I agree with @Joanna: we can't coordinate all publications.However, we may analyze all tags and At-Large mentions (area of resposobility for social media WG) and determine the general rules/guidelines for posting information about At-Large in social networks (by Comms Strategy)</w:t>
      </w:r>
    </w:p>
  </w:comment>
  <w:comment w:author="DANIEL NANGHAKA" w:id="17" w:date="2020-04-13T17:01:54Z"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where collaboration comes in strongly with the various WGs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172b4d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172b4d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forms.gle/YKmdaWYTVRMMtBgY9" TargetMode="External"/><Relationship Id="rId10" Type="http://schemas.openxmlformats.org/officeDocument/2006/relationships/hyperlink" Target="https://community.icann.org/display/CRALO/At-Large+Regional+FY21+Outreach+and+Engagement+Strategic+Plans" TargetMode="External"/><Relationship Id="rId13" Type="http://schemas.openxmlformats.org/officeDocument/2006/relationships/hyperlink" Target="https://www.theatlantic.com/technology/archive/2012/07/what-the-wells-rise-and-fall-tell-us-about-online-community/259504/" TargetMode="External"/><Relationship Id="rId12" Type="http://schemas.openxmlformats.org/officeDocument/2006/relationships/hyperlink" Target="https://community.icann.org/display/atlarge/Sub-Committee+on+Outreach+and+Engagement+Table+of+Virtual+Events+-+FY20-FY21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community.icann.org/display/atlarge/At-Large+Participation+Toolkit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community.icann.org/display/atlarge/At-Large+Priority+Activities+-+2020" TargetMode="External"/><Relationship Id="rId8" Type="http://schemas.openxmlformats.org/officeDocument/2006/relationships/hyperlink" Target="https://community.icann.org/display/atlarge/ALAC+Subcommittee+on+Outreach+and+Engagemen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