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16981" w14:textId="40A224EB" w:rsidR="006E40CC" w:rsidRPr="00B57027" w:rsidRDefault="00765F29" w:rsidP="006E40CC">
      <w:pPr>
        <w:ind w:left="-810"/>
        <w:rPr>
          <w:sz w:val="28"/>
          <w:lang w:bidi="he-IL"/>
        </w:rPr>
      </w:pPr>
      <w:bookmarkStart w:id="0" w:name="_GoBack"/>
      <w:bookmarkEnd w:id="0"/>
      <w:r>
        <w:rPr>
          <w:sz w:val="28"/>
        </w:rPr>
        <w:t>The</w:t>
      </w:r>
      <w:r w:rsidR="00E51700" w:rsidRPr="00B57027">
        <w:rPr>
          <w:sz w:val="28"/>
        </w:rPr>
        <w:t xml:space="preserve"> deadline for FY</w:t>
      </w:r>
      <w:r w:rsidR="003F430D">
        <w:rPr>
          <w:sz w:val="28"/>
        </w:rPr>
        <w:t>2</w:t>
      </w:r>
      <w:r w:rsidR="00B75F95" w:rsidRPr="00B75F95">
        <w:rPr>
          <w:rFonts w:hint="cs"/>
          <w:sz w:val="28"/>
          <w:szCs w:val="28"/>
          <w:rtl/>
          <w:lang w:bidi="he-IL"/>
        </w:rPr>
        <w:t>1</w:t>
      </w:r>
      <w:r w:rsidR="00E51700" w:rsidRPr="00B57027">
        <w:rPr>
          <w:sz w:val="28"/>
        </w:rPr>
        <w:t xml:space="preserve"> Budget consideration is </w:t>
      </w:r>
      <w:r w:rsidR="00B75F95" w:rsidRPr="00B75F95">
        <w:rPr>
          <w:rFonts w:hint="cs"/>
          <w:b/>
          <w:sz w:val="28"/>
          <w:szCs w:val="28"/>
          <w:rtl/>
          <w:lang w:bidi="he-IL"/>
        </w:rPr>
        <w:t>31</w:t>
      </w:r>
      <w:r w:rsidR="00CC087D" w:rsidRPr="00CC087D">
        <w:rPr>
          <w:b/>
          <w:sz w:val="28"/>
        </w:rPr>
        <w:t xml:space="preserve"> January</w:t>
      </w:r>
      <w:r w:rsidR="005839A1" w:rsidRPr="00CC087D">
        <w:rPr>
          <w:b/>
          <w:sz w:val="28"/>
        </w:rPr>
        <w:t xml:space="preserve"> 2019</w:t>
      </w:r>
      <w:r w:rsidR="00B57027" w:rsidRPr="00CC087D">
        <w:rPr>
          <w:b/>
          <w:sz w:val="28"/>
        </w:rPr>
        <w:t>.</w:t>
      </w:r>
      <w:r w:rsidR="006E40CC" w:rsidRPr="006E40CC">
        <w:rPr>
          <w:sz w:val="28"/>
        </w:rPr>
        <w:t xml:space="preserve"> </w:t>
      </w:r>
      <w:r w:rsidR="00B75F95">
        <w:rPr>
          <w:sz w:val="28"/>
          <w:lang w:bidi="he-IL"/>
        </w:rPr>
        <w:t>The At Large Deadline is January 6.</w:t>
      </w:r>
    </w:p>
    <w:p w14:paraId="1ACBAC43" w14:textId="77777777" w:rsidR="00C25AF0" w:rsidRDefault="00C25AF0">
      <w:pPr>
        <w:pStyle w:val="Header"/>
        <w:rPr>
          <w:rFonts w:ascii="Arial" w:hAnsi="Arial"/>
        </w:rPr>
      </w:pPr>
    </w:p>
    <w:tbl>
      <w:tblPr>
        <w:tblW w:w="10260" w:type="dxa"/>
        <w:tblInd w:w="-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70"/>
        <w:gridCol w:w="2520"/>
        <w:gridCol w:w="2970"/>
      </w:tblGrid>
      <w:tr w:rsidR="00946200" w14:paraId="12DDC500" w14:textId="77777777" w:rsidTr="006003A1">
        <w:trPr>
          <w:cantSplit/>
          <w:trHeight w:hRule="exact" w:val="528"/>
        </w:trPr>
        <w:tc>
          <w:tcPr>
            <w:tcW w:w="10260" w:type="dxa"/>
            <w:gridSpan w:val="3"/>
            <w:tcBorders>
              <w:bottom w:val="single" w:sz="6" w:space="0" w:color="auto"/>
            </w:tcBorders>
            <w:shd w:val="clear" w:color="auto" w:fill="808080"/>
          </w:tcPr>
          <w:p w14:paraId="129C57B7" w14:textId="77777777" w:rsidR="00946200" w:rsidRDefault="00946200">
            <w:pPr>
              <w:pStyle w:val="FormHeading1"/>
              <w:keepNext/>
              <w:rPr>
                <w:noProof w:val="0"/>
                <w:color w:val="FFFFFF"/>
                <w:sz w:val="16"/>
              </w:rPr>
            </w:pPr>
            <w:r w:rsidRPr="006003A1">
              <w:rPr>
                <w:noProof w:val="0"/>
                <w:color w:val="FFFFFF"/>
                <w:sz w:val="32"/>
              </w:rPr>
              <w:t>REQUEST</w:t>
            </w:r>
            <w:r w:rsidR="006003A1" w:rsidRPr="006003A1">
              <w:rPr>
                <w:noProof w:val="0"/>
                <w:color w:val="FFFFFF"/>
                <w:sz w:val="32"/>
              </w:rPr>
              <w:t xml:space="preserve"> </w:t>
            </w:r>
            <w:r w:rsidRPr="006003A1">
              <w:rPr>
                <w:noProof w:val="0"/>
                <w:color w:val="FFFFFF"/>
                <w:sz w:val="32"/>
              </w:rPr>
              <w:t xml:space="preserve"> INFORMATION</w:t>
            </w:r>
          </w:p>
        </w:tc>
      </w:tr>
      <w:tr w:rsidR="00946200" w14:paraId="06E33F2B" w14:textId="77777777" w:rsidTr="005A15AF">
        <w:tc>
          <w:tcPr>
            <w:tcW w:w="4770" w:type="dxa"/>
            <w:tcBorders>
              <w:bottom w:val="single" w:sz="4" w:space="0" w:color="auto"/>
              <w:right w:val="nil"/>
            </w:tcBorders>
            <w:shd w:val="clear" w:color="auto" w:fill="C0C0C0"/>
          </w:tcPr>
          <w:p w14:paraId="60DB4958" w14:textId="77777777" w:rsidR="00946200" w:rsidRDefault="00946200" w:rsidP="006F34E0">
            <w:pPr>
              <w:pStyle w:val="FormHeading1"/>
              <w:rPr>
                <w:noProof w:val="0"/>
              </w:rPr>
            </w:pPr>
            <w:r w:rsidRPr="00BA4C59">
              <w:rPr>
                <w:smallCaps w:val="0"/>
                <w:noProof w:val="0"/>
                <w:sz w:val="18"/>
              </w:rPr>
              <w:t>Title</w:t>
            </w:r>
            <w:r w:rsidR="006F34E0">
              <w:rPr>
                <w:smallCaps w:val="0"/>
                <w:noProof w:val="0"/>
                <w:sz w:val="18"/>
              </w:rPr>
              <w:t xml:space="preserve"> of Proposed Activity</w:t>
            </w:r>
            <w:r>
              <w:rPr>
                <w:noProof w:val="0"/>
              </w:rPr>
              <w:t xml:space="preserve">  </w:t>
            </w:r>
          </w:p>
        </w:tc>
        <w:tc>
          <w:tcPr>
            <w:tcW w:w="2520" w:type="dxa"/>
            <w:tcBorders>
              <w:left w:val="nil"/>
              <w:bottom w:val="single" w:sz="4" w:space="0" w:color="auto"/>
              <w:right w:val="nil"/>
            </w:tcBorders>
            <w:shd w:val="clear" w:color="auto" w:fill="C0C0C0"/>
          </w:tcPr>
          <w:p w14:paraId="5799A596" w14:textId="77777777" w:rsidR="00946200" w:rsidRDefault="00946200">
            <w:pPr>
              <w:pStyle w:val="FormLabel1"/>
              <w:keepNext/>
              <w:spacing w:before="40" w:after="40"/>
              <w:rPr>
                <w:noProof w:val="0"/>
              </w:rPr>
            </w:pPr>
          </w:p>
        </w:tc>
        <w:tc>
          <w:tcPr>
            <w:tcW w:w="2970" w:type="dxa"/>
            <w:tcBorders>
              <w:left w:val="nil"/>
              <w:bottom w:val="single" w:sz="4" w:space="0" w:color="auto"/>
            </w:tcBorders>
            <w:shd w:val="clear" w:color="auto" w:fill="C0C0C0"/>
          </w:tcPr>
          <w:p w14:paraId="3C72458E" w14:textId="77777777" w:rsidR="00946200" w:rsidRDefault="00946200" w:rsidP="00946200">
            <w:pPr>
              <w:pStyle w:val="FormHeading1"/>
              <w:rPr>
                <w:noProof w:val="0"/>
              </w:rPr>
            </w:pPr>
          </w:p>
        </w:tc>
      </w:tr>
      <w:tr w:rsidR="00946200" w14:paraId="4C095991" w14:textId="77777777" w:rsidTr="005A15AF">
        <w:trPr>
          <w:trHeight w:val="315"/>
        </w:trPr>
        <w:tc>
          <w:tcPr>
            <w:tcW w:w="4770" w:type="dxa"/>
            <w:tcBorders>
              <w:top w:val="single" w:sz="4" w:space="0" w:color="auto"/>
              <w:bottom w:val="nil"/>
              <w:right w:val="nil"/>
            </w:tcBorders>
          </w:tcPr>
          <w:p w14:paraId="56FAFB48" w14:textId="143EED10" w:rsidR="005A15AF" w:rsidRDefault="00733604" w:rsidP="009A206F">
            <w:pPr>
              <w:pStyle w:val="TableText"/>
              <w:rPr>
                <w:noProof w:val="0"/>
              </w:rPr>
            </w:pPr>
            <w:r>
              <w:rPr>
                <w:rFonts w:eastAsia="Arial"/>
              </w:rPr>
              <w:t>North American School of Internet Governance 2020 (NASIG 2020)</w:t>
            </w:r>
          </w:p>
        </w:tc>
        <w:tc>
          <w:tcPr>
            <w:tcW w:w="2520" w:type="dxa"/>
            <w:tcBorders>
              <w:top w:val="single" w:sz="4" w:space="0" w:color="auto"/>
              <w:left w:val="nil"/>
              <w:bottom w:val="nil"/>
              <w:right w:val="nil"/>
            </w:tcBorders>
          </w:tcPr>
          <w:p w14:paraId="7586EEDE" w14:textId="77777777" w:rsidR="00946200" w:rsidRDefault="00946200">
            <w:pPr>
              <w:pStyle w:val="TableText"/>
              <w:rPr>
                <w:noProof w:val="0"/>
              </w:rPr>
            </w:pPr>
          </w:p>
        </w:tc>
        <w:tc>
          <w:tcPr>
            <w:tcW w:w="2970" w:type="dxa"/>
            <w:tcBorders>
              <w:top w:val="single" w:sz="4" w:space="0" w:color="auto"/>
              <w:left w:val="nil"/>
              <w:bottom w:val="nil"/>
            </w:tcBorders>
          </w:tcPr>
          <w:p w14:paraId="5486A233" w14:textId="77777777" w:rsidR="00946200" w:rsidRDefault="00946200" w:rsidP="00946200">
            <w:pPr>
              <w:rPr>
                <w:rFonts w:ascii="Arial" w:hAnsi="Arial"/>
              </w:rPr>
            </w:pPr>
          </w:p>
        </w:tc>
      </w:tr>
      <w:tr w:rsidR="00946200" w14:paraId="11A468AF" w14:textId="77777777">
        <w:trPr>
          <w:trHeight w:val="315"/>
        </w:trPr>
        <w:tc>
          <w:tcPr>
            <w:tcW w:w="4770" w:type="dxa"/>
            <w:tcBorders>
              <w:top w:val="single" w:sz="6" w:space="0" w:color="auto"/>
              <w:left w:val="single" w:sz="6" w:space="0" w:color="auto"/>
              <w:bottom w:val="single" w:sz="6" w:space="0" w:color="auto"/>
              <w:right w:val="single" w:sz="6" w:space="0" w:color="auto"/>
            </w:tcBorders>
            <w:shd w:val="pct25" w:color="auto" w:fill="FFFFFF"/>
          </w:tcPr>
          <w:p w14:paraId="1DBDDDC1" w14:textId="77777777" w:rsidR="00946200" w:rsidRDefault="00F838DA" w:rsidP="006003A1">
            <w:pPr>
              <w:pStyle w:val="FormHeading1"/>
              <w:rPr>
                <w:noProof w:val="0"/>
                <w:highlight w:val="lightGray"/>
              </w:rPr>
            </w:pPr>
            <w:r>
              <w:rPr>
                <w:smallCaps w:val="0"/>
                <w:noProof w:val="0"/>
                <w:sz w:val="18"/>
              </w:rPr>
              <w:t>Community</w:t>
            </w:r>
            <w:r w:rsidR="00946200" w:rsidRPr="00BA4C59">
              <w:rPr>
                <w:smallCaps w:val="0"/>
                <w:noProof w:val="0"/>
                <w:sz w:val="18"/>
              </w:rPr>
              <w:t xml:space="preserve"> Requestor Name</w:t>
            </w:r>
          </w:p>
        </w:tc>
        <w:tc>
          <w:tcPr>
            <w:tcW w:w="5490" w:type="dxa"/>
            <w:gridSpan w:val="2"/>
            <w:tcBorders>
              <w:top w:val="single" w:sz="6" w:space="0" w:color="auto"/>
              <w:left w:val="single" w:sz="6" w:space="0" w:color="auto"/>
              <w:bottom w:val="single" w:sz="6" w:space="0" w:color="auto"/>
              <w:right w:val="single" w:sz="6" w:space="0" w:color="auto"/>
            </w:tcBorders>
            <w:shd w:val="pct25" w:color="auto" w:fill="FFFFFF"/>
          </w:tcPr>
          <w:p w14:paraId="17F0F2EF" w14:textId="77777777" w:rsidR="00946200" w:rsidRDefault="00F838DA" w:rsidP="00F838DA">
            <w:pPr>
              <w:pStyle w:val="FormHeading1"/>
              <w:rPr>
                <w:noProof w:val="0"/>
                <w:highlight w:val="lightGray"/>
              </w:rPr>
            </w:pPr>
            <w:r>
              <w:rPr>
                <w:smallCaps w:val="0"/>
                <w:noProof w:val="0"/>
                <w:sz w:val="18"/>
              </w:rPr>
              <w:t>Chair</w:t>
            </w:r>
          </w:p>
        </w:tc>
      </w:tr>
      <w:tr w:rsidR="00946200" w14:paraId="32AB0C0C" w14:textId="77777777">
        <w:trPr>
          <w:trHeight w:val="315"/>
        </w:trPr>
        <w:tc>
          <w:tcPr>
            <w:tcW w:w="4770" w:type="dxa"/>
            <w:tcBorders>
              <w:top w:val="nil"/>
              <w:left w:val="single" w:sz="4" w:space="0" w:color="auto"/>
              <w:bottom w:val="single" w:sz="4" w:space="0" w:color="auto"/>
              <w:right w:val="single" w:sz="6" w:space="0" w:color="auto"/>
            </w:tcBorders>
          </w:tcPr>
          <w:p w14:paraId="6B50BB57" w14:textId="3E4B1323" w:rsidR="00733604" w:rsidRDefault="00733604">
            <w:pPr>
              <w:pStyle w:val="Header"/>
              <w:rPr>
                <w:rFonts w:ascii="Arial" w:hAnsi="Arial"/>
              </w:rPr>
            </w:pPr>
            <w:r>
              <w:rPr>
                <w:rFonts w:ascii="Arial" w:hAnsi="Arial"/>
              </w:rPr>
              <w:t>Dustin Loup</w:t>
            </w:r>
          </w:p>
        </w:tc>
        <w:tc>
          <w:tcPr>
            <w:tcW w:w="5490" w:type="dxa"/>
            <w:gridSpan w:val="2"/>
            <w:tcBorders>
              <w:top w:val="nil"/>
              <w:left w:val="single" w:sz="6" w:space="0" w:color="auto"/>
              <w:bottom w:val="single" w:sz="4" w:space="0" w:color="auto"/>
              <w:right w:val="single" w:sz="4" w:space="0" w:color="auto"/>
            </w:tcBorders>
          </w:tcPr>
          <w:p w14:paraId="132FFA89" w14:textId="6B1115CF" w:rsidR="00946200" w:rsidRDefault="00733604">
            <w:pPr>
              <w:pStyle w:val="Header"/>
              <w:rPr>
                <w:rFonts w:ascii="Arial" w:hAnsi="Arial"/>
              </w:rPr>
            </w:pPr>
            <w:r>
              <w:rPr>
                <w:rFonts w:ascii="Arial" w:hAnsi="Arial"/>
              </w:rPr>
              <w:t>Eduardo Diaz</w:t>
            </w:r>
          </w:p>
        </w:tc>
      </w:tr>
      <w:tr w:rsidR="00946200" w14:paraId="2005B297" w14:textId="77777777">
        <w:trPr>
          <w:trHeight w:val="315"/>
        </w:trPr>
        <w:tc>
          <w:tcPr>
            <w:tcW w:w="4770" w:type="dxa"/>
            <w:tcBorders>
              <w:top w:val="nil"/>
              <w:left w:val="single" w:sz="4" w:space="0" w:color="auto"/>
              <w:bottom w:val="nil"/>
              <w:right w:val="single" w:sz="6" w:space="0" w:color="auto"/>
            </w:tcBorders>
            <w:shd w:val="clear" w:color="auto" w:fill="C0C0C0"/>
          </w:tcPr>
          <w:p w14:paraId="66F9FDA0" w14:textId="77777777" w:rsidR="00946200" w:rsidRPr="00B41D9D" w:rsidRDefault="006F34E0" w:rsidP="00946200">
            <w:pPr>
              <w:pStyle w:val="FormHeading1"/>
              <w:rPr>
                <w:smallCaps w:val="0"/>
                <w:noProof w:val="0"/>
                <w:sz w:val="18"/>
              </w:rPr>
            </w:pPr>
            <w:r>
              <w:rPr>
                <w:smallCaps w:val="0"/>
                <w:noProof w:val="0"/>
                <w:sz w:val="18"/>
              </w:rPr>
              <w:t>ICANN Staff</w:t>
            </w:r>
            <w:r w:rsidRPr="00BA4C59">
              <w:rPr>
                <w:smallCaps w:val="0"/>
                <w:noProof w:val="0"/>
                <w:sz w:val="18"/>
              </w:rPr>
              <w:t xml:space="preserve"> </w:t>
            </w:r>
            <w:r>
              <w:rPr>
                <w:smallCaps w:val="0"/>
                <w:noProof w:val="0"/>
                <w:sz w:val="18"/>
              </w:rPr>
              <w:t xml:space="preserve">Community </w:t>
            </w:r>
            <w:r w:rsidR="00946200" w:rsidRPr="00BA4C59">
              <w:rPr>
                <w:smallCaps w:val="0"/>
                <w:noProof w:val="0"/>
                <w:sz w:val="18"/>
              </w:rPr>
              <w:t>Liaison</w:t>
            </w:r>
          </w:p>
        </w:tc>
        <w:tc>
          <w:tcPr>
            <w:tcW w:w="5490" w:type="dxa"/>
            <w:gridSpan w:val="2"/>
            <w:tcBorders>
              <w:top w:val="nil"/>
              <w:left w:val="single" w:sz="6" w:space="0" w:color="auto"/>
              <w:bottom w:val="nil"/>
              <w:right w:val="single" w:sz="4" w:space="0" w:color="auto"/>
            </w:tcBorders>
            <w:shd w:val="clear" w:color="auto" w:fill="C0C0C0"/>
          </w:tcPr>
          <w:p w14:paraId="1F83D817" w14:textId="77777777" w:rsidR="00946200" w:rsidRPr="00B41D9D" w:rsidRDefault="00946200">
            <w:pPr>
              <w:pStyle w:val="FormLabel1"/>
              <w:keepNext/>
              <w:spacing w:before="40" w:after="40"/>
              <w:rPr>
                <w:noProof w:val="0"/>
                <w:sz w:val="18"/>
              </w:rPr>
            </w:pPr>
          </w:p>
        </w:tc>
      </w:tr>
      <w:tr w:rsidR="00946200" w14:paraId="5093E5CE" w14:textId="77777777">
        <w:trPr>
          <w:trHeight w:val="315"/>
        </w:trPr>
        <w:tc>
          <w:tcPr>
            <w:tcW w:w="4770" w:type="dxa"/>
            <w:tcBorders>
              <w:top w:val="single" w:sz="4" w:space="0" w:color="auto"/>
              <w:bottom w:val="single" w:sz="4" w:space="0" w:color="auto"/>
            </w:tcBorders>
          </w:tcPr>
          <w:p w14:paraId="5CDF4DD3" w14:textId="21FFE3DC" w:rsidR="005A15AF" w:rsidRDefault="00733604">
            <w:pPr>
              <w:pStyle w:val="Header"/>
              <w:rPr>
                <w:rFonts w:ascii="Arial" w:hAnsi="Arial"/>
              </w:rPr>
            </w:pPr>
            <w:r>
              <w:rPr>
                <w:rFonts w:ascii="Arial" w:hAnsi="Arial"/>
              </w:rPr>
              <w:t>Heidi Ul</w:t>
            </w:r>
            <w:r w:rsidR="00997576">
              <w:rPr>
                <w:rFonts w:ascii="Arial" w:hAnsi="Arial"/>
              </w:rPr>
              <w:t>l</w:t>
            </w:r>
            <w:r>
              <w:rPr>
                <w:rFonts w:ascii="Arial" w:hAnsi="Arial"/>
              </w:rPr>
              <w:t>rich</w:t>
            </w:r>
          </w:p>
        </w:tc>
        <w:tc>
          <w:tcPr>
            <w:tcW w:w="5490" w:type="dxa"/>
            <w:gridSpan w:val="2"/>
            <w:tcBorders>
              <w:top w:val="single" w:sz="4" w:space="0" w:color="auto"/>
              <w:bottom w:val="single" w:sz="4" w:space="0" w:color="auto"/>
            </w:tcBorders>
          </w:tcPr>
          <w:p w14:paraId="7DB980EC" w14:textId="77777777" w:rsidR="00946200" w:rsidRPr="00A628A7" w:rsidRDefault="00946200">
            <w:pPr>
              <w:autoSpaceDE w:val="0"/>
              <w:autoSpaceDN w:val="0"/>
              <w:adjustRightInd w:val="0"/>
              <w:rPr>
                <w:rFonts w:ascii="Arial" w:hAnsi="Arial"/>
              </w:rPr>
            </w:pPr>
          </w:p>
        </w:tc>
      </w:tr>
    </w:tbl>
    <w:p w14:paraId="45B96CD5" w14:textId="77777777" w:rsidR="00B91DDC" w:rsidRDefault="00B91DDC"/>
    <w:tbl>
      <w:tblPr>
        <w:tblW w:w="10260" w:type="dxa"/>
        <w:tblInd w:w="-702" w:type="dxa"/>
        <w:tblLayout w:type="fixed"/>
        <w:tblLook w:val="0000" w:firstRow="0" w:lastRow="0" w:firstColumn="0" w:lastColumn="0" w:noHBand="0" w:noVBand="0"/>
      </w:tblPr>
      <w:tblGrid>
        <w:gridCol w:w="10260"/>
      </w:tblGrid>
      <w:tr w:rsidR="005428F3" w14:paraId="37C984E7" w14:textId="77777777" w:rsidTr="001B79F2">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7590F693" w14:textId="77777777" w:rsidR="005428F3" w:rsidRPr="006003A1" w:rsidRDefault="005428F3" w:rsidP="001B79F2">
            <w:pPr>
              <w:pStyle w:val="FormHeading1"/>
              <w:keepNext/>
              <w:rPr>
                <w:noProof w:val="0"/>
                <w:color w:val="FFFFFF"/>
                <w:sz w:val="32"/>
              </w:rPr>
            </w:pPr>
            <w:r w:rsidRPr="006003A1">
              <w:rPr>
                <w:noProof w:val="0"/>
                <w:color w:val="FFFFFF"/>
                <w:sz w:val="32"/>
              </w:rPr>
              <w:t>request description</w:t>
            </w:r>
          </w:p>
          <w:p w14:paraId="55506561" w14:textId="77777777" w:rsidR="005428F3" w:rsidRDefault="005428F3" w:rsidP="001B79F2">
            <w:pPr>
              <w:pStyle w:val="FormHeading1"/>
              <w:keepNext/>
              <w:rPr>
                <w:noProof w:val="0"/>
                <w:color w:val="FFFFFF"/>
                <w:sz w:val="32"/>
              </w:rPr>
            </w:pPr>
          </w:p>
          <w:p w14:paraId="084E1D5F" w14:textId="77777777" w:rsidR="005428F3" w:rsidRPr="001D3783" w:rsidRDefault="005428F3" w:rsidP="001B79F2">
            <w:pPr>
              <w:pStyle w:val="FormHeading1"/>
              <w:keepNext/>
              <w:rPr>
                <w:noProof w:val="0"/>
                <w:color w:val="FFFFFF"/>
                <w:sz w:val="28"/>
              </w:rPr>
            </w:pPr>
            <w:r w:rsidRPr="001D3783">
              <w:rPr>
                <w:noProof w:val="0"/>
                <w:color w:val="FFFFFF"/>
                <w:sz w:val="32"/>
              </w:rPr>
              <w:t xml:space="preserve"> </w:t>
            </w:r>
          </w:p>
        </w:tc>
      </w:tr>
      <w:tr w:rsidR="005428F3" w:rsidRPr="00243A44" w14:paraId="14D61923" w14:textId="77777777" w:rsidTr="001B79F2">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48FC5F05" w14:textId="77777777" w:rsidR="005428F3" w:rsidRPr="00243A44" w:rsidRDefault="00542865" w:rsidP="00CD143C">
            <w:pPr>
              <w:pStyle w:val="FormHeading1"/>
              <w:rPr>
                <w:smallCaps w:val="0"/>
                <w:noProof w:val="0"/>
                <w:sz w:val="16"/>
              </w:rPr>
            </w:pPr>
            <w:r w:rsidRPr="00CD143C">
              <w:rPr>
                <w:i/>
                <w:smallCaps w:val="0"/>
                <w:noProof w:val="0"/>
                <w:sz w:val="18"/>
              </w:rPr>
              <w:t xml:space="preserve">1. </w:t>
            </w:r>
            <w:r w:rsidR="00CD143C" w:rsidRPr="00CD143C">
              <w:rPr>
                <w:i/>
                <w:smallCaps w:val="0"/>
                <w:noProof w:val="0"/>
                <w:sz w:val="18"/>
              </w:rPr>
              <w:t>Activity</w:t>
            </w:r>
            <w:r w:rsidRPr="00CD143C">
              <w:rPr>
                <w:i/>
                <w:smallCaps w:val="0"/>
                <w:noProof w:val="0"/>
                <w:sz w:val="18"/>
              </w:rPr>
              <w:t>:</w:t>
            </w:r>
            <w:r w:rsidRPr="00542865">
              <w:rPr>
                <w:smallCaps w:val="0"/>
                <w:noProof w:val="0"/>
                <w:sz w:val="18"/>
              </w:rPr>
              <w:t xml:space="preserve"> Pleas</w:t>
            </w:r>
            <w:r>
              <w:rPr>
                <w:smallCaps w:val="0"/>
                <w:noProof w:val="0"/>
                <w:sz w:val="18"/>
              </w:rPr>
              <w:t>e describe your proposed activity in detail</w:t>
            </w:r>
          </w:p>
        </w:tc>
      </w:tr>
      <w:tr w:rsidR="00733604" w14:paraId="2F83A3EC" w14:textId="77777777" w:rsidTr="001B79F2">
        <w:trPr>
          <w:trHeight w:val="426"/>
        </w:trPr>
        <w:tc>
          <w:tcPr>
            <w:tcW w:w="10260" w:type="dxa"/>
            <w:tcBorders>
              <w:top w:val="single" w:sz="6" w:space="0" w:color="auto"/>
              <w:left w:val="single" w:sz="6" w:space="0" w:color="auto"/>
              <w:bottom w:val="single" w:sz="6" w:space="0" w:color="auto"/>
              <w:right w:val="single" w:sz="6" w:space="0" w:color="auto"/>
            </w:tcBorders>
          </w:tcPr>
          <w:p w14:paraId="51490C90" w14:textId="48C30EBB" w:rsidR="00733604" w:rsidRDefault="00733604" w:rsidP="00733604">
            <w:pPr>
              <w:rPr>
                <w:rFonts w:ascii="Arial" w:eastAsia="Arial" w:hAnsi="Arial" w:cs="Arial"/>
              </w:rPr>
            </w:pPr>
            <w:r>
              <w:rPr>
                <w:rFonts w:ascii="Arial" w:eastAsia="Arial" w:hAnsi="Arial" w:cs="Arial"/>
              </w:rPr>
              <w:t xml:space="preserve">To organize and deliver the third NORTH AMERICAN SCHOOL OF INTERNET GOVERNANCE (NASIG). This would be a two-day capacity building event to provide in-depth knowledge of Internet Governance (IG) issues to approximately </w:t>
            </w:r>
            <w:r w:rsidR="002A752C">
              <w:rPr>
                <w:rFonts w:ascii="Arial" w:eastAsia="Arial" w:hAnsi="Arial" w:cs="Arial"/>
              </w:rPr>
              <w:t>4</w:t>
            </w:r>
            <w:r>
              <w:rPr>
                <w:rFonts w:ascii="Arial" w:eastAsia="Arial" w:hAnsi="Arial" w:cs="Arial"/>
              </w:rPr>
              <w:t>0 individuals</w:t>
            </w:r>
            <w:r w:rsidR="002A752C">
              <w:rPr>
                <w:rFonts w:ascii="Arial" w:eastAsia="Arial" w:hAnsi="Arial" w:cs="Arial"/>
              </w:rPr>
              <w:t>, with many from</w:t>
            </w:r>
            <w:r>
              <w:rPr>
                <w:rFonts w:ascii="Arial" w:eastAsia="Arial" w:hAnsi="Arial" w:cs="Arial"/>
              </w:rPr>
              <w:t xml:space="preserve"> ATLARGE.</w:t>
            </w:r>
            <w:r w:rsidR="00997576">
              <w:rPr>
                <w:rFonts w:ascii="Arial" w:eastAsia="Arial" w:hAnsi="Arial" w:cs="Arial"/>
              </w:rPr>
              <w:t xml:space="preserve"> </w:t>
            </w:r>
            <w:r>
              <w:rPr>
                <w:rFonts w:ascii="Arial" w:eastAsia="Arial" w:hAnsi="Arial" w:cs="Arial"/>
              </w:rPr>
              <w:t>NASIG</w:t>
            </w:r>
            <w:r w:rsidR="00997576">
              <w:rPr>
                <w:rFonts w:ascii="Arial" w:eastAsia="Arial" w:hAnsi="Arial" w:cs="Arial"/>
              </w:rPr>
              <w:t xml:space="preserve"> 2020</w:t>
            </w:r>
            <w:r>
              <w:rPr>
                <w:rFonts w:ascii="Arial" w:eastAsia="Arial" w:hAnsi="Arial" w:cs="Arial"/>
              </w:rPr>
              <w:t xml:space="preserve"> is our third </w:t>
            </w:r>
            <w:r w:rsidR="002A752C">
              <w:rPr>
                <w:rFonts w:ascii="Arial" w:eastAsia="Arial" w:hAnsi="Arial" w:cs="Arial"/>
              </w:rPr>
              <w:t xml:space="preserve">consecutive </w:t>
            </w:r>
            <w:r>
              <w:rPr>
                <w:rFonts w:ascii="Arial" w:eastAsia="Arial" w:hAnsi="Arial" w:cs="Arial"/>
              </w:rPr>
              <w:t xml:space="preserve">year and the only School of Internet Governance in North America. </w:t>
            </w:r>
            <w:r w:rsidR="00461BF2">
              <w:rPr>
                <w:rFonts w:ascii="Arial" w:eastAsia="Arial" w:hAnsi="Arial" w:cs="Arial"/>
              </w:rPr>
              <w:t xml:space="preserve">Past NASIGs have proven to be successful and well attended, with 28 students in 2018 and 50 students in 2019. </w:t>
            </w:r>
            <w:r>
              <w:rPr>
                <w:rFonts w:ascii="Arial" w:eastAsia="Arial" w:hAnsi="Arial" w:cs="Arial"/>
              </w:rPr>
              <w:t xml:space="preserve"> </w:t>
            </w:r>
          </w:p>
          <w:p w14:paraId="2AA4CB9C" w14:textId="0F23E43C" w:rsidR="0018031E" w:rsidRDefault="0018031E" w:rsidP="00733604">
            <w:pPr>
              <w:rPr>
                <w:rFonts w:ascii="Arial" w:eastAsia="Arial" w:hAnsi="Arial" w:cs="Arial"/>
              </w:rPr>
            </w:pPr>
          </w:p>
          <w:p w14:paraId="6EF78CFD" w14:textId="7DC8D399" w:rsidR="0018031E" w:rsidRDefault="0018031E" w:rsidP="00733604">
            <w:pPr>
              <w:rPr>
                <w:rFonts w:ascii="Arial" w:eastAsia="Arial" w:hAnsi="Arial" w:cs="Arial"/>
              </w:rPr>
            </w:pPr>
            <w:r>
              <w:rPr>
                <w:rFonts w:ascii="Arial" w:eastAsia="Arial" w:hAnsi="Arial" w:cs="Arial"/>
              </w:rPr>
              <w:t xml:space="preserve">NASIG 2020 will consist of 10-15 sessions covering the most pressing IG topics, many of which will align with the strategic objectives and goals identified in ICANN’s Strategic Plan for Fiscal Years 2021-2025, such as the IANA functions, Universal Acceptance, cybersecurity, the multistakeholder model, ICANN’s role in Internet Governance, and much more. </w:t>
            </w:r>
            <w:r w:rsidR="00287CDC">
              <w:rPr>
                <w:rFonts w:ascii="Arial" w:eastAsia="Arial" w:hAnsi="Arial" w:cs="Arial"/>
              </w:rPr>
              <w:t xml:space="preserve">These sessions will be run by community leaders, including many of those actively involved in ICANN. </w:t>
            </w:r>
          </w:p>
          <w:p w14:paraId="7A73D17E" w14:textId="1C6A9AB5" w:rsidR="00733604" w:rsidRDefault="00733604" w:rsidP="00733604">
            <w:pPr>
              <w:rPr>
                <w:rFonts w:ascii="Arial" w:eastAsia="Arial" w:hAnsi="Arial" w:cs="Arial"/>
              </w:rPr>
            </w:pPr>
          </w:p>
          <w:p w14:paraId="40BDCAA0" w14:textId="11DE61FB" w:rsidR="00287CDC" w:rsidRDefault="00287CDC" w:rsidP="00733604">
            <w:pPr>
              <w:rPr>
                <w:rFonts w:ascii="Arial" w:eastAsia="Arial" w:hAnsi="Arial" w:cs="Arial"/>
              </w:rPr>
            </w:pPr>
            <w:r>
              <w:rPr>
                <w:rFonts w:ascii="Arial" w:eastAsia="Arial" w:hAnsi="Arial" w:cs="Arial"/>
              </w:rPr>
              <w:t>We will seek to bring in students from all across North America</w:t>
            </w:r>
            <w:r w:rsidR="00997576">
              <w:rPr>
                <w:rFonts w:ascii="Arial" w:eastAsia="Arial" w:hAnsi="Arial" w:cs="Arial"/>
              </w:rPr>
              <w:t xml:space="preserve"> and</w:t>
            </w:r>
            <w:r>
              <w:rPr>
                <w:rFonts w:ascii="Arial" w:eastAsia="Arial" w:hAnsi="Arial" w:cs="Arial"/>
              </w:rPr>
              <w:t xml:space="preserve"> will also seek to take advantage of the high level of interest in Washington, DC. This includes policymakers, tech policy staff for civil society and industry, students from the many universities in the area. </w:t>
            </w:r>
          </w:p>
          <w:p w14:paraId="329C64F7" w14:textId="77777777" w:rsidR="00287CDC" w:rsidRDefault="00287CDC" w:rsidP="00287CDC">
            <w:pPr>
              <w:rPr>
                <w:rFonts w:ascii="Arial" w:eastAsia="Arial" w:hAnsi="Arial" w:cs="Arial"/>
              </w:rPr>
            </w:pPr>
          </w:p>
          <w:p w14:paraId="34DA1D7D" w14:textId="5EB6019E" w:rsidR="00287CDC" w:rsidRDefault="00287CDC" w:rsidP="00287CDC">
            <w:pPr>
              <w:rPr>
                <w:rFonts w:ascii="Arial" w:eastAsia="Arial" w:hAnsi="Arial" w:cs="Arial"/>
              </w:rPr>
            </w:pPr>
            <w:r>
              <w:rPr>
                <w:rFonts w:ascii="Arial" w:eastAsia="Arial" w:hAnsi="Arial" w:cs="Arial"/>
              </w:rPr>
              <w:t xml:space="preserve">By bringing in a wide variety of stakeholders for this educational program, we are contributing to a healthy Internet governance ecosystem, by making sure that the people who have an interest in IG in North America are well-informed, which will lead to better results for the Internet. </w:t>
            </w:r>
          </w:p>
          <w:p w14:paraId="478E2132" w14:textId="77777777" w:rsidR="00287CDC" w:rsidRDefault="00287CDC" w:rsidP="00733604">
            <w:pPr>
              <w:rPr>
                <w:rFonts w:ascii="Arial" w:eastAsia="Arial" w:hAnsi="Arial" w:cs="Arial"/>
              </w:rPr>
            </w:pPr>
          </w:p>
          <w:p w14:paraId="4AD09EAB" w14:textId="77777777" w:rsidR="00EB2A07" w:rsidRDefault="00EB2A07" w:rsidP="00EB2A07">
            <w:pPr>
              <w:rPr>
                <w:rFonts w:ascii="Arial" w:eastAsia="Arial" w:hAnsi="Arial" w:cs="Arial"/>
              </w:rPr>
            </w:pPr>
            <w:r>
              <w:rPr>
                <w:rFonts w:ascii="Arial" w:eastAsia="Arial" w:hAnsi="Arial" w:cs="Arial"/>
              </w:rPr>
              <w:t xml:space="preserve">We are requesting $10,000 to be put toward venue costs, catering, and tech support for livestreaming and captioning. </w:t>
            </w:r>
          </w:p>
          <w:p w14:paraId="4063DCF7" w14:textId="77777777" w:rsidR="00EB2A07" w:rsidRDefault="00EB2A07" w:rsidP="00EB2A07">
            <w:pPr>
              <w:rPr>
                <w:rFonts w:ascii="Arial" w:eastAsia="Arial" w:hAnsi="Arial" w:cs="Arial"/>
              </w:rPr>
            </w:pPr>
          </w:p>
          <w:p w14:paraId="5220B736" w14:textId="77777777" w:rsidR="00EB2A07" w:rsidRDefault="00EB2A07" w:rsidP="00EB2A07">
            <w:pPr>
              <w:rPr>
                <w:rFonts w:ascii="Arial" w:eastAsia="Arial" w:hAnsi="Arial" w:cs="Arial"/>
              </w:rPr>
            </w:pPr>
            <w:r>
              <w:rPr>
                <w:rFonts w:ascii="Arial" w:eastAsia="Arial" w:hAnsi="Arial" w:cs="Arial"/>
              </w:rPr>
              <w:t xml:space="preserve">Based on previous experience organizing events in Washington, DC we expect the costs of each to be in line with the following estimates: </w:t>
            </w:r>
          </w:p>
          <w:p w14:paraId="4C217765" w14:textId="340C98B9" w:rsidR="00EB2A07" w:rsidRDefault="00EB2A07" w:rsidP="00EB2A07">
            <w:pPr>
              <w:rPr>
                <w:rFonts w:ascii="Arial" w:eastAsia="Arial" w:hAnsi="Arial" w:cs="Arial"/>
              </w:rPr>
            </w:pPr>
            <w:r>
              <w:rPr>
                <w:rFonts w:ascii="Arial" w:eastAsia="Arial" w:hAnsi="Arial" w:cs="Arial"/>
              </w:rPr>
              <w:t>Venue Rental - $5000</w:t>
            </w:r>
          </w:p>
          <w:p w14:paraId="3AEE434B" w14:textId="77777777" w:rsidR="00EB2A07" w:rsidRDefault="00EB2A07" w:rsidP="00EB2A07">
            <w:pPr>
              <w:rPr>
                <w:rFonts w:ascii="Arial" w:eastAsia="Arial" w:hAnsi="Arial" w:cs="Arial"/>
              </w:rPr>
            </w:pPr>
            <w:r>
              <w:rPr>
                <w:rFonts w:ascii="Arial" w:eastAsia="Arial" w:hAnsi="Arial" w:cs="Arial"/>
              </w:rPr>
              <w:t>Catering - $6000</w:t>
            </w:r>
          </w:p>
          <w:p w14:paraId="748F10C7" w14:textId="027222D1" w:rsidR="00EB2A07" w:rsidRPr="00EB2A07" w:rsidRDefault="00EB2A07" w:rsidP="00EB2A07">
            <w:pPr>
              <w:rPr>
                <w:rFonts w:ascii="Arial" w:eastAsia="Arial" w:hAnsi="Arial" w:cs="Arial"/>
              </w:rPr>
            </w:pPr>
            <w:r>
              <w:rPr>
                <w:rFonts w:ascii="Arial" w:eastAsia="Arial" w:hAnsi="Arial" w:cs="Arial"/>
              </w:rPr>
              <w:t>Livestream and Captioning - $4000</w:t>
            </w:r>
          </w:p>
        </w:tc>
      </w:tr>
      <w:tr w:rsidR="00733604" w:rsidRPr="00243A44" w14:paraId="3A278141"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68345180" w14:textId="77777777" w:rsidR="00733604" w:rsidRPr="00243A44" w:rsidRDefault="00733604" w:rsidP="00733604">
            <w:pPr>
              <w:pStyle w:val="FormHeading1"/>
              <w:rPr>
                <w:smallCaps w:val="0"/>
                <w:noProof w:val="0"/>
                <w:sz w:val="16"/>
              </w:rPr>
            </w:pPr>
            <w:r w:rsidRPr="00CD143C">
              <w:rPr>
                <w:i/>
                <w:smallCaps w:val="0"/>
                <w:noProof w:val="0"/>
                <w:sz w:val="18"/>
              </w:rPr>
              <w:t>2. Type of Activity</w:t>
            </w:r>
            <w:r>
              <w:rPr>
                <w:smallCaps w:val="0"/>
                <w:noProof w:val="0"/>
                <w:sz w:val="18"/>
              </w:rPr>
              <w:t>: e.g. Outreach - Education/training - Travel support - Research/Study -  Meetings - Other</w:t>
            </w:r>
          </w:p>
        </w:tc>
      </w:tr>
      <w:tr w:rsidR="00733604" w14:paraId="5D15ADCC"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53211D25" w14:textId="0C61F915" w:rsidR="00733604" w:rsidRDefault="00733604" w:rsidP="00733604">
            <w:r>
              <w:rPr>
                <w:rFonts w:ascii="Arial" w:eastAsia="Arial" w:hAnsi="Arial" w:cs="Arial"/>
              </w:rPr>
              <w:t>Education/Training/Capacity Building/Policy Discussion among the approximately 40 individuals expected to be registered in the NASIG</w:t>
            </w:r>
            <w:r w:rsidR="0018031E">
              <w:rPr>
                <w:rFonts w:ascii="Arial" w:eastAsia="Arial" w:hAnsi="Arial" w:cs="Arial"/>
              </w:rPr>
              <w:t xml:space="preserve"> 2020, as well as a wider audience of remote participants watching live and recorded sessions</w:t>
            </w:r>
            <w:r>
              <w:rPr>
                <w:rFonts w:ascii="Arial" w:eastAsia="Arial" w:hAnsi="Arial" w:cs="Arial"/>
              </w:rPr>
              <w:t xml:space="preserve">. </w:t>
            </w:r>
            <w:r w:rsidR="0018031E">
              <w:rPr>
                <w:rFonts w:ascii="Arial" w:eastAsia="Arial" w:hAnsi="Arial" w:cs="Arial"/>
              </w:rPr>
              <w:t>The</w:t>
            </w:r>
            <w:r>
              <w:rPr>
                <w:rFonts w:ascii="Arial" w:eastAsia="Arial" w:hAnsi="Arial" w:cs="Arial"/>
              </w:rPr>
              <w:t xml:space="preserve"> NASIG website and Eventbrite registration page will be developed as part of process of registering </w:t>
            </w:r>
            <w:r w:rsidR="00997576">
              <w:rPr>
                <w:rFonts w:ascii="Arial" w:eastAsia="Arial" w:hAnsi="Arial" w:cs="Arial"/>
              </w:rPr>
              <w:t>participants, and</w:t>
            </w:r>
            <w:r w:rsidR="0018031E">
              <w:rPr>
                <w:rFonts w:ascii="Arial" w:eastAsia="Arial" w:hAnsi="Arial" w:cs="Arial"/>
              </w:rPr>
              <w:t xml:space="preserve"> acting as a </w:t>
            </w:r>
            <w:r>
              <w:rPr>
                <w:rFonts w:ascii="Arial" w:eastAsia="Arial" w:hAnsi="Arial" w:cs="Arial"/>
              </w:rPr>
              <w:t>repository of materials and historical reference.</w:t>
            </w:r>
          </w:p>
          <w:p w14:paraId="189667B8" w14:textId="0A971B60" w:rsidR="00733604" w:rsidRPr="009A058F" w:rsidRDefault="00733604" w:rsidP="00733604">
            <w:pPr>
              <w:rPr>
                <w:rFonts w:ascii="Arial" w:hAnsi="Arial"/>
              </w:rPr>
            </w:pPr>
          </w:p>
        </w:tc>
      </w:tr>
      <w:tr w:rsidR="00733604" w:rsidRPr="00243A44" w14:paraId="1706DF66" w14:textId="77777777" w:rsidTr="001B79F2">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23B94E8B" w14:textId="77777777" w:rsidR="00733604" w:rsidRPr="00243A44" w:rsidRDefault="00733604" w:rsidP="00733604">
            <w:pPr>
              <w:pStyle w:val="FormHeading1"/>
              <w:rPr>
                <w:smallCaps w:val="0"/>
                <w:noProof w:val="0"/>
                <w:sz w:val="16"/>
              </w:rPr>
            </w:pPr>
            <w:r>
              <w:rPr>
                <w:i/>
                <w:smallCaps w:val="0"/>
                <w:noProof w:val="0"/>
                <w:sz w:val="18"/>
              </w:rPr>
              <w:lastRenderedPageBreak/>
              <w:t>3</w:t>
            </w:r>
            <w:r w:rsidRPr="00CD143C">
              <w:rPr>
                <w:i/>
                <w:smallCaps w:val="0"/>
                <w:noProof w:val="0"/>
                <w:sz w:val="18"/>
              </w:rPr>
              <w:t xml:space="preserve">. </w:t>
            </w:r>
            <w:r>
              <w:rPr>
                <w:i/>
                <w:smallCaps w:val="0"/>
                <w:noProof w:val="0"/>
                <w:sz w:val="18"/>
              </w:rPr>
              <w:t xml:space="preserve">Proposed Timeline/Schedule: </w:t>
            </w:r>
            <w:r w:rsidRPr="006003A1">
              <w:rPr>
                <w:smallCaps w:val="0"/>
                <w:noProof w:val="0"/>
                <w:sz w:val="18"/>
              </w:rPr>
              <w:t>e.g.</w:t>
            </w:r>
            <w:r>
              <w:rPr>
                <w:i/>
                <w:smallCaps w:val="0"/>
                <w:noProof w:val="0"/>
                <w:sz w:val="18"/>
              </w:rPr>
              <w:t xml:space="preserve"> </w:t>
            </w:r>
            <w:r w:rsidRPr="006003A1">
              <w:rPr>
                <w:smallCaps w:val="0"/>
                <w:noProof w:val="0"/>
                <w:sz w:val="18"/>
              </w:rPr>
              <w:t>one time activity, recurring activity</w:t>
            </w:r>
            <w:r>
              <w:rPr>
                <w:i/>
                <w:smallCaps w:val="0"/>
                <w:noProof w:val="0"/>
                <w:sz w:val="18"/>
              </w:rPr>
              <w:t xml:space="preserve"> </w:t>
            </w:r>
          </w:p>
        </w:tc>
      </w:tr>
      <w:tr w:rsidR="00733604" w14:paraId="251A864D" w14:textId="77777777" w:rsidTr="001B79F2">
        <w:trPr>
          <w:trHeight w:val="462"/>
        </w:trPr>
        <w:tc>
          <w:tcPr>
            <w:tcW w:w="10260" w:type="dxa"/>
            <w:tcBorders>
              <w:top w:val="single" w:sz="6" w:space="0" w:color="auto"/>
              <w:left w:val="single" w:sz="6" w:space="0" w:color="auto"/>
              <w:bottom w:val="single" w:sz="6" w:space="0" w:color="auto"/>
              <w:right w:val="single" w:sz="6" w:space="0" w:color="auto"/>
            </w:tcBorders>
          </w:tcPr>
          <w:p w14:paraId="5A3DD41C" w14:textId="2C374EDD" w:rsidR="002A752C" w:rsidRDefault="00733604" w:rsidP="009556A3">
            <w:pPr>
              <w:rPr>
                <w:rFonts w:ascii="Arial" w:eastAsia="Arial" w:hAnsi="Arial" w:cs="Arial"/>
              </w:rPr>
            </w:pPr>
            <w:r>
              <w:rPr>
                <w:rFonts w:ascii="Arial" w:eastAsia="Arial" w:hAnsi="Arial" w:cs="Arial"/>
              </w:rPr>
              <w:t xml:space="preserve">The NASIG </w:t>
            </w:r>
            <w:r w:rsidR="0018031E">
              <w:rPr>
                <w:rFonts w:ascii="Arial" w:eastAsia="Arial" w:hAnsi="Arial" w:cs="Arial"/>
              </w:rPr>
              <w:t>is planned to</w:t>
            </w:r>
            <w:r>
              <w:rPr>
                <w:rFonts w:ascii="Arial" w:eastAsia="Arial" w:hAnsi="Arial" w:cs="Arial"/>
              </w:rPr>
              <w:t xml:space="preserve"> be held from September 24-25, 2020</w:t>
            </w:r>
            <w:r w:rsidR="0018031E">
              <w:rPr>
                <w:rFonts w:ascii="Arial" w:eastAsia="Arial" w:hAnsi="Arial" w:cs="Arial"/>
              </w:rPr>
              <w:t xml:space="preserve">. Each day will consist of several sessions, which will take the form of lectures, panels, and interactive workshops. Sessions will generally be between 60 and 90 minutes, depending on the format and subject. There will be an opportunity for Q&amp;A at the end of each session. </w:t>
            </w:r>
          </w:p>
          <w:p w14:paraId="462A0135" w14:textId="77777777" w:rsidR="009556A3" w:rsidRDefault="009556A3" w:rsidP="009556A3">
            <w:pPr>
              <w:rPr>
                <w:rFonts w:ascii="Arial" w:eastAsia="Arial" w:hAnsi="Arial" w:cs="Arial"/>
              </w:rPr>
            </w:pPr>
          </w:p>
          <w:p w14:paraId="7DB508AB" w14:textId="6FAE62EC" w:rsidR="00733604" w:rsidRPr="00A12F55" w:rsidRDefault="0018031E" w:rsidP="00733604">
            <w:pPr>
              <w:rPr>
                <w:rFonts w:ascii="Arial" w:eastAsia="Arial" w:hAnsi="Arial" w:cs="Arial"/>
              </w:rPr>
            </w:pPr>
            <w:r>
              <w:rPr>
                <w:rFonts w:ascii="Arial" w:eastAsia="Arial" w:hAnsi="Arial" w:cs="Arial"/>
              </w:rPr>
              <w:t xml:space="preserve">To provide networking and informal learning opportunities, there will be </w:t>
            </w:r>
            <w:r w:rsidR="00733604">
              <w:rPr>
                <w:rFonts w:ascii="Arial" w:eastAsia="Arial" w:hAnsi="Arial" w:cs="Arial"/>
              </w:rPr>
              <w:t>coffee breaks (morning and afternoon), lunch and social events</w:t>
            </w:r>
            <w:r>
              <w:rPr>
                <w:rFonts w:ascii="Arial" w:eastAsia="Arial" w:hAnsi="Arial" w:cs="Arial"/>
              </w:rPr>
              <w:t xml:space="preserve">, including a farewell </w:t>
            </w:r>
            <w:r w:rsidR="00733604">
              <w:rPr>
                <w:rFonts w:ascii="Arial" w:eastAsia="Arial" w:hAnsi="Arial" w:cs="Arial"/>
              </w:rPr>
              <w:t>reception on September 25 as a closure of NASIG.</w:t>
            </w:r>
          </w:p>
        </w:tc>
      </w:tr>
    </w:tbl>
    <w:p w14:paraId="0EA1F8E7" w14:textId="76D65ED3" w:rsidR="00733604" w:rsidRDefault="00733604"/>
    <w:p w14:paraId="1900CB9A" w14:textId="77777777" w:rsidR="00733604" w:rsidRDefault="00733604"/>
    <w:tbl>
      <w:tblPr>
        <w:tblW w:w="10260" w:type="dxa"/>
        <w:tblInd w:w="-702" w:type="dxa"/>
        <w:tblLayout w:type="fixed"/>
        <w:tblLook w:val="0000" w:firstRow="0" w:lastRow="0" w:firstColumn="0" w:lastColumn="0" w:noHBand="0" w:noVBand="0"/>
      </w:tblPr>
      <w:tblGrid>
        <w:gridCol w:w="10260"/>
      </w:tblGrid>
      <w:tr w:rsidR="00946200" w14:paraId="1F07BC4B" w14:textId="77777777">
        <w:trPr>
          <w:cantSplit/>
          <w:trHeight w:hRule="exact" w:val="582"/>
        </w:trPr>
        <w:tc>
          <w:tcPr>
            <w:tcW w:w="10260" w:type="dxa"/>
            <w:tcBorders>
              <w:top w:val="single" w:sz="6" w:space="0" w:color="auto"/>
              <w:left w:val="single" w:sz="6" w:space="0" w:color="auto"/>
              <w:bottom w:val="single" w:sz="6" w:space="0" w:color="auto"/>
              <w:right w:val="single" w:sz="6" w:space="0" w:color="auto"/>
            </w:tcBorders>
            <w:shd w:val="clear" w:color="auto" w:fill="808080"/>
          </w:tcPr>
          <w:p w14:paraId="318F47BF" w14:textId="77777777" w:rsidR="00946200" w:rsidRDefault="00946200" w:rsidP="00946200">
            <w:pPr>
              <w:pStyle w:val="FormHeading1"/>
              <w:keepNext/>
              <w:rPr>
                <w:noProof w:val="0"/>
                <w:color w:val="FFFFFF"/>
                <w:sz w:val="32"/>
              </w:rPr>
            </w:pPr>
            <w:r w:rsidRPr="001D3783">
              <w:rPr>
                <w:noProof w:val="0"/>
                <w:color w:val="FFFFFF"/>
                <w:sz w:val="28"/>
              </w:rPr>
              <w:t xml:space="preserve"> </w:t>
            </w:r>
            <w:r w:rsidRPr="007F5D04">
              <w:rPr>
                <w:noProof w:val="0"/>
                <w:color w:val="FFFFFF"/>
                <w:sz w:val="32"/>
              </w:rPr>
              <w:t>request</w:t>
            </w:r>
            <w:r w:rsidRPr="001D3783">
              <w:rPr>
                <w:noProof w:val="0"/>
                <w:color w:val="FFFFFF"/>
                <w:sz w:val="32"/>
              </w:rPr>
              <w:t xml:space="preserve"> objectives</w:t>
            </w:r>
          </w:p>
          <w:p w14:paraId="60C0487F" w14:textId="77777777" w:rsidR="00946200" w:rsidRDefault="00946200" w:rsidP="00946200">
            <w:pPr>
              <w:pStyle w:val="FormHeading1"/>
              <w:keepNext/>
              <w:rPr>
                <w:noProof w:val="0"/>
                <w:color w:val="FFFFFF"/>
                <w:sz w:val="32"/>
              </w:rPr>
            </w:pPr>
          </w:p>
          <w:p w14:paraId="4BAA0F5F" w14:textId="77777777" w:rsidR="00946200" w:rsidRDefault="00946200" w:rsidP="00946200">
            <w:pPr>
              <w:pStyle w:val="FormHeading1"/>
              <w:keepNext/>
              <w:rPr>
                <w:noProof w:val="0"/>
                <w:color w:val="FFFFFF"/>
                <w:sz w:val="32"/>
              </w:rPr>
            </w:pPr>
          </w:p>
          <w:p w14:paraId="561C842E" w14:textId="77777777" w:rsidR="00946200" w:rsidRPr="001D3783" w:rsidRDefault="00946200" w:rsidP="00946200">
            <w:pPr>
              <w:pStyle w:val="FormHeading1"/>
              <w:keepNext/>
              <w:rPr>
                <w:noProof w:val="0"/>
                <w:color w:val="FFFFFF"/>
                <w:sz w:val="28"/>
              </w:rPr>
            </w:pPr>
            <w:r w:rsidRPr="001D3783">
              <w:rPr>
                <w:noProof w:val="0"/>
                <w:color w:val="FFFFFF"/>
                <w:sz w:val="32"/>
              </w:rPr>
              <w:t xml:space="preserve"> </w:t>
            </w:r>
          </w:p>
        </w:tc>
      </w:tr>
      <w:tr w:rsidR="00946200" w:rsidRPr="00243A44" w14:paraId="59A69C5E" w14:textId="77777777">
        <w:tblPrEx>
          <w:tblBorders>
            <w:top w:val="single" w:sz="6" w:space="0" w:color="auto"/>
            <w:left w:val="single" w:sz="6" w:space="0" w:color="auto"/>
            <w:bottom w:val="single" w:sz="6" w:space="0" w:color="auto"/>
            <w:right w:val="single" w:sz="6" w:space="0" w:color="auto"/>
          </w:tblBorders>
        </w:tblPrEx>
        <w:trPr>
          <w:cantSplit/>
          <w:trHeight w:val="408"/>
        </w:trPr>
        <w:tc>
          <w:tcPr>
            <w:tcW w:w="10260" w:type="dxa"/>
            <w:tcBorders>
              <w:top w:val="nil"/>
              <w:bottom w:val="single" w:sz="6" w:space="0" w:color="auto"/>
            </w:tcBorders>
            <w:shd w:val="clear" w:color="auto" w:fill="C0C0C0"/>
          </w:tcPr>
          <w:p w14:paraId="06CF4C16" w14:textId="77777777" w:rsidR="00946200" w:rsidRPr="00243A44" w:rsidRDefault="00946200" w:rsidP="00946200">
            <w:pPr>
              <w:pStyle w:val="FormHeading1"/>
              <w:rPr>
                <w:smallCaps w:val="0"/>
                <w:noProof w:val="0"/>
                <w:sz w:val="16"/>
              </w:rPr>
            </w:pPr>
            <w:r>
              <w:rPr>
                <w:smallCaps w:val="0"/>
                <w:noProof w:val="0"/>
                <w:sz w:val="18"/>
              </w:rPr>
              <w:t xml:space="preserve">1. </w:t>
            </w:r>
            <w:r w:rsidR="006F34E0" w:rsidRPr="00CB7AEF">
              <w:rPr>
                <w:i/>
                <w:smallCaps w:val="0"/>
                <w:noProof w:val="0"/>
                <w:sz w:val="18"/>
              </w:rPr>
              <w:t xml:space="preserve">Strategic </w:t>
            </w:r>
            <w:r w:rsidRPr="0000556B">
              <w:rPr>
                <w:i/>
                <w:smallCaps w:val="0"/>
                <w:noProof w:val="0"/>
                <w:sz w:val="18"/>
              </w:rPr>
              <w:t>Alignment.</w:t>
            </w:r>
            <w:r>
              <w:rPr>
                <w:smallCaps w:val="0"/>
                <w:noProof w:val="0"/>
                <w:sz w:val="18"/>
              </w:rPr>
              <w:t xml:space="preserve"> Which area of ICANN’s Strategic Plan does this request support?</w:t>
            </w:r>
          </w:p>
        </w:tc>
      </w:tr>
      <w:tr w:rsidR="00946200" w14:paraId="2C348381" w14:textId="77777777">
        <w:trPr>
          <w:trHeight w:val="426"/>
        </w:trPr>
        <w:tc>
          <w:tcPr>
            <w:tcW w:w="10260" w:type="dxa"/>
            <w:tcBorders>
              <w:top w:val="single" w:sz="6" w:space="0" w:color="auto"/>
              <w:left w:val="single" w:sz="6" w:space="0" w:color="auto"/>
              <w:bottom w:val="single" w:sz="6" w:space="0" w:color="auto"/>
              <w:right w:val="single" w:sz="6" w:space="0" w:color="auto"/>
            </w:tcBorders>
          </w:tcPr>
          <w:p w14:paraId="4E0E0880" w14:textId="77777777" w:rsidR="00F576B8" w:rsidRDefault="00F576B8" w:rsidP="00B06A16">
            <w:pPr>
              <w:rPr>
                <w:rFonts w:ascii="Arial" w:hAnsi="Arial"/>
                <w:lang w:eastAsia="zh-TW"/>
              </w:rPr>
            </w:pPr>
          </w:p>
          <w:p w14:paraId="56934F58" w14:textId="360D6FF4" w:rsidR="00733604" w:rsidRPr="002A752C" w:rsidRDefault="002A752C" w:rsidP="00733604">
            <w:pPr>
              <w:pStyle w:val="ListParagraph"/>
              <w:numPr>
                <w:ilvl w:val="0"/>
                <w:numId w:val="25"/>
              </w:numPr>
              <w:suppressAutoHyphens/>
              <w:contextualSpacing w:val="0"/>
            </w:pPr>
            <w:r>
              <w:rPr>
                <w:rFonts w:ascii="Arial" w:eastAsia="Arial" w:hAnsi="Arial" w:cs="Arial"/>
              </w:rPr>
              <w:t xml:space="preserve">Improve the effectiveness of ICANN’s </w:t>
            </w:r>
            <w:ins w:id="1" w:author="Judith Hellerstein" w:date="2020-01-06T11:07:00Z">
              <w:r w:rsidR="002D08D1">
                <w:rPr>
                  <w:rFonts w:ascii="Arial" w:eastAsia="Arial" w:hAnsi="Arial" w:cs="Arial"/>
                </w:rPr>
                <w:t xml:space="preserve">multistakeholder </w:t>
              </w:r>
            </w:ins>
            <w:r>
              <w:rPr>
                <w:rFonts w:ascii="Arial" w:eastAsia="Arial" w:hAnsi="Arial" w:cs="Arial"/>
              </w:rPr>
              <w:t xml:space="preserve">model of governance. </w:t>
            </w:r>
          </w:p>
          <w:p w14:paraId="04C99358" w14:textId="77777777" w:rsidR="002A752C" w:rsidRPr="002A752C" w:rsidRDefault="002A752C" w:rsidP="002A752C">
            <w:pPr>
              <w:pStyle w:val="ListParagraph"/>
              <w:suppressAutoHyphens/>
              <w:contextualSpacing w:val="0"/>
            </w:pPr>
          </w:p>
          <w:p w14:paraId="32965766" w14:textId="1806B2B8" w:rsidR="002A752C" w:rsidRDefault="002A752C" w:rsidP="002A752C">
            <w:pPr>
              <w:pStyle w:val="ListParagraph"/>
              <w:numPr>
                <w:ilvl w:val="1"/>
                <w:numId w:val="25"/>
              </w:numPr>
              <w:suppressAutoHyphens/>
              <w:contextualSpacing w:val="0"/>
            </w:pPr>
            <w:r>
              <w:rPr>
                <w:rFonts w:ascii="Arial" w:eastAsia="Arial" w:hAnsi="Arial" w:cs="Arial"/>
              </w:rPr>
              <w:t>Support and grow active, informed, and effective stakeholder participation governance</w:t>
            </w:r>
          </w:p>
          <w:p w14:paraId="29B1A439" w14:textId="7B4814FE" w:rsidR="00733604" w:rsidRDefault="00733604" w:rsidP="00733604"/>
          <w:p w14:paraId="1D5CEF98" w14:textId="393C5A71" w:rsidR="002A752C" w:rsidRPr="002A752C" w:rsidRDefault="002A752C" w:rsidP="002A752C">
            <w:pPr>
              <w:pStyle w:val="ListParagraph"/>
              <w:numPr>
                <w:ilvl w:val="0"/>
                <w:numId w:val="25"/>
              </w:numPr>
              <w:suppressAutoHyphens/>
              <w:contextualSpacing w:val="0"/>
            </w:pPr>
            <w:r>
              <w:rPr>
                <w:rFonts w:ascii="Arial" w:eastAsia="Arial" w:hAnsi="Arial" w:cs="Arial"/>
              </w:rPr>
              <w:t>Address geopolitical issues impacting ICANN’s mission to ensure a single, globally interoperable Internet</w:t>
            </w:r>
          </w:p>
          <w:p w14:paraId="37A28B0D" w14:textId="77777777" w:rsidR="002A752C" w:rsidRPr="002A752C" w:rsidRDefault="002A752C" w:rsidP="002A752C">
            <w:pPr>
              <w:pStyle w:val="ListParagraph"/>
              <w:suppressAutoHyphens/>
              <w:contextualSpacing w:val="0"/>
            </w:pPr>
          </w:p>
          <w:p w14:paraId="25B15867" w14:textId="01C94F32" w:rsidR="00733604" w:rsidRPr="0018031E" w:rsidRDefault="002A752C" w:rsidP="00CE37ED">
            <w:pPr>
              <w:pStyle w:val="ListParagraph"/>
              <w:numPr>
                <w:ilvl w:val="1"/>
                <w:numId w:val="25"/>
              </w:numPr>
              <w:suppressAutoHyphens/>
              <w:contextualSpacing w:val="0"/>
            </w:pPr>
            <w:r>
              <w:rPr>
                <w:rFonts w:ascii="Arial" w:eastAsia="Arial" w:hAnsi="Arial" w:cs="Arial"/>
              </w:rPr>
              <w:t>Continue to build alliances in the Internet ecosystem and beyond to raise awareness of and beyond to raise awareness and engage with global stakeholders about ICANN’s mission and policymaking</w:t>
            </w:r>
          </w:p>
          <w:p w14:paraId="22EFF0A1" w14:textId="77777777" w:rsidR="0018031E" w:rsidRPr="0018031E" w:rsidRDefault="0018031E" w:rsidP="0018031E">
            <w:pPr>
              <w:pStyle w:val="ListParagraph"/>
              <w:suppressAutoHyphens/>
              <w:ind w:left="1440"/>
              <w:contextualSpacing w:val="0"/>
            </w:pPr>
          </w:p>
          <w:p w14:paraId="2513E8B8" w14:textId="69EF248F" w:rsidR="0018031E" w:rsidRPr="0018031E" w:rsidRDefault="0018031E" w:rsidP="0018031E">
            <w:pPr>
              <w:pStyle w:val="ListParagraph"/>
              <w:numPr>
                <w:ilvl w:val="0"/>
                <w:numId w:val="25"/>
              </w:numPr>
              <w:suppressAutoHyphens/>
              <w:contextualSpacing w:val="0"/>
            </w:pPr>
            <w:r>
              <w:rPr>
                <w:rFonts w:ascii="Arial" w:eastAsia="Arial" w:hAnsi="Arial" w:cs="Arial"/>
              </w:rPr>
              <w:t xml:space="preserve">Evolve the unique identifier systems in coordination and collaboration with relevant parties to continue to serve the needs of the global Internet user base. </w:t>
            </w:r>
          </w:p>
          <w:p w14:paraId="165A6B27" w14:textId="77777777" w:rsidR="0018031E" w:rsidRPr="0018031E" w:rsidRDefault="0018031E" w:rsidP="0018031E">
            <w:pPr>
              <w:pStyle w:val="ListParagraph"/>
              <w:suppressAutoHyphens/>
              <w:contextualSpacing w:val="0"/>
            </w:pPr>
          </w:p>
          <w:p w14:paraId="6535B253" w14:textId="56AF418B" w:rsidR="0018031E" w:rsidRDefault="0018031E" w:rsidP="0018031E">
            <w:pPr>
              <w:pStyle w:val="ListParagraph"/>
              <w:numPr>
                <w:ilvl w:val="1"/>
                <w:numId w:val="25"/>
              </w:numPr>
              <w:suppressAutoHyphens/>
              <w:contextualSpacing w:val="0"/>
            </w:pPr>
            <w:r>
              <w:rPr>
                <w:rFonts w:ascii="Arial" w:eastAsia="Arial" w:hAnsi="Arial" w:cs="Arial"/>
              </w:rPr>
              <w:t>Foster competition, consumer choice and innovation in the Internet space by increasing awareness for Universal Acceptance, IDN implementation, and IPv6.</w:t>
            </w:r>
          </w:p>
          <w:p w14:paraId="35342321" w14:textId="77777777" w:rsidR="00F576B8" w:rsidRPr="002A752C" w:rsidRDefault="00F576B8" w:rsidP="002A752C">
            <w:pPr>
              <w:suppressAutoHyphens/>
              <w:spacing w:before="20"/>
              <w:rPr>
                <w:b/>
              </w:rPr>
            </w:pPr>
          </w:p>
        </w:tc>
      </w:tr>
      <w:tr w:rsidR="00946200" w:rsidRPr="00243A44" w14:paraId="704B8257" w14:textId="77777777">
        <w:tblPrEx>
          <w:tblBorders>
            <w:top w:val="single" w:sz="6" w:space="0" w:color="auto"/>
            <w:left w:val="single" w:sz="6" w:space="0" w:color="auto"/>
            <w:bottom w:val="single" w:sz="6" w:space="0" w:color="auto"/>
            <w:right w:val="single" w:sz="6" w:space="0" w:color="auto"/>
          </w:tblBorders>
        </w:tblPrEx>
        <w:trPr>
          <w:cantSplit/>
          <w:trHeight w:val="354"/>
        </w:trPr>
        <w:tc>
          <w:tcPr>
            <w:tcW w:w="10260" w:type="dxa"/>
            <w:tcBorders>
              <w:top w:val="nil"/>
              <w:bottom w:val="single" w:sz="6" w:space="0" w:color="auto"/>
            </w:tcBorders>
            <w:shd w:val="clear" w:color="auto" w:fill="C0C0C0"/>
          </w:tcPr>
          <w:p w14:paraId="75A5AF85" w14:textId="77777777" w:rsidR="00946200" w:rsidRPr="00243A44" w:rsidRDefault="00946200" w:rsidP="00946200">
            <w:pPr>
              <w:pStyle w:val="FormHeading1"/>
              <w:rPr>
                <w:smallCaps w:val="0"/>
                <w:noProof w:val="0"/>
                <w:sz w:val="16"/>
              </w:rPr>
            </w:pPr>
            <w:r>
              <w:rPr>
                <w:smallCaps w:val="0"/>
                <w:noProof w:val="0"/>
                <w:sz w:val="18"/>
              </w:rPr>
              <w:t xml:space="preserve">2. </w:t>
            </w:r>
            <w:r w:rsidRPr="0000556B">
              <w:rPr>
                <w:i/>
                <w:smallCaps w:val="0"/>
                <w:noProof w:val="0"/>
                <w:sz w:val="18"/>
              </w:rPr>
              <w:t>Demographics.</w:t>
            </w:r>
            <w:r>
              <w:rPr>
                <w:smallCaps w:val="0"/>
                <w:noProof w:val="0"/>
                <w:sz w:val="18"/>
              </w:rPr>
              <w:t xml:space="preserve"> What audience(s), in which geographies, does your request target?</w:t>
            </w:r>
          </w:p>
        </w:tc>
      </w:tr>
      <w:tr w:rsidR="00946200" w14:paraId="024CD116"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3F235131" w14:textId="3CA2B11B" w:rsidR="0018031E" w:rsidRDefault="00733604" w:rsidP="00733604">
            <w:pPr>
              <w:rPr>
                <w:rFonts w:ascii="Arial" w:hAnsi="Arial" w:cs="Arial"/>
              </w:rPr>
            </w:pPr>
            <w:r>
              <w:rPr>
                <w:rFonts w:ascii="Arial" w:hAnsi="Arial" w:cs="Arial"/>
              </w:rPr>
              <w:t xml:space="preserve">We are targeting </w:t>
            </w:r>
            <w:r w:rsidR="002A752C">
              <w:rPr>
                <w:rFonts w:ascii="Arial" w:hAnsi="Arial" w:cs="Arial"/>
              </w:rPr>
              <w:t>2</w:t>
            </w:r>
            <w:r>
              <w:rPr>
                <w:rFonts w:ascii="Arial" w:hAnsi="Arial" w:cs="Arial"/>
              </w:rPr>
              <w:t>0 ALS representatives</w:t>
            </w:r>
            <w:r w:rsidR="002A752C">
              <w:rPr>
                <w:rFonts w:ascii="Arial" w:hAnsi="Arial" w:cs="Arial"/>
              </w:rPr>
              <w:t xml:space="preserve"> and/or individual members</w:t>
            </w:r>
            <w:r w:rsidR="0018031E">
              <w:rPr>
                <w:rFonts w:ascii="Arial" w:hAnsi="Arial" w:cs="Arial"/>
              </w:rPr>
              <w:t>, both as speakers and students, depending on experience and expertise</w:t>
            </w:r>
          </w:p>
          <w:p w14:paraId="031B2458" w14:textId="77777777" w:rsidR="0018031E" w:rsidRDefault="0018031E" w:rsidP="00733604">
            <w:pPr>
              <w:rPr>
                <w:rFonts w:ascii="Arial" w:hAnsi="Arial" w:cs="Arial"/>
              </w:rPr>
            </w:pPr>
          </w:p>
          <w:p w14:paraId="16C8E718" w14:textId="48EE901A" w:rsidR="00F576B8" w:rsidRPr="0018031E" w:rsidRDefault="00733604" w:rsidP="00733604">
            <w:pPr>
              <w:rPr>
                <w:rFonts w:ascii="Arial" w:hAnsi="Arial" w:cs="Arial"/>
              </w:rPr>
            </w:pPr>
            <w:r>
              <w:rPr>
                <w:rFonts w:ascii="Arial" w:eastAsia="Arial" w:hAnsi="Arial" w:cs="Arial"/>
              </w:rPr>
              <w:t xml:space="preserve">Approximately </w:t>
            </w:r>
            <w:r w:rsidR="002A752C">
              <w:rPr>
                <w:rFonts w:ascii="Arial" w:eastAsia="Arial" w:hAnsi="Arial" w:cs="Arial"/>
              </w:rPr>
              <w:t>2</w:t>
            </w:r>
            <w:r>
              <w:rPr>
                <w:rFonts w:ascii="Arial" w:eastAsia="Arial" w:hAnsi="Arial" w:cs="Arial"/>
              </w:rPr>
              <w:t xml:space="preserve">0 (potential to be more) individuals will be recruited/registered for the NASIG representing the academia, technical field, policy makers, NGOs and other sectors of the civil society.  </w:t>
            </w:r>
          </w:p>
          <w:p w14:paraId="3803BBEA" w14:textId="77777777" w:rsidR="00B57027" w:rsidRDefault="00B57027" w:rsidP="00F50A85">
            <w:pPr>
              <w:rPr>
                <w:b/>
              </w:rPr>
            </w:pPr>
          </w:p>
        </w:tc>
      </w:tr>
      <w:tr w:rsidR="00946200" w:rsidRPr="00243A44" w14:paraId="40B9680C"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57FDDAA2" w14:textId="77777777" w:rsidR="00946200" w:rsidRDefault="00542865" w:rsidP="00CD143C">
            <w:pPr>
              <w:pStyle w:val="FormHeading1"/>
              <w:rPr>
                <w:smallCaps w:val="0"/>
                <w:noProof w:val="0"/>
                <w:sz w:val="18"/>
              </w:rPr>
            </w:pPr>
            <w:r>
              <w:rPr>
                <w:smallCaps w:val="0"/>
                <w:noProof w:val="0"/>
                <w:sz w:val="18"/>
              </w:rPr>
              <w:t>3</w:t>
            </w:r>
            <w:r w:rsidR="00946200">
              <w:rPr>
                <w:smallCaps w:val="0"/>
                <w:noProof w:val="0"/>
                <w:sz w:val="18"/>
              </w:rPr>
              <w:t xml:space="preserve">. </w:t>
            </w:r>
            <w:r w:rsidR="00CD143C">
              <w:rPr>
                <w:i/>
                <w:smallCaps w:val="0"/>
                <w:noProof w:val="0"/>
                <w:sz w:val="18"/>
              </w:rPr>
              <w:t>Deliverables</w:t>
            </w:r>
            <w:r w:rsidR="00946200" w:rsidRPr="0000556B">
              <w:rPr>
                <w:i/>
                <w:smallCaps w:val="0"/>
                <w:noProof w:val="0"/>
                <w:sz w:val="18"/>
              </w:rPr>
              <w:t>.</w:t>
            </w:r>
            <w:r w:rsidR="00946200">
              <w:rPr>
                <w:smallCaps w:val="0"/>
                <w:noProof w:val="0"/>
                <w:sz w:val="18"/>
              </w:rPr>
              <w:t xml:space="preserve"> What </w:t>
            </w:r>
            <w:r w:rsidR="00CD143C">
              <w:rPr>
                <w:smallCaps w:val="0"/>
                <w:noProof w:val="0"/>
                <w:sz w:val="18"/>
              </w:rPr>
              <w:t>are the desired outcomes of your proposed activity</w:t>
            </w:r>
            <w:r w:rsidR="00946200">
              <w:rPr>
                <w:smallCaps w:val="0"/>
                <w:noProof w:val="0"/>
                <w:sz w:val="18"/>
              </w:rPr>
              <w:t>?</w:t>
            </w:r>
          </w:p>
        </w:tc>
      </w:tr>
      <w:tr w:rsidR="00946200" w:rsidRPr="00243A44" w14:paraId="13B0417D"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FFFFFF"/>
          </w:tcPr>
          <w:p w14:paraId="16862AF6" w14:textId="77777777" w:rsidR="00733604" w:rsidRPr="00733604" w:rsidRDefault="00733604" w:rsidP="00733604">
            <w:pPr>
              <w:pStyle w:val="ListParagraph"/>
              <w:numPr>
                <w:ilvl w:val="0"/>
                <w:numId w:val="27"/>
              </w:numPr>
              <w:tabs>
                <w:tab w:val="left" w:pos="8435"/>
              </w:tabs>
              <w:suppressAutoHyphens/>
              <w:spacing w:before="60" w:after="60"/>
              <w:rPr>
                <w:rFonts w:ascii="Arial" w:eastAsia="Arial" w:hAnsi="Arial" w:cs="Arial"/>
                <w:szCs w:val="18"/>
              </w:rPr>
            </w:pPr>
            <w:r w:rsidRPr="00733604">
              <w:rPr>
                <w:rFonts w:ascii="Arial" w:eastAsia="Arial" w:hAnsi="Arial" w:cs="Arial"/>
                <w:szCs w:val="18"/>
              </w:rPr>
              <w:t xml:space="preserve">Enhance the understanding and knowledge of IG issues within the ICANN North America At-Large Region  </w:t>
            </w:r>
          </w:p>
          <w:p w14:paraId="342AD1B8" w14:textId="6AA2658B" w:rsidR="00733604" w:rsidRPr="00733604" w:rsidRDefault="00733604" w:rsidP="00733604">
            <w:pPr>
              <w:pStyle w:val="ListParagraph"/>
              <w:numPr>
                <w:ilvl w:val="0"/>
                <w:numId w:val="27"/>
              </w:numPr>
              <w:tabs>
                <w:tab w:val="left" w:pos="8435"/>
              </w:tabs>
              <w:suppressAutoHyphens/>
              <w:spacing w:before="60" w:after="60"/>
              <w:rPr>
                <w:rFonts w:ascii="Arial" w:eastAsia="Arial" w:hAnsi="Arial" w:cs="Arial"/>
              </w:rPr>
            </w:pPr>
            <w:r w:rsidRPr="00733604">
              <w:rPr>
                <w:rFonts w:ascii="Arial" w:eastAsia="Arial" w:hAnsi="Arial" w:cs="Arial"/>
                <w:szCs w:val="18"/>
              </w:rPr>
              <w:t>Provide opportunity for ICANN to engage a targeted audience from the At-Large Comm</w:t>
            </w:r>
            <w:r w:rsidR="002A752C">
              <w:rPr>
                <w:rFonts w:ascii="Arial" w:eastAsia="Arial" w:hAnsi="Arial" w:cs="Arial"/>
                <w:szCs w:val="18"/>
              </w:rPr>
              <w:t>u</w:t>
            </w:r>
            <w:r w:rsidRPr="00733604">
              <w:rPr>
                <w:rFonts w:ascii="Arial" w:eastAsia="Arial" w:hAnsi="Arial" w:cs="Arial"/>
                <w:szCs w:val="18"/>
              </w:rPr>
              <w:t>nity</w:t>
            </w:r>
            <w:r w:rsidR="0018031E">
              <w:rPr>
                <w:rFonts w:ascii="Arial" w:eastAsia="Arial" w:hAnsi="Arial" w:cs="Arial"/>
                <w:szCs w:val="18"/>
              </w:rPr>
              <w:t xml:space="preserve"> and the larger Internet ecosystem</w:t>
            </w:r>
            <w:r w:rsidRPr="00733604">
              <w:rPr>
                <w:rFonts w:ascii="Arial" w:eastAsia="Arial" w:hAnsi="Arial" w:cs="Arial"/>
                <w:szCs w:val="18"/>
              </w:rPr>
              <w:t xml:space="preserve"> by encouragement them to learn more about ICANN and the multi-stakeholder model</w:t>
            </w:r>
          </w:p>
          <w:p w14:paraId="7A255C1B" w14:textId="6691AB26" w:rsidR="00733604" w:rsidRPr="00733604" w:rsidRDefault="0018031E" w:rsidP="00733604">
            <w:pPr>
              <w:pStyle w:val="ListParagraph"/>
              <w:numPr>
                <w:ilvl w:val="0"/>
                <w:numId w:val="27"/>
              </w:numPr>
              <w:tabs>
                <w:tab w:val="left" w:pos="8435"/>
              </w:tabs>
              <w:suppressAutoHyphens/>
              <w:spacing w:before="60" w:after="60"/>
              <w:rPr>
                <w:rFonts w:ascii="Arial" w:eastAsia="Arial" w:hAnsi="Arial" w:cs="Arial"/>
              </w:rPr>
            </w:pPr>
            <w:r>
              <w:rPr>
                <w:rFonts w:ascii="Arial" w:eastAsia="Arial" w:hAnsi="Arial" w:cs="Arial"/>
              </w:rPr>
              <w:t>Providing a detailed</w:t>
            </w:r>
            <w:r w:rsidR="00733604" w:rsidRPr="00733604">
              <w:rPr>
                <w:rFonts w:ascii="Arial" w:eastAsia="Arial" w:hAnsi="Arial" w:cs="Arial"/>
              </w:rPr>
              <w:t xml:space="preserve"> NASIG web site, Facebook page</w:t>
            </w:r>
            <w:r>
              <w:rPr>
                <w:rFonts w:ascii="Arial" w:eastAsia="Arial" w:hAnsi="Arial" w:cs="Arial"/>
              </w:rPr>
              <w:t xml:space="preserve">, </w:t>
            </w:r>
            <w:r w:rsidR="00733604" w:rsidRPr="00733604">
              <w:rPr>
                <w:rFonts w:ascii="Arial" w:eastAsia="Arial" w:hAnsi="Arial" w:cs="Arial"/>
              </w:rPr>
              <w:t>Eventbrite registration pag</w:t>
            </w:r>
            <w:r>
              <w:rPr>
                <w:rFonts w:ascii="Arial" w:eastAsia="Arial" w:hAnsi="Arial" w:cs="Arial"/>
              </w:rPr>
              <w:t xml:space="preserve">e, and YouTube channel to provide the workshops to an even larger audience. </w:t>
            </w:r>
          </w:p>
          <w:p w14:paraId="064B66C8" w14:textId="1834D089" w:rsidR="00733604" w:rsidRPr="00733604" w:rsidRDefault="00733604" w:rsidP="00733604">
            <w:pPr>
              <w:pStyle w:val="ListParagraph"/>
              <w:numPr>
                <w:ilvl w:val="0"/>
                <w:numId w:val="27"/>
              </w:numPr>
              <w:tabs>
                <w:tab w:val="left" w:pos="8435"/>
              </w:tabs>
              <w:suppressAutoHyphens/>
              <w:spacing w:before="60" w:after="60"/>
              <w:rPr>
                <w:rFonts w:ascii="Arial" w:eastAsia="Arial" w:hAnsi="Arial" w:cs="Arial"/>
              </w:rPr>
            </w:pPr>
            <w:r w:rsidRPr="00733604">
              <w:rPr>
                <w:rFonts w:ascii="Arial" w:eastAsia="Arial" w:hAnsi="Arial" w:cs="Arial"/>
              </w:rPr>
              <w:t xml:space="preserve">Social media </w:t>
            </w:r>
            <w:r w:rsidR="0018031E">
              <w:rPr>
                <w:rFonts w:ascii="Arial" w:eastAsia="Arial" w:hAnsi="Arial" w:cs="Arial"/>
              </w:rPr>
              <w:t>engagement</w:t>
            </w:r>
            <w:r w:rsidRPr="00733604">
              <w:rPr>
                <w:rFonts w:ascii="Arial" w:eastAsia="Arial" w:hAnsi="Arial" w:cs="Arial"/>
              </w:rPr>
              <w:t xml:space="preserve"> to promote and share event content</w:t>
            </w:r>
            <w:r w:rsidR="0018031E">
              <w:rPr>
                <w:rFonts w:ascii="Arial" w:eastAsia="Arial" w:hAnsi="Arial" w:cs="Arial"/>
              </w:rPr>
              <w:t>, which will raise awareness for</w:t>
            </w:r>
            <w:r w:rsidRPr="00733604">
              <w:rPr>
                <w:rFonts w:ascii="Arial" w:eastAsia="Arial" w:hAnsi="Arial" w:cs="Arial"/>
              </w:rPr>
              <w:t xml:space="preserve"> #</w:t>
            </w:r>
            <w:r w:rsidR="00997576" w:rsidRPr="00733604">
              <w:rPr>
                <w:rFonts w:ascii="Arial" w:eastAsia="Arial" w:hAnsi="Arial" w:cs="Arial"/>
              </w:rPr>
              <w:t>ICANN</w:t>
            </w:r>
            <w:r w:rsidR="00997576">
              <w:rPr>
                <w:rFonts w:ascii="Arial" w:eastAsia="Arial" w:hAnsi="Arial" w:cs="Arial"/>
              </w:rPr>
              <w:t xml:space="preserve">, </w:t>
            </w:r>
            <w:r w:rsidR="00997576" w:rsidRPr="00733604">
              <w:rPr>
                <w:rFonts w:ascii="Arial" w:eastAsia="Arial" w:hAnsi="Arial" w:cs="Arial"/>
              </w:rPr>
              <w:t>#</w:t>
            </w:r>
            <w:r w:rsidRPr="00733604">
              <w:rPr>
                <w:rFonts w:ascii="Arial" w:eastAsia="Arial" w:hAnsi="Arial" w:cs="Arial"/>
              </w:rPr>
              <w:t>ATLARGE</w:t>
            </w:r>
            <w:r w:rsidR="0018031E">
              <w:rPr>
                <w:rFonts w:ascii="Arial" w:eastAsia="Arial" w:hAnsi="Arial" w:cs="Arial"/>
              </w:rPr>
              <w:t>, and more</w:t>
            </w:r>
          </w:p>
          <w:p w14:paraId="15B2BA96" w14:textId="4C220362" w:rsidR="00733604" w:rsidRPr="00733604" w:rsidRDefault="00733604" w:rsidP="00733604">
            <w:pPr>
              <w:pStyle w:val="ListParagraph"/>
              <w:numPr>
                <w:ilvl w:val="0"/>
                <w:numId w:val="27"/>
              </w:numPr>
              <w:tabs>
                <w:tab w:val="left" w:pos="8435"/>
              </w:tabs>
              <w:suppressAutoHyphens/>
              <w:spacing w:before="60" w:after="60"/>
              <w:rPr>
                <w:rFonts w:ascii="Arial" w:eastAsia="Arial" w:hAnsi="Arial" w:cs="Arial"/>
              </w:rPr>
            </w:pPr>
            <w:r w:rsidRPr="00733604">
              <w:rPr>
                <w:rFonts w:ascii="Arial" w:eastAsia="Arial" w:hAnsi="Arial" w:cs="Arial"/>
              </w:rPr>
              <w:t>Daily Session summaries</w:t>
            </w:r>
            <w:r w:rsidR="0018031E">
              <w:rPr>
                <w:rFonts w:ascii="Arial" w:eastAsia="Arial" w:hAnsi="Arial" w:cs="Arial"/>
              </w:rPr>
              <w:t xml:space="preserve"> and report of NASIG 2020. </w:t>
            </w:r>
          </w:p>
          <w:p w14:paraId="719846E9" w14:textId="77777777" w:rsidR="00733604" w:rsidRPr="00733604" w:rsidRDefault="00733604" w:rsidP="00733604">
            <w:pPr>
              <w:pStyle w:val="ListParagraph"/>
              <w:numPr>
                <w:ilvl w:val="0"/>
                <w:numId w:val="27"/>
              </w:numPr>
              <w:tabs>
                <w:tab w:val="left" w:pos="8435"/>
              </w:tabs>
              <w:suppressAutoHyphens/>
              <w:spacing w:before="60" w:after="60"/>
              <w:rPr>
                <w:rFonts w:ascii="Arial" w:eastAsia="Arial" w:hAnsi="Arial" w:cs="Arial"/>
              </w:rPr>
            </w:pPr>
            <w:r w:rsidRPr="00733604">
              <w:rPr>
                <w:rFonts w:ascii="Arial" w:eastAsia="Arial" w:hAnsi="Arial" w:cs="Arial"/>
              </w:rPr>
              <w:t>Photography of every session and events</w:t>
            </w:r>
          </w:p>
          <w:p w14:paraId="34563253" w14:textId="1015DE04" w:rsidR="00F576B8" w:rsidRPr="00A12F55" w:rsidRDefault="00733604" w:rsidP="0018031E">
            <w:pPr>
              <w:pStyle w:val="ListParagraph"/>
              <w:numPr>
                <w:ilvl w:val="0"/>
                <w:numId w:val="27"/>
              </w:numPr>
              <w:tabs>
                <w:tab w:val="left" w:pos="8435"/>
              </w:tabs>
              <w:suppressAutoHyphens/>
              <w:spacing w:before="60" w:after="60"/>
              <w:rPr>
                <w:smallCaps/>
                <w:sz w:val="18"/>
              </w:rPr>
            </w:pPr>
            <w:r w:rsidRPr="00733604">
              <w:rPr>
                <w:rFonts w:ascii="Arial" w:eastAsia="Arial" w:hAnsi="Arial" w:cs="Arial"/>
              </w:rPr>
              <w:t xml:space="preserve">Post survey </w:t>
            </w:r>
          </w:p>
          <w:p w14:paraId="31F3079C" w14:textId="3C40F017" w:rsidR="00A12F55" w:rsidRDefault="00A12F55" w:rsidP="00A12F55">
            <w:pPr>
              <w:tabs>
                <w:tab w:val="left" w:pos="8435"/>
              </w:tabs>
              <w:suppressAutoHyphens/>
              <w:spacing w:before="60" w:after="60"/>
              <w:rPr>
                <w:smallCaps/>
                <w:sz w:val="18"/>
              </w:rPr>
            </w:pPr>
          </w:p>
          <w:p w14:paraId="22476D83" w14:textId="77777777" w:rsidR="00A12F55" w:rsidRPr="00A12F55" w:rsidRDefault="00A12F55" w:rsidP="00A12F55">
            <w:pPr>
              <w:tabs>
                <w:tab w:val="left" w:pos="8435"/>
              </w:tabs>
              <w:suppressAutoHyphens/>
              <w:spacing w:before="60" w:after="60"/>
              <w:rPr>
                <w:smallCaps/>
                <w:sz w:val="18"/>
              </w:rPr>
            </w:pPr>
          </w:p>
          <w:p w14:paraId="2419FA9E" w14:textId="77777777" w:rsidR="00B57027" w:rsidRDefault="00B57027" w:rsidP="009933BD">
            <w:pPr>
              <w:pStyle w:val="FormHeading1"/>
              <w:rPr>
                <w:smallCaps w:val="0"/>
                <w:noProof w:val="0"/>
                <w:sz w:val="18"/>
              </w:rPr>
            </w:pPr>
          </w:p>
        </w:tc>
      </w:tr>
      <w:tr w:rsidR="00946200" w:rsidRPr="00243A44" w14:paraId="357E876E" w14:textId="77777777">
        <w:tblPrEx>
          <w:tblBorders>
            <w:top w:val="single" w:sz="6" w:space="0" w:color="auto"/>
            <w:left w:val="single" w:sz="6" w:space="0" w:color="auto"/>
            <w:bottom w:val="single" w:sz="6" w:space="0" w:color="auto"/>
            <w:right w:val="single" w:sz="6" w:space="0" w:color="auto"/>
          </w:tblBorders>
        </w:tblPrEx>
        <w:trPr>
          <w:cantSplit/>
        </w:trPr>
        <w:tc>
          <w:tcPr>
            <w:tcW w:w="10260" w:type="dxa"/>
            <w:tcBorders>
              <w:top w:val="nil"/>
              <w:bottom w:val="single" w:sz="6" w:space="0" w:color="auto"/>
            </w:tcBorders>
            <w:shd w:val="clear" w:color="auto" w:fill="C0C0C0"/>
          </w:tcPr>
          <w:p w14:paraId="6BCD13D3" w14:textId="77777777" w:rsidR="00946200" w:rsidRPr="00243A44" w:rsidRDefault="00542865" w:rsidP="006F34E0">
            <w:pPr>
              <w:pStyle w:val="FormHeading1"/>
              <w:rPr>
                <w:smallCaps w:val="0"/>
                <w:noProof w:val="0"/>
                <w:sz w:val="16"/>
              </w:rPr>
            </w:pPr>
            <w:r>
              <w:rPr>
                <w:smallCaps w:val="0"/>
                <w:noProof w:val="0"/>
                <w:sz w:val="18"/>
              </w:rPr>
              <w:lastRenderedPageBreak/>
              <w:t>4</w:t>
            </w:r>
            <w:r w:rsidR="00946200">
              <w:rPr>
                <w:smallCaps w:val="0"/>
                <w:noProof w:val="0"/>
                <w:sz w:val="18"/>
              </w:rPr>
              <w:t xml:space="preserve">. </w:t>
            </w:r>
            <w:r w:rsidR="00946200" w:rsidRPr="0000556B">
              <w:rPr>
                <w:i/>
                <w:smallCaps w:val="0"/>
                <w:noProof w:val="0"/>
                <w:sz w:val="18"/>
              </w:rPr>
              <w:t>Metrics.</w:t>
            </w:r>
            <w:r w:rsidR="00946200">
              <w:rPr>
                <w:smallCaps w:val="0"/>
                <w:noProof w:val="0"/>
                <w:sz w:val="18"/>
              </w:rPr>
              <w:t xml:space="preserve"> What measurements will you use to determine whether your activity </w:t>
            </w:r>
            <w:r w:rsidR="006F34E0">
              <w:rPr>
                <w:smallCaps w:val="0"/>
                <w:noProof w:val="0"/>
                <w:sz w:val="18"/>
              </w:rPr>
              <w:t>achieves its desired outcomes</w:t>
            </w:r>
            <w:r w:rsidR="00946200">
              <w:rPr>
                <w:smallCaps w:val="0"/>
                <w:noProof w:val="0"/>
                <w:sz w:val="18"/>
              </w:rPr>
              <w:t>?</w:t>
            </w:r>
          </w:p>
        </w:tc>
      </w:tr>
      <w:tr w:rsidR="00733604" w14:paraId="74B53CF5" w14:textId="77777777">
        <w:trPr>
          <w:trHeight w:val="462"/>
        </w:trPr>
        <w:tc>
          <w:tcPr>
            <w:tcW w:w="10260" w:type="dxa"/>
            <w:tcBorders>
              <w:top w:val="single" w:sz="6" w:space="0" w:color="auto"/>
              <w:left w:val="single" w:sz="6" w:space="0" w:color="auto"/>
              <w:bottom w:val="single" w:sz="6" w:space="0" w:color="auto"/>
              <w:right w:val="single" w:sz="6" w:space="0" w:color="auto"/>
            </w:tcBorders>
          </w:tcPr>
          <w:p w14:paraId="49597F47" w14:textId="77777777" w:rsidR="00733604" w:rsidRDefault="00733604" w:rsidP="00733604">
            <w:pPr>
              <w:numPr>
                <w:ilvl w:val="0"/>
                <w:numId w:val="26"/>
              </w:numPr>
              <w:tabs>
                <w:tab w:val="left" w:pos="8435"/>
              </w:tabs>
              <w:suppressAutoHyphens/>
              <w:spacing w:before="60" w:after="60"/>
              <w:ind w:left="0" w:hanging="360"/>
              <w:rPr>
                <w:rFonts w:ascii="Arial" w:eastAsia="Arial" w:hAnsi="Arial" w:cs="Arial"/>
              </w:rPr>
            </w:pPr>
            <w:r>
              <w:rPr>
                <w:rFonts w:ascii="Arial" w:eastAsia="Arial" w:hAnsi="Arial" w:cs="Arial"/>
              </w:rPr>
              <w:t xml:space="preserve">Expect to engage a minimum of 40% of the participants in further IG discussions. This is to be measured through the NASIG web site activity and number of subscribers to the page. </w:t>
            </w:r>
          </w:p>
          <w:p w14:paraId="09749087" w14:textId="77777777" w:rsidR="00733604" w:rsidRDefault="00733604" w:rsidP="00733604">
            <w:pPr>
              <w:numPr>
                <w:ilvl w:val="0"/>
                <w:numId w:val="26"/>
              </w:numPr>
              <w:tabs>
                <w:tab w:val="left" w:pos="8435"/>
              </w:tabs>
              <w:suppressAutoHyphens/>
              <w:spacing w:before="60" w:after="60"/>
              <w:ind w:left="0" w:hanging="360"/>
            </w:pPr>
            <w:r>
              <w:rPr>
                <w:rFonts w:ascii="Arial" w:eastAsia="Arial" w:hAnsi="Arial" w:cs="Arial"/>
              </w:rPr>
              <w:t>Expect the NASIG to be duplicated, enhanced and rotated around the North America At-Large Region in the North American region in the future.</w:t>
            </w:r>
          </w:p>
          <w:p w14:paraId="47B137C4" w14:textId="77777777" w:rsidR="00733604" w:rsidRDefault="00733604" w:rsidP="00733604">
            <w:pPr>
              <w:rPr>
                <w:b/>
              </w:rPr>
            </w:pPr>
          </w:p>
        </w:tc>
      </w:tr>
    </w:tbl>
    <w:p w14:paraId="67F06C47" w14:textId="77777777" w:rsidR="00B91DDC" w:rsidRDefault="00B91DDC"/>
    <w:p w14:paraId="4D0C7C10" w14:textId="77777777" w:rsidR="00946200" w:rsidRDefault="00946200"/>
    <w:tbl>
      <w:tblPr>
        <w:tblW w:w="10260" w:type="dxa"/>
        <w:tblInd w:w="-70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260"/>
      </w:tblGrid>
      <w:tr w:rsidR="00946200" w14:paraId="6F73FF8B" w14:textId="77777777">
        <w:trPr>
          <w:cantSplit/>
          <w:trHeight w:hRule="exact" w:val="618"/>
        </w:trPr>
        <w:tc>
          <w:tcPr>
            <w:tcW w:w="10260" w:type="dxa"/>
            <w:tcBorders>
              <w:top w:val="single" w:sz="6" w:space="0" w:color="auto"/>
              <w:bottom w:val="nil"/>
            </w:tcBorders>
            <w:shd w:val="clear" w:color="auto" w:fill="808080"/>
          </w:tcPr>
          <w:p w14:paraId="7300596F" w14:textId="77777777" w:rsidR="00946200" w:rsidRDefault="001B203B" w:rsidP="00F838DA">
            <w:pPr>
              <w:pStyle w:val="FormHeading1"/>
              <w:keepNext/>
              <w:rPr>
                <w:noProof w:val="0"/>
                <w:color w:val="FFFFFF"/>
              </w:rPr>
            </w:pPr>
            <w:r>
              <w:rPr>
                <w:noProof w:val="0"/>
                <w:color w:val="FFFFFF"/>
                <w:sz w:val="32"/>
              </w:rPr>
              <w:t>Resource Planning</w:t>
            </w:r>
            <w:r w:rsidR="00F838DA">
              <w:rPr>
                <w:noProof w:val="0"/>
                <w:color w:val="FFFFFF"/>
                <w:sz w:val="32"/>
              </w:rPr>
              <w:t xml:space="preserve"> – incremental to accommodate  this request </w:t>
            </w:r>
          </w:p>
        </w:tc>
      </w:tr>
      <w:tr w:rsidR="00946200" w:rsidRPr="00243A44" w14:paraId="5DCD92FC" w14:textId="77777777">
        <w:trPr>
          <w:cantSplit/>
        </w:trPr>
        <w:tc>
          <w:tcPr>
            <w:tcW w:w="10260" w:type="dxa"/>
            <w:tcBorders>
              <w:top w:val="nil"/>
              <w:bottom w:val="single" w:sz="6" w:space="0" w:color="auto"/>
            </w:tcBorders>
            <w:shd w:val="clear" w:color="auto" w:fill="C0C0C0"/>
          </w:tcPr>
          <w:p w14:paraId="501F5A07" w14:textId="77777777" w:rsidR="00946200" w:rsidRPr="00243A44" w:rsidRDefault="001B203B" w:rsidP="006F34E0">
            <w:pPr>
              <w:pStyle w:val="FormHeading1"/>
              <w:rPr>
                <w:smallCaps w:val="0"/>
                <w:noProof w:val="0"/>
                <w:sz w:val="16"/>
              </w:rPr>
            </w:pPr>
            <w:r>
              <w:rPr>
                <w:smallCaps w:val="0"/>
                <w:noProof w:val="0"/>
                <w:sz w:val="18"/>
              </w:rPr>
              <w:t>Staff</w:t>
            </w:r>
            <w:r w:rsidR="00946200" w:rsidRPr="003601B5">
              <w:rPr>
                <w:smallCaps w:val="0"/>
                <w:noProof w:val="0"/>
                <w:sz w:val="18"/>
              </w:rPr>
              <w:t xml:space="preserve"> Support</w:t>
            </w:r>
            <w:r w:rsidR="00A32217">
              <w:rPr>
                <w:smallCaps w:val="0"/>
                <w:noProof w:val="0"/>
                <w:sz w:val="18"/>
              </w:rPr>
              <w:t xml:space="preserve"> </w:t>
            </w:r>
            <w:r w:rsidR="006F34E0">
              <w:rPr>
                <w:smallCaps w:val="0"/>
                <w:noProof w:val="0"/>
                <w:sz w:val="18"/>
              </w:rPr>
              <w:t xml:space="preserve">Needed </w:t>
            </w:r>
            <w:r w:rsidR="00A32217">
              <w:rPr>
                <w:smallCaps w:val="0"/>
                <w:noProof w:val="0"/>
                <w:sz w:val="18"/>
              </w:rPr>
              <w:t>(</w:t>
            </w:r>
            <w:r w:rsidR="006F34E0">
              <w:rPr>
                <w:smallCaps w:val="0"/>
                <w:noProof w:val="0"/>
                <w:sz w:val="18"/>
              </w:rPr>
              <w:t>not including</w:t>
            </w:r>
            <w:r w:rsidR="00A32217">
              <w:rPr>
                <w:smallCaps w:val="0"/>
                <w:noProof w:val="0"/>
                <w:sz w:val="18"/>
              </w:rPr>
              <w:t xml:space="preserve"> subject matter expert</w:t>
            </w:r>
            <w:r w:rsidR="006F34E0">
              <w:rPr>
                <w:smallCaps w:val="0"/>
                <w:noProof w:val="0"/>
                <w:sz w:val="18"/>
              </w:rPr>
              <w:t>ise</w:t>
            </w:r>
            <w:r w:rsidR="00A32217">
              <w:rPr>
                <w:smallCaps w:val="0"/>
                <w:noProof w:val="0"/>
                <w:sz w:val="18"/>
              </w:rPr>
              <w:t>)</w:t>
            </w:r>
            <w:r w:rsidR="00946200" w:rsidRPr="003601B5">
              <w:rPr>
                <w:smallCaps w:val="0"/>
                <w:noProof w:val="0"/>
                <w:sz w:val="18"/>
              </w:rPr>
              <w:t>:</w:t>
            </w:r>
            <w:r w:rsidR="00946200">
              <w:rPr>
                <w:smallCaps w:val="0"/>
                <w:noProof w:val="0"/>
                <w:sz w:val="16"/>
              </w:rPr>
              <w:t xml:space="preserve"> </w:t>
            </w:r>
          </w:p>
        </w:tc>
      </w:tr>
      <w:tr w:rsidR="00946200" w14:paraId="18B21EFA" w14:textId="77777777" w:rsidTr="003223B8">
        <w:trPr>
          <w:trHeight w:val="1083"/>
        </w:trPr>
        <w:tc>
          <w:tcPr>
            <w:tcW w:w="10260" w:type="dxa"/>
            <w:tcBorders>
              <w:bottom w:val="single" w:sz="4" w:space="0" w:color="auto"/>
            </w:tcBorders>
          </w:tcPr>
          <w:tbl>
            <w:tblPr>
              <w:tblStyle w:val="TableGrid"/>
              <w:tblW w:w="10048" w:type="dxa"/>
              <w:tblLayout w:type="fixed"/>
              <w:tblLook w:val="04A0" w:firstRow="1" w:lastRow="0" w:firstColumn="1" w:lastColumn="0" w:noHBand="0" w:noVBand="1"/>
            </w:tblPr>
            <w:tblGrid>
              <w:gridCol w:w="2009"/>
              <w:gridCol w:w="2010"/>
              <w:gridCol w:w="2009"/>
              <w:gridCol w:w="2010"/>
              <w:gridCol w:w="2010"/>
            </w:tblGrid>
            <w:tr w:rsidR="003223B8" w14:paraId="05CA7ED9" w14:textId="77777777" w:rsidTr="003223B8">
              <w:trPr>
                <w:trHeight w:val="251"/>
              </w:trPr>
              <w:tc>
                <w:tcPr>
                  <w:tcW w:w="2009" w:type="dxa"/>
                  <w:tcBorders>
                    <w:top w:val="nil"/>
                    <w:left w:val="single" w:sz="12" w:space="0" w:color="auto"/>
                    <w:bottom w:val="single" w:sz="12" w:space="0" w:color="auto"/>
                    <w:right w:val="single" w:sz="12" w:space="0" w:color="auto"/>
                  </w:tcBorders>
                  <w:vAlign w:val="center"/>
                </w:tcPr>
                <w:p w14:paraId="328CC296" w14:textId="77777777" w:rsidR="003223B8" w:rsidRPr="003223B8" w:rsidRDefault="003223B8" w:rsidP="003223B8">
                  <w:pPr>
                    <w:pStyle w:val="TableText"/>
                    <w:jc w:val="center"/>
                    <w:rPr>
                      <w:b/>
                      <w:noProof w:val="0"/>
                      <w:sz w:val="18"/>
                      <w:szCs w:val="18"/>
                    </w:rPr>
                  </w:pPr>
                  <w:r w:rsidRPr="003223B8">
                    <w:rPr>
                      <w:b/>
                      <w:noProof w:val="0"/>
                      <w:sz w:val="18"/>
                      <w:szCs w:val="18"/>
                    </w:rPr>
                    <w:t>Description</w:t>
                  </w:r>
                </w:p>
              </w:tc>
              <w:tc>
                <w:tcPr>
                  <w:tcW w:w="2010" w:type="dxa"/>
                  <w:tcBorders>
                    <w:top w:val="single" w:sz="2" w:space="0" w:color="auto"/>
                    <w:left w:val="single" w:sz="12" w:space="0" w:color="auto"/>
                    <w:bottom w:val="single" w:sz="12" w:space="0" w:color="auto"/>
                    <w:right w:val="single" w:sz="2" w:space="0" w:color="auto"/>
                  </w:tcBorders>
                  <w:vAlign w:val="center"/>
                </w:tcPr>
                <w:p w14:paraId="5D11C3B1" w14:textId="77777777" w:rsidR="003223B8" w:rsidRPr="003223B8" w:rsidRDefault="003223B8" w:rsidP="003223B8">
                  <w:pPr>
                    <w:pStyle w:val="TableText"/>
                    <w:jc w:val="center"/>
                    <w:rPr>
                      <w:b/>
                      <w:noProof w:val="0"/>
                      <w:sz w:val="18"/>
                      <w:szCs w:val="18"/>
                    </w:rPr>
                  </w:pPr>
                  <w:r w:rsidRPr="003223B8">
                    <w:rPr>
                      <w:b/>
                      <w:noProof w:val="0"/>
                      <w:sz w:val="18"/>
                      <w:szCs w:val="18"/>
                    </w:rPr>
                    <w:t>Timeline</w:t>
                  </w:r>
                </w:p>
              </w:tc>
              <w:tc>
                <w:tcPr>
                  <w:tcW w:w="2009" w:type="dxa"/>
                  <w:tcBorders>
                    <w:top w:val="single" w:sz="2" w:space="0" w:color="auto"/>
                    <w:left w:val="single" w:sz="2" w:space="0" w:color="auto"/>
                    <w:bottom w:val="single" w:sz="12" w:space="0" w:color="auto"/>
                    <w:right w:val="single" w:sz="2" w:space="0" w:color="auto"/>
                  </w:tcBorders>
                  <w:vAlign w:val="center"/>
                </w:tcPr>
                <w:p w14:paraId="0D8D36EB" w14:textId="77777777" w:rsidR="003223B8" w:rsidRPr="003223B8" w:rsidRDefault="003223B8" w:rsidP="003223B8">
                  <w:pPr>
                    <w:pStyle w:val="TableText"/>
                    <w:jc w:val="center"/>
                    <w:rPr>
                      <w:b/>
                      <w:noProof w:val="0"/>
                      <w:sz w:val="18"/>
                      <w:szCs w:val="18"/>
                    </w:rPr>
                  </w:pPr>
                  <w:r w:rsidRPr="003223B8">
                    <w:rPr>
                      <w:b/>
                      <w:noProof w:val="0"/>
                      <w:sz w:val="18"/>
                      <w:szCs w:val="18"/>
                    </w:rPr>
                    <w:t>Assumptions</w:t>
                  </w:r>
                </w:p>
              </w:tc>
              <w:tc>
                <w:tcPr>
                  <w:tcW w:w="2010" w:type="dxa"/>
                  <w:tcBorders>
                    <w:top w:val="single" w:sz="2" w:space="0" w:color="auto"/>
                    <w:left w:val="single" w:sz="2" w:space="0" w:color="auto"/>
                    <w:bottom w:val="single" w:sz="12" w:space="0" w:color="auto"/>
                    <w:right w:val="single" w:sz="2" w:space="0" w:color="auto"/>
                  </w:tcBorders>
                  <w:vAlign w:val="center"/>
                </w:tcPr>
                <w:p w14:paraId="7D809222" w14:textId="77777777" w:rsidR="003223B8" w:rsidRPr="003223B8" w:rsidRDefault="003223B8" w:rsidP="003223B8">
                  <w:pPr>
                    <w:pStyle w:val="TableText"/>
                    <w:jc w:val="center"/>
                    <w:rPr>
                      <w:b/>
                      <w:noProof w:val="0"/>
                      <w:sz w:val="18"/>
                      <w:szCs w:val="18"/>
                    </w:rPr>
                  </w:pPr>
                  <w:r w:rsidRPr="003223B8">
                    <w:rPr>
                      <w:b/>
                      <w:noProof w:val="0"/>
                      <w:sz w:val="18"/>
                      <w:szCs w:val="18"/>
                    </w:rPr>
                    <w:t>Costs basis or parameters</w:t>
                  </w:r>
                </w:p>
              </w:tc>
              <w:tc>
                <w:tcPr>
                  <w:tcW w:w="2010" w:type="dxa"/>
                  <w:tcBorders>
                    <w:top w:val="single" w:sz="2" w:space="0" w:color="auto"/>
                    <w:left w:val="single" w:sz="2" w:space="0" w:color="auto"/>
                    <w:bottom w:val="single" w:sz="12" w:space="0" w:color="auto"/>
                    <w:right w:val="single" w:sz="12" w:space="0" w:color="auto"/>
                  </w:tcBorders>
                  <w:vAlign w:val="center"/>
                </w:tcPr>
                <w:p w14:paraId="48732E78" w14:textId="77777777" w:rsidR="003223B8" w:rsidRPr="003223B8" w:rsidRDefault="003223B8" w:rsidP="003223B8">
                  <w:pPr>
                    <w:pStyle w:val="TableText"/>
                    <w:jc w:val="center"/>
                    <w:rPr>
                      <w:b/>
                      <w:noProof w:val="0"/>
                      <w:sz w:val="18"/>
                      <w:szCs w:val="18"/>
                    </w:rPr>
                  </w:pPr>
                  <w:r w:rsidRPr="003223B8">
                    <w:rPr>
                      <w:b/>
                      <w:noProof w:val="0"/>
                      <w:sz w:val="18"/>
                      <w:szCs w:val="18"/>
                    </w:rPr>
                    <w:t>Additional Comments</w:t>
                  </w:r>
                </w:p>
              </w:tc>
            </w:tr>
            <w:tr w:rsidR="003223B8" w14:paraId="6CF1BC22" w14:textId="77777777" w:rsidTr="003223B8">
              <w:trPr>
                <w:trHeight w:val="251"/>
              </w:trPr>
              <w:tc>
                <w:tcPr>
                  <w:tcW w:w="2009" w:type="dxa"/>
                  <w:tcBorders>
                    <w:top w:val="single" w:sz="12" w:space="0" w:color="auto"/>
                    <w:left w:val="single" w:sz="12" w:space="0" w:color="auto"/>
                    <w:bottom w:val="single" w:sz="2" w:space="0" w:color="auto"/>
                    <w:right w:val="single" w:sz="12" w:space="0" w:color="auto"/>
                  </w:tcBorders>
                </w:tcPr>
                <w:p w14:paraId="447108B9" w14:textId="31E6AA19" w:rsidR="003223B8" w:rsidRPr="00F576B8" w:rsidRDefault="003223B8" w:rsidP="003223B8">
                  <w:pPr>
                    <w:pStyle w:val="TableText"/>
                    <w:rPr>
                      <w:noProof w:val="0"/>
                    </w:rPr>
                  </w:pPr>
                </w:p>
              </w:tc>
              <w:tc>
                <w:tcPr>
                  <w:tcW w:w="2010" w:type="dxa"/>
                  <w:tcBorders>
                    <w:top w:val="single" w:sz="12" w:space="0" w:color="auto"/>
                    <w:left w:val="single" w:sz="12" w:space="0" w:color="auto"/>
                  </w:tcBorders>
                </w:tcPr>
                <w:p w14:paraId="3F687C65" w14:textId="79185F90" w:rsidR="003223B8" w:rsidRPr="00F576B8" w:rsidRDefault="003223B8" w:rsidP="001B79F2">
                  <w:pPr>
                    <w:pStyle w:val="TableText"/>
                    <w:rPr>
                      <w:noProof w:val="0"/>
                    </w:rPr>
                  </w:pPr>
                </w:p>
              </w:tc>
              <w:tc>
                <w:tcPr>
                  <w:tcW w:w="2009" w:type="dxa"/>
                  <w:tcBorders>
                    <w:top w:val="single" w:sz="12" w:space="0" w:color="auto"/>
                  </w:tcBorders>
                </w:tcPr>
                <w:p w14:paraId="26790AB5" w14:textId="37171964" w:rsidR="003223B8" w:rsidRPr="00F576B8" w:rsidRDefault="003223B8" w:rsidP="001B79F2">
                  <w:pPr>
                    <w:pStyle w:val="TableText"/>
                    <w:rPr>
                      <w:noProof w:val="0"/>
                    </w:rPr>
                  </w:pPr>
                </w:p>
              </w:tc>
              <w:tc>
                <w:tcPr>
                  <w:tcW w:w="2010" w:type="dxa"/>
                  <w:tcBorders>
                    <w:top w:val="single" w:sz="12" w:space="0" w:color="auto"/>
                  </w:tcBorders>
                </w:tcPr>
                <w:p w14:paraId="0C9C7755" w14:textId="0C35D165" w:rsidR="003223B8" w:rsidRPr="00F576B8" w:rsidRDefault="003223B8" w:rsidP="003223B8">
                  <w:pPr>
                    <w:pStyle w:val="TableText"/>
                    <w:rPr>
                      <w:noProof w:val="0"/>
                    </w:rPr>
                  </w:pPr>
                </w:p>
              </w:tc>
              <w:tc>
                <w:tcPr>
                  <w:tcW w:w="2010" w:type="dxa"/>
                  <w:tcBorders>
                    <w:top w:val="single" w:sz="12" w:space="0" w:color="auto"/>
                    <w:right w:val="single" w:sz="12" w:space="0" w:color="auto"/>
                  </w:tcBorders>
                </w:tcPr>
                <w:p w14:paraId="699AA67B" w14:textId="07AECEC9" w:rsidR="003223B8" w:rsidRPr="00F576B8" w:rsidRDefault="003223B8" w:rsidP="001B79F2">
                  <w:pPr>
                    <w:pStyle w:val="TableText"/>
                    <w:rPr>
                      <w:noProof w:val="0"/>
                    </w:rPr>
                  </w:pPr>
                </w:p>
              </w:tc>
            </w:tr>
            <w:tr w:rsidR="003223B8" w14:paraId="700668DE" w14:textId="77777777" w:rsidTr="003223B8">
              <w:trPr>
                <w:trHeight w:val="251"/>
              </w:trPr>
              <w:tc>
                <w:tcPr>
                  <w:tcW w:w="2009" w:type="dxa"/>
                  <w:tcBorders>
                    <w:top w:val="single" w:sz="2" w:space="0" w:color="auto"/>
                    <w:left w:val="single" w:sz="12" w:space="0" w:color="auto"/>
                    <w:bottom w:val="single" w:sz="2" w:space="0" w:color="auto"/>
                    <w:right w:val="single" w:sz="12" w:space="0" w:color="auto"/>
                  </w:tcBorders>
                </w:tcPr>
                <w:p w14:paraId="10CB636F" w14:textId="77777777" w:rsidR="003223B8" w:rsidRDefault="003223B8" w:rsidP="001B79F2">
                  <w:pPr>
                    <w:pStyle w:val="TableText"/>
                    <w:rPr>
                      <w:noProof w:val="0"/>
                    </w:rPr>
                  </w:pPr>
                </w:p>
              </w:tc>
              <w:tc>
                <w:tcPr>
                  <w:tcW w:w="2010" w:type="dxa"/>
                  <w:tcBorders>
                    <w:left w:val="single" w:sz="12" w:space="0" w:color="auto"/>
                  </w:tcBorders>
                </w:tcPr>
                <w:p w14:paraId="65B24F32" w14:textId="77777777" w:rsidR="003223B8" w:rsidRDefault="003223B8" w:rsidP="001B79F2">
                  <w:pPr>
                    <w:pStyle w:val="TableText"/>
                    <w:rPr>
                      <w:noProof w:val="0"/>
                    </w:rPr>
                  </w:pPr>
                </w:p>
              </w:tc>
              <w:tc>
                <w:tcPr>
                  <w:tcW w:w="2009" w:type="dxa"/>
                </w:tcPr>
                <w:p w14:paraId="04952203" w14:textId="77777777" w:rsidR="003223B8" w:rsidRDefault="003223B8" w:rsidP="001B79F2">
                  <w:pPr>
                    <w:pStyle w:val="TableText"/>
                    <w:rPr>
                      <w:noProof w:val="0"/>
                    </w:rPr>
                  </w:pPr>
                </w:p>
              </w:tc>
              <w:tc>
                <w:tcPr>
                  <w:tcW w:w="2010" w:type="dxa"/>
                </w:tcPr>
                <w:p w14:paraId="68466F54" w14:textId="77777777" w:rsidR="003223B8" w:rsidRDefault="003223B8" w:rsidP="001B79F2">
                  <w:pPr>
                    <w:pStyle w:val="TableText"/>
                    <w:rPr>
                      <w:noProof w:val="0"/>
                    </w:rPr>
                  </w:pPr>
                </w:p>
              </w:tc>
              <w:tc>
                <w:tcPr>
                  <w:tcW w:w="2010" w:type="dxa"/>
                  <w:tcBorders>
                    <w:right w:val="single" w:sz="12" w:space="0" w:color="auto"/>
                  </w:tcBorders>
                </w:tcPr>
                <w:p w14:paraId="7129EA17" w14:textId="77777777" w:rsidR="003223B8" w:rsidRDefault="003223B8" w:rsidP="001B79F2">
                  <w:pPr>
                    <w:pStyle w:val="TableText"/>
                    <w:rPr>
                      <w:noProof w:val="0"/>
                    </w:rPr>
                  </w:pPr>
                </w:p>
              </w:tc>
            </w:tr>
            <w:tr w:rsidR="003223B8" w14:paraId="2BD59C64" w14:textId="77777777" w:rsidTr="003223B8">
              <w:trPr>
                <w:trHeight w:val="251"/>
              </w:trPr>
              <w:tc>
                <w:tcPr>
                  <w:tcW w:w="2009" w:type="dxa"/>
                  <w:tcBorders>
                    <w:top w:val="single" w:sz="2" w:space="0" w:color="auto"/>
                    <w:left w:val="single" w:sz="12" w:space="0" w:color="auto"/>
                    <w:bottom w:val="single" w:sz="12" w:space="0" w:color="auto"/>
                    <w:right w:val="single" w:sz="12" w:space="0" w:color="auto"/>
                  </w:tcBorders>
                </w:tcPr>
                <w:p w14:paraId="40F1F7DF" w14:textId="77777777" w:rsidR="003223B8" w:rsidRDefault="003223B8" w:rsidP="001B79F2">
                  <w:pPr>
                    <w:pStyle w:val="TableText"/>
                    <w:rPr>
                      <w:noProof w:val="0"/>
                    </w:rPr>
                  </w:pPr>
                </w:p>
              </w:tc>
              <w:tc>
                <w:tcPr>
                  <w:tcW w:w="2010" w:type="dxa"/>
                  <w:tcBorders>
                    <w:left w:val="single" w:sz="12" w:space="0" w:color="auto"/>
                    <w:bottom w:val="single" w:sz="12" w:space="0" w:color="auto"/>
                  </w:tcBorders>
                </w:tcPr>
                <w:p w14:paraId="1DBEFD28" w14:textId="77777777" w:rsidR="003223B8" w:rsidRDefault="003223B8" w:rsidP="001B79F2">
                  <w:pPr>
                    <w:pStyle w:val="TableText"/>
                    <w:rPr>
                      <w:noProof w:val="0"/>
                    </w:rPr>
                  </w:pPr>
                </w:p>
              </w:tc>
              <w:tc>
                <w:tcPr>
                  <w:tcW w:w="2009" w:type="dxa"/>
                  <w:tcBorders>
                    <w:bottom w:val="single" w:sz="12" w:space="0" w:color="auto"/>
                  </w:tcBorders>
                </w:tcPr>
                <w:p w14:paraId="4302A486" w14:textId="77777777" w:rsidR="003223B8" w:rsidRDefault="003223B8" w:rsidP="001B79F2">
                  <w:pPr>
                    <w:pStyle w:val="TableText"/>
                    <w:rPr>
                      <w:noProof w:val="0"/>
                    </w:rPr>
                  </w:pPr>
                </w:p>
              </w:tc>
              <w:tc>
                <w:tcPr>
                  <w:tcW w:w="2010" w:type="dxa"/>
                  <w:tcBorders>
                    <w:bottom w:val="single" w:sz="12" w:space="0" w:color="auto"/>
                  </w:tcBorders>
                </w:tcPr>
                <w:p w14:paraId="576E7CF9" w14:textId="77777777" w:rsidR="003223B8" w:rsidRDefault="003223B8" w:rsidP="001B79F2">
                  <w:pPr>
                    <w:pStyle w:val="TableText"/>
                    <w:rPr>
                      <w:noProof w:val="0"/>
                    </w:rPr>
                  </w:pPr>
                </w:p>
              </w:tc>
              <w:tc>
                <w:tcPr>
                  <w:tcW w:w="2010" w:type="dxa"/>
                  <w:tcBorders>
                    <w:bottom w:val="single" w:sz="12" w:space="0" w:color="auto"/>
                    <w:right w:val="single" w:sz="12" w:space="0" w:color="auto"/>
                  </w:tcBorders>
                </w:tcPr>
                <w:p w14:paraId="44BD438F" w14:textId="77777777" w:rsidR="003223B8" w:rsidRDefault="003223B8" w:rsidP="001B79F2">
                  <w:pPr>
                    <w:pStyle w:val="TableText"/>
                    <w:rPr>
                      <w:noProof w:val="0"/>
                    </w:rPr>
                  </w:pPr>
                </w:p>
              </w:tc>
            </w:tr>
          </w:tbl>
          <w:p w14:paraId="3CDD8132" w14:textId="77777777" w:rsidR="00812455" w:rsidRDefault="00812455" w:rsidP="00946200">
            <w:pPr>
              <w:pStyle w:val="TableText"/>
              <w:rPr>
                <w:noProof w:val="0"/>
              </w:rPr>
            </w:pPr>
          </w:p>
        </w:tc>
      </w:tr>
      <w:tr w:rsidR="00946200" w14:paraId="36C34BCE" w14:textId="77777777">
        <w:tc>
          <w:tcPr>
            <w:tcW w:w="10260" w:type="dxa"/>
            <w:tcBorders>
              <w:top w:val="nil"/>
              <w:bottom w:val="single" w:sz="6" w:space="0" w:color="auto"/>
            </w:tcBorders>
            <w:shd w:val="clear" w:color="auto" w:fill="C0C0C0"/>
          </w:tcPr>
          <w:p w14:paraId="045B1F10" w14:textId="77777777" w:rsidR="00946200" w:rsidRDefault="001B203B" w:rsidP="00A8570C">
            <w:pPr>
              <w:pStyle w:val="FormHeading1"/>
              <w:rPr>
                <w:noProof w:val="0"/>
              </w:rPr>
            </w:pPr>
            <w:r>
              <w:rPr>
                <w:smallCaps w:val="0"/>
                <w:noProof w:val="0"/>
                <w:sz w:val="18"/>
              </w:rPr>
              <w:t xml:space="preserve">Subject </w:t>
            </w:r>
            <w:r w:rsidR="00A8570C">
              <w:rPr>
                <w:smallCaps w:val="0"/>
                <w:noProof w:val="0"/>
                <w:sz w:val="18"/>
              </w:rPr>
              <w:t>Matter Expert Support</w:t>
            </w:r>
            <w:r w:rsidR="00946200">
              <w:rPr>
                <w:smallCaps w:val="0"/>
                <w:noProof w:val="0"/>
                <w:sz w:val="18"/>
              </w:rPr>
              <w:t>:</w:t>
            </w:r>
          </w:p>
        </w:tc>
      </w:tr>
      <w:tr w:rsidR="00946200" w14:paraId="190DA508" w14:textId="77777777" w:rsidTr="005A15AF">
        <w:trPr>
          <w:trHeight w:val="1272"/>
        </w:trPr>
        <w:tc>
          <w:tcPr>
            <w:tcW w:w="10260" w:type="dxa"/>
            <w:tcBorders>
              <w:left w:val="single" w:sz="6" w:space="0" w:color="auto"/>
              <w:bottom w:val="single" w:sz="4" w:space="0" w:color="auto"/>
              <w:right w:val="single" w:sz="6" w:space="0" w:color="auto"/>
            </w:tcBorders>
          </w:tcPr>
          <w:p w14:paraId="79C6E58D" w14:textId="77777777" w:rsidR="00733604" w:rsidRDefault="00733604" w:rsidP="00733604">
            <w:pPr>
              <w:spacing w:before="20"/>
              <w:rPr>
                <w:rFonts w:ascii="Arial" w:eastAsia="Arial" w:hAnsi="Arial" w:cs="Arial"/>
              </w:rPr>
            </w:pPr>
            <w:r>
              <w:rPr>
                <w:rFonts w:ascii="Arial" w:eastAsia="Arial" w:hAnsi="Arial" w:cs="Arial"/>
              </w:rPr>
              <w:t>We aim to invite the following ICANN Board member(s)</w:t>
            </w:r>
          </w:p>
          <w:p w14:paraId="0E6737F6" w14:textId="77777777" w:rsidR="002A752C" w:rsidRDefault="00733604" w:rsidP="00733604">
            <w:pPr>
              <w:spacing w:before="20"/>
              <w:rPr>
                <w:rFonts w:ascii="Arial" w:eastAsia="Arial" w:hAnsi="Arial" w:cs="Arial"/>
              </w:rPr>
            </w:pPr>
            <w:r>
              <w:rPr>
                <w:rFonts w:ascii="Arial" w:eastAsia="Arial" w:hAnsi="Arial" w:cs="Arial"/>
              </w:rPr>
              <w:t>Ron Da Silvia, Avri Doria, Becky Burr</w:t>
            </w:r>
            <w:r w:rsidR="002A752C">
              <w:rPr>
                <w:rFonts w:ascii="Arial" w:eastAsia="Arial" w:hAnsi="Arial" w:cs="Arial"/>
              </w:rPr>
              <w:t>, Sarah Deutsch</w:t>
            </w:r>
            <w:r>
              <w:rPr>
                <w:rFonts w:ascii="Arial" w:eastAsia="Arial" w:hAnsi="Arial" w:cs="Arial"/>
              </w:rPr>
              <w:t xml:space="preserve"> and Tripti Sinha</w:t>
            </w:r>
          </w:p>
          <w:p w14:paraId="70FA3565" w14:textId="28DA91D7" w:rsidR="00733604" w:rsidRDefault="00733604" w:rsidP="00733604">
            <w:pPr>
              <w:spacing w:before="20"/>
              <w:rPr>
                <w:rFonts w:ascii="Arial" w:eastAsia="Arial" w:hAnsi="Arial" w:cs="Arial"/>
              </w:rPr>
            </w:pPr>
            <w:r>
              <w:rPr>
                <w:rFonts w:ascii="Arial" w:eastAsia="Arial" w:hAnsi="Arial" w:cs="Arial"/>
              </w:rPr>
              <w:t>ICANN At-Large members to participate as knowledge expert speakers.</w:t>
            </w:r>
          </w:p>
          <w:p w14:paraId="6419A4CB" w14:textId="730D2630" w:rsidR="002A752C" w:rsidRDefault="002A752C" w:rsidP="00733604">
            <w:pPr>
              <w:spacing w:before="20"/>
              <w:rPr>
                <w:rFonts w:ascii="Arial" w:eastAsia="Arial" w:hAnsi="Arial" w:cs="Arial"/>
              </w:rPr>
            </w:pPr>
            <w:r>
              <w:rPr>
                <w:rFonts w:ascii="Arial" w:eastAsia="Arial" w:hAnsi="Arial" w:cs="Arial"/>
              </w:rPr>
              <w:t xml:space="preserve">Other ICANN stakeholder, including from GAC, NCPH, CPH </w:t>
            </w:r>
          </w:p>
          <w:p w14:paraId="7D3FF101" w14:textId="49DF495E" w:rsidR="00812455" w:rsidRDefault="00733604" w:rsidP="00733604">
            <w:pPr>
              <w:pStyle w:val="TableText"/>
              <w:rPr>
                <w:noProof w:val="0"/>
              </w:rPr>
            </w:pPr>
            <w:r>
              <w:rPr>
                <w:rFonts w:eastAsia="Arial"/>
              </w:rPr>
              <w:t>Other Local and Global experts and will be approached.</w:t>
            </w:r>
          </w:p>
        </w:tc>
      </w:tr>
      <w:tr w:rsidR="00946200" w14:paraId="5BFE37CD" w14:textId="77777777">
        <w:tc>
          <w:tcPr>
            <w:tcW w:w="10260" w:type="dxa"/>
            <w:tcBorders>
              <w:top w:val="nil"/>
              <w:bottom w:val="single" w:sz="6" w:space="0" w:color="auto"/>
            </w:tcBorders>
            <w:shd w:val="clear" w:color="auto" w:fill="C0C0C0"/>
          </w:tcPr>
          <w:p w14:paraId="3B80EC83" w14:textId="77777777" w:rsidR="00946200" w:rsidRDefault="001B203B" w:rsidP="006E71B7">
            <w:pPr>
              <w:pStyle w:val="FormHeading1"/>
              <w:rPr>
                <w:noProof w:val="0"/>
              </w:rPr>
            </w:pPr>
            <w:r>
              <w:rPr>
                <w:smallCaps w:val="0"/>
                <w:noProof w:val="0"/>
                <w:sz w:val="18"/>
              </w:rPr>
              <w:t>Te</w:t>
            </w:r>
            <w:r w:rsidR="006F34E0">
              <w:rPr>
                <w:smallCaps w:val="0"/>
                <w:noProof w:val="0"/>
                <w:sz w:val="18"/>
              </w:rPr>
              <w:t>chnology</w:t>
            </w:r>
            <w:r w:rsidR="00946200" w:rsidRPr="003601B5">
              <w:rPr>
                <w:smallCaps w:val="0"/>
                <w:noProof w:val="0"/>
                <w:sz w:val="18"/>
              </w:rPr>
              <w:t xml:space="preserve"> Support:</w:t>
            </w:r>
            <w:r w:rsidR="006E71B7">
              <w:rPr>
                <w:smallCaps w:val="0"/>
                <w:noProof w:val="0"/>
                <w:sz w:val="18"/>
              </w:rPr>
              <w:t xml:space="preserve"> </w:t>
            </w:r>
            <w:r w:rsidR="006F34E0">
              <w:rPr>
                <w:smallCaps w:val="0"/>
                <w:noProof w:val="0"/>
                <w:sz w:val="18"/>
              </w:rPr>
              <w:t xml:space="preserve">(telephone, Adobe Connect, web </w:t>
            </w:r>
            <w:r w:rsidR="00F838DA">
              <w:rPr>
                <w:smallCaps w:val="0"/>
                <w:noProof w:val="0"/>
                <w:sz w:val="18"/>
              </w:rPr>
              <w:t>streaming, etc.</w:t>
            </w:r>
            <w:r w:rsidR="006F34E0">
              <w:rPr>
                <w:smallCaps w:val="0"/>
                <w:noProof w:val="0"/>
                <w:sz w:val="18"/>
              </w:rPr>
              <w:t>)</w:t>
            </w:r>
          </w:p>
        </w:tc>
      </w:tr>
      <w:tr w:rsidR="00946200" w14:paraId="67CC59B1" w14:textId="77777777" w:rsidTr="005A15AF">
        <w:trPr>
          <w:trHeight w:val="1263"/>
        </w:trPr>
        <w:tc>
          <w:tcPr>
            <w:tcW w:w="10260" w:type="dxa"/>
            <w:tcBorders>
              <w:left w:val="single" w:sz="6" w:space="0" w:color="auto"/>
              <w:right w:val="single" w:sz="6" w:space="0" w:color="auto"/>
            </w:tcBorders>
          </w:tcPr>
          <w:p w14:paraId="198538FF" w14:textId="77777777" w:rsidR="00733604" w:rsidRDefault="00733604" w:rsidP="00733604">
            <w:pPr>
              <w:spacing w:before="20"/>
              <w:rPr>
                <w:rFonts w:ascii="Arial" w:eastAsia="Arial" w:hAnsi="Arial" w:cs="Arial"/>
              </w:rPr>
            </w:pPr>
            <w:r>
              <w:rPr>
                <w:rFonts w:ascii="Arial" w:eastAsia="Arial" w:hAnsi="Arial" w:cs="Arial"/>
              </w:rPr>
              <w:t xml:space="preserve">Zoom during the organization and event </w:t>
            </w:r>
          </w:p>
          <w:p w14:paraId="26E85B24" w14:textId="77777777" w:rsidR="00733604" w:rsidRDefault="00733604" w:rsidP="00733604">
            <w:pPr>
              <w:spacing w:before="20"/>
              <w:rPr>
                <w:rFonts w:ascii="Arial" w:eastAsia="Arial" w:hAnsi="Arial" w:cs="Arial"/>
              </w:rPr>
            </w:pPr>
            <w:r>
              <w:rPr>
                <w:rFonts w:ascii="Arial" w:eastAsia="Arial" w:hAnsi="Arial" w:cs="Arial"/>
              </w:rPr>
              <w:t>Web Streaming during the event.</w:t>
            </w:r>
          </w:p>
          <w:p w14:paraId="3AFD3903" w14:textId="767BD2EE" w:rsidR="00733604" w:rsidRDefault="0018031E" w:rsidP="00733604">
            <w:pPr>
              <w:spacing w:before="20"/>
              <w:rPr>
                <w:rFonts w:ascii="Arial" w:eastAsia="Arial" w:hAnsi="Arial" w:cs="Arial"/>
              </w:rPr>
            </w:pPr>
            <w:r>
              <w:rPr>
                <w:rFonts w:ascii="Arial" w:eastAsia="Arial" w:hAnsi="Arial" w:cs="Arial"/>
              </w:rPr>
              <w:t>WIFI</w:t>
            </w:r>
            <w:r w:rsidR="00733604">
              <w:rPr>
                <w:rFonts w:ascii="Arial" w:eastAsia="Arial" w:hAnsi="Arial" w:cs="Arial"/>
              </w:rPr>
              <w:t xml:space="preserve"> services for all participants. </w:t>
            </w:r>
          </w:p>
          <w:p w14:paraId="42AFA7FC" w14:textId="4A7A4923" w:rsidR="008F4418" w:rsidRDefault="00733604" w:rsidP="002A752C">
            <w:pPr>
              <w:spacing w:before="20"/>
            </w:pPr>
            <w:r>
              <w:rPr>
                <w:rFonts w:ascii="Arial" w:eastAsia="Arial" w:hAnsi="Arial" w:cs="Arial"/>
              </w:rPr>
              <w:t>Captioning</w:t>
            </w:r>
            <w:r w:rsidR="00997576">
              <w:rPr>
                <w:rFonts w:ascii="Arial" w:eastAsia="Arial" w:hAnsi="Arial" w:cs="Arial"/>
              </w:rPr>
              <w:t xml:space="preserve"> -- RTT</w:t>
            </w:r>
          </w:p>
        </w:tc>
      </w:tr>
      <w:tr w:rsidR="001B203B" w14:paraId="1911065A" w14:textId="77777777" w:rsidTr="001B79F2">
        <w:tc>
          <w:tcPr>
            <w:tcW w:w="10260" w:type="dxa"/>
            <w:tcBorders>
              <w:top w:val="nil"/>
              <w:bottom w:val="single" w:sz="6" w:space="0" w:color="auto"/>
            </w:tcBorders>
            <w:shd w:val="clear" w:color="auto" w:fill="C0C0C0"/>
          </w:tcPr>
          <w:p w14:paraId="2599D1C4" w14:textId="77777777" w:rsidR="001B203B" w:rsidRDefault="001B203B" w:rsidP="001B79F2">
            <w:pPr>
              <w:pStyle w:val="FormHeading1"/>
              <w:rPr>
                <w:noProof w:val="0"/>
              </w:rPr>
            </w:pPr>
            <w:r>
              <w:rPr>
                <w:smallCaps w:val="0"/>
                <w:noProof w:val="0"/>
                <w:sz w:val="18"/>
              </w:rPr>
              <w:t xml:space="preserve">Language </w:t>
            </w:r>
            <w:r w:rsidRPr="003601B5">
              <w:rPr>
                <w:smallCaps w:val="0"/>
                <w:noProof w:val="0"/>
                <w:sz w:val="18"/>
              </w:rPr>
              <w:t>Services Support:</w:t>
            </w:r>
          </w:p>
        </w:tc>
      </w:tr>
      <w:tr w:rsidR="001B203B" w14:paraId="103D92C3" w14:textId="77777777" w:rsidTr="005A15AF">
        <w:trPr>
          <w:trHeight w:val="1272"/>
        </w:trPr>
        <w:tc>
          <w:tcPr>
            <w:tcW w:w="10260" w:type="dxa"/>
            <w:tcBorders>
              <w:left w:val="single" w:sz="6" w:space="0" w:color="auto"/>
              <w:right w:val="single" w:sz="6" w:space="0" w:color="auto"/>
            </w:tcBorders>
          </w:tcPr>
          <w:p w14:paraId="3D2D5C60" w14:textId="77777777" w:rsidR="008F4418" w:rsidRDefault="008F4418" w:rsidP="001B203B">
            <w:pPr>
              <w:pStyle w:val="TableText"/>
              <w:rPr>
                <w:noProof w:val="0"/>
              </w:rPr>
            </w:pPr>
          </w:p>
        </w:tc>
      </w:tr>
      <w:tr w:rsidR="001B203B" w14:paraId="58BEED98" w14:textId="77777777" w:rsidTr="001B79F2">
        <w:tc>
          <w:tcPr>
            <w:tcW w:w="10260" w:type="dxa"/>
            <w:tcBorders>
              <w:top w:val="nil"/>
              <w:bottom w:val="single" w:sz="6" w:space="0" w:color="auto"/>
            </w:tcBorders>
            <w:shd w:val="clear" w:color="auto" w:fill="C0C0C0"/>
          </w:tcPr>
          <w:p w14:paraId="25340C0C" w14:textId="77777777" w:rsidR="001B203B" w:rsidRDefault="006F34E0" w:rsidP="00F55AFA">
            <w:pPr>
              <w:pStyle w:val="FormHeading1"/>
              <w:rPr>
                <w:noProof w:val="0"/>
              </w:rPr>
            </w:pPr>
            <w:r>
              <w:rPr>
                <w:smallCaps w:val="0"/>
                <w:noProof w:val="0"/>
                <w:sz w:val="18"/>
              </w:rPr>
              <w:t>Other</w:t>
            </w:r>
            <w:r w:rsidR="001B203B" w:rsidRPr="003601B5">
              <w:rPr>
                <w:smallCaps w:val="0"/>
                <w:noProof w:val="0"/>
                <w:sz w:val="18"/>
              </w:rPr>
              <w:t>:</w:t>
            </w:r>
          </w:p>
        </w:tc>
      </w:tr>
      <w:tr w:rsidR="001B203B" w14:paraId="35D62DFC" w14:textId="77777777" w:rsidTr="00A12F55">
        <w:trPr>
          <w:trHeight w:val="399"/>
        </w:trPr>
        <w:tc>
          <w:tcPr>
            <w:tcW w:w="10260" w:type="dxa"/>
            <w:tcBorders>
              <w:left w:val="single" w:sz="6" w:space="0" w:color="auto"/>
              <w:right w:val="single" w:sz="6" w:space="0" w:color="auto"/>
            </w:tcBorders>
          </w:tcPr>
          <w:p w14:paraId="2FADB3C4" w14:textId="77777777" w:rsidR="001B203B" w:rsidRDefault="001B203B" w:rsidP="00A8570C">
            <w:pPr>
              <w:pStyle w:val="TableText"/>
              <w:rPr>
                <w:noProof w:val="0"/>
              </w:rPr>
            </w:pPr>
          </w:p>
        </w:tc>
      </w:tr>
      <w:tr w:rsidR="001B203B" w14:paraId="774044DC" w14:textId="77777777" w:rsidTr="001B79F2">
        <w:tc>
          <w:tcPr>
            <w:tcW w:w="10260" w:type="dxa"/>
            <w:tcBorders>
              <w:top w:val="nil"/>
              <w:bottom w:val="single" w:sz="6" w:space="0" w:color="auto"/>
            </w:tcBorders>
            <w:shd w:val="clear" w:color="auto" w:fill="C0C0C0"/>
          </w:tcPr>
          <w:p w14:paraId="74AEF6D5" w14:textId="77777777" w:rsidR="001B203B" w:rsidRDefault="00A8570C" w:rsidP="001B79F2">
            <w:pPr>
              <w:pStyle w:val="FormHeading1"/>
              <w:rPr>
                <w:noProof w:val="0"/>
              </w:rPr>
            </w:pPr>
            <w:r>
              <w:rPr>
                <w:smallCaps w:val="0"/>
                <w:noProof w:val="0"/>
                <w:sz w:val="18"/>
              </w:rPr>
              <w:t>Travel</w:t>
            </w:r>
            <w:r w:rsidR="001B203B" w:rsidRPr="003601B5">
              <w:rPr>
                <w:smallCaps w:val="0"/>
                <w:noProof w:val="0"/>
                <w:sz w:val="18"/>
              </w:rPr>
              <w:t xml:space="preserve"> Support:</w:t>
            </w:r>
          </w:p>
        </w:tc>
      </w:tr>
      <w:tr w:rsidR="001B203B" w14:paraId="1B3F9DDC" w14:textId="77777777" w:rsidTr="00A12F55">
        <w:trPr>
          <w:trHeight w:val="579"/>
        </w:trPr>
        <w:tc>
          <w:tcPr>
            <w:tcW w:w="10260" w:type="dxa"/>
            <w:tcBorders>
              <w:left w:val="single" w:sz="6" w:space="0" w:color="auto"/>
              <w:right w:val="single" w:sz="6" w:space="0" w:color="auto"/>
            </w:tcBorders>
          </w:tcPr>
          <w:p w14:paraId="35F536AF" w14:textId="64B632DE" w:rsidR="00F576B8" w:rsidRDefault="00F576B8" w:rsidP="00A8570C">
            <w:pPr>
              <w:pStyle w:val="TableText"/>
              <w:rPr>
                <w:noProof w:val="0"/>
              </w:rPr>
            </w:pPr>
          </w:p>
        </w:tc>
      </w:tr>
      <w:tr w:rsidR="00A8570C" w14:paraId="431E25A3" w14:textId="77777777" w:rsidTr="001B79F2">
        <w:tc>
          <w:tcPr>
            <w:tcW w:w="10260" w:type="dxa"/>
            <w:tcBorders>
              <w:top w:val="nil"/>
              <w:bottom w:val="single" w:sz="6" w:space="0" w:color="auto"/>
            </w:tcBorders>
            <w:shd w:val="clear" w:color="auto" w:fill="C0C0C0"/>
          </w:tcPr>
          <w:p w14:paraId="7297C2EE" w14:textId="77777777" w:rsidR="00A8570C" w:rsidRDefault="006F34E0" w:rsidP="00A8570C">
            <w:pPr>
              <w:pStyle w:val="FormHeading1"/>
              <w:rPr>
                <w:noProof w:val="0"/>
              </w:rPr>
            </w:pPr>
            <w:r>
              <w:rPr>
                <w:smallCaps w:val="0"/>
                <w:noProof w:val="0"/>
                <w:sz w:val="18"/>
              </w:rPr>
              <w:t xml:space="preserve">Potential/planned </w:t>
            </w:r>
            <w:r w:rsidR="00A8570C" w:rsidRPr="003601B5">
              <w:rPr>
                <w:smallCaps w:val="0"/>
                <w:noProof w:val="0"/>
                <w:sz w:val="18"/>
              </w:rPr>
              <w:t>S</w:t>
            </w:r>
            <w:r w:rsidR="00A8570C">
              <w:rPr>
                <w:smallCaps w:val="0"/>
                <w:noProof w:val="0"/>
                <w:sz w:val="18"/>
              </w:rPr>
              <w:t>ponsorship Contribution</w:t>
            </w:r>
            <w:r w:rsidR="00A8570C" w:rsidRPr="003601B5">
              <w:rPr>
                <w:smallCaps w:val="0"/>
                <w:noProof w:val="0"/>
                <w:sz w:val="18"/>
              </w:rPr>
              <w:t>:</w:t>
            </w:r>
          </w:p>
        </w:tc>
      </w:tr>
      <w:tr w:rsidR="00770D15" w14:paraId="0FFA38EF" w14:textId="77777777">
        <w:trPr>
          <w:trHeight w:val="741"/>
        </w:trPr>
        <w:tc>
          <w:tcPr>
            <w:tcW w:w="10260" w:type="dxa"/>
            <w:tcBorders>
              <w:left w:val="single" w:sz="6" w:space="0" w:color="auto"/>
              <w:right w:val="single" w:sz="6" w:space="0" w:color="auto"/>
            </w:tcBorders>
          </w:tcPr>
          <w:p w14:paraId="7696BDBF" w14:textId="79582AB7" w:rsidR="00770D15" w:rsidRDefault="00770D15" w:rsidP="00770D15">
            <w:pPr>
              <w:pStyle w:val="TableText"/>
              <w:rPr>
                <w:noProof w:val="0"/>
              </w:rPr>
            </w:pPr>
            <w:r>
              <w:rPr>
                <w:noProof w:val="0"/>
              </w:rPr>
              <w:t>Other potential sponsors include Google, Afilias, PIR, Verisign, Facebook, NIC.PR, and the Internet Society (all sponsored in 2019)</w:t>
            </w:r>
          </w:p>
        </w:tc>
      </w:tr>
      <w:tr w:rsidR="00770D15" w14:paraId="49E7ECC3" w14:textId="77777777">
        <w:trPr>
          <w:trHeight w:val="741"/>
        </w:trPr>
        <w:tc>
          <w:tcPr>
            <w:tcW w:w="10260" w:type="dxa"/>
            <w:tcBorders>
              <w:left w:val="single" w:sz="6" w:space="0" w:color="auto"/>
              <w:right w:val="single" w:sz="6" w:space="0" w:color="auto"/>
            </w:tcBorders>
          </w:tcPr>
          <w:p w14:paraId="71D66B86" w14:textId="0C957C1A" w:rsidR="00770D15" w:rsidRDefault="00770D15" w:rsidP="00770D15">
            <w:pPr>
              <w:pStyle w:val="TableText"/>
              <w:rPr>
                <w:noProof w:val="0"/>
                <w:sz w:val="18"/>
              </w:rPr>
            </w:pPr>
          </w:p>
        </w:tc>
      </w:tr>
    </w:tbl>
    <w:p w14:paraId="0D66D5B6" w14:textId="77777777" w:rsidR="00946200" w:rsidRDefault="00946200">
      <w:pPr>
        <w:rPr>
          <w:rFonts w:ascii="Arial" w:hAnsi="Arial"/>
        </w:rPr>
      </w:pPr>
    </w:p>
    <w:sectPr w:rsidR="00946200" w:rsidSect="00C25AF0">
      <w:headerReference w:type="default" r:id="rId7"/>
      <w:footerReference w:type="default" r:id="rId8"/>
      <w:type w:val="continuous"/>
      <w:pgSz w:w="12240" w:h="15840"/>
      <w:pgMar w:top="1620" w:right="1440" w:bottom="990" w:left="180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E0BA7" w14:textId="77777777" w:rsidR="008874D5" w:rsidRDefault="008874D5">
      <w:r>
        <w:separator/>
      </w:r>
    </w:p>
  </w:endnote>
  <w:endnote w:type="continuationSeparator" w:id="0">
    <w:p w14:paraId="4EA683BE" w14:textId="77777777" w:rsidR="008874D5" w:rsidRDefault="00887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Arial Unicode MS"/>
    <w:panose1 w:val="020B0604020202020204"/>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BFD19" w14:textId="5CB816A9" w:rsidR="009933BD" w:rsidRDefault="009933BD" w:rsidP="00946200">
    <w:pPr>
      <w:pStyle w:val="Footer"/>
      <w:tabs>
        <w:tab w:val="clear" w:pos="8640"/>
        <w:tab w:val="right" w:pos="9450"/>
      </w:tabs>
      <w:ind w:left="-810" w:right="-450"/>
      <w:rPr>
        <w:rFonts w:ascii="Arial" w:hAnsi="Arial"/>
      </w:rPr>
    </w:pPr>
    <w:r>
      <w:rPr>
        <w:rFonts w:ascii="Arial" w:hAnsi="Arial"/>
        <w:b/>
        <w:i/>
        <w:noProof/>
      </w:rPr>
      <mc:AlternateContent>
        <mc:Choice Requires="wps">
          <w:drawing>
            <wp:anchor distT="4294967295" distB="4294967295" distL="114300" distR="114300" simplePos="0" relativeHeight="251657728" behindDoc="0" locked="0" layoutInCell="1" allowOverlap="1" wp14:anchorId="7A0E32D4" wp14:editId="0DC0F7EA">
              <wp:simplePos x="0" y="0"/>
              <wp:positionH relativeFrom="column">
                <wp:posOffset>-525780</wp:posOffset>
              </wp:positionH>
              <wp:positionV relativeFrom="paragraph">
                <wp:posOffset>-82551</wp:posOffset>
              </wp:positionV>
              <wp:extent cx="6537960" cy="0"/>
              <wp:effectExtent l="0" t="0" r="152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796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CB7C2"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6.5pt" to="473.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"/>
          </w:pict>
        </mc:Fallback>
      </mc:AlternateContent>
    </w:r>
    <w:r>
      <w:rPr>
        <w:rFonts w:ascii="Arial" w:hAnsi="Arial"/>
      </w:rPr>
      <w:tab/>
    </w:r>
    <w:r>
      <w:rPr>
        <w:rFonts w:ascii="Arial" w:hAnsi="Arial"/>
        <w:b/>
        <w:i/>
      </w:rPr>
      <w:tab/>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6E40CC">
      <w:rPr>
        <w:rStyle w:val="PageNumber"/>
        <w:rFonts w:ascii="Arial" w:hAnsi="Arial"/>
        <w:noProof/>
      </w:rPr>
      <w:t>2</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22F0C" w14:textId="77777777" w:rsidR="008874D5" w:rsidRDefault="008874D5">
      <w:r>
        <w:separator/>
      </w:r>
    </w:p>
  </w:footnote>
  <w:footnote w:type="continuationSeparator" w:id="0">
    <w:p w14:paraId="3766F810" w14:textId="77777777" w:rsidR="008874D5" w:rsidRDefault="00887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1"/>
      <w:gridCol w:w="7389"/>
    </w:tblGrid>
    <w:tr w:rsidR="009933BD" w:rsidRPr="00B75F95" w14:paraId="65F2B9B5" w14:textId="77777777">
      <w:trPr>
        <w:trHeight w:val="558"/>
      </w:trPr>
      <w:tc>
        <w:tcPr>
          <w:tcW w:w="2871" w:type="dxa"/>
          <w:tcBorders>
            <w:top w:val="nil"/>
            <w:left w:val="nil"/>
            <w:bottom w:val="nil"/>
            <w:right w:val="nil"/>
          </w:tcBorders>
        </w:tcPr>
        <w:p w14:paraId="432A82B0" w14:textId="77777777" w:rsidR="009933BD" w:rsidRDefault="009933BD">
          <w:pPr>
            <w:pStyle w:val="Header"/>
            <w:tabs>
              <w:tab w:val="clear" w:pos="8640"/>
              <w:tab w:val="right" w:pos="9072"/>
            </w:tabs>
            <w:rPr>
              <w:b/>
              <w:sz w:val="48"/>
            </w:rPr>
          </w:pPr>
          <w:r>
            <w:rPr>
              <w:b/>
              <w:noProof/>
              <w:sz w:val="48"/>
            </w:rPr>
            <w:drawing>
              <wp:inline distT="0" distB="0" distL="0" distR="0" wp14:anchorId="51ED147F" wp14:editId="0F383321">
                <wp:extent cx="717550"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550" cy="577850"/>
                        </a:xfrm>
                        <a:prstGeom prst="rect">
                          <a:avLst/>
                        </a:prstGeom>
                        <a:noFill/>
                        <a:ln>
                          <a:noFill/>
                        </a:ln>
                      </pic:spPr>
                    </pic:pic>
                  </a:graphicData>
                </a:graphic>
              </wp:inline>
            </w:drawing>
          </w:r>
        </w:p>
      </w:tc>
      <w:tc>
        <w:tcPr>
          <w:tcW w:w="7389" w:type="dxa"/>
          <w:tcBorders>
            <w:top w:val="nil"/>
            <w:left w:val="nil"/>
            <w:bottom w:val="nil"/>
            <w:right w:val="nil"/>
          </w:tcBorders>
          <w:shd w:val="clear" w:color="auto" w:fill="808080"/>
          <w:vAlign w:val="center"/>
        </w:tcPr>
        <w:p w14:paraId="50E46B3C" w14:textId="4F2147FD" w:rsidR="009933BD" w:rsidRPr="00B75F95" w:rsidRDefault="003F430D" w:rsidP="007C1649">
          <w:pPr>
            <w:pStyle w:val="Header"/>
            <w:jc w:val="right"/>
            <w:rPr>
              <w:rFonts w:asciiTheme="minorBidi" w:hAnsiTheme="minorBidi" w:cstheme="minorBidi"/>
              <w:b/>
              <w:color w:val="FFFFFF"/>
              <w:sz w:val="32"/>
              <w:szCs w:val="32"/>
            </w:rPr>
          </w:pPr>
          <w:r w:rsidRPr="00B75F95">
            <w:rPr>
              <w:rFonts w:asciiTheme="minorBidi" w:hAnsiTheme="minorBidi" w:cstheme="minorBidi"/>
              <w:b/>
              <w:color w:val="FFFFFF"/>
              <w:sz w:val="32"/>
              <w:szCs w:val="32"/>
            </w:rPr>
            <w:t>FY2</w:t>
          </w:r>
          <w:r w:rsidR="00B75F95" w:rsidRPr="00B75F95">
            <w:rPr>
              <w:rFonts w:asciiTheme="minorBidi" w:hAnsiTheme="minorBidi" w:cstheme="minorBidi"/>
              <w:b/>
              <w:color w:val="FFFFFF"/>
              <w:sz w:val="32"/>
              <w:szCs w:val="32"/>
              <w:rtl/>
              <w:lang w:bidi="he-IL"/>
            </w:rPr>
            <w:t>1</w:t>
          </w:r>
          <w:r w:rsidR="009933BD" w:rsidRPr="00B75F95">
            <w:rPr>
              <w:rFonts w:asciiTheme="minorBidi" w:hAnsiTheme="minorBidi" w:cstheme="minorBidi"/>
              <w:b/>
              <w:color w:val="FFFFFF"/>
              <w:sz w:val="32"/>
              <w:szCs w:val="32"/>
            </w:rPr>
            <w:t xml:space="preserve"> COMMUNITY REQUEST FORM </w:t>
          </w:r>
        </w:p>
      </w:tc>
    </w:tr>
  </w:tbl>
  <w:p w14:paraId="2BCB3796" w14:textId="77777777" w:rsidR="009933BD" w:rsidRDefault="009933BD">
    <w:pPr>
      <w:pStyle w:val="Header"/>
      <w:tabs>
        <w:tab w:val="clear" w:pos="8640"/>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0"/>
        </w:tabs>
        <w:ind w:left="720" w:firstLine="360"/>
      </w:pPr>
      <w:rPr>
        <w:rFonts w:ascii="OpenSymbol" w:hAnsi="OpenSymbol" w:cs="OpenSymbol"/>
        <w:u w:val="none"/>
      </w:rPr>
    </w:lvl>
    <w:lvl w:ilvl="1">
      <w:start w:val="1"/>
      <w:numFmt w:val="bullet"/>
      <w:lvlText w:val="-"/>
      <w:lvlJc w:val="left"/>
      <w:pPr>
        <w:tabs>
          <w:tab w:val="num" w:pos="0"/>
        </w:tabs>
        <w:ind w:left="1440" w:firstLine="1080"/>
      </w:pPr>
      <w:rPr>
        <w:rFonts w:ascii="OpenSymbol" w:hAnsi="OpenSymbol" w:cs="OpenSymbol"/>
        <w:u w:val="none"/>
      </w:rPr>
    </w:lvl>
    <w:lvl w:ilvl="2">
      <w:start w:val="1"/>
      <w:numFmt w:val="bullet"/>
      <w:lvlText w:val="-"/>
      <w:lvlJc w:val="left"/>
      <w:pPr>
        <w:tabs>
          <w:tab w:val="num" w:pos="0"/>
        </w:tabs>
        <w:ind w:left="2160" w:firstLine="1800"/>
      </w:pPr>
      <w:rPr>
        <w:rFonts w:ascii="OpenSymbol" w:hAnsi="OpenSymbol" w:cs="OpenSymbol"/>
        <w:u w:val="none"/>
      </w:rPr>
    </w:lvl>
    <w:lvl w:ilvl="3">
      <w:start w:val="1"/>
      <w:numFmt w:val="bullet"/>
      <w:lvlText w:val="-"/>
      <w:lvlJc w:val="left"/>
      <w:pPr>
        <w:tabs>
          <w:tab w:val="num" w:pos="0"/>
        </w:tabs>
        <w:ind w:left="2880" w:firstLine="2520"/>
      </w:pPr>
      <w:rPr>
        <w:rFonts w:ascii="OpenSymbol" w:hAnsi="OpenSymbol" w:cs="OpenSymbol"/>
        <w:u w:val="none"/>
      </w:rPr>
    </w:lvl>
    <w:lvl w:ilvl="4">
      <w:start w:val="1"/>
      <w:numFmt w:val="bullet"/>
      <w:lvlText w:val="-"/>
      <w:lvlJc w:val="left"/>
      <w:pPr>
        <w:tabs>
          <w:tab w:val="num" w:pos="0"/>
        </w:tabs>
        <w:ind w:left="3600" w:firstLine="3240"/>
      </w:pPr>
      <w:rPr>
        <w:rFonts w:ascii="OpenSymbol" w:hAnsi="OpenSymbol" w:cs="OpenSymbol"/>
        <w:u w:val="none"/>
      </w:rPr>
    </w:lvl>
    <w:lvl w:ilvl="5">
      <w:start w:val="1"/>
      <w:numFmt w:val="bullet"/>
      <w:lvlText w:val="-"/>
      <w:lvlJc w:val="left"/>
      <w:pPr>
        <w:tabs>
          <w:tab w:val="num" w:pos="0"/>
        </w:tabs>
        <w:ind w:left="4320" w:firstLine="3960"/>
      </w:pPr>
      <w:rPr>
        <w:rFonts w:ascii="OpenSymbol" w:hAnsi="OpenSymbol" w:cs="OpenSymbol"/>
        <w:u w:val="none"/>
      </w:rPr>
    </w:lvl>
    <w:lvl w:ilvl="6">
      <w:start w:val="1"/>
      <w:numFmt w:val="bullet"/>
      <w:lvlText w:val="-"/>
      <w:lvlJc w:val="left"/>
      <w:pPr>
        <w:tabs>
          <w:tab w:val="num" w:pos="0"/>
        </w:tabs>
        <w:ind w:left="5040" w:firstLine="4680"/>
      </w:pPr>
      <w:rPr>
        <w:rFonts w:ascii="OpenSymbol" w:hAnsi="OpenSymbol" w:cs="OpenSymbol"/>
        <w:u w:val="none"/>
      </w:rPr>
    </w:lvl>
    <w:lvl w:ilvl="7">
      <w:start w:val="1"/>
      <w:numFmt w:val="bullet"/>
      <w:lvlText w:val="-"/>
      <w:lvlJc w:val="left"/>
      <w:pPr>
        <w:tabs>
          <w:tab w:val="num" w:pos="0"/>
        </w:tabs>
        <w:ind w:left="5760" w:firstLine="5400"/>
      </w:pPr>
      <w:rPr>
        <w:rFonts w:ascii="OpenSymbol" w:hAnsi="OpenSymbol" w:cs="OpenSymbol"/>
        <w:u w:val="none"/>
      </w:rPr>
    </w:lvl>
    <w:lvl w:ilvl="8">
      <w:start w:val="1"/>
      <w:numFmt w:val="bullet"/>
      <w:lvlText w:val="-"/>
      <w:lvlJc w:val="left"/>
      <w:pPr>
        <w:tabs>
          <w:tab w:val="num" w:pos="0"/>
        </w:tabs>
        <w:ind w:left="6480" w:firstLine="6120"/>
      </w:pPr>
      <w:rPr>
        <w:rFonts w:ascii="OpenSymbol" w:hAnsi="OpenSymbol" w:cs="OpenSymbol"/>
        <w:u w:val="none"/>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3494551"/>
    <w:multiLevelType w:val="hybridMultilevel"/>
    <w:tmpl w:val="037AD8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8B2EEA"/>
    <w:multiLevelType w:val="hybridMultilevel"/>
    <w:tmpl w:val="27FC5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47FCF"/>
    <w:multiLevelType w:val="hybridMultilevel"/>
    <w:tmpl w:val="11C2B74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7608ED"/>
    <w:multiLevelType w:val="hybridMultilevel"/>
    <w:tmpl w:val="52305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CD6586"/>
    <w:multiLevelType w:val="hybridMultilevel"/>
    <w:tmpl w:val="A61037CA"/>
    <w:lvl w:ilvl="0" w:tplc="CA780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2A7167"/>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6E7A53"/>
    <w:multiLevelType w:val="hybridMultilevel"/>
    <w:tmpl w:val="26EEF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D862AE"/>
    <w:multiLevelType w:val="hybridMultilevel"/>
    <w:tmpl w:val="8042E6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D163F2"/>
    <w:multiLevelType w:val="hybridMultilevel"/>
    <w:tmpl w:val="2D3498F8"/>
    <w:lvl w:ilvl="0" w:tplc="2F5E83E0">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071764"/>
    <w:multiLevelType w:val="hybridMultilevel"/>
    <w:tmpl w:val="05ACDC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596AEC"/>
    <w:multiLevelType w:val="hybridMultilevel"/>
    <w:tmpl w:val="6AC4693E"/>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Arial"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Arial"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Arial" w:hint="default"/>
      </w:rPr>
    </w:lvl>
    <w:lvl w:ilvl="8" w:tplc="04090005" w:tentative="1">
      <w:start w:val="1"/>
      <w:numFmt w:val="bullet"/>
      <w:lvlText w:val=""/>
      <w:lvlJc w:val="left"/>
      <w:pPr>
        <w:ind w:left="5670" w:hanging="360"/>
      </w:pPr>
      <w:rPr>
        <w:rFonts w:ascii="Wingdings" w:hAnsi="Wingdings" w:hint="default"/>
      </w:rPr>
    </w:lvl>
  </w:abstractNum>
  <w:abstractNum w:abstractNumId="13" w15:restartNumberingAfterBreak="0">
    <w:nsid w:val="2A216364"/>
    <w:multiLevelType w:val="hybridMultilevel"/>
    <w:tmpl w:val="8A44F918"/>
    <w:lvl w:ilvl="0" w:tplc="C7826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8B4347"/>
    <w:multiLevelType w:val="hybridMultilevel"/>
    <w:tmpl w:val="71B228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77E27E6"/>
    <w:multiLevelType w:val="hybridMultilevel"/>
    <w:tmpl w:val="0BD43AA8"/>
    <w:lvl w:ilvl="0" w:tplc="1A5C8620">
      <w:start w:val="1"/>
      <w:numFmt w:val="decimal"/>
      <w:lvlText w:val="%1."/>
      <w:lvlJc w:val="left"/>
      <w:pPr>
        <w:ind w:left="720" w:hanging="360"/>
      </w:pPr>
      <w:rPr>
        <w:rFonts w:hint="default"/>
        <w:i/>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F065B8"/>
    <w:multiLevelType w:val="hybridMultilevel"/>
    <w:tmpl w:val="18FCFD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C3216B7"/>
    <w:multiLevelType w:val="hybridMultilevel"/>
    <w:tmpl w:val="62A499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1692066"/>
    <w:multiLevelType w:val="hybridMultilevel"/>
    <w:tmpl w:val="38AC7D9A"/>
    <w:lvl w:ilvl="0" w:tplc="09AA3C16">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9C4D53"/>
    <w:multiLevelType w:val="hybridMultilevel"/>
    <w:tmpl w:val="B67C3E0A"/>
    <w:lvl w:ilvl="0" w:tplc="EAE6019A">
      <w:start w:val="1"/>
      <w:numFmt w:val="bullet"/>
      <w:pStyle w:val="TableText-Bullet"/>
      <w:lvlText w:val=""/>
      <w:lvlJc w:val="left"/>
      <w:pPr>
        <w:tabs>
          <w:tab w:val="num" w:pos="360"/>
        </w:tabs>
        <w:ind w:left="360" w:hanging="360"/>
      </w:pPr>
      <w:rPr>
        <w:rFonts w:ascii="Symbol" w:hAnsi="Symbol" w:hint="default"/>
      </w:rPr>
    </w:lvl>
    <w:lvl w:ilvl="1" w:tplc="C1429B76">
      <w:start w:val="1"/>
      <w:numFmt w:val="bullet"/>
      <w:lvlText w:val=""/>
      <w:lvlJc w:val="left"/>
      <w:pPr>
        <w:tabs>
          <w:tab w:val="num" w:pos="1080"/>
        </w:tabs>
        <w:ind w:left="1080" w:hanging="360"/>
      </w:pPr>
      <w:rPr>
        <w:rFonts w:ascii="Symbol" w:hAnsi="Symbol" w:hint="default"/>
      </w:rPr>
    </w:lvl>
    <w:lvl w:ilvl="2" w:tplc="9EA0FB72" w:tentative="1">
      <w:start w:val="1"/>
      <w:numFmt w:val="bullet"/>
      <w:lvlText w:val=""/>
      <w:lvlJc w:val="left"/>
      <w:pPr>
        <w:tabs>
          <w:tab w:val="num" w:pos="1800"/>
        </w:tabs>
        <w:ind w:left="1800" w:hanging="360"/>
      </w:pPr>
      <w:rPr>
        <w:rFonts w:ascii="Wingdings" w:hAnsi="Wingdings" w:hint="default"/>
      </w:rPr>
    </w:lvl>
    <w:lvl w:ilvl="3" w:tplc="E7A8CDA6" w:tentative="1">
      <w:start w:val="1"/>
      <w:numFmt w:val="bullet"/>
      <w:lvlText w:val=""/>
      <w:lvlJc w:val="left"/>
      <w:pPr>
        <w:tabs>
          <w:tab w:val="num" w:pos="2520"/>
        </w:tabs>
        <w:ind w:left="2520" w:hanging="360"/>
      </w:pPr>
      <w:rPr>
        <w:rFonts w:ascii="Symbol" w:hAnsi="Symbol" w:hint="default"/>
      </w:rPr>
    </w:lvl>
    <w:lvl w:ilvl="4" w:tplc="12FE19D4" w:tentative="1">
      <w:start w:val="1"/>
      <w:numFmt w:val="bullet"/>
      <w:lvlText w:val="o"/>
      <w:lvlJc w:val="left"/>
      <w:pPr>
        <w:tabs>
          <w:tab w:val="num" w:pos="3240"/>
        </w:tabs>
        <w:ind w:left="3240" w:hanging="360"/>
      </w:pPr>
      <w:rPr>
        <w:rFonts w:ascii="Courier New" w:hAnsi="Courier New" w:hint="default"/>
      </w:rPr>
    </w:lvl>
    <w:lvl w:ilvl="5" w:tplc="381C0F4E" w:tentative="1">
      <w:start w:val="1"/>
      <w:numFmt w:val="bullet"/>
      <w:lvlText w:val=""/>
      <w:lvlJc w:val="left"/>
      <w:pPr>
        <w:tabs>
          <w:tab w:val="num" w:pos="3960"/>
        </w:tabs>
        <w:ind w:left="3960" w:hanging="360"/>
      </w:pPr>
      <w:rPr>
        <w:rFonts w:ascii="Wingdings" w:hAnsi="Wingdings" w:hint="default"/>
      </w:rPr>
    </w:lvl>
    <w:lvl w:ilvl="6" w:tplc="9048A386" w:tentative="1">
      <w:start w:val="1"/>
      <w:numFmt w:val="bullet"/>
      <w:lvlText w:val=""/>
      <w:lvlJc w:val="left"/>
      <w:pPr>
        <w:tabs>
          <w:tab w:val="num" w:pos="4680"/>
        </w:tabs>
        <w:ind w:left="4680" w:hanging="360"/>
      </w:pPr>
      <w:rPr>
        <w:rFonts w:ascii="Symbol" w:hAnsi="Symbol" w:hint="default"/>
      </w:rPr>
    </w:lvl>
    <w:lvl w:ilvl="7" w:tplc="E1DEA48C" w:tentative="1">
      <w:start w:val="1"/>
      <w:numFmt w:val="bullet"/>
      <w:lvlText w:val="o"/>
      <w:lvlJc w:val="left"/>
      <w:pPr>
        <w:tabs>
          <w:tab w:val="num" w:pos="5400"/>
        </w:tabs>
        <w:ind w:left="5400" w:hanging="360"/>
      </w:pPr>
      <w:rPr>
        <w:rFonts w:ascii="Courier New" w:hAnsi="Courier New" w:hint="default"/>
      </w:rPr>
    </w:lvl>
    <w:lvl w:ilvl="8" w:tplc="09EE36DE"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7A05E62"/>
    <w:multiLevelType w:val="hybridMultilevel"/>
    <w:tmpl w:val="51F22C78"/>
    <w:lvl w:ilvl="0" w:tplc="2F5E83E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B976B93"/>
    <w:multiLevelType w:val="hybridMultilevel"/>
    <w:tmpl w:val="8C727F5A"/>
    <w:lvl w:ilvl="0" w:tplc="6CBA9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542631"/>
    <w:multiLevelType w:val="hybridMultilevel"/>
    <w:tmpl w:val="4D3C8C70"/>
    <w:lvl w:ilvl="0" w:tplc="8DB84214">
      <w:start w:val="3"/>
      <w:numFmt w:val="bullet"/>
      <w:lvlText w:val=""/>
      <w:lvlJc w:val="left"/>
      <w:pPr>
        <w:ind w:left="720" w:hanging="360"/>
      </w:pPr>
      <w:rPr>
        <w:rFonts w:ascii="Wingdings" w:eastAsia="Calibri"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63DC409E"/>
    <w:multiLevelType w:val="hybridMultilevel"/>
    <w:tmpl w:val="36C0C70E"/>
    <w:lvl w:ilvl="0" w:tplc="0CF8D3F6">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7022197D"/>
    <w:multiLevelType w:val="hybridMultilevel"/>
    <w:tmpl w:val="23C0CF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8DF4990"/>
    <w:multiLevelType w:val="hybridMultilevel"/>
    <w:tmpl w:val="DBA84F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C97487"/>
    <w:multiLevelType w:val="hybridMultilevel"/>
    <w:tmpl w:val="79DE9A8C"/>
    <w:lvl w:ilvl="0" w:tplc="09AA3C1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9"/>
  </w:num>
  <w:num w:numId="3">
    <w:abstractNumId w:val="25"/>
  </w:num>
  <w:num w:numId="4">
    <w:abstractNumId w:val="5"/>
  </w:num>
  <w:num w:numId="5">
    <w:abstractNumId w:val="6"/>
  </w:num>
  <w:num w:numId="6">
    <w:abstractNumId w:val="21"/>
  </w:num>
  <w:num w:numId="7">
    <w:abstractNumId w:val="8"/>
  </w:num>
  <w:num w:numId="8">
    <w:abstractNumId w:val="3"/>
  </w:num>
  <w:num w:numId="9">
    <w:abstractNumId w:val="12"/>
  </w:num>
  <w:num w:numId="10">
    <w:abstractNumId w:val="11"/>
  </w:num>
  <w:num w:numId="11">
    <w:abstractNumId w:val="20"/>
  </w:num>
  <w:num w:numId="12">
    <w:abstractNumId w:val="24"/>
  </w:num>
  <w:num w:numId="13">
    <w:abstractNumId w:val="4"/>
  </w:num>
  <w:num w:numId="14">
    <w:abstractNumId w:val="10"/>
  </w:num>
  <w:num w:numId="15">
    <w:abstractNumId w:val="18"/>
  </w:num>
  <w:num w:numId="16">
    <w:abstractNumId w:val="26"/>
  </w:num>
  <w:num w:numId="17">
    <w:abstractNumId w:val="7"/>
  </w:num>
  <w:num w:numId="18">
    <w:abstractNumId w:val="17"/>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4"/>
  </w:num>
  <w:num w:numId="22">
    <w:abstractNumId w:val="15"/>
  </w:num>
  <w:num w:numId="23">
    <w:abstractNumId w:val="16"/>
  </w:num>
  <w:num w:numId="24">
    <w:abstractNumId w:val="23"/>
  </w:num>
  <w:num w:numId="25">
    <w:abstractNumId w:val="1"/>
  </w:num>
  <w:num w:numId="26">
    <w:abstractNumId w:val="0"/>
  </w:num>
  <w:num w:numId="27">
    <w:abstractNumId w:val="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dith Hellerstein">
    <w15:presenceInfo w15:providerId="AD" w15:userId="S::jgh5@caa.columbia.edu::48103f52-be62-43f6-9f64-306c6ce0d3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0E5"/>
    <w:rsid w:val="00044B6C"/>
    <w:rsid w:val="00045A2A"/>
    <w:rsid w:val="00052B22"/>
    <w:rsid w:val="00057FAB"/>
    <w:rsid w:val="0007794D"/>
    <w:rsid w:val="00087226"/>
    <w:rsid w:val="00101488"/>
    <w:rsid w:val="00111C1A"/>
    <w:rsid w:val="00116D5D"/>
    <w:rsid w:val="001268ED"/>
    <w:rsid w:val="001375CA"/>
    <w:rsid w:val="00153363"/>
    <w:rsid w:val="00156975"/>
    <w:rsid w:val="0018031E"/>
    <w:rsid w:val="00186F43"/>
    <w:rsid w:val="00194C42"/>
    <w:rsid w:val="001B203B"/>
    <w:rsid w:val="001B79F2"/>
    <w:rsid w:val="001C313A"/>
    <w:rsid w:val="001D2E5A"/>
    <w:rsid w:val="002123F8"/>
    <w:rsid w:val="00214283"/>
    <w:rsid w:val="00214BC5"/>
    <w:rsid w:val="00233567"/>
    <w:rsid w:val="00255477"/>
    <w:rsid w:val="00257880"/>
    <w:rsid w:val="00287CDC"/>
    <w:rsid w:val="002A5542"/>
    <w:rsid w:val="002A752C"/>
    <w:rsid w:val="002D05C0"/>
    <w:rsid w:val="002D08D1"/>
    <w:rsid w:val="002E1484"/>
    <w:rsid w:val="002F444A"/>
    <w:rsid w:val="003223B8"/>
    <w:rsid w:val="00327418"/>
    <w:rsid w:val="003A7367"/>
    <w:rsid w:val="003D2FC2"/>
    <w:rsid w:val="003F231E"/>
    <w:rsid w:val="003F32A0"/>
    <w:rsid w:val="003F430D"/>
    <w:rsid w:val="00420E54"/>
    <w:rsid w:val="00461BF2"/>
    <w:rsid w:val="004F03CC"/>
    <w:rsid w:val="005145C9"/>
    <w:rsid w:val="00514B5C"/>
    <w:rsid w:val="005300CD"/>
    <w:rsid w:val="00542865"/>
    <w:rsid w:val="005428F3"/>
    <w:rsid w:val="005839A1"/>
    <w:rsid w:val="005A15AF"/>
    <w:rsid w:val="005D76FA"/>
    <w:rsid w:val="006003A1"/>
    <w:rsid w:val="0064760B"/>
    <w:rsid w:val="006E40CC"/>
    <w:rsid w:val="006E71B7"/>
    <w:rsid w:val="006F34E0"/>
    <w:rsid w:val="00733604"/>
    <w:rsid w:val="00747390"/>
    <w:rsid w:val="00765F29"/>
    <w:rsid w:val="00770D15"/>
    <w:rsid w:val="00794D7A"/>
    <w:rsid w:val="007C1649"/>
    <w:rsid w:val="007C1D31"/>
    <w:rsid w:val="007C438B"/>
    <w:rsid w:val="00812455"/>
    <w:rsid w:val="00836C9F"/>
    <w:rsid w:val="008552EA"/>
    <w:rsid w:val="008874D5"/>
    <w:rsid w:val="008B5196"/>
    <w:rsid w:val="008C27DD"/>
    <w:rsid w:val="008F2EF4"/>
    <w:rsid w:val="008F4418"/>
    <w:rsid w:val="009005C8"/>
    <w:rsid w:val="009032EF"/>
    <w:rsid w:val="00946200"/>
    <w:rsid w:val="009556A3"/>
    <w:rsid w:val="009676BF"/>
    <w:rsid w:val="00986782"/>
    <w:rsid w:val="009933BD"/>
    <w:rsid w:val="00997576"/>
    <w:rsid w:val="009A058F"/>
    <w:rsid w:val="009A206F"/>
    <w:rsid w:val="009F0137"/>
    <w:rsid w:val="00A12F55"/>
    <w:rsid w:val="00A32217"/>
    <w:rsid w:val="00A440E5"/>
    <w:rsid w:val="00A45647"/>
    <w:rsid w:val="00A8570C"/>
    <w:rsid w:val="00AA2BDC"/>
    <w:rsid w:val="00AE2210"/>
    <w:rsid w:val="00AE4F8F"/>
    <w:rsid w:val="00B029B7"/>
    <w:rsid w:val="00B06A16"/>
    <w:rsid w:val="00B57027"/>
    <w:rsid w:val="00B75F95"/>
    <w:rsid w:val="00B919CC"/>
    <w:rsid w:val="00B91DDC"/>
    <w:rsid w:val="00B93C76"/>
    <w:rsid w:val="00BB4249"/>
    <w:rsid w:val="00BC6E42"/>
    <w:rsid w:val="00BE07C4"/>
    <w:rsid w:val="00C25AF0"/>
    <w:rsid w:val="00C56DB3"/>
    <w:rsid w:val="00CB7AEF"/>
    <w:rsid w:val="00CC087D"/>
    <w:rsid w:val="00CC4C7E"/>
    <w:rsid w:val="00CD143C"/>
    <w:rsid w:val="00CD3520"/>
    <w:rsid w:val="00CD534E"/>
    <w:rsid w:val="00CE25F6"/>
    <w:rsid w:val="00D037DD"/>
    <w:rsid w:val="00D51A69"/>
    <w:rsid w:val="00D54696"/>
    <w:rsid w:val="00D56227"/>
    <w:rsid w:val="00D84646"/>
    <w:rsid w:val="00D86C18"/>
    <w:rsid w:val="00DF023D"/>
    <w:rsid w:val="00E24E60"/>
    <w:rsid w:val="00E51700"/>
    <w:rsid w:val="00E92776"/>
    <w:rsid w:val="00E968F3"/>
    <w:rsid w:val="00EB2A07"/>
    <w:rsid w:val="00EB3FA1"/>
    <w:rsid w:val="00EE1F95"/>
    <w:rsid w:val="00EF13F9"/>
    <w:rsid w:val="00EF3511"/>
    <w:rsid w:val="00F02B69"/>
    <w:rsid w:val="00F34D86"/>
    <w:rsid w:val="00F50A85"/>
    <w:rsid w:val="00F55153"/>
    <w:rsid w:val="00F55AFA"/>
    <w:rsid w:val="00F576B8"/>
    <w:rsid w:val="00F64FDB"/>
    <w:rsid w:val="00F838DA"/>
    <w:rsid w:val="00FD0165"/>
  </w:rsids>
  <m:mathPr>
    <m:mathFont m:val="Cambria Math"/>
    <m:brkBin m:val="before"/>
    <m:brkBinSub m:val="--"/>
    <m:smallFrac m:val="0"/>
    <m:dispDef/>
    <m:lMargin m:val="0"/>
    <m:rMargin m:val="0"/>
    <m:defJc m:val="centerGroup"/>
    <m:wrapIndent m:val="1440"/>
    <m:intLim m:val="subSup"/>
    <m:naryLim m:val="undOvr"/>
  </m:mathPr>
  <w:themeFontLang w:val="it-IT"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9F9308"/>
  <w15:docId w15:val="{62DE150D-C29D-4C65-98BF-4C0EB620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rsid w:val="00F55FCF"/>
    <w:rPr>
      <w:rFonts w:ascii="Tahoma" w:hAnsi="Tahoma" w:cs="Tahoma"/>
      <w:sz w:val="16"/>
      <w:szCs w:val="16"/>
    </w:rPr>
  </w:style>
  <w:style w:type="paragraph" w:customStyle="1" w:styleId="FormHeading1">
    <w:name w:val="Form Heading 1"/>
    <w:rsid w:val="00F55FCF"/>
    <w:pPr>
      <w:tabs>
        <w:tab w:val="left" w:pos="8435"/>
      </w:tabs>
      <w:spacing w:before="60" w:after="60"/>
    </w:pPr>
    <w:rPr>
      <w:rFonts w:ascii="Arial" w:hAnsi="Arial"/>
      <w:b/>
      <w:smallCaps/>
      <w:noProof/>
      <w:sz w:val="24"/>
    </w:rPr>
  </w:style>
  <w:style w:type="paragraph" w:customStyle="1" w:styleId="TableText">
    <w:name w:val="Table Text"/>
    <w:basedOn w:val="Normal"/>
    <w:rsid w:val="00F55FCF"/>
    <w:pPr>
      <w:spacing w:before="20"/>
    </w:pPr>
    <w:rPr>
      <w:rFonts w:ascii="Arial" w:hAnsi="Arial" w:cs="Arial"/>
      <w:noProof/>
    </w:rPr>
  </w:style>
  <w:style w:type="paragraph" w:customStyle="1" w:styleId="FormLabel1">
    <w:name w:val="Form Label 1"/>
    <w:rsid w:val="00F55FCF"/>
    <w:rPr>
      <w:rFonts w:ascii="Arial" w:hAnsi="Arial"/>
      <w:b/>
      <w:noProof/>
      <w:sz w:val="16"/>
    </w:rPr>
  </w:style>
  <w:style w:type="paragraph" w:customStyle="1" w:styleId="TableText-Bullet">
    <w:name w:val="Table Text - Bullet"/>
    <w:basedOn w:val="Normal"/>
    <w:rsid w:val="00F55FCF"/>
    <w:pPr>
      <w:numPr>
        <w:numId w:val="1"/>
      </w:numPr>
      <w:spacing w:before="20" w:after="20"/>
    </w:pPr>
  </w:style>
  <w:style w:type="character" w:styleId="PageNumber">
    <w:name w:val="page number"/>
    <w:basedOn w:val="DefaultParagraphFont"/>
    <w:rsid w:val="00F55FCF"/>
  </w:style>
  <w:style w:type="paragraph" w:customStyle="1" w:styleId="FormText1">
    <w:name w:val="Form Text 1"/>
    <w:rsid w:val="00F55FCF"/>
    <w:rPr>
      <w:rFonts w:ascii="Arial" w:hAnsi="Arial"/>
    </w:rPr>
  </w:style>
  <w:style w:type="paragraph" w:styleId="Title">
    <w:name w:val="Title"/>
    <w:basedOn w:val="Normal"/>
    <w:qFormat/>
    <w:rsid w:val="00F55FCF"/>
    <w:pPr>
      <w:jc w:val="center"/>
    </w:pPr>
    <w:rPr>
      <w:rFonts w:ascii="Arial" w:hAnsi="Arial"/>
      <w:b/>
      <w:color w:val="FFFFFF"/>
      <w:sz w:val="32"/>
      <w:shd w:val="clear" w:color="auto" w:fill="808080"/>
    </w:rPr>
  </w:style>
  <w:style w:type="character" w:styleId="Hyperlink">
    <w:name w:val="Hyperlink"/>
    <w:rsid w:val="00F517BA"/>
    <w:rPr>
      <w:color w:val="0000FF"/>
      <w:u w:val="single"/>
    </w:rPr>
  </w:style>
  <w:style w:type="character" w:styleId="CommentReference">
    <w:name w:val="annotation reference"/>
    <w:rsid w:val="00722C3D"/>
    <w:rPr>
      <w:sz w:val="16"/>
      <w:szCs w:val="16"/>
    </w:rPr>
  </w:style>
  <w:style w:type="paragraph" w:styleId="CommentText">
    <w:name w:val="annotation text"/>
    <w:basedOn w:val="Normal"/>
    <w:link w:val="CommentTextChar"/>
    <w:rsid w:val="00722C3D"/>
  </w:style>
  <w:style w:type="character" w:customStyle="1" w:styleId="CommentTextChar">
    <w:name w:val="Comment Text Char"/>
    <w:basedOn w:val="DefaultParagraphFont"/>
    <w:link w:val="CommentText"/>
    <w:rsid w:val="00722C3D"/>
  </w:style>
  <w:style w:type="paragraph" w:styleId="CommentSubject">
    <w:name w:val="annotation subject"/>
    <w:basedOn w:val="CommentText"/>
    <w:next w:val="CommentText"/>
    <w:link w:val="CommentSubjectChar"/>
    <w:rsid w:val="00722C3D"/>
    <w:rPr>
      <w:b/>
      <w:bCs/>
    </w:rPr>
  </w:style>
  <w:style w:type="character" w:customStyle="1" w:styleId="CommentSubjectChar">
    <w:name w:val="Comment Subject Char"/>
    <w:link w:val="CommentSubject"/>
    <w:rsid w:val="00722C3D"/>
    <w:rPr>
      <w:b/>
      <w:bCs/>
    </w:rPr>
  </w:style>
  <w:style w:type="paragraph" w:customStyle="1" w:styleId="ColorfulShading-Accent11">
    <w:name w:val="Colorful Shading - Accent 11"/>
    <w:hidden/>
    <w:uiPriority w:val="99"/>
    <w:semiHidden/>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747390"/>
    <w:pPr>
      <w:ind w:left="720"/>
      <w:contextualSpacing/>
    </w:pPr>
  </w:style>
  <w:style w:type="character" w:customStyle="1" w:styleId="WW8Num1z4">
    <w:name w:val="WW8Num1z4"/>
    <w:rsid w:val="00733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5169">
      <w:bodyDiv w:val="1"/>
      <w:marLeft w:val="0"/>
      <w:marRight w:val="0"/>
      <w:marTop w:val="0"/>
      <w:marBottom w:val="0"/>
      <w:divBdr>
        <w:top w:val="none" w:sz="0" w:space="0" w:color="auto"/>
        <w:left w:val="none" w:sz="0" w:space="0" w:color="auto"/>
        <w:bottom w:val="none" w:sz="0" w:space="0" w:color="auto"/>
        <w:right w:val="none" w:sz="0" w:space="0" w:color="auto"/>
      </w:divBdr>
    </w:div>
    <w:div w:id="32147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1029</Words>
  <Characters>5870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cp:lastModifiedBy>Heidi Ullrich</cp:lastModifiedBy>
  <cp:revision>2</cp:revision>
  <cp:lastPrinted>2013-12-13T19:58:00Z</cp:lastPrinted>
  <dcterms:created xsi:type="dcterms:W3CDTF">2020-01-31T23:14:00Z</dcterms:created>
  <dcterms:modified xsi:type="dcterms:W3CDTF">2020-01-31T23:14:00Z</dcterms:modified>
</cp:coreProperties>
</file>