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EF95D3" w14:textId="77777777" w:rsidR="00F7266B" w:rsidRPr="002860E2" w:rsidRDefault="00F7266B" w:rsidP="00F7266B">
      <w:pPr>
        <w:contextualSpacing/>
        <w:rPr>
          <w:rFonts w:asciiTheme="minorHAnsi" w:hAnsiTheme="minorHAnsi"/>
          <w:b/>
          <w:sz w:val="22"/>
        </w:rPr>
      </w:pPr>
      <w:r w:rsidRPr="002860E2">
        <w:rPr>
          <w:rFonts w:asciiTheme="minorHAnsi" w:hAnsiTheme="minorHAnsi"/>
          <w:b/>
          <w:sz w:val="22"/>
        </w:rPr>
        <w:t xml:space="preserve">Public Comment Review Tool – </w:t>
      </w:r>
      <w:r>
        <w:rPr>
          <w:rFonts w:asciiTheme="minorHAnsi" w:hAnsiTheme="minorHAnsi"/>
          <w:b/>
          <w:sz w:val="22"/>
        </w:rPr>
        <w:t>EPDP</w:t>
      </w:r>
      <w:r w:rsidRPr="002860E2">
        <w:rPr>
          <w:rFonts w:asciiTheme="minorHAnsi" w:hAnsiTheme="minorHAnsi"/>
          <w:b/>
          <w:sz w:val="22"/>
        </w:rPr>
        <w:t xml:space="preserve"> – </w:t>
      </w:r>
      <w:r>
        <w:rPr>
          <w:rFonts w:asciiTheme="minorHAnsi" w:hAnsiTheme="minorHAnsi"/>
          <w:b/>
          <w:sz w:val="22"/>
        </w:rPr>
        <w:t>Initial Report</w:t>
      </w:r>
    </w:p>
    <w:p w14:paraId="3C537B5F" w14:textId="4A2281C8" w:rsidR="00F7266B" w:rsidRPr="002860E2" w:rsidRDefault="00F7266B" w:rsidP="00F7266B">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del w:id="0" w:author="Berry Cobb" w:date="2019-01-08T10:20:00Z">
        <w:r w:rsidRPr="00EC5F5E" w:rsidDel="00EC5F5E">
          <w:rPr>
            <w:rFonts w:asciiTheme="minorHAnsi" w:hAnsiTheme="minorHAnsi"/>
            <w:sz w:val="22"/>
          </w:rPr>
          <w:delText>2</w:delText>
        </w:r>
        <w:r w:rsidR="00631EA4" w:rsidRPr="00EC5F5E" w:rsidDel="00EC5F5E">
          <w:rPr>
            <w:rFonts w:asciiTheme="minorHAnsi" w:hAnsiTheme="minorHAnsi"/>
            <w:sz w:val="22"/>
          </w:rPr>
          <w:delText>8</w:delText>
        </w:r>
        <w:r w:rsidRPr="00EC5F5E" w:rsidDel="00EC5F5E">
          <w:rPr>
            <w:rFonts w:asciiTheme="minorHAnsi" w:hAnsiTheme="minorHAnsi"/>
            <w:sz w:val="22"/>
          </w:rPr>
          <w:delText xml:space="preserve"> December 2018</w:delText>
        </w:r>
      </w:del>
      <w:ins w:id="1" w:author="Berry Cobb" w:date="2019-01-08T10:20:00Z">
        <w:r w:rsidR="00EC5F5E">
          <w:rPr>
            <w:rFonts w:asciiTheme="minorHAnsi" w:hAnsiTheme="minorHAnsi"/>
            <w:sz w:val="22"/>
          </w:rPr>
          <w:t>08 January 2019</w:t>
        </w:r>
      </w:ins>
    </w:p>
    <w:p w14:paraId="69B0BC6F" w14:textId="77777777" w:rsidR="00F7266B" w:rsidRPr="002860E2" w:rsidRDefault="00F7266B" w:rsidP="00F7266B">
      <w:pPr>
        <w:pStyle w:val="Heading1"/>
        <w:shd w:val="clear" w:color="auto" w:fill="0A3251"/>
        <w:rPr>
          <w:rFonts w:asciiTheme="minorHAnsi" w:hAnsiTheme="minorHAnsi"/>
          <w:color w:val="FFFFFF" w:themeColor="background1"/>
        </w:rPr>
      </w:pPr>
      <w:bookmarkStart w:id="2" w:name="_Toc435366253"/>
      <w:r>
        <w:rPr>
          <w:rFonts w:asciiTheme="minorHAnsi" w:hAnsiTheme="minorHAnsi"/>
          <w:color w:val="FFFFFF" w:themeColor="background1"/>
        </w:rPr>
        <w:t>RECOMMENDATION</w:t>
      </w:r>
      <w:r w:rsidRPr="002860E2">
        <w:rPr>
          <w:rFonts w:asciiTheme="minorHAnsi" w:hAnsiTheme="minorHAnsi"/>
          <w:color w:val="FFFFFF" w:themeColor="background1"/>
        </w:rPr>
        <w:t xml:space="preserve"> </w:t>
      </w:r>
      <w:bookmarkEnd w:id="2"/>
      <w:r w:rsidR="00BE2C60">
        <w:rPr>
          <w:rFonts w:asciiTheme="minorHAnsi" w:hAnsiTheme="minorHAnsi"/>
          <w:color w:val="FFFFFF" w:themeColor="background1"/>
        </w:rPr>
        <w:t>19</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6"/>
        <w:gridCol w:w="6082"/>
        <w:gridCol w:w="5696"/>
        <w:gridCol w:w="3178"/>
      </w:tblGrid>
      <w:tr w:rsidR="00F7266B" w:rsidRPr="002860E2" w14:paraId="4F75EDBD" w14:textId="77777777" w:rsidTr="0022424B">
        <w:trPr>
          <w:tblHeader/>
        </w:trPr>
        <w:tc>
          <w:tcPr>
            <w:tcW w:w="0" w:type="auto"/>
            <w:tcBorders>
              <w:bottom w:val="single" w:sz="4" w:space="0" w:color="000000"/>
            </w:tcBorders>
            <w:shd w:val="clear" w:color="auto" w:fill="1768B1"/>
          </w:tcPr>
          <w:p w14:paraId="3C39E5C3" w14:textId="77777777" w:rsidR="00F7266B" w:rsidRPr="002860E2" w:rsidRDefault="00F7266B"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0" w:type="auto"/>
            <w:tcBorders>
              <w:bottom w:val="single" w:sz="4" w:space="0" w:color="000000"/>
            </w:tcBorders>
            <w:shd w:val="clear" w:color="auto" w:fill="1768B1"/>
          </w:tcPr>
          <w:p w14:paraId="143031D9" w14:textId="77777777" w:rsidR="00F7266B" w:rsidRPr="002860E2" w:rsidRDefault="00F7266B"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5696" w:type="dxa"/>
            <w:tcBorders>
              <w:bottom w:val="single" w:sz="4" w:space="0" w:color="000000"/>
            </w:tcBorders>
            <w:shd w:val="clear" w:color="auto" w:fill="1768B1"/>
          </w:tcPr>
          <w:p w14:paraId="17F51AAA" w14:textId="77777777" w:rsidR="00F7266B" w:rsidRPr="002860E2" w:rsidRDefault="00F7266B"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178" w:type="dxa"/>
            <w:tcBorders>
              <w:bottom w:val="single" w:sz="4" w:space="0" w:color="000000"/>
            </w:tcBorders>
            <w:shd w:val="clear" w:color="auto" w:fill="1768B1"/>
          </w:tcPr>
          <w:p w14:paraId="310CB484" w14:textId="77777777" w:rsidR="00F7266B" w:rsidRPr="002860E2" w:rsidRDefault="00F7266B" w:rsidP="0022424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F7266B" w:rsidRPr="002860E2" w14:paraId="144077BF" w14:textId="77777777" w:rsidTr="00440337">
        <w:tc>
          <w:tcPr>
            <w:tcW w:w="15282" w:type="dxa"/>
            <w:gridSpan w:val="4"/>
            <w:tcBorders>
              <w:bottom w:val="single" w:sz="4" w:space="0" w:color="000000"/>
            </w:tcBorders>
            <w:shd w:val="clear" w:color="auto" w:fill="D9D9D9" w:themeFill="background1" w:themeFillShade="D9"/>
          </w:tcPr>
          <w:p w14:paraId="7A2E57EE" w14:textId="65453BD8" w:rsidR="00BE2C60" w:rsidRPr="00BE2C60" w:rsidDel="0007333B" w:rsidRDefault="00BE2C60" w:rsidP="00BE2C60">
            <w:pPr>
              <w:contextualSpacing/>
              <w:rPr>
                <w:del w:id="3" w:author="Berry Cobb" w:date="2019-01-08T10:45:00Z"/>
                <w:rFonts w:asciiTheme="minorHAnsi" w:hAnsiTheme="minorHAnsi"/>
                <w:noProof/>
                <w:sz w:val="20"/>
                <w:szCs w:val="20"/>
              </w:rPr>
            </w:pPr>
            <w:r w:rsidRPr="00BE2C60">
              <w:rPr>
                <w:rFonts w:asciiTheme="minorHAnsi" w:hAnsiTheme="minorHAnsi"/>
                <w:noProof/>
                <w:sz w:val="20"/>
                <w:szCs w:val="20"/>
              </w:rPr>
              <w:t>The EPDP Team recommends that for the new policy on gTLD registration data, the</w:t>
            </w:r>
            <w:ins w:id="4" w:author="Berry Cobb" w:date="2019-01-08T10:45:00Z">
              <w:r w:rsidR="0007333B">
                <w:rPr>
                  <w:rFonts w:asciiTheme="minorHAnsi" w:hAnsiTheme="minorHAnsi"/>
                  <w:noProof/>
                  <w:sz w:val="20"/>
                  <w:szCs w:val="20"/>
                </w:rPr>
                <w:t xml:space="preserve"> </w:t>
              </w:r>
            </w:ins>
          </w:p>
          <w:p w14:paraId="5EF0315B" w14:textId="77777777" w:rsidR="00BE2C60" w:rsidRPr="00BE2C60" w:rsidRDefault="00BE2C60" w:rsidP="00BE2C60">
            <w:pPr>
              <w:contextualSpacing/>
              <w:rPr>
                <w:rFonts w:asciiTheme="minorHAnsi" w:hAnsiTheme="minorHAnsi"/>
                <w:noProof/>
                <w:sz w:val="20"/>
                <w:szCs w:val="20"/>
              </w:rPr>
            </w:pPr>
            <w:r w:rsidRPr="00BE2C60">
              <w:rPr>
                <w:rFonts w:asciiTheme="minorHAnsi" w:hAnsiTheme="minorHAnsi"/>
                <w:noProof/>
                <w:sz w:val="20"/>
                <w:szCs w:val="20"/>
              </w:rPr>
              <w:t>requirements of the Temporary Specification are maintained in relation to the Transfer</w:t>
            </w:r>
          </w:p>
          <w:p w14:paraId="3FA25F7A" w14:textId="58C59095" w:rsidR="00BE2C60" w:rsidRPr="00BE2C60" w:rsidDel="0007333B" w:rsidRDefault="00BE2C60" w:rsidP="00BE2C60">
            <w:pPr>
              <w:contextualSpacing/>
              <w:rPr>
                <w:del w:id="5" w:author="Berry Cobb" w:date="2019-01-08T10:45:00Z"/>
                <w:rFonts w:asciiTheme="minorHAnsi" w:hAnsiTheme="minorHAnsi"/>
                <w:noProof/>
                <w:sz w:val="20"/>
                <w:szCs w:val="20"/>
              </w:rPr>
            </w:pPr>
            <w:r w:rsidRPr="00BE2C60">
              <w:rPr>
                <w:rFonts w:asciiTheme="minorHAnsi" w:hAnsiTheme="minorHAnsi"/>
                <w:noProof/>
                <w:sz w:val="20"/>
                <w:szCs w:val="20"/>
              </w:rPr>
              <w:t>Policy until such time these are superseded by recommendations that may come out of</w:t>
            </w:r>
            <w:ins w:id="6" w:author="Berry Cobb" w:date="2019-01-08T10:45:00Z">
              <w:r w:rsidR="0007333B">
                <w:rPr>
                  <w:rFonts w:asciiTheme="minorHAnsi" w:hAnsiTheme="minorHAnsi"/>
                  <w:noProof/>
                  <w:sz w:val="20"/>
                  <w:szCs w:val="20"/>
                </w:rPr>
                <w:t xml:space="preserve"> </w:t>
              </w:r>
            </w:ins>
          </w:p>
          <w:p w14:paraId="5335A8FB" w14:textId="77777777" w:rsidR="00F7266B" w:rsidRDefault="00BE2C60" w:rsidP="00BE2C60">
            <w:pPr>
              <w:contextualSpacing/>
              <w:rPr>
                <w:rFonts w:asciiTheme="minorHAnsi" w:hAnsiTheme="minorHAnsi"/>
                <w:noProof/>
                <w:sz w:val="20"/>
                <w:szCs w:val="20"/>
              </w:rPr>
            </w:pPr>
            <w:r w:rsidRPr="00BE2C60">
              <w:rPr>
                <w:rFonts w:asciiTheme="minorHAnsi" w:hAnsiTheme="minorHAnsi"/>
                <w:noProof/>
                <w:sz w:val="20"/>
                <w:szCs w:val="20"/>
              </w:rPr>
              <w:t xml:space="preserve">the Transfer Policy review that is being undertaken by the GNSO Council. </w:t>
            </w:r>
          </w:p>
          <w:p w14:paraId="4CA080F8" w14:textId="77777777" w:rsidR="00BE2C60" w:rsidRDefault="00BE2C60" w:rsidP="00BE2C60">
            <w:pPr>
              <w:contextualSpacing/>
              <w:rPr>
                <w:rFonts w:asciiTheme="minorHAnsi" w:hAnsiTheme="minorHAnsi"/>
                <w:noProof/>
                <w:sz w:val="20"/>
                <w:szCs w:val="20"/>
              </w:rPr>
            </w:pPr>
          </w:p>
          <w:p w14:paraId="4480977D" w14:textId="150845A6" w:rsidR="00BE2C60" w:rsidRPr="002860E2" w:rsidRDefault="00440337" w:rsidP="00BE2C60">
            <w:pPr>
              <w:contextualSpacing/>
              <w:rPr>
                <w:rFonts w:asciiTheme="minorHAnsi" w:hAnsiTheme="minorHAnsi"/>
                <w:b/>
                <w:sz w:val="22"/>
              </w:rPr>
            </w:pPr>
            <w:r>
              <w:rPr>
                <w:noProof/>
              </w:rPr>
              <w:drawing>
                <wp:inline distT="0" distB="0" distL="0" distR="0" wp14:anchorId="7964B017" wp14:editId="26C46ACD">
                  <wp:extent cx="4695958" cy="2785533"/>
                  <wp:effectExtent l="0" t="0" r="3175" b="0"/>
                  <wp:docPr id="1" name="Chart 1">
                    <a:extLst xmlns:a="http://schemas.openxmlformats.org/drawingml/2006/main">
                      <a:ext uri="{FF2B5EF4-FFF2-40B4-BE49-F238E27FC236}">
                        <a16:creationId xmlns:a16="http://schemas.microsoft.com/office/drawing/2014/main" id="{00000000-0008-0000-0000-000021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c>
      </w:tr>
      <w:tr w:rsidR="00F7266B" w:rsidRPr="002860E2" w14:paraId="628D4C30" w14:textId="77777777" w:rsidTr="0022424B">
        <w:tc>
          <w:tcPr>
            <w:tcW w:w="0" w:type="auto"/>
            <w:gridSpan w:val="4"/>
            <w:tcBorders>
              <w:bottom w:val="single" w:sz="4" w:space="0" w:color="000000"/>
            </w:tcBorders>
            <w:shd w:val="clear" w:color="auto" w:fill="00B050"/>
          </w:tcPr>
          <w:p w14:paraId="083E8BFE" w14:textId="77777777" w:rsidR="00F7266B" w:rsidRPr="002E20D5" w:rsidRDefault="00F7266B" w:rsidP="0022424B">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F7266B" w:rsidRPr="002860E2" w14:paraId="74623BF6" w14:textId="77777777" w:rsidTr="0022424B">
        <w:trPr>
          <w:cantSplit/>
        </w:trPr>
        <w:tc>
          <w:tcPr>
            <w:tcW w:w="0" w:type="auto"/>
          </w:tcPr>
          <w:p w14:paraId="61B0C120" w14:textId="77777777" w:rsidR="00F7266B" w:rsidRPr="002860E2" w:rsidRDefault="00F7266B" w:rsidP="0022424B">
            <w:pPr>
              <w:numPr>
                <w:ilvl w:val="0"/>
                <w:numId w:val="1"/>
              </w:numPr>
              <w:contextualSpacing/>
              <w:rPr>
                <w:rFonts w:asciiTheme="minorHAnsi" w:hAnsiTheme="minorHAnsi"/>
                <w:b/>
                <w:sz w:val="20"/>
                <w:szCs w:val="20"/>
              </w:rPr>
            </w:pPr>
          </w:p>
        </w:tc>
        <w:tc>
          <w:tcPr>
            <w:tcW w:w="0" w:type="auto"/>
          </w:tcPr>
          <w:p w14:paraId="54EDD3D9" w14:textId="77777777" w:rsidR="00F7266B" w:rsidRPr="002860E2" w:rsidRDefault="00F7266B" w:rsidP="0022424B">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14:paraId="42E502E6" w14:textId="77777777" w:rsidR="00F7266B" w:rsidRPr="002860E2" w:rsidRDefault="00F7266B" w:rsidP="0022424B">
            <w:pPr>
              <w:pStyle w:val="ColorfulList-Accent11"/>
              <w:ind w:left="0"/>
              <w:rPr>
                <w:rFonts w:asciiTheme="minorHAnsi" w:hAnsiTheme="minorHAnsi"/>
                <w:sz w:val="20"/>
                <w:szCs w:val="20"/>
              </w:rPr>
            </w:pPr>
          </w:p>
          <w:p w14:paraId="66AD0DF0" w14:textId="77777777" w:rsidR="00F7266B" w:rsidRPr="002860E2" w:rsidRDefault="00F7266B" w:rsidP="0022424B">
            <w:pPr>
              <w:pStyle w:val="ColorfulList-Accent11"/>
              <w:ind w:left="0"/>
              <w:rPr>
                <w:rFonts w:asciiTheme="minorHAnsi" w:hAnsiTheme="minorHAnsi"/>
                <w:sz w:val="20"/>
                <w:szCs w:val="20"/>
              </w:rPr>
            </w:pPr>
          </w:p>
          <w:p w14:paraId="17FCAEF8" w14:textId="77777777" w:rsidR="00F7266B" w:rsidRPr="002860E2" w:rsidRDefault="00F7266B" w:rsidP="0022424B">
            <w:pPr>
              <w:pStyle w:val="ColorfulList-Accent11"/>
              <w:ind w:left="0"/>
              <w:rPr>
                <w:rFonts w:asciiTheme="minorHAnsi" w:hAnsiTheme="minorHAnsi"/>
                <w:sz w:val="20"/>
                <w:szCs w:val="20"/>
              </w:rPr>
            </w:pPr>
          </w:p>
        </w:tc>
        <w:tc>
          <w:tcPr>
            <w:tcW w:w="5696" w:type="dxa"/>
          </w:tcPr>
          <w:p w14:paraId="53D12075"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John Poole; Domain Name Registrant</w:t>
            </w:r>
          </w:p>
          <w:p w14:paraId="18D70378"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Michele Neylon; Blacknight Internet Solutions Ltd</w:t>
            </w:r>
          </w:p>
          <w:p w14:paraId="0BACD9B4"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 xml:space="preserve">Volker </w:t>
            </w:r>
            <w:proofErr w:type="spellStart"/>
            <w:r w:rsidRPr="00BE2C60">
              <w:rPr>
                <w:rFonts w:asciiTheme="minorHAnsi" w:hAnsiTheme="minorHAnsi"/>
                <w:sz w:val="20"/>
                <w:szCs w:val="20"/>
              </w:rPr>
              <w:t>Greimann</w:t>
            </w:r>
            <w:proofErr w:type="spellEnd"/>
            <w:r w:rsidRPr="00BE2C60">
              <w:rPr>
                <w:rFonts w:asciiTheme="minorHAnsi" w:hAnsiTheme="minorHAnsi"/>
                <w:sz w:val="20"/>
                <w:szCs w:val="20"/>
              </w:rPr>
              <w:t>; Key-Systems GmbH</w:t>
            </w:r>
          </w:p>
          <w:p w14:paraId="01289055"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Lars Steffen; eco – Association of the Internet Industry</w:t>
            </w:r>
          </w:p>
          <w:p w14:paraId="0C35BA5D"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 xml:space="preserve">Zoe Bonython; </w:t>
            </w:r>
            <w:proofErr w:type="spellStart"/>
            <w:r w:rsidRPr="00BE2C60">
              <w:rPr>
                <w:rFonts w:asciiTheme="minorHAnsi" w:hAnsiTheme="minorHAnsi"/>
                <w:sz w:val="20"/>
                <w:szCs w:val="20"/>
              </w:rPr>
              <w:t>RrSG</w:t>
            </w:r>
            <w:proofErr w:type="spellEnd"/>
          </w:p>
          <w:p w14:paraId="043B3F15"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Domain.com, LLC &amp; affiliates</w:t>
            </w:r>
          </w:p>
          <w:p w14:paraId="6FEFB792"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 xml:space="preserve">Wolf-Ulrich </w:t>
            </w:r>
            <w:proofErr w:type="spellStart"/>
            <w:r w:rsidRPr="00BE2C60">
              <w:rPr>
                <w:rFonts w:asciiTheme="minorHAnsi" w:hAnsiTheme="minorHAnsi"/>
                <w:sz w:val="20"/>
                <w:szCs w:val="20"/>
              </w:rPr>
              <w:t>Knoben</w:t>
            </w:r>
            <w:proofErr w:type="spellEnd"/>
            <w:r w:rsidRPr="00BE2C60">
              <w:rPr>
                <w:rFonts w:asciiTheme="minorHAnsi" w:hAnsiTheme="minorHAnsi"/>
                <w:sz w:val="20"/>
                <w:szCs w:val="20"/>
              </w:rPr>
              <w:t>; ISPCP Constituency</w:t>
            </w:r>
          </w:p>
          <w:p w14:paraId="5A62414E"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Monica Sanders; i2Coalition</w:t>
            </w:r>
          </w:p>
          <w:p w14:paraId="067026BB"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 xml:space="preserve">Wim </w:t>
            </w:r>
            <w:proofErr w:type="spellStart"/>
            <w:proofErr w:type="gramStart"/>
            <w:r w:rsidRPr="00BE2C60">
              <w:rPr>
                <w:rFonts w:asciiTheme="minorHAnsi" w:hAnsiTheme="minorHAnsi"/>
                <w:sz w:val="20"/>
                <w:szCs w:val="20"/>
              </w:rPr>
              <w:t>Degezelle</w:t>
            </w:r>
            <w:proofErr w:type="spellEnd"/>
            <w:r w:rsidRPr="00BE2C60">
              <w:rPr>
                <w:rFonts w:asciiTheme="minorHAnsi" w:hAnsiTheme="minorHAnsi"/>
                <w:sz w:val="20"/>
                <w:szCs w:val="20"/>
              </w:rPr>
              <w:t xml:space="preserve"> ;</w:t>
            </w:r>
            <w:proofErr w:type="gramEnd"/>
            <w:r w:rsidRPr="00BE2C60">
              <w:rPr>
                <w:rFonts w:asciiTheme="minorHAnsi" w:hAnsiTheme="minorHAnsi"/>
                <w:sz w:val="20"/>
                <w:szCs w:val="20"/>
              </w:rPr>
              <w:t xml:space="preserve"> </w:t>
            </w:r>
            <w:proofErr w:type="spellStart"/>
            <w:r w:rsidRPr="00BE2C60">
              <w:rPr>
                <w:rFonts w:asciiTheme="minorHAnsi" w:hAnsiTheme="minorHAnsi"/>
                <w:sz w:val="20"/>
                <w:szCs w:val="20"/>
              </w:rPr>
              <w:t>RySG</w:t>
            </w:r>
            <w:proofErr w:type="spellEnd"/>
          </w:p>
          <w:p w14:paraId="178A7BCC"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Brian King; IPC</w:t>
            </w:r>
          </w:p>
          <w:p w14:paraId="36BC0CDD"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Dean S. Marks; Coalition for Online Accountability</w:t>
            </w:r>
          </w:p>
          <w:p w14:paraId="67464643"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DR. JAIDEEP KUMAR MISHRA ; DIRECTOR MINISTRY OF ELECTRONICS AND INFORMATION TECHNOLOGY, GOVERNMENT OF INDIA</w:t>
            </w:r>
          </w:p>
          <w:p w14:paraId="0E02593A"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Tucows Domains Inc.</w:t>
            </w:r>
          </w:p>
          <w:p w14:paraId="0B25B43B"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Steve DelBianco; BC</w:t>
            </w:r>
          </w:p>
          <w:p w14:paraId="407FEAB7"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 xml:space="preserve">Brian King; </w:t>
            </w:r>
            <w:proofErr w:type="spellStart"/>
            <w:r w:rsidRPr="00BE2C60">
              <w:rPr>
                <w:rFonts w:asciiTheme="minorHAnsi" w:hAnsiTheme="minorHAnsi"/>
                <w:sz w:val="20"/>
                <w:szCs w:val="20"/>
              </w:rPr>
              <w:t>MarkMonitor</w:t>
            </w:r>
            <w:proofErr w:type="spellEnd"/>
            <w:r w:rsidRPr="00BE2C60">
              <w:rPr>
                <w:rFonts w:asciiTheme="minorHAnsi" w:hAnsiTheme="minorHAnsi"/>
                <w:sz w:val="20"/>
                <w:szCs w:val="20"/>
              </w:rPr>
              <w:t>, Inc., a Clarivate Analytics company</w:t>
            </w:r>
          </w:p>
          <w:p w14:paraId="065C3990"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 xml:space="preserve">Jeremy </w:t>
            </w:r>
            <w:proofErr w:type="spellStart"/>
            <w:r w:rsidRPr="00BE2C60">
              <w:rPr>
                <w:rFonts w:asciiTheme="minorHAnsi" w:hAnsiTheme="minorHAnsi"/>
                <w:sz w:val="20"/>
                <w:szCs w:val="20"/>
              </w:rPr>
              <w:t>Dallman</w:t>
            </w:r>
            <w:proofErr w:type="spellEnd"/>
            <w:r w:rsidRPr="00BE2C60">
              <w:rPr>
                <w:rFonts w:asciiTheme="minorHAnsi" w:hAnsiTheme="minorHAnsi"/>
                <w:sz w:val="20"/>
                <w:szCs w:val="20"/>
              </w:rPr>
              <w:t xml:space="preserve">, David Ladd – Microsoft Threat Intelligence Center; Amy Hogan-Burney, Richard Boscovich – Digital Crimes Unit; </w:t>
            </w:r>
            <w:proofErr w:type="spellStart"/>
            <w:r w:rsidRPr="00BE2C60">
              <w:rPr>
                <w:rFonts w:asciiTheme="minorHAnsi" w:hAnsiTheme="minorHAnsi"/>
                <w:sz w:val="20"/>
                <w:szCs w:val="20"/>
              </w:rPr>
              <w:t>Makalika</w:t>
            </w:r>
            <w:proofErr w:type="spellEnd"/>
            <w:r w:rsidRPr="00BE2C60">
              <w:rPr>
                <w:rFonts w:asciiTheme="minorHAnsi" w:hAnsiTheme="minorHAnsi"/>
                <w:sz w:val="20"/>
                <w:szCs w:val="20"/>
              </w:rPr>
              <w:t xml:space="preserve"> </w:t>
            </w:r>
            <w:proofErr w:type="spellStart"/>
            <w:r w:rsidRPr="00BE2C60">
              <w:rPr>
                <w:rFonts w:asciiTheme="minorHAnsi" w:hAnsiTheme="minorHAnsi"/>
                <w:sz w:val="20"/>
                <w:szCs w:val="20"/>
              </w:rPr>
              <w:t>Naholowaa</w:t>
            </w:r>
            <w:proofErr w:type="spellEnd"/>
            <w:r w:rsidRPr="00BE2C60">
              <w:rPr>
                <w:rFonts w:asciiTheme="minorHAnsi" w:hAnsiTheme="minorHAnsi"/>
                <w:sz w:val="20"/>
                <w:szCs w:val="20"/>
              </w:rPr>
              <w:t xml:space="preserve">, Teresa </w:t>
            </w:r>
            <w:proofErr w:type="spellStart"/>
            <w:r w:rsidRPr="00BE2C60">
              <w:rPr>
                <w:rFonts w:asciiTheme="minorHAnsi" w:hAnsiTheme="minorHAnsi"/>
                <w:sz w:val="20"/>
                <w:szCs w:val="20"/>
              </w:rPr>
              <w:t>Rodewald</w:t>
            </w:r>
            <w:proofErr w:type="spellEnd"/>
            <w:r w:rsidRPr="00BE2C60">
              <w:rPr>
                <w:rFonts w:asciiTheme="minorHAnsi" w:hAnsiTheme="minorHAnsi"/>
                <w:sz w:val="20"/>
                <w:szCs w:val="20"/>
              </w:rPr>
              <w:t xml:space="preserve">, Cam </w:t>
            </w:r>
            <w:proofErr w:type="spellStart"/>
            <w:r w:rsidRPr="00BE2C60">
              <w:rPr>
                <w:rFonts w:asciiTheme="minorHAnsi" w:hAnsiTheme="minorHAnsi"/>
                <w:sz w:val="20"/>
                <w:szCs w:val="20"/>
              </w:rPr>
              <w:t>Gatta</w:t>
            </w:r>
            <w:proofErr w:type="spellEnd"/>
            <w:r w:rsidRPr="00BE2C60">
              <w:rPr>
                <w:rFonts w:asciiTheme="minorHAnsi" w:hAnsiTheme="minorHAnsi"/>
                <w:sz w:val="20"/>
                <w:szCs w:val="20"/>
              </w:rPr>
              <w:t xml:space="preserve"> – Trademark; Mark Svancarek, Ben Wallace, Paul Mitchell – Internet Technology &amp; Governance Policy; Cole Quinn – Domains and Registry; Joanne Charles – Privacy &amp; Regulatory Affairs; Microsoft Corporation</w:t>
            </w:r>
          </w:p>
          <w:p w14:paraId="1B18FCF1"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Etienne Laurin</w:t>
            </w:r>
          </w:p>
          <w:p w14:paraId="28AC62CC" w14:textId="77777777" w:rsidR="00F7266B" w:rsidRPr="008F5C84" w:rsidRDefault="00BE2C60" w:rsidP="00BE2C60">
            <w:pPr>
              <w:pStyle w:val="ListParagraph"/>
              <w:numPr>
                <w:ilvl w:val="0"/>
                <w:numId w:val="2"/>
              </w:numPr>
              <w:contextualSpacing/>
              <w:rPr>
                <w:rFonts w:asciiTheme="minorHAnsi" w:hAnsiTheme="minorHAnsi"/>
                <w:sz w:val="20"/>
                <w:szCs w:val="20"/>
              </w:rPr>
            </w:pPr>
            <w:proofErr w:type="spellStart"/>
            <w:r w:rsidRPr="00BE2C60">
              <w:rPr>
                <w:rFonts w:asciiTheme="minorHAnsi" w:hAnsiTheme="minorHAnsi"/>
                <w:sz w:val="20"/>
                <w:szCs w:val="20"/>
              </w:rPr>
              <w:t>Evin</w:t>
            </w:r>
            <w:proofErr w:type="spellEnd"/>
            <w:r w:rsidRPr="00BE2C60">
              <w:rPr>
                <w:rFonts w:asciiTheme="minorHAnsi" w:hAnsiTheme="minorHAnsi"/>
                <w:sz w:val="20"/>
                <w:szCs w:val="20"/>
              </w:rPr>
              <w:t xml:space="preserve"> </w:t>
            </w:r>
            <w:proofErr w:type="spellStart"/>
            <w:r w:rsidRPr="00BE2C60">
              <w:rPr>
                <w:rFonts w:asciiTheme="minorHAnsi" w:hAnsiTheme="minorHAnsi"/>
                <w:sz w:val="20"/>
                <w:szCs w:val="20"/>
              </w:rPr>
              <w:t>Erdoğdu</w:t>
            </w:r>
            <w:proofErr w:type="spellEnd"/>
            <w:r w:rsidRPr="00BE2C60">
              <w:rPr>
                <w:rFonts w:asciiTheme="minorHAnsi" w:hAnsiTheme="minorHAnsi"/>
                <w:sz w:val="20"/>
                <w:szCs w:val="20"/>
              </w:rPr>
              <w:t>; ALAC</w:t>
            </w:r>
          </w:p>
        </w:tc>
        <w:tc>
          <w:tcPr>
            <w:tcW w:w="3178" w:type="dxa"/>
          </w:tcPr>
          <w:p w14:paraId="7856FD41" w14:textId="77777777" w:rsidR="00F7266B" w:rsidRPr="002860E2" w:rsidRDefault="00F7266B"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3C3E9BF4" w14:textId="77777777" w:rsidR="00F7266B" w:rsidRPr="002B3C04" w:rsidRDefault="00F7266B"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14:paraId="48F1A480" w14:textId="77777777" w:rsidR="00F7266B" w:rsidRPr="002860E2" w:rsidRDefault="00F7266B"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9409990" w14:textId="77777777" w:rsidR="00F7266B" w:rsidRPr="002B3C04" w:rsidRDefault="00F7266B"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14:paraId="3E502C10" w14:textId="77777777" w:rsidR="00F7266B" w:rsidRPr="002860E2" w:rsidRDefault="00F7266B" w:rsidP="0022424B">
            <w:pPr>
              <w:contextualSpacing/>
              <w:rPr>
                <w:rFonts w:asciiTheme="minorHAnsi" w:hAnsiTheme="minorHAnsi"/>
                <w:sz w:val="20"/>
                <w:szCs w:val="20"/>
              </w:rPr>
            </w:pPr>
          </w:p>
          <w:p w14:paraId="24B73A4E" w14:textId="77777777" w:rsidR="00F7266B" w:rsidRPr="002860E2" w:rsidRDefault="00F7266B"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244489AB" w14:textId="77777777" w:rsidR="00F7266B" w:rsidRPr="002860E2" w:rsidRDefault="00F7266B" w:rsidP="0022424B">
            <w:pPr>
              <w:contextualSpacing/>
              <w:rPr>
                <w:rFonts w:asciiTheme="minorHAnsi" w:hAnsiTheme="minorHAnsi"/>
                <w:sz w:val="20"/>
                <w:szCs w:val="20"/>
              </w:rPr>
            </w:pPr>
          </w:p>
        </w:tc>
      </w:tr>
      <w:tr w:rsidR="00A87111" w:rsidRPr="002860E2" w14:paraId="127F5310" w14:textId="77777777" w:rsidTr="0022424B">
        <w:trPr>
          <w:cantSplit/>
        </w:trPr>
        <w:tc>
          <w:tcPr>
            <w:tcW w:w="0" w:type="auto"/>
          </w:tcPr>
          <w:p w14:paraId="77A33A36" w14:textId="77777777" w:rsidR="00A87111" w:rsidRPr="002860E2" w:rsidRDefault="00A87111" w:rsidP="00A87111">
            <w:pPr>
              <w:numPr>
                <w:ilvl w:val="0"/>
                <w:numId w:val="1"/>
              </w:numPr>
              <w:contextualSpacing/>
              <w:rPr>
                <w:rFonts w:asciiTheme="minorHAnsi" w:hAnsiTheme="minorHAnsi"/>
                <w:b/>
                <w:sz w:val="20"/>
                <w:szCs w:val="20"/>
              </w:rPr>
            </w:pPr>
          </w:p>
        </w:tc>
        <w:tc>
          <w:tcPr>
            <w:tcW w:w="0" w:type="auto"/>
          </w:tcPr>
          <w:p w14:paraId="4BFD0E8C" w14:textId="77777777" w:rsidR="00A87111" w:rsidRPr="00F07E7C" w:rsidRDefault="00A87111" w:rsidP="00A87111">
            <w:pPr>
              <w:pStyle w:val="ColorfulList-Accent11"/>
              <w:ind w:left="0"/>
              <w:rPr>
                <w:rFonts w:asciiTheme="minorHAnsi" w:hAnsiTheme="minorHAnsi"/>
                <w:sz w:val="20"/>
                <w:szCs w:val="20"/>
              </w:rPr>
            </w:pPr>
            <w:r w:rsidRPr="00A87111">
              <w:rPr>
                <w:rFonts w:asciiTheme="minorHAnsi" w:hAnsiTheme="minorHAnsi"/>
                <w:sz w:val="20"/>
                <w:szCs w:val="20"/>
              </w:rPr>
              <w:t>This recommendation handles appropriately an interdependence between the Temporary Specification and the Transfer policy appropriately.</w:t>
            </w:r>
          </w:p>
        </w:tc>
        <w:tc>
          <w:tcPr>
            <w:tcW w:w="5696" w:type="dxa"/>
          </w:tcPr>
          <w:p w14:paraId="4623DE1C" w14:textId="77777777" w:rsidR="00A87111" w:rsidRPr="00A87111" w:rsidRDefault="00A87111" w:rsidP="00A87111">
            <w:pPr>
              <w:contextualSpacing/>
              <w:rPr>
                <w:rFonts w:asciiTheme="minorHAnsi" w:hAnsiTheme="minorHAnsi"/>
                <w:sz w:val="20"/>
                <w:szCs w:val="20"/>
              </w:rPr>
            </w:pPr>
            <w:r w:rsidRPr="00A87111">
              <w:rPr>
                <w:rFonts w:asciiTheme="minorHAnsi" w:hAnsiTheme="minorHAnsi"/>
                <w:sz w:val="20"/>
                <w:szCs w:val="20"/>
              </w:rPr>
              <w:t xml:space="preserve">Ayden </w:t>
            </w:r>
            <w:proofErr w:type="spellStart"/>
            <w:r w:rsidRPr="00A87111">
              <w:rPr>
                <w:rFonts w:asciiTheme="minorHAnsi" w:hAnsiTheme="minorHAnsi"/>
                <w:sz w:val="20"/>
                <w:szCs w:val="20"/>
              </w:rPr>
              <w:t>Férdeline</w:t>
            </w:r>
            <w:proofErr w:type="spellEnd"/>
            <w:r w:rsidRPr="00A87111">
              <w:rPr>
                <w:rFonts w:asciiTheme="minorHAnsi" w:hAnsiTheme="minorHAnsi"/>
                <w:sz w:val="20"/>
                <w:szCs w:val="20"/>
              </w:rPr>
              <w:t>; NCSG</w:t>
            </w:r>
          </w:p>
        </w:tc>
        <w:tc>
          <w:tcPr>
            <w:tcW w:w="3178" w:type="dxa"/>
          </w:tcPr>
          <w:p w14:paraId="690CBC6C"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14:paraId="28A57CCA" w14:textId="0DB3BE18"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ins w:id="7" w:author="Berry Cobb" w:date="2019-01-08T10:21:00Z">
              <w:r w:rsidR="00EC5F5E">
                <w:rPr>
                  <w:rFonts w:asciiTheme="minorHAnsi" w:eastAsia="Times New Roman" w:hAnsiTheme="minorHAnsi"/>
                  <w:color w:val="000000"/>
                  <w:sz w:val="20"/>
                  <w:szCs w:val="20"/>
                </w:rPr>
                <w:t>The EPDP appreciates the support</w:t>
              </w:r>
            </w:ins>
          </w:p>
          <w:p w14:paraId="6FB10707"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56799D7" w14:textId="332C81D5"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ins w:id="8" w:author="Berry Cobb" w:date="2019-01-08T10:21:00Z">
              <w:r w:rsidR="00EC5F5E">
                <w:rPr>
                  <w:rFonts w:asciiTheme="minorHAnsi" w:eastAsia="Times New Roman" w:hAnsiTheme="minorHAnsi"/>
                  <w:color w:val="000000"/>
                  <w:sz w:val="20"/>
                  <w:szCs w:val="20"/>
                </w:rPr>
                <w:t>none</w:t>
              </w:r>
            </w:ins>
          </w:p>
          <w:p w14:paraId="2285C884" w14:textId="77777777" w:rsidR="00A87111" w:rsidRPr="002860E2" w:rsidRDefault="00A87111" w:rsidP="00A87111">
            <w:pPr>
              <w:contextualSpacing/>
              <w:rPr>
                <w:rFonts w:asciiTheme="minorHAnsi" w:hAnsiTheme="minorHAnsi"/>
                <w:sz w:val="20"/>
                <w:szCs w:val="20"/>
              </w:rPr>
            </w:pPr>
          </w:p>
          <w:p w14:paraId="016A29BA" w14:textId="409EDEC9" w:rsidR="00A87111" w:rsidRPr="002860E2" w:rsidRDefault="00A87111" w:rsidP="00A8711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del w:id="9" w:author="Berry Cobb" w:date="2019-01-08T10:21:00Z">
              <w:r w:rsidRPr="002860E2" w:rsidDel="00EC5F5E">
                <w:rPr>
                  <w:rFonts w:asciiTheme="minorHAnsi" w:hAnsiTheme="minorHAnsi"/>
                  <w:b/>
                  <w:color w:val="FF0000"/>
                  <w:sz w:val="20"/>
                  <w:szCs w:val="20"/>
                  <w:highlight w:val="yellow"/>
                </w:rPr>
                <w:delText xml:space="preserve"> / NOT COMPLETED</w:delText>
              </w:r>
            </w:del>
            <w:r w:rsidRPr="002860E2">
              <w:rPr>
                <w:rFonts w:asciiTheme="minorHAnsi" w:hAnsiTheme="minorHAnsi"/>
                <w:sz w:val="20"/>
                <w:szCs w:val="20"/>
              </w:rPr>
              <w:t>]</w:t>
            </w:r>
            <w:del w:id="10" w:author="Berry Cobb" w:date="2019-01-08T10:21:00Z">
              <w:r w:rsidRPr="002860E2" w:rsidDel="00EC5F5E">
                <w:rPr>
                  <w:rFonts w:asciiTheme="minorHAnsi" w:hAnsiTheme="minorHAnsi"/>
                  <w:sz w:val="20"/>
                  <w:szCs w:val="20"/>
                </w:rPr>
                <w:delText xml:space="preserve"> – [Instruction of what was done.]</w:delText>
              </w:r>
            </w:del>
          </w:p>
          <w:p w14:paraId="60CF79C5" w14:textId="77777777" w:rsidR="00A87111" w:rsidRPr="002860E2" w:rsidRDefault="00A87111" w:rsidP="00A87111">
            <w:pPr>
              <w:contextualSpacing/>
              <w:rPr>
                <w:rFonts w:asciiTheme="minorHAnsi" w:hAnsiTheme="minorHAnsi"/>
                <w:sz w:val="20"/>
                <w:szCs w:val="20"/>
              </w:rPr>
            </w:pPr>
          </w:p>
        </w:tc>
      </w:tr>
      <w:tr w:rsidR="00A87111" w:rsidRPr="002860E2" w14:paraId="321F2334" w14:textId="77777777" w:rsidTr="0022424B">
        <w:trPr>
          <w:cantSplit/>
        </w:trPr>
        <w:tc>
          <w:tcPr>
            <w:tcW w:w="0" w:type="auto"/>
          </w:tcPr>
          <w:p w14:paraId="39A2393F" w14:textId="77777777" w:rsidR="00A87111" w:rsidRPr="002860E2" w:rsidRDefault="00A87111" w:rsidP="00A87111">
            <w:pPr>
              <w:numPr>
                <w:ilvl w:val="0"/>
                <w:numId w:val="1"/>
              </w:numPr>
              <w:contextualSpacing/>
              <w:rPr>
                <w:rFonts w:asciiTheme="minorHAnsi" w:hAnsiTheme="minorHAnsi"/>
                <w:b/>
                <w:sz w:val="20"/>
                <w:szCs w:val="20"/>
              </w:rPr>
            </w:pPr>
          </w:p>
        </w:tc>
        <w:tc>
          <w:tcPr>
            <w:tcW w:w="0" w:type="auto"/>
          </w:tcPr>
          <w:p w14:paraId="1F7AF4B7" w14:textId="77777777" w:rsidR="00A87111" w:rsidRDefault="00A87111" w:rsidP="00A87111">
            <w:pPr>
              <w:pStyle w:val="ColorfulList-Accent11"/>
              <w:ind w:left="0"/>
              <w:rPr>
                <w:rFonts w:asciiTheme="minorHAnsi" w:hAnsiTheme="minorHAnsi"/>
                <w:sz w:val="20"/>
                <w:szCs w:val="20"/>
              </w:rPr>
            </w:pPr>
            <w:r w:rsidRPr="00F07E7C">
              <w:rPr>
                <w:rFonts w:asciiTheme="minorHAnsi" w:hAnsiTheme="minorHAnsi"/>
                <w:sz w:val="20"/>
                <w:szCs w:val="20"/>
              </w:rPr>
              <w:t xml:space="preserve">This change is probably necessary in order to reconcile EPDP recommendations with arrangements with existing UDRP providers. </w:t>
            </w:r>
          </w:p>
          <w:p w14:paraId="4B0AC741" w14:textId="77777777" w:rsidR="00A87111" w:rsidRDefault="00A87111" w:rsidP="00A87111">
            <w:pPr>
              <w:pStyle w:val="ColorfulList-Accent11"/>
              <w:ind w:left="0"/>
              <w:rPr>
                <w:rFonts w:asciiTheme="minorHAnsi" w:hAnsiTheme="minorHAnsi"/>
                <w:sz w:val="20"/>
                <w:szCs w:val="20"/>
              </w:rPr>
            </w:pPr>
          </w:p>
          <w:p w14:paraId="778AD9FB" w14:textId="77777777" w:rsidR="00A87111" w:rsidRPr="002860E2" w:rsidRDefault="00A87111" w:rsidP="00A87111">
            <w:pPr>
              <w:pStyle w:val="ColorfulList-Accent11"/>
              <w:ind w:left="0"/>
              <w:rPr>
                <w:rFonts w:asciiTheme="minorHAnsi" w:hAnsiTheme="minorHAnsi"/>
                <w:sz w:val="20"/>
                <w:szCs w:val="20"/>
              </w:rPr>
            </w:pPr>
            <w:r w:rsidRPr="00F07E7C">
              <w:rPr>
                <w:rFonts w:asciiTheme="minorHAnsi" w:hAnsiTheme="minorHAnsi"/>
                <w:sz w:val="20"/>
                <w:szCs w:val="20"/>
              </w:rPr>
              <w:t>ICANN Org may also need to enter into data processing agreements with dispute resolution providers to limit the publication of personal and sensitive information about registrants in UDRP and URS decisions. Such data may include the names and contact information of registrants and their attorneys, and the names and contact data of complainant attorneys. Publication of identity, organization, and other data of the registrant and its attorneys -- including in dispute proceedings where the registrant won -- is a collection activity and publication of personal and sensitive data that may well be in violation of the GDPR. The UDRP and URS decision, and even the transfer of domain names, does not require such public disclosure as a necessary part of technical implementation. We further note that older UDRP and URS cases may need to be redacted for publication of personal and sensitive data of the registrant and his/her/its attorneys, email addresses, and other data.</w:t>
            </w:r>
          </w:p>
        </w:tc>
        <w:tc>
          <w:tcPr>
            <w:tcW w:w="5696" w:type="dxa"/>
          </w:tcPr>
          <w:p w14:paraId="24D97C6E" w14:textId="77777777" w:rsidR="00A87111" w:rsidRDefault="00A87111" w:rsidP="00A87111">
            <w:pPr>
              <w:contextualSpacing/>
              <w:rPr>
                <w:rFonts w:asciiTheme="minorHAnsi" w:hAnsiTheme="minorHAnsi"/>
                <w:sz w:val="20"/>
                <w:szCs w:val="20"/>
              </w:rPr>
            </w:pPr>
            <w:proofErr w:type="spellStart"/>
            <w:r w:rsidRPr="00A87111">
              <w:rPr>
                <w:rFonts w:asciiTheme="minorHAnsi" w:hAnsiTheme="minorHAnsi"/>
                <w:sz w:val="20"/>
                <w:szCs w:val="20"/>
              </w:rPr>
              <w:t>Farzaneh</w:t>
            </w:r>
            <w:proofErr w:type="spellEnd"/>
            <w:r w:rsidRPr="00A87111">
              <w:rPr>
                <w:rFonts w:asciiTheme="minorHAnsi" w:hAnsiTheme="minorHAnsi"/>
                <w:sz w:val="20"/>
                <w:szCs w:val="20"/>
              </w:rPr>
              <w:t xml:space="preserve"> </w:t>
            </w:r>
            <w:proofErr w:type="spellStart"/>
            <w:r w:rsidRPr="00A87111">
              <w:rPr>
                <w:rFonts w:asciiTheme="minorHAnsi" w:hAnsiTheme="minorHAnsi"/>
                <w:sz w:val="20"/>
                <w:szCs w:val="20"/>
              </w:rPr>
              <w:t>Badii</w:t>
            </w:r>
            <w:proofErr w:type="spellEnd"/>
            <w:r w:rsidRPr="00A87111">
              <w:rPr>
                <w:rFonts w:asciiTheme="minorHAnsi" w:hAnsiTheme="minorHAnsi"/>
                <w:sz w:val="20"/>
                <w:szCs w:val="20"/>
              </w:rPr>
              <w:t>; Internet Governance Project</w:t>
            </w:r>
          </w:p>
          <w:p w14:paraId="46874062" w14:textId="77777777" w:rsidR="00A87111" w:rsidRDefault="00A87111" w:rsidP="00A87111">
            <w:pPr>
              <w:contextualSpacing/>
              <w:rPr>
                <w:rFonts w:asciiTheme="minorHAnsi" w:hAnsiTheme="minorHAnsi"/>
                <w:sz w:val="20"/>
                <w:szCs w:val="20"/>
              </w:rPr>
            </w:pPr>
          </w:p>
          <w:p w14:paraId="4DBDC0D3" w14:textId="77777777" w:rsidR="00A87111" w:rsidRPr="002860E2" w:rsidRDefault="00A87111" w:rsidP="00A87111">
            <w:pPr>
              <w:contextualSpacing/>
              <w:rPr>
                <w:rFonts w:asciiTheme="minorHAnsi" w:hAnsiTheme="minorHAnsi"/>
                <w:sz w:val="20"/>
                <w:szCs w:val="20"/>
              </w:rPr>
            </w:pPr>
            <w:r w:rsidRPr="00A87111">
              <w:rPr>
                <w:rFonts w:asciiTheme="minorHAnsi" w:hAnsiTheme="minorHAnsi"/>
                <w:sz w:val="20"/>
                <w:szCs w:val="20"/>
              </w:rPr>
              <w:t>This recommendation handles appropriately an interdependence between the Temporary Specification and the Transfer policy.</w:t>
            </w:r>
          </w:p>
        </w:tc>
        <w:tc>
          <w:tcPr>
            <w:tcW w:w="3178" w:type="dxa"/>
          </w:tcPr>
          <w:p w14:paraId="483EC534" w14:textId="77777777" w:rsidR="00E82D4F" w:rsidRPr="002860E2" w:rsidRDefault="00E82D4F" w:rsidP="00E82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1" w:author="Berry Cobb" w:date="2019-01-08T10:59:00Z"/>
                <w:rFonts w:asciiTheme="minorHAnsi" w:eastAsia="Times New Roman" w:hAnsiTheme="minorHAnsi"/>
                <w:color w:val="000000"/>
                <w:sz w:val="20"/>
                <w:szCs w:val="20"/>
              </w:rPr>
            </w:pPr>
            <w:ins w:id="12" w:author="Berry Cobb" w:date="2019-01-08T10:59:00Z">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ins>
          </w:p>
          <w:p w14:paraId="2B2027F2" w14:textId="77777777" w:rsidR="00E82D4F" w:rsidRPr="002B3C04" w:rsidRDefault="00E82D4F" w:rsidP="00E82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3" w:author="Berry Cobb" w:date="2019-01-08T10:59:00Z"/>
                <w:rFonts w:asciiTheme="minorHAnsi" w:eastAsia="Times New Roman" w:hAnsiTheme="minorHAnsi"/>
                <w:color w:val="000000"/>
                <w:sz w:val="20"/>
                <w:szCs w:val="20"/>
              </w:rPr>
            </w:pPr>
            <w:ins w:id="14" w:author="Berry Cobb" w:date="2019-01-08T10:59:00Z">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ins>
          </w:p>
          <w:p w14:paraId="0BA93068" w14:textId="77777777" w:rsidR="00E82D4F" w:rsidRPr="002860E2" w:rsidRDefault="00E82D4F" w:rsidP="00E82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5" w:author="Berry Cobb" w:date="2019-01-08T10:59:00Z"/>
                <w:rFonts w:asciiTheme="minorHAnsi" w:eastAsia="Times New Roman" w:hAnsiTheme="minorHAnsi"/>
                <w:color w:val="000000"/>
                <w:sz w:val="20"/>
                <w:szCs w:val="20"/>
              </w:rPr>
            </w:pPr>
          </w:p>
          <w:p w14:paraId="74B2AFD0" w14:textId="77777777" w:rsidR="00E82D4F" w:rsidRPr="002B3C04" w:rsidRDefault="00E82D4F" w:rsidP="00E82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6" w:author="Berry Cobb" w:date="2019-01-08T10:59:00Z"/>
                <w:rFonts w:asciiTheme="minorHAnsi" w:eastAsia="Times New Roman" w:hAnsiTheme="minorHAnsi"/>
                <w:color w:val="000000"/>
                <w:sz w:val="20"/>
                <w:szCs w:val="20"/>
              </w:rPr>
            </w:pPr>
            <w:ins w:id="17" w:author="Berry Cobb" w:date="2019-01-08T10:59:00Z">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ins>
          </w:p>
          <w:p w14:paraId="060FBAF3" w14:textId="77777777" w:rsidR="00E82D4F" w:rsidRPr="002860E2" w:rsidRDefault="00E82D4F" w:rsidP="00E82D4F">
            <w:pPr>
              <w:contextualSpacing/>
              <w:rPr>
                <w:ins w:id="18" w:author="Berry Cobb" w:date="2019-01-08T10:59:00Z"/>
                <w:rFonts w:asciiTheme="minorHAnsi" w:hAnsiTheme="minorHAnsi"/>
                <w:sz w:val="20"/>
                <w:szCs w:val="20"/>
              </w:rPr>
            </w:pPr>
          </w:p>
          <w:p w14:paraId="039B3499" w14:textId="24839D79" w:rsidR="00A87111" w:rsidRPr="002860E2" w:rsidDel="00E82D4F" w:rsidRDefault="00E82D4F" w:rsidP="00E82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19" w:author="Berry Cobb" w:date="2019-01-08T10:59:00Z"/>
                <w:rFonts w:asciiTheme="minorHAnsi" w:eastAsia="Times New Roman" w:hAnsiTheme="minorHAnsi"/>
                <w:color w:val="000000"/>
                <w:sz w:val="20"/>
                <w:szCs w:val="20"/>
              </w:rPr>
            </w:pPr>
            <w:ins w:id="20" w:author="Berry Cobb" w:date="2019-01-08T10:59:00Z">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ins>
            <w:del w:id="21" w:author="Berry Cobb" w:date="2019-01-08T10:59:00Z">
              <w:r w:rsidR="00A87111" w:rsidDel="00E82D4F">
                <w:rPr>
                  <w:rFonts w:asciiTheme="minorHAnsi" w:eastAsia="Times New Roman" w:hAnsiTheme="minorHAnsi"/>
                  <w:color w:val="000000"/>
                  <w:sz w:val="20"/>
                  <w:szCs w:val="20"/>
                  <w:shd w:val="clear" w:color="auto" w:fill="00FF00"/>
                </w:rPr>
                <w:delText>Support</w:delText>
              </w:r>
              <w:r w:rsidR="00A87111" w:rsidRPr="002860E2" w:rsidDel="00E82D4F">
                <w:rPr>
                  <w:rFonts w:asciiTheme="minorHAnsi" w:eastAsia="Times New Roman" w:hAnsiTheme="minorHAnsi"/>
                  <w:color w:val="000000"/>
                  <w:sz w:val="20"/>
                  <w:szCs w:val="20"/>
                  <w:shd w:val="clear" w:color="auto" w:fill="FFFFFF" w:themeFill="background1"/>
                </w:rPr>
                <w:delText xml:space="preserve">  </w:delText>
              </w:r>
            </w:del>
          </w:p>
          <w:p w14:paraId="743D922B" w14:textId="628074DA" w:rsidR="00A87111" w:rsidRPr="002B3C04" w:rsidDel="00E82D4F"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22" w:author="Berry Cobb" w:date="2019-01-08T10:59:00Z"/>
                <w:rFonts w:asciiTheme="minorHAnsi" w:eastAsia="Times New Roman" w:hAnsiTheme="minorHAnsi"/>
                <w:color w:val="000000"/>
                <w:sz w:val="20"/>
                <w:szCs w:val="20"/>
              </w:rPr>
            </w:pPr>
            <w:del w:id="23" w:author="Berry Cobb" w:date="2019-01-08T10:59:00Z">
              <w:r w:rsidDel="00E82D4F">
                <w:rPr>
                  <w:rFonts w:asciiTheme="minorHAnsi" w:eastAsia="Times New Roman" w:hAnsiTheme="minorHAnsi"/>
                  <w:b/>
                  <w:color w:val="000000"/>
                  <w:sz w:val="20"/>
                  <w:szCs w:val="20"/>
                </w:rPr>
                <w:delText>EPDP</w:delText>
              </w:r>
              <w:r w:rsidRPr="002860E2" w:rsidDel="00E82D4F">
                <w:rPr>
                  <w:rFonts w:asciiTheme="minorHAnsi" w:eastAsia="Times New Roman" w:hAnsiTheme="minorHAnsi"/>
                  <w:b/>
                  <w:color w:val="000000"/>
                  <w:sz w:val="20"/>
                  <w:szCs w:val="20"/>
                </w:rPr>
                <w:delText xml:space="preserve"> Response:</w:delText>
              </w:r>
              <w:r w:rsidDel="00E82D4F">
                <w:rPr>
                  <w:rFonts w:asciiTheme="minorHAnsi" w:eastAsia="Times New Roman" w:hAnsiTheme="minorHAnsi"/>
                  <w:color w:val="000000"/>
                  <w:sz w:val="20"/>
                  <w:szCs w:val="20"/>
                </w:rPr>
                <w:delText xml:space="preserve"> </w:delText>
              </w:r>
            </w:del>
          </w:p>
          <w:p w14:paraId="791D6B7C" w14:textId="750FBB9D" w:rsidR="00A87111" w:rsidRPr="002860E2" w:rsidDel="00E82D4F"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24" w:author="Berry Cobb" w:date="2019-01-08T10:59:00Z"/>
                <w:rFonts w:asciiTheme="minorHAnsi" w:eastAsia="Times New Roman" w:hAnsiTheme="minorHAnsi"/>
                <w:color w:val="000000"/>
                <w:sz w:val="20"/>
                <w:szCs w:val="20"/>
              </w:rPr>
            </w:pPr>
          </w:p>
          <w:p w14:paraId="78B17B97" w14:textId="4BE902E1" w:rsidR="00A87111" w:rsidRPr="002B3C04" w:rsidDel="00E82D4F"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25" w:author="Berry Cobb" w:date="2019-01-08T10:59:00Z"/>
                <w:rFonts w:asciiTheme="minorHAnsi" w:eastAsia="Times New Roman" w:hAnsiTheme="minorHAnsi"/>
                <w:color w:val="000000"/>
                <w:sz w:val="20"/>
                <w:szCs w:val="20"/>
              </w:rPr>
            </w:pPr>
            <w:del w:id="26" w:author="Berry Cobb" w:date="2019-01-08T10:59:00Z">
              <w:r w:rsidRPr="002860E2" w:rsidDel="00E82D4F">
                <w:rPr>
                  <w:rFonts w:asciiTheme="minorHAnsi" w:eastAsia="Times New Roman" w:hAnsiTheme="minorHAnsi"/>
                  <w:b/>
                  <w:color w:val="000000"/>
                  <w:sz w:val="20"/>
                  <w:szCs w:val="20"/>
                </w:rPr>
                <w:delText>Action Taken:</w:delText>
              </w:r>
              <w:r w:rsidDel="00E82D4F">
                <w:rPr>
                  <w:rFonts w:asciiTheme="minorHAnsi" w:eastAsia="Times New Roman" w:hAnsiTheme="minorHAnsi"/>
                  <w:color w:val="000000"/>
                  <w:sz w:val="20"/>
                  <w:szCs w:val="20"/>
                </w:rPr>
                <w:delText xml:space="preserve"> </w:delText>
              </w:r>
            </w:del>
          </w:p>
          <w:p w14:paraId="4BDF4053" w14:textId="45204549" w:rsidR="00A87111" w:rsidRPr="002860E2" w:rsidDel="00E82D4F" w:rsidRDefault="00A87111" w:rsidP="00A87111">
            <w:pPr>
              <w:contextualSpacing/>
              <w:rPr>
                <w:del w:id="27" w:author="Berry Cobb" w:date="2019-01-08T10:59:00Z"/>
                <w:rFonts w:asciiTheme="minorHAnsi" w:hAnsiTheme="minorHAnsi"/>
                <w:sz w:val="20"/>
                <w:szCs w:val="20"/>
              </w:rPr>
            </w:pPr>
          </w:p>
          <w:p w14:paraId="4EB37C5B" w14:textId="7DD3FA85" w:rsidR="00A87111" w:rsidRPr="002860E2" w:rsidDel="00E82D4F" w:rsidRDefault="00A87111" w:rsidP="00A87111">
            <w:pPr>
              <w:contextualSpacing/>
              <w:rPr>
                <w:del w:id="28" w:author="Berry Cobb" w:date="2019-01-08T10:59:00Z"/>
                <w:rFonts w:asciiTheme="minorHAnsi" w:hAnsiTheme="minorHAnsi"/>
                <w:sz w:val="20"/>
                <w:szCs w:val="20"/>
              </w:rPr>
            </w:pPr>
            <w:del w:id="29" w:author="Berry Cobb" w:date="2019-01-08T10:59:00Z">
              <w:r w:rsidRPr="002860E2" w:rsidDel="00E82D4F">
                <w:rPr>
                  <w:rFonts w:asciiTheme="minorHAnsi" w:hAnsiTheme="minorHAnsi"/>
                  <w:sz w:val="20"/>
                  <w:szCs w:val="20"/>
                </w:rPr>
                <w:delText>[</w:delText>
              </w:r>
              <w:r w:rsidRPr="002860E2" w:rsidDel="00E82D4F">
                <w:rPr>
                  <w:rFonts w:asciiTheme="minorHAnsi" w:hAnsiTheme="minorHAnsi"/>
                  <w:b/>
                  <w:color w:val="FF0000"/>
                  <w:sz w:val="20"/>
                  <w:szCs w:val="20"/>
                  <w:highlight w:val="yellow"/>
                </w:rPr>
                <w:delText>COMPLETED / NOT COMPLETED</w:delText>
              </w:r>
              <w:r w:rsidRPr="002860E2" w:rsidDel="00E82D4F">
                <w:rPr>
                  <w:rFonts w:asciiTheme="minorHAnsi" w:hAnsiTheme="minorHAnsi"/>
                  <w:sz w:val="20"/>
                  <w:szCs w:val="20"/>
                </w:rPr>
                <w:delText>] – [Instruction of what was done.]</w:delText>
              </w:r>
            </w:del>
          </w:p>
          <w:p w14:paraId="56B67E7B" w14:textId="77777777" w:rsidR="00A87111" w:rsidRPr="002860E2" w:rsidRDefault="00A87111" w:rsidP="00A87111">
            <w:pPr>
              <w:contextualSpacing/>
              <w:rPr>
                <w:rFonts w:asciiTheme="minorHAnsi" w:hAnsiTheme="minorHAnsi"/>
                <w:sz w:val="20"/>
                <w:szCs w:val="20"/>
              </w:rPr>
            </w:pPr>
          </w:p>
        </w:tc>
      </w:tr>
      <w:tr w:rsidR="00E82D4F" w:rsidRPr="002860E2" w14:paraId="39899A06" w14:textId="77777777" w:rsidTr="00E82D4F">
        <w:trPr>
          <w:cantSplit/>
          <w:ins w:id="30" w:author="Berry Cobb" w:date="2019-01-08T10:56:00Z"/>
        </w:trPr>
        <w:tc>
          <w:tcPr>
            <w:tcW w:w="15282" w:type="dxa"/>
            <w:gridSpan w:val="4"/>
            <w:shd w:val="clear" w:color="auto" w:fill="92D050"/>
          </w:tcPr>
          <w:p w14:paraId="4AABBD4A" w14:textId="1E177E45" w:rsidR="00E82D4F" w:rsidRPr="00E82D4F" w:rsidRDefault="00E82D4F" w:rsidP="00E82D4F">
            <w:pPr>
              <w:pStyle w:val="ColorfulList-Accent11"/>
              <w:ind w:left="0"/>
              <w:rPr>
                <w:ins w:id="31" w:author="Berry Cobb" w:date="2019-01-08T10:56:00Z"/>
                <w:rFonts w:asciiTheme="minorHAnsi" w:hAnsiTheme="minorHAnsi"/>
                <w:b/>
                <w:sz w:val="22"/>
                <w:szCs w:val="22"/>
              </w:rPr>
            </w:pPr>
            <w:ins w:id="32" w:author="Berry Cobb" w:date="2019-01-08T10:56:00Z">
              <w:r w:rsidRPr="00E82D4F">
                <w:rPr>
                  <w:rFonts w:asciiTheme="minorHAnsi" w:hAnsiTheme="minorHAnsi"/>
                  <w:b/>
                  <w:sz w:val="22"/>
                  <w:szCs w:val="22"/>
                </w:rPr>
                <w:t>Support intent of recommendation with edits</w:t>
              </w:r>
            </w:ins>
          </w:p>
        </w:tc>
      </w:tr>
      <w:tr w:rsidR="00E82D4F" w:rsidRPr="002860E2" w14:paraId="541E502A" w14:textId="77777777" w:rsidTr="0022424B">
        <w:trPr>
          <w:cantSplit/>
          <w:ins w:id="33" w:author="Berry Cobb" w:date="2019-01-08T10:56:00Z"/>
        </w:trPr>
        <w:tc>
          <w:tcPr>
            <w:tcW w:w="0" w:type="auto"/>
          </w:tcPr>
          <w:p w14:paraId="2CAB6983" w14:textId="77777777" w:rsidR="00E82D4F" w:rsidRPr="002860E2" w:rsidRDefault="00E82D4F" w:rsidP="00A87111">
            <w:pPr>
              <w:numPr>
                <w:ilvl w:val="0"/>
                <w:numId w:val="1"/>
              </w:numPr>
              <w:contextualSpacing/>
              <w:rPr>
                <w:ins w:id="34" w:author="Berry Cobb" w:date="2019-01-08T10:56:00Z"/>
                <w:rFonts w:asciiTheme="minorHAnsi" w:hAnsiTheme="minorHAnsi"/>
                <w:b/>
                <w:sz w:val="20"/>
                <w:szCs w:val="20"/>
              </w:rPr>
            </w:pPr>
          </w:p>
        </w:tc>
        <w:tc>
          <w:tcPr>
            <w:tcW w:w="0" w:type="auto"/>
          </w:tcPr>
          <w:p w14:paraId="46FB9B69" w14:textId="40500327" w:rsidR="00E82D4F" w:rsidRPr="00F07E7C" w:rsidRDefault="00E82D4F" w:rsidP="00A87111">
            <w:pPr>
              <w:pStyle w:val="ColorfulList-Accent11"/>
              <w:ind w:left="0"/>
              <w:rPr>
                <w:ins w:id="35" w:author="Berry Cobb" w:date="2019-01-08T10:56:00Z"/>
                <w:rFonts w:asciiTheme="minorHAnsi" w:hAnsiTheme="minorHAnsi"/>
                <w:sz w:val="20"/>
                <w:szCs w:val="20"/>
              </w:rPr>
            </w:pPr>
            <w:ins w:id="36" w:author="Berry Cobb" w:date="2019-01-08T10:57:00Z">
              <w:r>
                <w:rPr>
                  <w:rFonts w:asciiTheme="minorHAnsi" w:hAnsiTheme="minorHAnsi"/>
                  <w:sz w:val="20"/>
                  <w:szCs w:val="20"/>
                </w:rPr>
                <w:t>No designation or comments supplied.</w:t>
              </w:r>
            </w:ins>
          </w:p>
        </w:tc>
        <w:tc>
          <w:tcPr>
            <w:tcW w:w="5696" w:type="dxa"/>
          </w:tcPr>
          <w:p w14:paraId="3D85D64C" w14:textId="77777777" w:rsidR="00E82D4F" w:rsidRPr="00A87111" w:rsidRDefault="00E82D4F" w:rsidP="00A87111">
            <w:pPr>
              <w:contextualSpacing/>
              <w:rPr>
                <w:ins w:id="37" w:author="Berry Cobb" w:date="2019-01-08T10:56:00Z"/>
                <w:rFonts w:asciiTheme="minorHAnsi" w:hAnsiTheme="minorHAnsi"/>
                <w:sz w:val="20"/>
                <w:szCs w:val="20"/>
              </w:rPr>
            </w:pPr>
          </w:p>
        </w:tc>
        <w:tc>
          <w:tcPr>
            <w:tcW w:w="3178" w:type="dxa"/>
          </w:tcPr>
          <w:p w14:paraId="0226E002" w14:textId="6319ADB2" w:rsidR="00E82D4F" w:rsidRPr="002B3C04" w:rsidRDefault="00E82D4F" w:rsidP="00E82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8" w:author="Berry Cobb" w:date="2019-01-08T10:57:00Z"/>
                <w:rFonts w:asciiTheme="minorHAnsi" w:eastAsia="Times New Roman" w:hAnsiTheme="minorHAnsi"/>
                <w:color w:val="000000"/>
                <w:sz w:val="20"/>
                <w:szCs w:val="20"/>
              </w:rPr>
            </w:pPr>
            <w:ins w:id="39" w:author="Berry Cobb" w:date="2019-01-08T10:57:00Z">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r>
                <w:rPr>
                  <w:rFonts w:asciiTheme="minorHAnsi" w:eastAsia="Times New Roman" w:hAnsiTheme="minorHAnsi"/>
                  <w:color w:val="000000"/>
                  <w:sz w:val="20"/>
                  <w:szCs w:val="20"/>
                </w:rPr>
                <w:t>none</w:t>
              </w:r>
            </w:ins>
          </w:p>
          <w:p w14:paraId="286C6945" w14:textId="77777777" w:rsidR="00E82D4F" w:rsidRPr="002860E2" w:rsidRDefault="00E82D4F" w:rsidP="00E82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0" w:author="Berry Cobb" w:date="2019-01-08T10:57:00Z"/>
                <w:rFonts w:asciiTheme="minorHAnsi" w:eastAsia="Times New Roman" w:hAnsiTheme="minorHAnsi"/>
                <w:color w:val="000000"/>
                <w:sz w:val="20"/>
                <w:szCs w:val="20"/>
              </w:rPr>
            </w:pPr>
          </w:p>
          <w:p w14:paraId="620F4CEA" w14:textId="77777777" w:rsidR="00E82D4F" w:rsidRPr="002B3C04" w:rsidRDefault="00E82D4F" w:rsidP="00E82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1" w:author="Berry Cobb" w:date="2019-01-08T10:57:00Z"/>
                <w:rFonts w:asciiTheme="minorHAnsi" w:eastAsia="Times New Roman" w:hAnsiTheme="minorHAnsi"/>
                <w:color w:val="000000"/>
                <w:sz w:val="20"/>
                <w:szCs w:val="20"/>
              </w:rPr>
            </w:pPr>
            <w:ins w:id="42" w:author="Berry Cobb" w:date="2019-01-08T10:57:00Z">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ins>
          </w:p>
          <w:p w14:paraId="00069D7B" w14:textId="77777777" w:rsidR="00E82D4F" w:rsidRPr="002860E2" w:rsidRDefault="00E82D4F" w:rsidP="00E82D4F">
            <w:pPr>
              <w:contextualSpacing/>
              <w:rPr>
                <w:ins w:id="43" w:author="Berry Cobb" w:date="2019-01-08T10:57:00Z"/>
                <w:rFonts w:asciiTheme="minorHAnsi" w:hAnsiTheme="minorHAnsi"/>
                <w:sz w:val="20"/>
                <w:szCs w:val="20"/>
              </w:rPr>
            </w:pPr>
          </w:p>
          <w:p w14:paraId="18D41D73" w14:textId="77777777" w:rsidR="00E82D4F" w:rsidRPr="002860E2" w:rsidRDefault="00E82D4F" w:rsidP="00E82D4F">
            <w:pPr>
              <w:contextualSpacing/>
              <w:rPr>
                <w:ins w:id="44" w:author="Berry Cobb" w:date="2019-01-08T10:57:00Z"/>
                <w:rFonts w:asciiTheme="minorHAnsi" w:hAnsiTheme="minorHAnsi"/>
                <w:sz w:val="20"/>
                <w:szCs w:val="20"/>
              </w:rPr>
            </w:pPr>
            <w:ins w:id="45" w:author="Berry Cobb" w:date="2019-01-08T10:57:00Z">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ins>
          </w:p>
          <w:p w14:paraId="527B0291" w14:textId="77777777" w:rsidR="00E82D4F" w:rsidRDefault="00E82D4F"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6" w:author="Berry Cobb" w:date="2019-01-08T10:56:00Z"/>
                <w:rFonts w:asciiTheme="minorHAnsi" w:eastAsia="Times New Roman" w:hAnsiTheme="minorHAnsi"/>
                <w:color w:val="000000"/>
                <w:sz w:val="20"/>
                <w:szCs w:val="20"/>
                <w:shd w:val="clear" w:color="auto" w:fill="00FF00"/>
              </w:rPr>
            </w:pPr>
          </w:p>
        </w:tc>
      </w:tr>
      <w:tr w:rsidR="00A87111" w:rsidRPr="002860E2" w:rsidDel="00E82D4F" w14:paraId="75D40BE8" w14:textId="7BA10E2D" w:rsidTr="0022424B">
        <w:trPr>
          <w:cantSplit/>
          <w:del w:id="47" w:author="Berry Cobb" w:date="2019-01-08T10:56:00Z"/>
        </w:trPr>
        <w:tc>
          <w:tcPr>
            <w:tcW w:w="0" w:type="auto"/>
            <w:gridSpan w:val="4"/>
            <w:shd w:val="clear" w:color="auto" w:fill="92D050"/>
          </w:tcPr>
          <w:p w14:paraId="6F9658A8" w14:textId="4B72512D" w:rsidR="00A87111" w:rsidRPr="001556A8" w:rsidDel="00E82D4F" w:rsidRDefault="00A87111" w:rsidP="00A87111">
            <w:pPr>
              <w:contextualSpacing/>
              <w:rPr>
                <w:del w:id="48" w:author="Berry Cobb" w:date="2019-01-08T10:56:00Z"/>
                <w:rFonts w:asciiTheme="minorHAnsi" w:eastAsia="Times New Roman" w:hAnsiTheme="minorHAnsi"/>
                <w:b/>
                <w:color w:val="000000"/>
                <w:sz w:val="20"/>
                <w:szCs w:val="20"/>
                <w:shd w:val="clear" w:color="auto" w:fill="FF9900"/>
              </w:rPr>
            </w:pPr>
            <w:del w:id="49" w:author="Berry Cobb" w:date="2019-01-08T10:56:00Z">
              <w:r w:rsidRPr="002B3C04" w:rsidDel="00E82D4F">
                <w:rPr>
                  <w:rFonts w:asciiTheme="minorHAnsi" w:hAnsiTheme="minorHAnsi"/>
                  <w:b/>
                  <w:color w:val="000000" w:themeColor="text1"/>
                  <w:sz w:val="22"/>
                </w:rPr>
                <w:delText>Support intent of recommendation with edits</w:delText>
              </w:r>
            </w:del>
          </w:p>
        </w:tc>
      </w:tr>
      <w:tr w:rsidR="00A87111" w:rsidRPr="002860E2" w14:paraId="48B0E8FF" w14:textId="77777777" w:rsidTr="0022424B">
        <w:trPr>
          <w:cantSplit/>
        </w:trPr>
        <w:tc>
          <w:tcPr>
            <w:tcW w:w="15282" w:type="dxa"/>
            <w:gridSpan w:val="4"/>
            <w:shd w:val="clear" w:color="auto" w:fill="FFFF00"/>
          </w:tcPr>
          <w:p w14:paraId="519127CE" w14:textId="77777777" w:rsidR="00A87111" w:rsidRPr="008D7EE5" w:rsidRDefault="00A87111" w:rsidP="00A87111">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A87111" w:rsidRPr="002860E2" w14:paraId="59DA52C9" w14:textId="77777777" w:rsidTr="0022424B">
        <w:trPr>
          <w:cantSplit/>
        </w:trPr>
        <w:tc>
          <w:tcPr>
            <w:tcW w:w="0" w:type="auto"/>
          </w:tcPr>
          <w:p w14:paraId="45E74C56" w14:textId="77777777" w:rsidR="00A87111" w:rsidRPr="002860E2" w:rsidRDefault="00A87111" w:rsidP="00A87111">
            <w:pPr>
              <w:numPr>
                <w:ilvl w:val="0"/>
                <w:numId w:val="1"/>
              </w:numPr>
              <w:contextualSpacing/>
              <w:rPr>
                <w:rFonts w:asciiTheme="minorHAnsi" w:hAnsiTheme="minorHAnsi"/>
                <w:b/>
                <w:sz w:val="20"/>
                <w:szCs w:val="20"/>
              </w:rPr>
            </w:pPr>
          </w:p>
        </w:tc>
        <w:tc>
          <w:tcPr>
            <w:tcW w:w="0" w:type="auto"/>
          </w:tcPr>
          <w:p w14:paraId="556866F1" w14:textId="77777777" w:rsidR="00A87111" w:rsidRPr="002860E2" w:rsidRDefault="00A87111" w:rsidP="00A87111">
            <w:pPr>
              <w:pStyle w:val="ColorfulList-Accent11"/>
              <w:ind w:left="0"/>
              <w:rPr>
                <w:rFonts w:asciiTheme="minorHAnsi" w:hAnsiTheme="minorHAnsi"/>
                <w:sz w:val="20"/>
                <w:szCs w:val="20"/>
              </w:rPr>
            </w:pPr>
            <w:r w:rsidRPr="00BE2C60">
              <w:rPr>
                <w:rFonts w:asciiTheme="minorHAnsi" w:hAnsiTheme="minorHAnsi"/>
                <w:sz w:val="20"/>
                <w:szCs w:val="20"/>
              </w:rPr>
              <w:t xml:space="preserve">Under the Temp Spec, if the Gaining Registrar is unable to gain access to then-current Registration Data for a domain name subject of a transfer, the Gaining Registrar is no longer required to obtain a Form of Authorization from the Transfer Contact. This weakened protections against hijackings.  Instead: any registrar with an </w:t>
            </w:r>
            <w:proofErr w:type="spellStart"/>
            <w:r w:rsidRPr="00BE2C60">
              <w:rPr>
                <w:rFonts w:asciiTheme="minorHAnsi" w:hAnsiTheme="minorHAnsi"/>
                <w:sz w:val="20"/>
                <w:szCs w:val="20"/>
              </w:rPr>
              <w:t>auth_info</w:t>
            </w:r>
            <w:proofErr w:type="spellEnd"/>
            <w:r w:rsidRPr="00BE2C60">
              <w:rPr>
                <w:rFonts w:asciiTheme="minorHAnsi" w:hAnsiTheme="minorHAnsi"/>
                <w:sz w:val="20"/>
                <w:szCs w:val="20"/>
              </w:rPr>
              <w:t xml:space="preserve"> code MUST be able to obtain the registrant contact data via EPP from the registry.  That is GDPR-compliant, because the registrant has given the gaining registrar permission to access the data.  The GNSO Council needs to move this along, and the GDPR is a good spur.</w:t>
            </w:r>
          </w:p>
        </w:tc>
        <w:tc>
          <w:tcPr>
            <w:tcW w:w="5696" w:type="dxa"/>
          </w:tcPr>
          <w:p w14:paraId="21421461" w14:textId="77777777" w:rsidR="00A87111" w:rsidRPr="002860E2" w:rsidRDefault="00A87111" w:rsidP="00A87111">
            <w:pPr>
              <w:contextualSpacing/>
              <w:rPr>
                <w:rFonts w:asciiTheme="minorHAnsi" w:hAnsiTheme="minorHAnsi"/>
                <w:sz w:val="20"/>
                <w:szCs w:val="20"/>
              </w:rPr>
            </w:pPr>
            <w:r w:rsidRPr="00BE2C60">
              <w:rPr>
                <w:rFonts w:asciiTheme="minorHAnsi" w:hAnsiTheme="minorHAnsi"/>
                <w:sz w:val="20"/>
                <w:szCs w:val="20"/>
              </w:rPr>
              <w:t xml:space="preserve">Greg Aaron; </w:t>
            </w:r>
            <w:proofErr w:type="spellStart"/>
            <w:r w:rsidRPr="00BE2C60">
              <w:rPr>
                <w:rFonts w:asciiTheme="minorHAnsi" w:hAnsiTheme="minorHAnsi"/>
                <w:sz w:val="20"/>
                <w:szCs w:val="20"/>
              </w:rPr>
              <w:t>iThreat</w:t>
            </w:r>
            <w:proofErr w:type="spellEnd"/>
            <w:r w:rsidRPr="00BE2C60">
              <w:rPr>
                <w:rFonts w:asciiTheme="minorHAnsi" w:hAnsiTheme="minorHAnsi"/>
                <w:sz w:val="20"/>
                <w:szCs w:val="20"/>
              </w:rPr>
              <w:t xml:space="preserve"> Cyber Group</w:t>
            </w:r>
          </w:p>
        </w:tc>
        <w:tc>
          <w:tcPr>
            <w:tcW w:w="3178" w:type="dxa"/>
          </w:tcPr>
          <w:p w14:paraId="7F148522"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51445685" w14:textId="6DFC3788"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ins w:id="50" w:author="Berry Cobb" w:date="2019-01-08T10:53:00Z">
              <w:r w:rsidR="00E82D4F">
                <w:rPr>
                  <w:rFonts w:asciiTheme="minorHAnsi" w:eastAsia="Times New Roman" w:hAnsiTheme="minorHAnsi"/>
                  <w:color w:val="000000"/>
                  <w:sz w:val="20"/>
                  <w:szCs w:val="20"/>
                </w:rPr>
                <w:t>This concern is being addressed by the Tech Ops group.</w:t>
              </w:r>
            </w:ins>
          </w:p>
          <w:p w14:paraId="45B81F2E"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3911302" w14:textId="6F5F0A6D"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ins w:id="51" w:author="Berry Cobb" w:date="2019-01-08T10:57:00Z">
              <w:r w:rsidR="00E82D4F">
                <w:rPr>
                  <w:rFonts w:asciiTheme="minorHAnsi" w:eastAsia="Times New Roman" w:hAnsiTheme="minorHAnsi"/>
                  <w:color w:val="000000"/>
                  <w:sz w:val="20"/>
                  <w:szCs w:val="20"/>
                </w:rPr>
                <w:t>none</w:t>
              </w:r>
            </w:ins>
          </w:p>
          <w:p w14:paraId="2F9311C3" w14:textId="77777777" w:rsidR="00A87111" w:rsidRPr="002860E2" w:rsidRDefault="00A87111" w:rsidP="00A87111">
            <w:pPr>
              <w:contextualSpacing/>
              <w:rPr>
                <w:rFonts w:asciiTheme="minorHAnsi" w:hAnsiTheme="minorHAnsi"/>
                <w:sz w:val="20"/>
                <w:szCs w:val="20"/>
              </w:rPr>
            </w:pPr>
          </w:p>
          <w:p w14:paraId="381D3E1B" w14:textId="5D7B92F2" w:rsidR="00A87111" w:rsidRPr="002860E2" w:rsidRDefault="00A87111" w:rsidP="00A8711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del w:id="52" w:author="Berry Cobb" w:date="2019-01-08T10:57:00Z">
              <w:r w:rsidRPr="002860E2" w:rsidDel="00E82D4F">
                <w:rPr>
                  <w:rFonts w:asciiTheme="minorHAnsi" w:hAnsiTheme="minorHAnsi"/>
                  <w:b/>
                  <w:color w:val="FF0000"/>
                  <w:sz w:val="20"/>
                  <w:szCs w:val="20"/>
                  <w:highlight w:val="yellow"/>
                </w:rPr>
                <w:delText xml:space="preserve"> / NOT COMPLETED</w:delText>
              </w:r>
            </w:del>
            <w:r w:rsidRPr="002860E2">
              <w:rPr>
                <w:rFonts w:asciiTheme="minorHAnsi" w:hAnsiTheme="minorHAnsi"/>
                <w:sz w:val="20"/>
                <w:szCs w:val="20"/>
              </w:rPr>
              <w:t>]</w:t>
            </w:r>
            <w:del w:id="53" w:author="Berry Cobb" w:date="2019-01-08T10:57:00Z">
              <w:r w:rsidRPr="002860E2" w:rsidDel="00E82D4F">
                <w:rPr>
                  <w:rFonts w:asciiTheme="minorHAnsi" w:hAnsiTheme="minorHAnsi"/>
                  <w:sz w:val="20"/>
                  <w:szCs w:val="20"/>
                </w:rPr>
                <w:delText xml:space="preserve"> – [Instruction of what was done.]</w:delText>
              </w:r>
            </w:del>
          </w:p>
          <w:p w14:paraId="54E46A99" w14:textId="77777777" w:rsidR="00A87111" w:rsidRPr="002860E2" w:rsidRDefault="00A87111" w:rsidP="00A87111">
            <w:pPr>
              <w:contextualSpacing/>
              <w:rPr>
                <w:rFonts w:asciiTheme="minorHAnsi" w:hAnsiTheme="minorHAnsi"/>
                <w:sz w:val="20"/>
                <w:szCs w:val="20"/>
              </w:rPr>
            </w:pPr>
          </w:p>
        </w:tc>
      </w:tr>
      <w:tr w:rsidR="00E82D4F" w:rsidRPr="002860E2" w14:paraId="159F7215" w14:textId="77777777" w:rsidTr="00E82D4F">
        <w:trPr>
          <w:cantSplit/>
          <w:ins w:id="54" w:author="Berry Cobb" w:date="2019-01-08T10:58:00Z"/>
        </w:trPr>
        <w:tc>
          <w:tcPr>
            <w:tcW w:w="15282" w:type="dxa"/>
            <w:gridSpan w:val="4"/>
            <w:shd w:val="clear" w:color="auto" w:fill="FF0000"/>
          </w:tcPr>
          <w:p w14:paraId="581AC25E" w14:textId="7FD5E5DA" w:rsidR="00E82D4F" w:rsidRPr="002860E2" w:rsidRDefault="00E82D4F" w:rsidP="00E82D4F">
            <w:pPr>
              <w:pStyle w:val="ColorfulList-Accent11"/>
              <w:ind w:left="0"/>
              <w:rPr>
                <w:ins w:id="55" w:author="Berry Cobb" w:date="2019-01-08T10:58:00Z"/>
                <w:rFonts w:asciiTheme="minorHAnsi" w:eastAsia="Times New Roman" w:hAnsiTheme="minorHAnsi"/>
                <w:color w:val="000000"/>
                <w:sz w:val="20"/>
                <w:szCs w:val="20"/>
                <w:shd w:val="clear" w:color="auto" w:fill="FF9900"/>
              </w:rPr>
            </w:pPr>
            <w:ins w:id="56" w:author="Berry Cobb" w:date="2019-01-08T10:58:00Z">
              <w:r w:rsidRPr="00E82D4F">
                <w:rPr>
                  <w:rFonts w:asciiTheme="minorHAnsi" w:hAnsiTheme="minorHAnsi"/>
                  <w:b/>
                  <w:color w:val="FFFFFF" w:themeColor="background1"/>
                  <w:sz w:val="22"/>
                  <w:szCs w:val="22"/>
                </w:rPr>
                <w:t>Delete recommendation</w:t>
              </w:r>
            </w:ins>
          </w:p>
        </w:tc>
      </w:tr>
      <w:tr w:rsidR="00E82D4F" w:rsidRPr="002860E2" w14:paraId="4AE89D18" w14:textId="77777777" w:rsidTr="0022424B">
        <w:trPr>
          <w:cantSplit/>
          <w:ins w:id="57" w:author="Berry Cobb" w:date="2019-01-08T10:58:00Z"/>
        </w:trPr>
        <w:tc>
          <w:tcPr>
            <w:tcW w:w="0" w:type="auto"/>
          </w:tcPr>
          <w:p w14:paraId="7EA57248" w14:textId="77777777" w:rsidR="00E82D4F" w:rsidRPr="002860E2" w:rsidRDefault="00E82D4F" w:rsidP="00A87111">
            <w:pPr>
              <w:numPr>
                <w:ilvl w:val="0"/>
                <w:numId w:val="1"/>
              </w:numPr>
              <w:contextualSpacing/>
              <w:rPr>
                <w:ins w:id="58" w:author="Berry Cobb" w:date="2019-01-08T10:58:00Z"/>
                <w:rFonts w:asciiTheme="minorHAnsi" w:hAnsiTheme="minorHAnsi"/>
                <w:b/>
                <w:sz w:val="20"/>
                <w:szCs w:val="20"/>
              </w:rPr>
            </w:pPr>
          </w:p>
        </w:tc>
        <w:tc>
          <w:tcPr>
            <w:tcW w:w="0" w:type="auto"/>
          </w:tcPr>
          <w:p w14:paraId="2C1E2F1D" w14:textId="4153296B" w:rsidR="00E82D4F" w:rsidRPr="00BE2C60" w:rsidRDefault="00E82D4F" w:rsidP="00A87111">
            <w:pPr>
              <w:pStyle w:val="ColorfulList-Accent11"/>
              <w:ind w:left="0"/>
              <w:rPr>
                <w:ins w:id="59" w:author="Berry Cobb" w:date="2019-01-08T10:58:00Z"/>
                <w:rFonts w:asciiTheme="minorHAnsi" w:hAnsiTheme="minorHAnsi"/>
                <w:sz w:val="20"/>
                <w:szCs w:val="20"/>
              </w:rPr>
            </w:pPr>
            <w:ins w:id="60" w:author="Berry Cobb" w:date="2019-01-08T10:58:00Z">
              <w:r>
                <w:rPr>
                  <w:rFonts w:asciiTheme="minorHAnsi" w:hAnsiTheme="minorHAnsi"/>
                  <w:sz w:val="20"/>
                  <w:szCs w:val="20"/>
                </w:rPr>
                <w:t>No designation or comments supplied.</w:t>
              </w:r>
            </w:ins>
          </w:p>
        </w:tc>
        <w:tc>
          <w:tcPr>
            <w:tcW w:w="5696" w:type="dxa"/>
          </w:tcPr>
          <w:p w14:paraId="1D024839" w14:textId="77777777" w:rsidR="00E82D4F" w:rsidRPr="00BE2C60" w:rsidRDefault="00E82D4F" w:rsidP="00A87111">
            <w:pPr>
              <w:contextualSpacing/>
              <w:rPr>
                <w:ins w:id="61" w:author="Berry Cobb" w:date="2019-01-08T10:58:00Z"/>
                <w:rFonts w:asciiTheme="minorHAnsi" w:hAnsiTheme="minorHAnsi"/>
                <w:sz w:val="20"/>
                <w:szCs w:val="20"/>
              </w:rPr>
            </w:pPr>
          </w:p>
        </w:tc>
        <w:tc>
          <w:tcPr>
            <w:tcW w:w="3178" w:type="dxa"/>
          </w:tcPr>
          <w:p w14:paraId="2A5C00CF" w14:textId="77777777" w:rsidR="00E82D4F" w:rsidRPr="002B3C04" w:rsidRDefault="00E82D4F" w:rsidP="00E82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62" w:author="Berry Cobb" w:date="2019-01-08T10:58:00Z"/>
                <w:rFonts w:asciiTheme="minorHAnsi" w:eastAsia="Times New Roman" w:hAnsiTheme="minorHAnsi"/>
                <w:color w:val="000000"/>
                <w:sz w:val="20"/>
                <w:szCs w:val="20"/>
              </w:rPr>
            </w:pPr>
            <w:ins w:id="63" w:author="Berry Cobb" w:date="2019-01-08T10:58:00Z">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ins>
          </w:p>
          <w:p w14:paraId="2697BF7F" w14:textId="77777777" w:rsidR="00E82D4F" w:rsidRPr="002860E2" w:rsidRDefault="00E82D4F" w:rsidP="00E82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64" w:author="Berry Cobb" w:date="2019-01-08T10:58:00Z"/>
                <w:rFonts w:asciiTheme="minorHAnsi" w:eastAsia="Times New Roman" w:hAnsiTheme="minorHAnsi"/>
                <w:color w:val="000000"/>
                <w:sz w:val="20"/>
                <w:szCs w:val="20"/>
              </w:rPr>
            </w:pPr>
          </w:p>
          <w:p w14:paraId="269A2AC1" w14:textId="77777777" w:rsidR="00E82D4F" w:rsidRPr="002B3C04" w:rsidRDefault="00E82D4F" w:rsidP="00E82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65" w:author="Berry Cobb" w:date="2019-01-08T10:58:00Z"/>
                <w:rFonts w:asciiTheme="minorHAnsi" w:eastAsia="Times New Roman" w:hAnsiTheme="minorHAnsi"/>
                <w:color w:val="000000"/>
                <w:sz w:val="20"/>
                <w:szCs w:val="20"/>
              </w:rPr>
            </w:pPr>
            <w:ins w:id="66" w:author="Berry Cobb" w:date="2019-01-08T10:58:00Z">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ins>
          </w:p>
          <w:p w14:paraId="0366E9C3" w14:textId="77777777" w:rsidR="00E82D4F" w:rsidRPr="002860E2" w:rsidRDefault="00E82D4F" w:rsidP="00E82D4F">
            <w:pPr>
              <w:contextualSpacing/>
              <w:rPr>
                <w:ins w:id="67" w:author="Berry Cobb" w:date="2019-01-08T10:58:00Z"/>
                <w:rFonts w:asciiTheme="minorHAnsi" w:hAnsiTheme="minorHAnsi"/>
                <w:sz w:val="20"/>
                <w:szCs w:val="20"/>
              </w:rPr>
            </w:pPr>
          </w:p>
          <w:p w14:paraId="1E22816F" w14:textId="77777777" w:rsidR="00E82D4F" w:rsidRPr="002860E2" w:rsidRDefault="00E82D4F" w:rsidP="00E82D4F">
            <w:pPr>
              <w:contextualSpacing/>
              <w:rPr>
                <w:ins w:id="68" w:author="Berry Cobb" w:date="2019-01-08T10:58:00Z"/>
                <w:rFonts w:asciiTheme="minorHAnsi" w:hAnsiTheme="minorHAnsi"/>
                <w:sz w:val="20"/>
                <w:szCs w:val="20"/>
              </w:rPr>
            </w:pPr>
            <w:ins w:id="69" w:author="Berry Cobb" w:date="2019-01-08T10:58:00Z">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ins>
          </w:p>
          <w:p w14:paraId="7B9980A1" w14:textId="77777777" w:rsidR="00E82D4F" w:rsidRPr="002860E2" w:rsidRDefault="00E82D4F"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70" w:author="Berry Cobb" w:date="2019-01-08T10:58:00Z"/>
                <w:rFonts w:asciiTheme="minorHAnsi" w:eastAsia="Times New Roman" w:hAnsiTheme="minorHAnsi"/>
                <w:color w:val="000000"/>
                <w:sz w:val="20"/>
                <w:szCs w:val="20"/>
                <w:shd w:val="clear" w:color="auto" w:fill="FF9900"/>
              </w:rPr>
            </w:pPr>
          </w:p>
        </w:tc>
      </w:tr>
      <w:tr w:rsidR="00A87111" w:rsidRPr="002860E2" w:rsidDel="00E82D4F" w14:paraId="4662A301" w14:textId="4B45955A" w:rsidTr="0022424B">
        <w:trPr>
          <w:cantSplit/>
          <w:del w:id="71" w:author="Berry Cobb" w:date="2019-01-08T10:57:00Z"/>
        </w:trPr>
        <w:tc>
          <w:tcPr>
            <w:tcW w:w="0" w:type="auto"/>
            <w:gridSpan w:val="4"/>
            <w:shd w:val="clear" w:color="auto" w:fill="FF0000"/>
          </w:tcPr>
          <w:p w14:paraId="27A6D5BE" w14:textId="3087228F" w:rsidR="00A87111" w:rsidRPr="008D7EE5" w:rsidDel="00E82D4F" w:rsidRDefault="00A87111" w:rsidP="00A87111">
            <w:pPr>
              <w:pStyle w:val="ColorfulList-Accent11"/>
              <w:ind w:left="0"/>
              <w:rPr>
                <w:del w:id="72" w:author="Berry Cobb" w:date="2019-01-08T10:57:00Z"/>
                <w:rFonts w:asciiTheme="minorHAnsi" w:eastAsia="Times New Roman" w:hAnsiTheme="minorHAnsi"/>
                <w:b/>
                <w:color w:val="000000"/>
                <w:sz w:val="22"/>
                <w:szCs w:val="22"/>
                <w:shd w:val="clear" w:color="auto" w:fill="FF9900"/>
              </w:rPr>
            </w:pPr>
            <w:del w:id="73" w:author="Berry Cobb" w:date="2019-01-08T10:57:00Z">
              <w:r w:rsidRPr="002B3C04" w:rsidDel="00E82D4F">
                <w:rPr>
                  <w:rFonts w:asciiTheme="minorHAnsi" w:hAnsiTheme="minorHAnsi"/>
                  <w:b/>
                  <w:color w:val="FFFFFF" w:themeColor="background1"/>
                  <w:sz w:val="22"/>
                  <w:szCs w:val="22"/>
                </w:rPr>
                <w:delText>Delete recommendation</w:delText>
              </w:r>
            </w:del>
          </w:p>
        </w:tc>
      </w:tr>
      <w:tr w:rsidR="00A87111" w:rsidRPr="002860E2" w14:paraId="73970316" w14:textId="77777777" w:rsidTr="0022424B">
        <w:trPr>
          <w:cantSplit/>
        </w:trPr>
        <w:tc>
          <w:tcPr>
            <w:tcW w:w="0" w:type="auto"/>
            <w:gridSpan w:val="4"/>
            <w:shd w:val="clear" w:color="auto" w:fill="DEEAF6" w:themeFill="accent5" w:themeFillTint="33"/>
          </w:tcPr>
          <w:p w14:paraId="4C4E5170"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A87111" w:rsidRPr="002860E2" w14:paraId="13081EEC" w14:textId="77777777" w:rsidTr="0022424B">
        <w:trPr>
          <w:cantSplit/>
        </w:trPr>
        <w:tc>
          <w:tcPr>
            <w:tcW w:w="0" w:type="auto"/>
          </w:tcPr>
          <w:p w14:paraId="035E5530" w14:textId="77777777" w:rsidR="00A87111" w:rsidRPr="002860E2" w:rsidRDefault="00A87111" w:rsidP="00A87111">
            <w:pPr>
              <w:numPr>
                <w:ilvl w:val="0"/>
                <w:numId w:val="1"/>
              </w:numPr>
              <w:contextualSpacing/>
              <w:rPr>
                <w:rFonts w:asciiTheme="minorHAnsi" w:hAnsiTheme="minorHAnsi"/>
                <w:b/>
                <w:sz w:val="20"/>
                <w:szCs w:val="20"/>
              </w:rPr>
            </w:pPr>
          </w:p>
        </w:tc>
        <w:tc>
          <w:tcPr>
            <w:tcW w:w="0" w:type="auto"/>
          </w:tcPr>
          <w:p w14:paraId="54F6BF05" w14:textId="77777777" w:rsidR="00A87111" w:rsidRPr="002860E2" w:rsidRDefault="00A87111" w:rsidP="00A87111">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14:paraId="190AFF95" w14:textId="77777777" w:rsidR="00A87111" w:rsidRPr="002860E2" w:rsidRDefault="00A87111" w:rsidP="00A87111">
            <w:pPr>
              <w:pStyle w:val="ColorfulList-Accent11"/>
              <w:ind w:left="0"/>
              <w:rPr>
                <w:rFonts w:asciiTheme="minorHAnsi" w:hAnsiTheme="minorHAnsi"/>
                <w:sz w:val="20"/>
                <w:szCs w:val="20"/>
              </w:rPr>
            </w:pPr>
          </w:p>
          <w:p w14:paraId="55FBA5A9" w14:textId="77777777" w:rsidR="00A87111" w:rsidRPr="002860E2" w:rsidRDefault="00A87111" w:rsidP="00A87111">
            <w:pPr>
              <w:pStyle w:val="ColorfulList-Accent11"/>
              <w:ind w:left="0"/>
              <w:rPr>
                <w:rFonts w:asciiTheme="minorHAnsi" w:hAnsiTheme="minorHAnsi"/>
                <w:sz w:val="20"/>
                <w:szCs w:val="20"/>
              </w:rPr>
            </w:pPr>
          </w:p>
          <w:p w14:paraId="320F1684" w14:textId="77777777" w:rsidR="00A87111" w:rsidRPr="002860E2" w:rsidRDefault="00A87111" w:rsidP="00A87111">
            <w:pPr>
              <w:pStyle w:val="ColorfulList-Accent11"/>
              <w:ind w:left="0"/>
              <w:rPr>
                <w:rFonts w:asciiTheme="minorHAnsi" w:hAnsiTheme="minorHAnsi"/>
                <w:sz w:val="20"/>
                <w:szCs w:val="20"/>
              </w:rPr>
            </w:pPr>
            <w:bookmarkStart w:id="74" w:name="_GoBack"/>
            <w:bookmarkEnd w:id="74"/>
          </w:p>
        </w:tc>
        <w:tc>
          <w:tcPr>
            <w:tcW w:w="5696" w:type="dxa"/>
          </w:tcPr>
          <w:p w14:paraId="07DFA2CB" w14:textId="77777777" w:rsidR="00A87111" w:rsidRDefault="00A87111" w:rsidP="00A87111">
            <w:pPr>
              <w:pStyle w:val="ListParagraph"/>
              <w:numPr>
                <w:ilvl w:val="0"/>
                <w:numId w:val="3"/>
              </w:numPr>
              <w:contextualSpacing/>
              <w:rPr>
                <w:rFonts w:asciiTheme="minorHAnsi" w:hAnsiTheme="minorHAnsi"/>
                <w:sz w:val="20"/>
                <w:szCs w:val="20"/>
              </w:rPr>
            </w:pPr>
            <w:r w:rsidRPr="00BE2C60">
              <w:rPr>
                <w:rFonts w:asciiTheme="minorHAnsi" w:hAnsiTheme="minorHAnsi"/>
                <w:sz w:val="20"/>
                <w:szCs w:val="20"/>
              </w:rPr>
              <w:t xml:space="preserve">George </w:t>
            </w:r>
            <w:proofErr w:type="spellStart"/>
            <w:r w:rsidRPr="00BE2C60">
              <w:rPr>
                <w:rFonts w:asciiTheme="minorHAnsi" w:hAnsiTheme="minorHAnsi"/>
                <w:sz w:val="20"/>
                <w:szCs w:val="20"/>
              </w:rPr>
              <w:t>Kirikos</w:t>
            </w:r>
            <w:proofErr w:type="spellEnd"/>
            <w:r w:rsidRPr="00BE2C60">
              <w:rPr>
                <w:rFonts w:asciiTheme="minorHAnsi" w:hAnsiTheme="minorHAnsi"/>
                <w:sz w:val="20"/>
                <w:szCs w:val="20"/>
              </w:rPr>
              <w:t>; Leap of Faith Financial Services Inc.</w:t>
            </w:r>
          </w:p>
          <w:p w14:paraId="2974FB3F" w14:textId="77777777" w:rsidR="00A87111" w:rsidRDefault="00A87111" w:rsidP="00A87111">
            <w:pPr>
              <w:pStyle w:val="ListParagraph"/>
              <w:numPr>
                <w:ilvl w:val="0"/>
                <w:numId w:val="3"/>
              </w:numPr>
              <w:contextualSpacing/>
              <w:rPr>
                <w:rFonts w:asciiTheme="minorHAnsi" w:hAnsiTheme="minorHAnsi"/>
                <w:sz w:val="20"/>
                <w:szCs w:val="20"/>
              </w:rPr>
            </w:pPr>
            <w:r w:rsidRPr="008F5C84">
              <w:rPr>
                <w:rFonts w:asciiTheme="minorHAnsi" w:hAnsiTheme="minorHAnsi"/>
                <w:sz w:val="20"/>
                <w:szCs w:val="20"/>
              </w:rPr>
              <w:t>A. Mark Massey; Domain Name Rights Coalition</w:t>
            </w:r>
          </w:p>
          <w:p w14:paraId="07D76DE4" w14:textId="77777777" w:rsidR="00A87111" w:rsidRDefault="00A87111" w:rsidP="00A87111">
            <w:pPr>
              <w:pStyle w:val="ListParagraph"/>
              <w:numPr>
                <w:ilvl w:val="0"/>
                <w:numId w:val="3"/>
              </w:numPr>
              <w:contextualSpacing/>
              <w:rPr>
                <w:rFonts w:asciiTheme="minorHAnsi" w:hAnsiTheme="minorHAnsi"/>
                <w:sz w:val="20"/>
                <w:szCs w:val="20"/>
              </w:rPr>
            </w:pPr>
            <w:r w:rsidRPr="008F5C84">
              <w:rPr>
                <w:rFonts w:asciiTheme="minorHAnsi" w:hAnsiTheme="minorHAnsi"/>
                <w:sz w:val="20"/>
                <w:szCs w:val="20"/>
              </w:rPr>
              <w:t xml:space="preserve">Steve </w:t>
            </w:r>
            <w:proofErr w:type="spellStart"/>
            <w:r w:rsidRPr="008F5C84">
              <w:rPr>
                <w:rFonts w:asciiTheme="minorHAnsi" w:hAnsiTheme="minorHAnsi"/>
                <w:sz w:val="20"/>
                <w:szCs w:val="20"/>
              </w:rPr>
              <w:t>Gobin</w:t>
            </w:r>
            <w:proofErr w:type="spellEnd"/>
            <w:r w:rsidRPr="008F5C84">
              <w:rPr>
                <w:rFonts w:asciiTheme="minorHAnsi" w:hAnsiTheme="minorHAnsi"/>
                <w:sz w:val="20"/>
                <w:szCs w:val="20"/>
              </w:rPr>
              <w:t>; Corporate domain name management</w:t>
            </w:r>
          </w:p>
          <w:p w14:paraId="6E9F7AAC" w14:textId="77777777" w:rsidR="00A87111" w:rsidRDefault="00A87111" w:rsidP="00A87111">
            <w:pPr>
              <w:pStyle w:val="ListParagraph"/>
              <w:numPr>
                <w:ilvl w:val="0"/>
                <w:numId w:val="3"/>
              </w:numPr>
              <w:contextualSpacing/>
              <w:rPr>
                <w:rFonts w:asciiTheme="minorHAnsi" w:hAnsiTheme="minorHAnsi"/>
                <w:sz w:val="20"/>
                <w:szCs w:val="20"/>
              </w:rPr>
            </w:pPr>
            <w:r w:rsidRPr="00BE2C60">
              <w:rPr>
                <w:rFonts w:asciiTheme="minorHAnsi" w:hAnsiTheme="minorHAnsi"/>
                <w:sz w:val="20"/>
                <w:szCs w:val="20"/>
              </w:rPr>
              <w:t>Brian Beckham; Head, Internet Dispute Resolution Section</w:t>
            </w:r>
            <w:r>
              <w:rPr>
                <w:rFonts w:asciiTheme="minorHAnsi" w:hAnsiTheme="minorHAnsi"/>
                <w:sz w:val="20"/>
                <w:szCs w:val="20"/>
              </w:rPr>
              <w:t>, WIPO</w:t>
            </w:r>
          </w:p>
          <w:p w14:paraId="7732172F" w14:textId="77777777" w:rsidR="00A87111" w:rsidRDefault="00A87111" w:rsidP="00A87111">
            <w:pPr>
              <w:pStyle w:val="ListParagraph"/>
              <w:numPr>
                <w:ilvl w:val="0"/>
                <w:numId w:val="3"/>
              </w:numPr>
              <w:contextualSpacing/>
              <w:rPr>
                <w:rFonts w:asciiTheme="minorHAnsi" w:hAnsiTheme="minorHAnsi"/>
                <w:sz w:val="20"/>
                <w:szCs w:val="20"/>
              </w:rPr>
            </w:pPr>
            <w:proofErr w:type="spellStart"/>
            <w:r w:rsidRPr="00BE2C60">
              <w:rPr>
                <w:rFonts w:asciiTheme="minorHAnsi" w:hAnsiTheme="minorHAnsi"/>
                <w:sz w:val="20"/>
                <w:szCs w:val="20"/>
              </w:rPr>
              <w:t>Sivasubramanian</w:t>
            </w:r>
            <w:proofErr w:type="spellEnd"/>
            <w:r w:rsidRPr="00BE2C60">
              <w:rPr>
                <w:rFonts w:asciiTheme="minorHAnsi" w:hAnsiTheme="minorHAnsi"/>
                <w:sz w:val="20"/>
                <w:szCs w:val="20"/>
              </w:rPr>
              <w:t xml:space="preserve"> Muthusamy; Internet Society India Chennai</w:t>
            </w:r>
          </w:p>
          <w:p w14:paraId="57B06C45" w14:textId="77777777" w:rsidR="00A87111" w:rsidRDefault="00A87111" w:rsidP="00A87111">
            <w:pPr>
              <w:pStyle w:val="ListParagraph"/>
              <w:numPr>
                <w:ilvl w:val="0"/>
                <w:numId w:val="3"/>
              </w:numPr>
              <w:contextualSpacing/>
              <w:rPr>
                <w:rFonts w:asciiTheme="minorHAnsi" w:hAnsiTheme="minorHAnsi"/>
                <w:sz w:val="20"/>
                <w:szCs w:val="20"/>
              </w:rPr>
            </w:pPr>
            <w:proofErr w:type="spellStart"/>
            <w:r w:rsidRPr="00EA7D61">
              <w:rPr>
                <w:rFonts w:asciiTheme="minorHAnsi" w:hAnsiTheme="minorHAnsi"/>
                <w:sz w:val="20"/>
                <w:szCs w:val="20"/>
              </w:rPr>
              <w:t>Sajda</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Ouachtouki</w:t>
            </w:r>
            <w:proofErr w:type="spellEnd"/>
            <w:r w:rsidRPr="00EA7D61">
              <w:rPr>
                <w:rFonts w:asciiTheme="minorHAnsi" w:hAnsiTheme="minorHAnsi"/>
                <w:sz w:val="20"/>
                <w:szCs w:val="20"/>
              </w:rPr>
              <w:t>; The Walt Disney Company</w:t>
            </w:r>
          </w:p>
          <w:p w14:paraId="26367932" w14:textId="77777777" w:rsidR="00A87111" w:rsidRDefault="00A87111" w:rsidP="00A87111">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 xml:space="preserve">Tim Chen; </w:t>
            </w:r>
            <w:proofErr w:type="spellStart"/>
            <w:r w:rsidRPr="00EA7D61">
              <w:rPr>
                <w:rFonts w:asciiTheme="minorHAnsi" w:hAnsiTheme="minorHAnsi"/>
                <w:sz w:val="20"/>
                <w:szCs w:val="20"/>
              </w:rPr>
              <w:t>DomainTools</w:t>
            </w:r>
            <w:proofErr w:type="spellEnd"/>
          </w:p>
          <w:p w14:paraId="12D43CBF" w14:textId="77777777" w:rsidR="00A87111" w:rsidRDefault="00A87111" w:rsidP="00A87111">
            <w:pPr>
              <w:pStyle w:val="ListParagraph"/>
              <w:numPr>
                <w:ilvl w:val="0"/>
                <w:numId w:val="3"/>
              </w:numPr>
              <w:contextualSpacing/>
              <w:rPr>
                <w:rFonts w:asciiTheme="minorHAnsi" w:hAnsiTheme="minorHAnsi"/>
                <w:sz w:val="20"/>
                <w:szCs w:val="20"/>
              </w:rPr>
            </w:pPr>
            <w:r w:rsidRPr="00DA70C9">
              <w:rPr>
                <w:rFonts w:asciiTheme="minorHAnsi" w:hAnsiTheme="minorHAnsi"/>
                <w:sz w:val="20"/>
                <w:szCs w:val="20"/>
              </w:rPr>
              <w:t>Lori Schulman Senior Director, Internet Policy; International Trademark Association (INTA)</w:t>
            </w:r>
            <w:r w:rsidRPr="00EA7D61">
              <w:rPr>
                <w:rFonts w:asciiTheme="minorHAnsi" w:hAnsiTheme="minorHAnsi"/>
                <w:sz w:val="20"/>
                <w:szCs w:val="20"/>
              </w:rPr>
              <w:t>Neil Fried; The Motion Picture Association of America</w:t>
            </w:r>
          </w:p>
          <w:p w14:paraId="732B2D19" w14:textId="77777777" w:rsidR="00A87111" w:rsidRDefault="00A87111" w:rsidP="00A87111">
            <w:pPr>
              <w:pStyle w:val="ListParagraph"/>
              <w:numPr>
                <w:ilvl w:val="0"/>
                <w:numId w:val="3"/>
              </w:numPr>
              <w:contextualSpacing/>
              <w:rPr>
                <w:rFonts w:asciiTheme="minorHAnsi" w:hAnsiTheme="minorHAnsi"/>
                <w:sz w:val="20"/>
                <w:szCs w:val="20"/>
              </w:rPr>
            </w:pPr>
            <w:r w:rsidRPr="00DA70C9">
              <w:rPr>
                <w:rFonts w:asciiTheme="minorHAnsi" w:hAnsiTheme="minorHAnsi"/>
                <w:sz w:val="20"/>
                <w:szCs w:val="20"/>
              </w:rPr>
              <w:t>Neil Fried; The Motion Picture Association of America</w:t>
            </w:r>
          </w:p>
          <w:p w14:paraId="5A6DFD62" w14:textId="77777777" w:rsidR="00A87111" w:rsidRDefault="00A87111" w:rsidP="00A87111">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 xml:space="preserve">Monique A. </w:t>
            </w:r>
            <w:proofErr w:type="spellStart"/>
            <w:r w:rsidRPr="00EA7D61">
              <w:rPr>
                <w:rFonts w:asciiTheme="minorHAnsi" w:hAnsiTheme="minorHAnsi"/>
                <w:sz w:val="20"/>
                <w:szCs w:val="20"/>
              </w:rPr>
              <w:t>Goeschl</w:t>
            </w:r>
            <w:proofErr w:type="spellEnd"/>
            <w:r w:rsidRPr="00EA7D61">
              <w:rPr>
                <w:rFonts w:asciiTheme="minorHAnsi" w:hAnsiTheme="minorHAnsi"/>
                <w:sz w:val="20"/>
                <w:szCs w:val="20"/>
              </w:rPr>
              <w:t xml:space="preserve">; Verein </w:t>
            </w:r>
            <w:proofErr w:type="spellStart"/>
            <w:r w:rsidRPr="00EA7D61">
              <w:rPr>
                <w:rFonts w:asciiTheme="minorHAnsi" w:hAnsiTheme="minorHAnsi"/>
                <w:sz w:val="20"/>
                <w:szCs w:val="20"/>
              </w:rPr>
              <w:t>für</w:t>
            </w:r>
            <w:proofErr w:type="spellEnd"/>
            <w:r w:rsidRPr="00EA7D61">
              <w:rPr>
                <w:rFonts w:asciiTheme="minorHAnsi" w:hAnsiTheme="minorHAnsi"/>
                <w:sz w:val="20"/>
                <w:szCs w:val="20"/>
              </w:rPr>
              <w:t xml:space="preserve"> Anti-</w:t>
            </w:r>
            <w:proofErr w:type="spellStart"/>
            <w:r w:rsidRPr="00EA7D61">
              <w:rPr>
                <w:rFonts w:asciiTheme="minorHAnsi" w:hAnsiTheme="minorHAnsi"/>
                <w:sz w:val="20"/>
                <w:szCs w:val="20"/>
              </w:rPr>
              <w:t>Piraterie</w:t>
            </w:r>
            <w:proofErr w:type="spellEnd"/>
            <w:r w:rsidRPr="00EA7D61">
              <w:rPr>
                <w:rFonts w:asciiTheme="minorHAnsi" w:hAnsiTheme="minorHAnsi"/>
                <w:sz w:val="20"/>
                <w:szCs w:val="20"/>
              </w:rPr>
              <w:t xml:space="preserve"> der Film- und </w:t>
            </w:r>
            <w:proofErr w:type="spellStart"/>
            <w:r w:rsidRPr="00EA7D61">
              <w:rPr>
                <w:rFonts w:asciiTheme="minorHAnsi" w:hAnsiTheme="minorHAnsi"/>
                <w:sz w:val="20"/>
                <w:szCs w:val="20"/>
              </w:rPr>
              <w:t>Videobranche</w:t>
            </w:r>
            <w:proofErr w:type="spellEnd"/>
            <w:r w:rsidRPr="00EA7D61">
              <w:rPr>
                <w:rFonts w:asciiTheme="minorHAnsi" w:hAnsiTheme="minorHAnsi"/>
                <w:sz w:val="20"/>
                <w:szCs w:val="20"/>
              </w:rPr>
              <w:t xml:space="preserve"> (VAP)</w:t>
            </w:r>
          </w:p>
          <w:p w14:paraId="489E889F" w14:textId="77777777" w:rsidR="00A87111" w:rsidRDefault="00A87111" w:rsidP="00A87111">
            <w:pPr>
              <w:pStyle w:val="ListParagraph"/>
              <w:numPr>
                <w:ilvl w:val="0"/>
                <w:numId w:val="3"/>
              </w:numPr>
              <w:contextualSpacing/>
              <w:rPr>
                <w:rFonts w:asciiTheme="minorHAnsi" w:hAnsiTheme="minorHAnsi"/>
                <w:sz w:val="20"/>
                <w:szCs w:val="20"/>
              </w:rPr>
            </w:pPr>
            <w:r w:rsidRPr="00DA70C9">
              <w:rPr>
                <w:rFonts w:asciiTheme="minorHAnsi" w:hAnsiTheme="minorHAnsi"/>
                <w:sz w:val="20"/>
                <w:szCs w:val="20"/>
              </w:rPr>
              <w:t>David Martel</w:t>
            </w:r>
          </w:p>
          <w:p w14:paraId="04EC0472" w14:textId="77777777" w:rsidR="00A87111" w:rsidRDefault="00A87111" w:rsidP="00A87111">
            <w:pPr>
              <w:pStyle w:val="ListParagraph"/>
              <w:numPr>
                <w:ilvl w:val="0"/>
                <w:numId w:val="3"/>
              </w:numPr>
              <w:contextualSpacing/>
              <w:rPr>
                <w:rFonts w:asciiTheme="minorHAnsi" w:hAnsiTheme="minorHAnsi"/>
                <w:sz w:val="20"/>
                <w:szCs w:val="20"/>
              </w:rPr>
            </w:pPr>
            <w:r>
              <w:rPr>
                <w:rFonts w:asciiTheme="minorHAnsi" w:hAnsiTheme="minorHAnsi"/>
                <w:sz w:val="20"/>
                <w:szCs w:val="20"/>
              </w:rPr>
              <w:t>Ben Butler, SSAC</w:t>
            </w:r>
          </w:p>
          <w:p w14:paraId="6D73443B" w14:textId="77777777" w:rsidR="00A87111" w:rsidRDefault="00A87111" w:rsidP="00A87111">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Ashley Heineman; NTIA</w:t>
            </w:r>
          </w:p>
          <w:p w14:paraId="7A0D7BD3" w14:textId="77777777" w:rsidR="00A87111" w:rsidRDefault="00A87111" w:rsidP="00A87111">
            <w:pPr>
              <w:pStyle w:val="ListParagraph"/>
              <w:numPr>
                <w:ilvl w:val="0"/>
                <w:numId w:val="3"/>
              </w:numPr>
              <w:contextualSpacing/>
              <w:rPr>
                <w:rFonts w:asciiTheme="minorHAnsi" w:hAnsiTheme="minorHAnsi"/>
                <w:sz w:val="20"/>
                <w:szCs w:val="20"/>
              </w:rPr>
            </w:pPr>
            <w:proofErr w:type="spellStart"/>
            <w:r w:rsidRPr="00F07E7C">
              <w:rPr>
                <w:rFonts w:asciiTheme="minorHAnsi" w:hAnsiTheme="minorHAnsi"/>
                <w:sz w:val="20"/>
                <w:szCs w:val="20"/>
              </w:rPr>
              <w:t>Ivett</w:t>
            </w:r>
            <w:proofErr w:type="spellEnd"/>
            <w:r w:rsidRPr="00F07E7C">
              <w:rPr>
                <w:rFonts w:asciiTheme="minorHAnsi" w:hAnsiTheme="minorHAnsi"/>
                <w:sz w:val="20"/>
                <w:szCs w:val="20"/>
              </w:rPr>
              <w:t xml:space="preserve"> </w:t>
            </w:r>
            <w:proofErr w:type="spellStart"/>
            <w:r w:rsidRPr="00F07E7C">
              <w:rPr>
                <w:rFonts w:asciiTheme="minorHAnsi" w:hAnsiTheme="minorHAnsi"/>
                <w:sz w:val="20"/>
                <w:szCs w:val="20"/>
              </w:rPr>
              <w:t>Paulovics</w:t>
            </w:r>
            <w:proofErr w:type="spellEnd"/>
            <w:r w:rsidRPr="00F07E7C">
              <w:rPr>
                <w:rFonts w:asciiTheme="minorHAnsi" w:hAnsiTheme="minorHAnsi"/>
                <w:sz w:val="20"/>
                <w:szCs w:val="20"/>
              </w:rPr>
              <w:t xml:space="preserve">; MFSD </w:t>
            </w:r>
            <w:proofErr w:type="spellStart"/>
            <w:r w:rsidRPr="00F07E7C">
              <w:rPr>
                <w:rFonts w:asciiTheme="minorHAnsi" w:hAnsiTheme="minorHAnsi"/>
                <w:sz w:val="20"/>
                <w:szCs w:val="20"/>
              </w:rPr>
              <w:t>Srl</w:t>
            </w:r>
            <w:proofErr w:type="spellEnd"/>
            <w:r w:rsidRPr="00F07E7C">
              <w:rPr>
                <w:rFonts w:asciiTheme="minorHAnsi" w:hAnsiTheme="minorHAnsi"/>
                <w:sz w:val="20"/>
                <w:szCs w:val="20"/>
              </w:rPr>
              <w:t xml:space="preserve"> URS Provider</w:t>
            </w:r>
          </w:p>
          <w:p w14:paraId="7254392C" w14:textId="77777777" w:rsidR="00A87111" w:rsidRDefault="00A87111" w:rsidP="00A87111">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 xml:space="preserve">Greg </w:t>
            </w:r>
            <w:proofErr w:type="spellStart"/>
            <w:r w:rsidRPr="00EA7D61">
              <w:rPr>
                <w:rFonts w:asciiTheme="minorHAnsi" w:hAnsiTheme="minorHAnsi"/>
                <w:sz w:val="20"/>
                <w:szCs w:val="20"/>
              </w:rPr>
              <w:t>Mounier</w:t>
            </w:r>
            <w:proofErr w:type="spellEnd"/>
            <w:r w:rsidRPr="00EA7D61">
              <w:rPr>
                <w:rFonts w:asciiTheme="minorHAnsi" w:hAnsiTheme="minorHAnsi"/>
                <w:sz w:val="20"/>
                <w:szCs w:val="20"/>
              </w:rPr>
              <w:t xml:space="preserve"> on behalf of Europol AGIS; Europol Advisory Group on Internet Security</w:t>
            </w:r>
          </w:p>
          <w:p w14:paraId="24224000" w14:textId="77777777" w:rsidR="00A87111" w:rsidRDefault="00A87111" w:rsidP="00A87111">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 xml:space="preserve">Ashley Roberts; </w:t>
            </w:r>
            <w:proofErr w:type="spellStart"/>
            <w:r w:rsidRPr="00EA7D61">
              <w:rPr>
                <w:rFonts w:asciiTheme="minorHAnsi" w:hAnsiTheme="minorHAnsi"/>
                <w:sz w:val="20"/>
                <w:szCs w:val="20"/>
              </w:rPr>
              <w:t>Valideus</w:t>
            </w:r>
            <w:proofErr w:type="spellEnd"/>
          </w:p>
          <w:p w14:paraId="50FE12F2" w14:textId="77777777" w:rsidR="00A87111" w:rsidRDefault="00A87111" w:rsidP="00A87111">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Stephanie Perrin</w:t>
            </w:r>
          </w:p>
          <w:p w14:paraId="3E29AAAD" w14:textId="77777777" w:rsidR="00A87111" w:rsidRPr="008F5C84" w:rsidRDefault="00A87111" w:rsidP="00A87111">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Fabien Betremieux; GAC</w:t>
            </w:r>
          </w:p>
        </w:tc>
        <w:tc>
          <w:tcPr>
            <w:tcW w:w="3178" w:type="dxa"/>
          </w:tcPr>
          <w:p w14:paraId="5F8583BD"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14:paraId="201BE226"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14:paraId="68BF8247"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5F5B9A8"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14:paraId="0EE03009" w14:textId="77777777" w:rsidR="00A87111" w:rsidRPr="002860E2" w:rsidRDefault="00A87111" w:rsidP="00A87111">
            <w:pPr>
              <w:contextualSpacing/>
              <w:rPr>
                <w:rFonts w:asciiTheme="minorHAnsi" w:hAnsiTheme="minorHAnsi"/>
                <w:sz w:val="20"/>
                <w:szCs w:val="20"/>
              </w:rPr>
            </w:pPr>
          </w:p>
          <w:p w14:paraId="499F801E" w14:textId="77777777" w:rsidR="00A87111" w:rsidRPr="002860E2" w:rsidRDefault="00A87111" w:rsidP="00A8711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0702D73E" w14:textId="77777777" w:rsidR="00A87111" w:rsidRPr="002860E2" w:rsidRDefault="00A87111" w:rsidP="00A87111">
            <w:pPr>
              <w:contextualSpacing/>
              <w:rPr>
                <w:rFonts w:asciiTheme="minorHAnsi" w:hAnsiTheme="minorHAnsi"/>
                <w:sz w:val="20"/>
                <w:szCs w:val="20"/>
              </w:rPr>
            </w:pPr>
          </w:p>
        </w:tc>
      </w:tr>
    </w:tbl>
    <w:p w14:paraId="3996FC75" w14:textId="77777777" w:rsidR="00F7266B" w:rsidRPr="002860E2" w:rsidRDefault="00F7266B" w:rsidP="00F7266B">
      <w:pPr>
        <w:rPr>
          <w:rFonts w:asciiTheme="minorHAnsi" w:hAnsiTheme="minorHAnsi"/>
        </w:rPr>
      </w:pPr>
    </w:p>
    <w:p w14:paraId="705FDB3C" w14:textId="77777777" w:rsidR="00F7266B" w:rsidRDefault="00F7266B" w:rsidP="00F7266B"/>
    <w:p w14:paraId="286A789F" w14:textId="77777777" w:rsidR="00404709" w:rsidRDefault="00404709"/>
    <w:sectPr w:rsidR="00404709" w:rsidSect="00AA0B8D">
      <w:footerReference w:type="default" r:id="rId8"/>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95FBD4" w14:textId="77777777" w:rsidR="000C06F9" w:rsidRDefault="000C06F9">
      <w:r>
        <w:separator/>
      </w:r>
    </w:p>
  </w:endnote>
  <w:endnote w:type="continuationSeparator" w:id="0">
    <w:p w14:paraId="3C34DF30" w14:textId="77777777" w:rsidR="000C06F9" w:rsidRDefault="000C0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08AE8" w14:textId="77777777" w:rsidR="00EC2C46" w:rsidRDefault="00A87111">
    <w:pPr>
      <w:pStyle w:val="Footer"/>
      <w:jc w:val="center"/>
    </w:pPr>
    <w:r>
      <w:fldChar w:fldCharType="begin"/>
    </w:r>
    <w:r>
      <w:instrText xml:space="preserve"> PAGE   \* MERGEFORMAT </w:instrText>
    </w:r>
    <w:r>
      <w:fldChar w:fldCharType="separate"/>
    </w:r>
    <w:r>
      <w:rPr>
        <w:noProof/>
      </w:rPr>
      <w:t>6</w:t>
    </w:r>
    <w:r>
      <w:rPr>
        <w:noProof/>
      </w:rPr>
      <w:fldChar w:fldCharType="end"/>
    </w:r>
  </w:p>
  <w:p w14:paraId="593DDA0B" w14:textId="77777777" w:rsidR="00EC2C46" w:rsidRDefault="000C06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895600" w14:textId="77777777" w:rsidR="000C06F9" w:rsidRDefault="000C06F9">
      <w:r>
        <w:separator/>
      </w:r>
    </w:p>
  </w:footnote>
  <w:footnote w:type="continuationSeparator" w:id="0">
    <w:p w14:paraId="5C51D9EA" w14:textId="77777777" w:rsidR="000C06F9" w:rsidRDefault="000C06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140574"/>
    <w:multiLevelType w:val="hybridMultilevel"/>
    <w:tmpl w:val="BC5E0C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2533112"/>
    <w:multiLevelType w:val="hybridMultilevel"/>
    <w:tmpl w:val="43301D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2016E56"/>
    <w:multiLevelType w:val="hybridMultilevel"/>
    <w:tmpl w:val="E84C5484"/>
    <w:lvl w:ilvl="0" w:tplc="E98886BA">
      <w:start w:val="1"/>
      <w:numFmt w:val="decimal"/>
      <w:lvlText w:val="%1."/>
      <w:lvlJc w:val="left"/>
      <w:pPr>
        <w:ind w:left="81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erry Cobb">
    <w15:presenceInfo w15:providerId="Windows Live" w15:userId="0a999daf9fe587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66B"/>
    <w:rsid w:val="00060691"/>
    <w:rsid w:val="0007333B"/>
    <w:rsid w:val="000C06F9"/>
    <w:rsid w:val="00295AEF"/>
    <w:rsid w:val="00404709"/>
    <w:rsid w:val="00440337"/>
    <w:rsid w:val="00440B65"/>
    <w:rsid w:val="00631EA4"/>
    <w:rsid w:val="00727248"/>
    <w:rsid w:val="00A755C1"/>
    <w:rsid w:val="00A87111"/>
    <w:rsid w:val="00BE2C60"/>
    <w:rsid w:val="00DA70C9"/>
    <w:rsid w:val="00DC58CE"/>
    <w:rsid w:val="00E82D4F"/>
    <w:rsid w:val="00EC5F5E"/>
    <w:rsid w:val="00F51FE4"/>
    <w:rsid w:val="00F56E30"/>
    <w:rsid w:val="00F72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A06F5"/>
  <w15:chartTrackingRefBased/>
  <w15:docId w15:val="{F52C72A4-D3F6-5149-8A18-8A6697020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7266B"/>
    <w:rPr>
      <w:rFonts w:ascii="Cambria" w:eastAsia="MS Mincho" w:hAnsi="Cambria" w:cs="Times New Roman"/>
    </w:rPr>
  </w:style>
  <w:style w:type="paragraph" w:styleId="Heading1">
    <w:name w:val="heading 1"/>
    <w:basedOn w:val="Normal"/>
    <w:next w:val="Normal"/>
    <w:link w:val="Heading1Char"/>
    <w:uiPriority w:val="9"/>
    <w:qFormat/>
    <w:rsid w:val="00F7266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266B"/>
    <w:rPr>
      <w:rFonts w:ascii="Cambria" w:eastAsia="Times New Roman" w:hAnsi="Cambria" w:cs="Times New Roman"/>
      <w:b/>
      <w:bCs/>
      <w:kern w:val="32"/>
      <w:sz w:val="32"/>
      <w:szCs w:val="32"/>
    </w:rPr>
  </w:style>
  <w:style w:type="paragraph" w:customStyle="1" w:styleId="ColorfulList-Accent11">
    <w:name w:val="Colorful List - Accent 11"/>
    <w:basedOn w:val="Normal"/>
    <w:uiPriority w:val="34"/>
    <w:qFormat/>
    <w:rsid w:val="00F7266B"/>
    <w:pPr>
      <w:ind w:left="720"/>
      <w:contextualSpacing/>
    </w:pPr>
    <w:rPr>
      <w:rFonts w:eastAsia="Cambria"/>
    </w:rPr>
  </w:style>
  <w:style w:type="paragraph" w:styleId="ListParagraph">
    <w:name w:val="List Paragraph"/>
    <w:basedOn w:val="Normal"/>
    <w:uiPriority w:val="34"/>
    <w:qFormat/>
    <w:rsid w:val="00F7266B"/>
    <w:pPr>
      <w:ind w:left="720"/>
    </w:pPr>
    <w:rPr>
      <w:rFonts w:ascii="Calibri" w:eastAsia="Calibri" w:hAnsi="Calibri"/>
      <w:sz w:val="22"/>
      <w:szCs w:val="22"/>
    </w:rPr>
  </w:style>
  <w:style w:type="paragraph" w:styleId="Footer">
    <w:name w:val="footer"/>
    <w:basedOn w:val="Normal"/>
    <w:link w:val="FooterChar"/>
    <w:uiPriority w:val="99"/>
    <w:unhideWhenUsed/>
    <w:rsid w:val="00F7266B"/>
    <w:pPr>
      <w:tabs>
        <w:tab w:val="center" w:pos="4680"/>
        <w:tab w:val="right" w:pos="9360"/>
      </w:tabs>
    </w:pPr>
  </w:style>
  <w:style w:type="character" w:customStyle="1" w:styleId="FooterChar">
    <w:name w:val="Footer Char"/>
    <w:basedOn w:val="DefaultParagraphFont"/>
    <w:link w:val="Footer"/>
    <w:uiPriority w:val="99"/>
    <w:rsid w:val="00F7266B"/>
    <w:rPr>
      <w:rFonts w:ascii="Cambria" w:eastAsia="MS Mincho" w:hAnsi="Cambria" w:cs="Times New Roman"/>
    </w:rPr>
  </w:style>
  <w:style w:type="character" w:styleId="Hyperlink">
    <w:name w:val="Hyperlink"/>
    <w:basedOn w:val="DefaultParagraphFont"/>
    <w:uiPriority w:val="99"/>
    <w:unhideWhenUsed/>
    <w:rsid w:val="00F7266B"/>
    <w:rPr>
      <w:color w:val="0563C1" w:themeColor="hyperlink"/>
      <w:u w:val="single"/>
    </w:rPr>
  </w:style>
  <w:style w:type="paragraph" w:styleId="BalloonText">
    <w:name w:val="Balloon Text"/>
    <w:basedOn w:val="Normal"/>
    <w:link w:val="BalloonTextChar"/>
    <w:uiPriority w:val="99"/>
    <w:semiHidden/>
    <w:unhideWhenUsed/>
    <w:rsid w:val="00EC5F5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5F5E"/>
    <w:rPr>
      <w:rFonts w:ascii="Segoe UI" w:eastAsia="MS Mincho"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921443">
      <w:bodyDiv w:val="1"/>
      <w:marLeft w:val="0"/>
      <w:marRight w:val="0"/>
      <w:marTop w:val="0"/>
      <w:marBottom w:val="0"/>
      <w:divBdr>
        <w:top w:val="none" w:sz="0" w:space="0" w:color="auto"/>
        <w:left w:val="none" w:sz="0" w:space="0" w:color="auto"/>
        <w:bottom w:val="none" w:sz="0" w:space="0" w:color="auto"/>
        <w:right w:val="none" w:sz="0" w:space="0" w:color="auto"/>
      </w:divBdr>
    </w:div>
    <w:div w:id="378668990">
      <w:bodyDiv w:val="1"/>
      <w:marLeft w:val="0"/>
      <w:marRight w:val="0"/>
      <w:marTop w:val="0"/>
      <w:marBottom w:val="0"/>
      <w:divBdr>
        <w:top w:val="none" w:sz="0" w:space="0" w:color="auto"/>
        <w:left w:val="none" w:sz="0" w:space="0" w:color="auto"/>
        <w:bottom w:val="none" w:sz="0" w:space="0" w:color="auto"/>
        <w:right w:val="none" w:sz="0" w:space="0" w:color="auto"/>
      </w:divBdr>
    </w:div>
    <w:div w:id="429088129">
      <w:bodyDiv w:val="1"/>
      <w:marLeft w:val="0"/>
      <w:marRight w:val="0"/>
      <w:marTop w:val="0"/>
      <w:marBottom w:val="0"/>
      <w:divBdr>
        <w:top w:val="none" w:sz="0" w:space="0" w:color="auto"/>
        <w:left w:val="none" w:sz="0" w:space="0" w:color="auto"/>
        <w:bottom w:val="none" w:sz="0" w:space="0" w:color="auto"/>
        <w:right w:val="none" w:sz="0" w:space="0" w:color="auto"/>
      </w:divBdr>
    </w:div>
    <w:div w:id="448085844">
      <w:bodyDiv w:val="1"/>
      <w:marLeft w:val="0"/>
      <w:marRight w:val="0"/>
      <w:marTop w:val="0"/>
      <w:marBottom w:val="0"/>
      <w:divBdr>
        <w:top w:val="none" w:sz="0" w:space="0" w:color="auto"/>
        <w:left w:val="none" w:sz="0" w:space="0" w:color="auto"/>
        <w:bottom w:val="none" w:sz="0" w:space="0" w:color="auto"/>
        <w:right w:val="none" w:sz="0" w:space="0" w:color="auto"/>
      </w:divBdr>
    </w:div>
    <w:div w:id="459344079">
      <w:bodyDiv w:val="1"/>
      <w:marLeft w:val="0"/>
      <w:marRight w:val="0"/>
      <w:marTop w:val="0"/>
      <w:marBottom w:val="0"/>
      <w:divBdr>
        <w:top w:val="none" w:sz="0" w:space="0" w:color="auto"/>
        <w:left w:val="none" w:sz="0" w:space="0" w:color="auto"/>
        <w:bottom w:val="none" w:sz="0" w:space="0" w:color="auto"/>
        <w:right w:val="none" w:sz="0" w:space="0" w:color="auto"/>
      </w:divBdr>
    </w:div>
    <w:div w:id="664553205">
      <w:bodyDiv w:val="1"/>
      <w:marLeft w:val="0"/>
      <w:marRight w:val="0"/>
      <w:marTop w:val="0"/>
      <w:marBottom w:val="0"/>
      <w:divBdr>
        <w:top w:val="none" w:sz="0" w:space="0" w:color="auto"/>
        <w:left w:val="none" w:sz="0" w:space="0" w:color="auto"/>
        <w:bottom w:val="none" w:sz="0" w:space="0" w:color="auto"/>
        <w:right w:val="none" w:sz="0" w:space="0" w:color="auto"/>
      </w:divBdr>
    </w:div>
    <w:div w:id="775096710">
      <w:bodyDiv w:val="1"/>
      <w:marLeft w:val="0"/>
      <w:marRight w:val="0"/>
      <w:marTop w:val="0"/>
      <w:marBottom w:val="0"/>
      <w:divBdr>
        <w:top w:val="none" w:sz="0" w:space="0" w:color="auto"/>
        <w:left w:val="none" w:sz="0" w:space="0" w:color="auto"/>
        <w:bottom w:val="none" w:sz="0" w:space="0" w:color="auto"/>
        <w:right w:val="none" w:sz="0" w:space="0" w:color="auto"/>
      </w:divBdr>
    </w:div>
    <w:div w:id="919827686">
      <w:bodyDiv w:val="1"/>
      <w:marLeft w:val="0"/>
      <w:marRight w:val="0"/>
      <w:marTop w:val="0"/>
      <w:marBottom w:val="0"/>
      <w:divBdr>
        <w:top w:val="none" w:sz="0" w:space="0" w:color="auto"/>
        <w:left w:val="none" w:sz="0" w:space="0" w:color="auto"/>
        <w:bottom w:val="none" w:sz="0" w:space="0" w:color="auto"/>
        <w:right w:val="none" w:sz="0" w:space="0" w:color="auto"/>
      </w:divBdr>
    </w:div>
    <w:div w:id="1235749188">
      <w:bodyDiv w:val="1"/>
      <w:marLeft w:val="0"/>
      <w:marRight w:val="0"/>
      <w:marTop w:val="0"/>
      <w:marBottom w:val="0"/>
      <w:divBdr>
        <w:top w:val="none" w:sz="0" w:space="0" w:color="auto"/>
        <w:left w:val="none" w:sz="0" w:space="0" w:color="auto"/>
        <w:bottom w:val="none" w:sz="0" w:space="0" w:color="auto"/>
        <w:right w:val="none" w:sz="0" w:space="0" w:color="auto"/>
      </w:divBdr>
    </w:div>
    <w:div w:id="1499879098">
      <w:bodyDiv w:val="1"/>
      <w:marLeft w:val="0"/>
      <w:marRight w:val="0"/>
      <w:marTop w:val="0"/>
      <w:marBottom w:val="0"/>
      <w:divBdr>
        <w:top w:val="none" w:sz="0" w:space="0" w:color="auto"/>
        <w:left w:val="none" w:sz="0" w:space="0" w:color="auto"/>
        <w:bottom w:val="none" w:sz="0" w:space="0" w:color="auto"/>
        <w:right w:val="none" w:sz="0" w:space="0" w:color="auto"/>
      </w:divBdr>
    </w:div>
    <w:div w:id="1534151057">
      <w:bodyDiv w:val="1"/>
      <w:marLeft w:val="0"/>
      <w:marRight w:val="0"/>
      <w:marTop w:val="0"/>
      <w:marBottom w:val="0"/>
      <w:divBdr>
        <w:top w:val="none" w:sz="0" w:space="0" w:color="auto"/>
        <w:left w:val="none" w:sz="0" w:space="0" w:color="auto"/>
        <w:bottom w:val="none" w:sz="0" w:space="0" w:color="auto"/>
        <w:right w:val="none" w:sz="0" w:space="0" w:color="auto"/>
      </w:divBdr>
    </w:div>
    <w:div w:id="1639266364">
      <w:bodyDiv w:val="1"/>
      <w:marLeft w:val="0"/>
      <w:marRight w:val="0"/>
      <w:marTop w:val="0"/>
      <w:marBottom w:val="0"/>
      <w:divBdr>
        <w:top w:val="none" w:sz="0" w:space="0" w:color="auto"/>
        <w:left w:val="none" w:sz="0" w:space="0" w:color="auto"/>
        <w:bottom w:val="none" w:sz="0" w:space="0" w:color="auto"/>
        <w:right w:val="none" w:sz="0" w:space="0" w:color="auto"/>
      </w:divBdr>
    </w:div>
    <w:div w:id="1942179066">
      <w:bodyDiv w:val="1"/>
      <w:marLeft w:val="0"/>
      <w:marRight w:val="0"/>
      <w:marTop w:val="0"/>
      <w:marBottom w:val="0"/>
      <w:divBdr>
        <w:top w:val="none" w:sz="0" w:space="0" w:color="auto"/>
        <w:left w:val="none" w:sz="0" w:space="0" w:color="auto"/>
        <w:bottom w:val="none" w:sz="0" w:space="0" w:color="auto"/>
        <w:right w:val="none" w:sz="0" w:space="0" w:color="auto"/>
      </w:divBdr>
    </w:div>
    <w:div w:id="1989092799">
      <w:bodyDiv w:val="1"/>
      <w:marLeft w:val="0"/>
      <w:marRight w:val="0"/>
      <w:marTop w:val="0"/>
      <w:marBottom w:val="0"/>
      <w:divBdr>
        <w:top w:val="none" w:sz="0" w:space="0" w:color="auto"/>
        <w:left w:val="none" w:sz="0" w:space="0" w:color="auto"/>
        <w:bottom w:val="none" w:sz="0" w:space="0" w:color="auto"/>
        <w:right w:val="none" w:sz="0" w:space="0" w:color="auto"/>
      </w:divBdr>
    </w:div>
    <w:div w:id="2025553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Users\caitlin.tubergen\Downloads\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6299-0444-84BB-4E1B6FE795D3}"/>
              </c:ext>
            </c:extLst>
          </c:dPt>
          <c:dPt>
            <c:idx val="1"/>
            <c:bubble3D val="0"/>
            <c:spPr>
              <a:solidFill>
                <a:srgbClr val="92D050"/>
              </a:solidFill>
            </c:spPr>
            <c:extLst>
              <c:ext xmlns:c16="http://schemas.microsoft.com/office/drawing/2014/chart" uri="{C3380CC4-5D6E-409C-BE32-E72D297353CC}">
                <c16:uniqueId val="{00000003-6299-0444-84BB-4E1B6FE795D3}"/>
              </c:ext>
            </c:extLst>
          </c:dPt>
          <c:dPt>
            <c:idx val="2"/>
            <c:bubble3D val="0"/>
            <c:spPr>
              <a:solidFill>
                <a:srgbClr val="FFFF00"/>
              </a:solidFill>
            </c:spPr>
            <c:extLst>
              <c:ext xmlns:c16="http://schemas.microsoft.com/office/drawing/2014/chart" uri="{C3380CC4-5D6E-409C-BE32-E72D297353CC}">
                <c16:uniqueId val="{00000005-6299-0444-84BB-4E1B6FE795D3}"/>
              </c:ext>
            </c:extLst>
          </c:dPt>
          <c:dPt>
            <c:idx val="3"/>
            <c:bubble3D val="0"/>
            <c:spPr>
              <a:solidFill>
                <a:srgbClr val="FF0000"/>
              </a:solidFill>
            </c:spPr>
            <c:extLst>
              <c:ext xmlns:c16="http://schemas.microsoft.com/office/drawing/2014/chart" uri="{C3380CC4-5D6E-409C-BE32-E72D297353CC}">
                <c16:uniqueId val="{00000007-6299-0444-84BB-4E1B6FE795D3}"/>
              </c:ext>
            </c:extLst>
          </c:dPt>
          <c:dPt>
            <c:idx val="4"/>
            <c:bubble3D val="0"/>
            <c:spPr>
              <a:solidFill>
                <a:schemeClr val="accent5">
                  <a:lumMod val="20000"/>
                  <a:lumOff val="80000"/>
                </a:schemeClr>
              </a:solidFill>
            </c:spPr>
            <c:extLst>
              <c:ext xmlns:c16="http://schemas.microsoft.com/office/drawing/2014/chart" uri="{C3380CC4-5D6E-409C-BE32-E72D297353CC}">
                <c16:uniqueId val="{00000009-6299-0444-84BB-4E1B6FE795D3}"/>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Responses'!$DL$47:$DL$51</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Responses'!$DM$47:$DM$51</c:f>
              <c:numCache>
                <c:formatCode>General</c:formatCode>
                <c:ptCount val="5"/>
                <c:pt idx="0">
                  <c:v>21</c:v>
                </c:pt>
                <c:pt idx="1">
                  <c:v>0</c:v>
                </c:pt>
                <c:pt idx="2">
                  <c:v>1</c:v>
                </c:pt>
                <c:pt idx="3">
                  <c:v>0</c:v>
                </c:pt>
                <c:pt idx="4">
                  <c:v>20</c:v>
                </c:pt>
              </c:numCache>
            </c:numRef>
          </c:val>
          <c:extLst>
            <c:ext xmlns:c16="http://schemas.microsoft.com/office/drawing/2014/chart" uri="{C3380CC4-5D6E-409C-BE32-E72D297353CC}">
              <c16:uniqueId val="{0000000A-6299-0444-84BB-4E1B6FE795D3}"/>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18</TotalTime>
  <Pages>4</Pages>
  <Words>838</Words>
  <Characters>4780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Berry Cobb</cp:lastModifiedBy>
  <cp:revision>3</cp:revision>
  <dcterms:created xsi:type="dcterms:W3CDTF">2019-01-08T15:20:00Z</dcterms:created>
  <dcterms:modified xsi:type="dcterms:W3CDTF">2019-01-08T16:00:00Z</dcterms:modified>
</cp:coreProperties>
</file>