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B24" w:rsidRPr="002860E2" w:rsidRDefault="00685B24" w:rsidP="00685B24">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rsidR="00685B24" w:rsidRPr="002860E2" w:rsidRDefault="00685B24" w:rsidP="00685B24">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del w:id="0" w:author="Berry Cobb" w:date="2019-01-08T09:14:00Z">
        <w:r w:rsidRPr="00242D81" w:rsidDel="00242D81">
          <w:rPr>
            <w:rFonts w:asciiTheme="minorHAnsi" w:hAnsiTheme="minorHAnsi"/>
            <w:sz w:val="22"/>
          </w:rPr>
          <w:delText xml:space="preserve">26 </w:delText>
        </w:r>
      </w:del>
      <w:ins w:id="1" w:author="Berry Cobb" w:date="2019-01-08T09:14:00Z">
        <w:r w:rsidR="00242D81">
          <w:rPr>
            <w:rFonts w:asciiTheme="minorHAnsi" w:hAnsiTheme="minorHAnsi"/>
            <w:sz w:val="22"/>
          </w:rPr>
          <w:t>08</w:t>
        </w:r>
        <w:r w:rsidR="00242D81" w:rsidRPr="00242D81">
          <w:rPr>
            <w:rFonts w:asciiTheme="minorHAnsi" w:hAnsiTheme="minorHAnsi"/>
            <w:sz w:val="22"/>
          </w:rPr>
          <w:t xml:space="preserve"> </w:t>
        </w:r>
      </w:ins>
      <w:del w:id="2" w:author="Berry Cobb" w:date="2019-01-08T09:14:00Z">
        <w:r w:rsidRPr="00242D81" w:rsidDel="00242D81">
          <w:rPr>
            <w:rFonts w:asciiTheme="minorHAnsi" w:hAnsiTheme="minorHAnsi"/>
            <w:sz w:val="22"/>
          </w:rPr>
          <w:delText xml:space="preserve">December </w:delText>
        </w:r>
      </w:del>
      <w:ins w:id="3" w:author="Berry Cobb" w:date="2019-01-08T09:14:00Z">
        <w:r w:rsidR="00242D81">
          <w:rPr>
            <w:rFonts w:asciiTheme="minorHAnsi" w:hAnsiTheme="minorHAnsi"/>
            <w:sz w:val="22"/>
          </w:rPr>
          <w:t>January</w:t>
        </w:r>
        <w:r w:rsidR="00242D81" w:rsidRPr="00242D81">
          <w:rPr>
            <w:rFonts w:asciiTheme="minorHAnsi" w:hAnsiTheme="minorHAnsi"/>
            <w:sz w:val="22"/>
          </w:rPr>
          <w:t xml:space="preserve"> </w:t>
        </w:r>
      </w:ins>
      <w:r w:rsidRPr="00242D81">
        <w:rPr>
          <w:rFonts w:asciiTheme="minorHAnsi" w:hAnsiTheme="minorHAnsi"/>
          <w:sz w:val="22"/>
        </w:rPr>
        <w:t>201</w:t>
      </w:r>
      <w:ins w:id="4" w:author="Berry Cobb" w:date="2019-01-08T09:14:00Z">
        <w:r w:rsidR="00242D81">
          <w:rPr>
            <w:rFonts w:asciiTheme="minorHAnsi" w:hAnsiTheme="minorHAnsi"/>
            <w:sz w:val="22"/>
          </w:rPr>
          <w:t>9</w:t>
        </w:r>
      </w:ins>
      <w:del w:id="5" w:author="Berry Cobb" w:date="2019-01-08T09:14:00Z">
        <w:r w:rsidRPr="00242D81" w:rsidDel="00242D81">
          <w:rPr>
            <w:rFonts w:asciiTheme="minorHAnsi" w:hAnsiTheme="minorHAnsi"/>
            <w:sz w:val="22"/>
          </w:rPr>
          <w:delText>8</w:delText>
        </w:r>
      </w:del>
    </w:p>
    <w:p w:rsidR="00685B24" w:rsidRPr="002860E2" w:rsidRDefault="00685B24" w:rsidP="00685B24">
      <w:pPr>
        <w:pStyle w:val="Heading1"/>
        <w:shd w:val="clear" w:color="auto" w:fill="0A3251"/>
        <w:rPr>
          <w:rFonts w:asciiTheme="minorHAnsi" w:hAnsiTheme="minorHAnsi"/>
          <w:color w:val="FFFFFF" w:themeColor="background1"/>
        </w:rPr>
      </w:pPr>
      <w:bookmarkStart w:id="6" w:name="_Toc435366253"/>
      <w:r>
        <w:rPr>
          <w:rFonts w:asciiTheme="minorHAnsi" w:hAnsiTheme="minorHAnsi"/>
          <w:color w:val="FFFFFF" w:themeColor="background1"/>
        </w:rPr>
        <w:t>PURPOSE</w:t>
      </w:r>
      <w:r w:rsidRPr="002860E2">
        <w:rPr>
          <w:rFonts w:asciiTheme="minorHAnsi" w:hAnsiTheme="minorHAnsi"/>
          <w:color w:val="FFFFFF" w:themeColor="background1"/>
        </w:rPr>
        <w:t xml:space="preserve"> </w:t>
      </w:r>
      <w:bookmarkEnd w:id="6"/>
      <w:r w:rsidR="00D003FA">
        <w:rPr>
          <w:rFonts w:asciiTheme="minorHAnsi" w:hAnsiTheme="minorHAnsi"/>
          <w:color w:val="FFFFFF" w:themeColor="background1"/>
        </w:rPr>
        <w:t>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85B24" w:rsidRPr="002860E2" w:rsidTr="0022424B">
        <w:trPr>
          <w:tblHeader/>
        </w:trPr>
        <w:tc>
          <w:tcPr>
            <w:tcW w:w="67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85B24" w:rsidRPr="002860E2" w:rsidTr="00FB5BE4">
        <w:tc>
          <w:tcPr>
            <w:tcW w:w="15390" w:type="dxa"/>
            <w:gridSpan w:val="4"/>
            <w:tcBorders>
              <w:bottom w:val="single" w:sz="4" w:space="0" w:color="000000"/>
            </w:tcBorders>
            <w:shd w:val="clear" w:color="auto" w:fill="D9D9D9" w:themeFill="background1" w:themeFillShade="D9"/>
          </w:tcPr>
          <w:p w:rsidR="00D003FA" w:rsidRPr="00D003FA" w:rsidRDefault="00D003FA" w:rsidP="00D003FA">
            <w:pPr>
              <w:rPr>
                <w:rFonts w:asciiTheme="minorHAnsi" w:eastAsia="Times New Roman" w:hAnsiTheme="minorHAnsi" w:cstheme="minorHAnsi"/>
                <w:sz w:val="20"/>
                <w:szCs w:val="20"/>
              </w:rPr>
            </w:pPr>
            <w:r w:rsidRPr="00D003FA">
              <w:rPr>
                <w:rFonts w:asciiTheme="minorHAnsi" w:hAnsiTheme="minorHAnsi" w:cstheme="minorHAnsi"/>
                <w:sz w:val="20"/>
                <w:szCs w:val="20"/>
              </w:rPr>
              <w:t>Enable communication with and/or notification to the Registered Name Holder and/or their delegated agents of technical and/or administrative issues with a Registered Name;</w:t>
            </w:r>
          </w:p>
          <w:p w:rsidR="00685B24" w:rsidRPr="002860E2" w:rsidRDefault="00D003FA" w:rsidP="00D003FA">
            <w:pPr>
              <w:contextualSpacing/>
              <w:rPr>
                <w:rFonts w:asciiTheme="minorHAnsi" w:hAnsiTheme="minorHAnsi"/>
                <w:b/>
                <w:sz w:val="22"/>
              </w:rPr>
            </w:pPr>
            <w:r w:rsidRPr="004B6E5D">
              <w:rPr>
                <w:rFonts w:asciiTheme="minorHAnsi" w:hAnsiTheme="minorHAnsi"/>
                <w:noProof/>
                <w:sz w:val="20"/>
                <w:szCs w:val="20"/>
              </w:rPr>
              <w:t xml:space="preserve"> </w:t>
            </w:r>
            <w:r w:rsidRPr="002860E2">
              <w:rPr>
                <w:rFonts w:asciiTheme="minorHAnsi" w:hAnsiTheme="minorHAnsi"/>
                <w:b/>
                <w:sz w:val="22"/>
              </w:rPr>
              <w:t xml:space="preserve"> </w:t>
            </w:r>
            <w:r w:rsidR="00FB5BE4">
              <w:rPr>
                <w:noProof/>
              </w:rPr>
              <w:drawing>
                <wp:inline distT="0" distB="0" distL="0" distR="0" wp14:anchorId="49FC8634" wp14:editId="044769AF">
                  <wp:extent cx="4660240" cy="2779844"/>
                  <wp:effectExtent l="0" t="0" r="1270" b="1905"/>
                  <wp:docPr id="1" name="Chart 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685B24" w:rsidRPr="002860E2" w:rsidTr="0022424B">
        <w:tc>
          <w:tcPr>
            <w:tcW w:w="15390" w:type="dxa"/>
            <w:gridSpan w:val="4"/>
            <w:tcBorders>
              <w:bottom w:val="single" w:sz="4" w:space="0" w:color="000000"/>
            </w:tcBorders>
            <w:shd w:val="clear" w:color="auto" w:fill="00B050"/>
          </w:tcPr>
          <w:p w:rsidR="00685B24" w:rsidRPr="002E20D5" w:rsidRDefault="00685B24" w:rsidP="0022424B">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AC0F17" w:rsidRDefault="006C5E13" w:rsidP="006C5E13">
            <w:pPr>
              <w:pStyle w:val="ColorfulList-Accent11"/>
              <w:ind w:left="0"/>
              <w:rPr>
                <w:rFonts w:asciiTheme="minorHAnsi" w:hAnsiTheme="minorHAnsi"/>
                <w:sz w:val="20"/>
                <w:szCs w:val="20"/>
              </w:rPr>
            </w:pPr>
            <w:r>
              <w:rPr>
                <w:rFonts w:asciiTheme="minorHAnsi" w:hAnsiTheme="minorHAnsi"/>
                <w:sz w:val="20"/>
                <w:szCs w:val="20"/>
              </w:rPr>
              <w:t>No additional comments made in support.</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Domain.com, LLC &amp; affiliates</w:t>
            </w:r>
          </w:p>
          <w:p w:rsid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Monica Sanders; i2Coalition</w:t>
            </w:r>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Tim Chen; </w:t>
            </w:r>
            <w:proofErr w:type="spellStart"/>
            <w:r w:rsidRPr="00A821DF">
              <w:rPr>
                <w:rFonts w:asciiTheme="minorHAnsi" w:hAnsiTheme="minorHAnsi"/>
                <w:sz w:val="20"/>
                <w:szCs w:val="20"/>
              </w:rPr>
              <w:t>DomainTools</w:t>
            </w:r>
            <w:proofErr w:type="spellEnd"/>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Greg Aaron; </w:t>
            </w:r>
            <w:proofErr w:type="spellStart"/>
            <w:r w:rsidRPr="00A821DF">
              <w:rPr>
                <w:rFonts w:asciiTheme="minorHAnsi" w:hAnsiTheme="minorHAnsi"/>
                <w:sz w:val="20"/>
                <w:szCs w:val="20"/>
              </w:rPr>
              <w:t>iThreat</w:t>
            </w:r>
            <w:proofErr w:type="spellEnd"/>
            <w:r w:rsidRPr="00A821DF">
              <w:rPr>
                <w:rFonts w:asciiTheme="minorHAnsi" w:hAnsiTheme="minorHAnsi"/>
                <w:sz w:val="20"/>
                <w:szCs w:val="20"/>
              </w:rPr>
              <w:t xml:space="preserve"> Cyber Group</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David Martel</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Etienne Laurin</w:t>
            </w:r>
          </w:p>
          <w:p w:rsidR="00656B0F" w:rsidRPr="006C5E13" w:rsidRDefault="00656B0F" w:rsidP="006C5E13">
            <w:pPr>
              <w:pStyle w:val="ListParagraph"/>
              <w:numPr>
                <w:ilvl w:val="0"/>
                <w:numId w:val="6"/>
              </w:numPr>
              <w:contextualSpacing/>
              <w:rPr>
                <w:rFonts w:asciiTheme="minorHAnsi" w:hAnsiTheme="minorHAnsi"/>
                <w:sz w:val="20"/>
                <w:szCs w:val="20"/>
              </w:rPr>
            </w:pPr>
            <w:proofErr w:type="spellStart"/>
            <w:r w:rsidRPr="00656B0F">
              <w:rPr>
                <w:rFonts w:asciiTheme="minorHAnsi" w:hAnsiTheme="minorHAnsi"/>
                <w:sz w:val="20"/>
                <w:szCs w:val="20"/>
              </w:rPr>
              <w:t>Evin</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Erdoğdu</w:t>
            </w:r>
            <w:proofErr w:type="spellEnd"/>
            <w:r w:rsidRPr="00656B0F">
              <w:rPr>
                <w:rFonts w:asciiTheme="minorHAnsi" w:hAnsiTheme="minorHAnsi"/>
                <w:sz w:val="20"/>
                <w:szCs w:val="20"/>
              </w:rPr>
              <w:t>; ALAC</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 xml:space="preserve">This is a legitimate purpose that is consistent with ICANN’s mission. Notification and communication with the domain name registrant for purposes of technical and/or administrative issue handling is helpful and necessary for both registrants and registrars. </w:t>
            </w:r>
          </w:p>
          <w:p w:rsidR="006C5E13" w:rsidRPr="002860E2" w:rsidRDefault="006C5E13" w:rsidP="00EA1F7C">
            <w:pPr>
              <w:pStyle w:val="ColorfulList-Accent11"/>
              <w:ind w:left="0"/>
              <w:rPr>
                <w:rFonts w:asciiTheme="minorHAnsi" w:hAnsiTheme="minorHAnsi"/>
                <w:sz w:val="20"/>
                <w:szCs w:val="20"/>
              </w:rPr>
            </w:pPr>
          </w:p>
        </w:tc>
        <w:tc>
          <w:tcPr>
            <w:tcW w:w="2700" w:type="dxa"/>
          </w:tcPr>
          <w:p w:rsidR="006C5E13" w:rsidRPr="00CE0B98" w:rsidRDefault="00EA1F7C" w:rsidP="006C5E13">
            <w:pPr>
              <w:contextualSpacing/>
              <w:rPr>
                <w:rFonts w:asciiTheme="minorHAnsi" w:hAnsiTheme="minorHAnsi"/>
                <w:sz w:val="20"/>
                <w:szCs w:val="20"/>
              </w:rPr>
            </w:pPr>
            <w:r w:rsidRPr="00EA1F7C">
              <w:rPr>
                <w:rFonts w:asciiTheme="minorHAnsi" w:hAnsiTheme="minorHAnsi"/>
                <w:sz w:val="20"/>
                <w:szCs w:val="20"/>
              </w:rPr>
              <w:t>A. Mark Massey; Domain Name Rights Coalition</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is a legitimate purpose that is consistent with ICANN’s mission. Notification and communication with the Registered Name Holder for purposes of technical and/or administrative issue handling is helpful and necessary for both registrants and registrars.</w:t>
            </w:r>
          </w:p>
        </w:tc>
        <w:tc>
          <w:tcPr>
            <w:tcW w:w="2700" w:type="dxa"/>
          </w:tcPr>
          <w:p w:rsidR="006C5E13" w:rsidRPr="00CE0B98" w:rsidRDefault="00A821DF" w:rsidP="006C5E13">
            <w:pPr>
              <w:contextualSpacing/>
              <w:rPr>
                <w:rFonts w:asciiTheme="minorHAnsi" w:hAnsiTheme="minorHAnsi"/>
                <w:sz w:val="20"/>
                <w:szCs w:val="20"/>
              </w:rPr>
            </w:pPr>
            <w:r w:rsidRPr="00A821DF">
              <w:rPr>
                <w:rFonts w:asciiTheme="minorHAnsi" w:hAnsiTheme="minorHAnsi"/>
                <w:sz w:val="20"/>
                <w:szCs w:val="20"/>
              </w:rPr>
              <w:t xml:space="preserve">Ayden </w:t>
            </w:r>
            <w:proofErr w:type="spellStart"/>
            <w:r w:rsidRPr="00A821DF">
              <w:rPr>
                <w:rFonts w:asciiTheme="minorHAnsi" w:hAnsiTheme="minorHAnsi"/>
                <w:sz w:val="20"/>
                <w:szCs w:val="20"/>
              </w:rPr>
              <w:t>Férdeline</w:t>
            </w:r>
            <w:proofErr w:type="spellEnd"/>
            <w:r w:rsidRPr="00A821DF">
              <w:rPr>
                <w:rFonts w:asciiTheme="minorHAnsi" w:hAnsiTheme="minorHAnsi"/>
                <w:sz w:val="20"/>
                <w:szCs w:val="20"/>
              </w:rPr>
              <w:t>; NCSG</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A821DF" w:rsidRPr="002860E2" w:rsidTr="0022424B">
        <w:trPr>
          <w:cantSplit/>
        </w:trPr>
        <w:tc>
          <w:tcPr>
            <w:tcW w:w="675" w:type="dxa"/>
          </w:tcPr>
          <w:p w:rsidR="00A821DF" w:rsidRPr="002860E2" w:rsidRDefault="00A821DF" w:rsidP="006C5E13">
            <w:pPr>
              <w:numPr>
                <w:ilvl w:val="0"/>
                <w:numId w:val="1"/>
              </w:numPr>
              <w:contextualSpacing/>
              <w:rPr>
                <w:rFonts w:asciiTheme="minorHAnsi" w:hAnsiTheme="minorHAnsi"/>
                <w:b/>
                <w:sz w:val="20"/>
                <w:szCs w:val="20"/>
              </w:rPr>
            </w:pPr>
          </w:p>
        </w:tc>
        <w:tc>
          <w:tcPr>
            <w:tcW w:w="8055" w:type="dxa"/>
          </w:tcPr>
          <w:p w:rsid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A821DF" w:rsidRDefault="00A821DF" w:rsidP="006C5E13">
            <w:pPr>
              <w:pStyle w:val="ColorfulList-Accent11"/>
              <w:ind w:left="0"/>
              <w:rPr>
                <w:rFonts w:asciiTheme="minorHAnsi" w:hAnsiTheme="minorHAnsi"/>
                <w:sz w:val="20"/>
                <w:szCs w:val="20"/>
              </w:rPr>
            </w:pPr>
          </w:p>
          <w:p w:rsidR="00A821DF" w:rsidRP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A821DF" w:rsidRPr="00A821DF"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0A0748" w:rsidRPr="002860E2" w:rsidRDefault="000A0748" w:rsidP="000A0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7" w:author="Berry Cobb" w:date="2019-01-08T09:52:00Z"/>
                <w:rFonts w:asciiTheme="minorHAnsi" w:eastAsia="Times New Roman" w:hAnsiTheme="minorHAnsi"/>
                <w:color w:val="000000"/>
                <w:sz w:val="20"/>
                <w:szCs w:val="20"/>
              </w:rPr>
            </w:pPr>
            <w:ins w:id="8" w:author="Berry Cobb" w:date="2019-01-08T09:52:00Z">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ins>
          </w:p>
          <w:p w:rsidR="000A0748" w:rsidRPr="00CE0B98" w:rsidRDefault="000A0748" w:rsidP="000A0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9" w:author="Berry Cobb" w:date="2019-01-08T09:52:00Z"/>
                <w:rFonts w:asciiTheme="minorHAnsi" w:eastAsia="Times New Roman" w:hAnsiTheme="minorHAnsi"/>
                <w:b/>
                <w:color w:val="000000"/>
                <w:sz w:val="20"/>
                <w:szCs w:val="20"/>
              </w:rPr>
            </w:pPr>
            <w:ins w:id="10" w:author="Berry Cobb" w:date="2019-01-08T09:52: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ins>
          </w:p>
          <w:p w:rsidR="000A0748" w:rsidRPr="002860E2" w:rsidRDefault="000A0748" w:rsidP="000A0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 w:author="Berry Cobb" w:date="2019-01-08T09:52:00Z"/>
                <w:rFonts w:asciiTheme="minorHAnsi" w:eastAsia="Times New Roman" w:hAnsiTheme="minorHAnsi"/>
                <w:color w:val="000000"/>
                <w:sz w:val="20"/>
                <w:szCs w:val="20"/>
              </w:rPr>
            </w:pPr>
          </w:p>
          <w:p w:rsidR="00A821DF" w:rsidRDefault="000A0748" w:rsidP="000A0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ins w:id="12" w:author="Berry Cobb" w:date="2019-01-08T09:52:00Z">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ins>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56B0F" w:rsidRPr="00656B0F" w:rsidRDefault="00656B0F" w:rsidP="00656B0F">
            <w:pPr>
              <w:pStyle w:val="ColorfulList-Accent11"/>
              <w:ind w:left="0"/>
              <w:rPr>
                <w:rFonts w:asciiTheme="minorHAnsi" w:hAnsiTheme="minorHAnsi"/>
                <w:sz w:val="20"/>
                <w:szCs w:val="20"/>
              </w:rPr>
            </w:pPr>
            <w:r w:rsidRPr="00656B0F">
              <w:rPr>
                <w:rFonts w:asciiTheme="minorHAnsi" w:hAnsiTheme="minorHAnsi"/>
                <w:sz w:val="20"/>
                <w:szCs w:val="20"/>
              </w:rPr>
              <w:t xml:space="preserve">This is a legitimate purpose that is consistent with ICANN’s mission. Notification and communication with the Registered Name Holder for purposes of technical and/or administrative issue handling is helpful and necessary for both registrants and registrars. </w:t>
            </w:r>
          </w:p>
          <w:p w:rsidR="006C5E13" w:rsidRDefault="006C5E13" w:rsidP="00656B0F">
            <w:pPr>
              <w:pStyle w:val="ColorfulList-Accent11"/>
              <w:ind w:left="0"/>
              <w:rPr>
                <w:rFonts w:asciiTheme="minorHAnsi" w:hAnsiTheme="minorHAnsi"/>
                <w:sz w:val="20"/>
                <w:szCs w:val="20"/>
              </w:rPr>
            </w:pPr>
          </w:p>
        </w:tc>
        <w:tc>
          <w:tcPr>
            <w:tcW w:w="2700" w:type="dxa"/>
          </w:tcPr>
          <w:p w:rsidR="006C5E13" w:rsidRPr="00CE0B98" w:rsidRDefault="00656B0F" w:rsidP="006C5E13">
            <w:pPr>
              <w:contextualSpacing/>
              <w:rPr>
                <w:rFonts w:asciiTheme="minorHAnsi" w:hAnsiTheme="minorHAnsi"/>
                <w:sz w:val="20"/>
                <w:szCs w:val="20"/>
              </w:rPr>
            </w:pPr>
            <w:proofErr w:type="spellStart"/>
            <w:r w:rsidRPr="00656B0F">
              <w:rPr>
                <w:rFonts w:asciiTheme="minorHAnsi" w:hAnsiTheme="minorHAnsi"/>
                <w:sz w:val="20"/>
                <w:szCs w:val="20"/>
              </w:rPr>
              <w:t>Farzaneh</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Badii</w:t>
            </w:r>
            <w:proofErr w:type="spellEnd"/>
            <w:r w:rsidRPr="00656B0F">
              <w:rPr>
                <w:rFonts w:asciiTheme="minorHAnsi" w:hAnsiTheme="minorHAnsi"/>
                <w:sz w:val="20"/>
                <w:szCs w:val="20"/>
              </w:rPr>
              <w:t xml:space="preserve">; Internet Governance Project </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2860E2" w:rsidRDefault="00246481" w:rsidP="006C5E13">
            <w:pPr>
              <w:pStyle w:val="ColorfulList-Accent11"/>
              <w:ind w:left="0"/>
              <w:rPr>
                <w:rFonts w:asciiTheme="minorHAnsi" w:hAnsiTheme="minorHAnsi"/>
                <w:sz w:val="20"/>
                <w:szCs w:val="20"/>
              </w:rPr>
            </w:pPr>
            <w:r w:rsidRPr="00246481">
              <w:rPr>
                <w:rFonts w:asciiTheme="minorHAnsi" w:hAnsiTheme="minorHAnsi"/>
                <w:sz w:val="20"/>
                <w:szCs w:val="20"/>
              </w:rPr>
              <w:t>The AG IS expresses support in particular for Purposes 2, 3, and 4, which on their own and cumulatively empower the legitimate interests of the cybersecurity community in using Whois data for cybersecurity and overall data protection purposes. Moreover, it is critical to note that use of the DNS for cybercrime undermines trust in the system and the overall integrity of the DNS.</w:t>
            </w:r>
          </w:p>
        </w:tc>
        <w:tc>
          <w:tcPr>
            <w:tcW w:w="2700" w:type="dxa"/>
          </w:tcPr>
          <w:p w:rsidR="006C5E13" w:rsidRPr="002860E2" w:rsidRDefault="00246481" w:rsidP="006C5E13">
            <w:pPr>
              <w:contextualSpacing/>
              <w:rPr>
                <w:rFonts w:asciiTheme="minorHAnsi" w:hAnsiTheme="minorHAnsi"/>
                <w:sz w:val="20"/>
                <w:szCs w:val="20"/>
              </w:rPr>
            </w:pPr>
            <w:r w:rsidRPr="00246481">
              <w:rPr>
                <w:rFonts w:asciiTheme="minorHAnsi" w:hAnsiTheme="minorHAnsi"/>
                <w:sz w:val="20"/>
                <w:szCs w:val="20"/>
              </w:rPr>
              <w:t xml:space="preserve">Greg </w:t>
            </w:r>
            <w:proofErr w:type="spellStart"/>
            <w:r w:rsidRPr="00246481">
              <w:rPr>
                <w:rFonts w:asciiTheme="minorHAnsi" w:hAnsiTheme="minorHAnsi"/>
                <w:sz w:val="20"/>
                <w:szCs w:val="20"/>
              </w:rPr>
              <w:t>Mounier</w:t>
            </w:r>
            <w:proofErr w:type="spellEnd"/>
            <w:r w:rsidRPr="00246481">
              <w:rPr>
                <w:rFonts w:asciiTheme="minorHAnsi" w:hAnsiTheme="minorHAnsi"/>
                <w:sz w:val="20"/>
                <w:szCs w:val="20"/>
              </w:rPr>
              <w:t xml:space="preserve"> on behalf of Europol AGIS; Europol Advisory Group on Internet Security</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15390" w:type="dxa"/>
            <w:gridSpan w:val="4"/>
            <w:shd w:val="clear" w:color="auto" w:fill="92D050"/>
          </w:tcPr>
          <w:p w:rsidR="006C5E13" w:rsidRPr="001556A8" w:rsidRDefault="006C5E13" w:rsidP="006C5E13">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6C5E13" w:rsidRPr="002860E2" w:rsidTr="00D003FA">
        <w:trPr>
          <w:cantSplit/>
          <w:trHeight w:val="1781"/>
        </w:trPr>
        <w:tc>
          <w:tcPr>
            <w:tcW w:w="675" w:type="dxa"/>
          </w:tcPr>
          <w:p w:rsidR="006C5E13" w:rsidRPr="002860E2" w:rsidRDefault="006C5E13" w:rsidP="006C5E13">
            <w:pPr>
              <w:numPr>
                <w:ilvl w:val="0"/>
                <w:numId w:val="1"/>
              </w:numPr>
              <w:contextualSpacing/>
              <w:rPr>
                <w:rFonts w:asciiTheme="minorHAnsi" w:hAnsiTheme="minorHAnsi"/>
                <w:b/>
                <w:sz w:val="20"/>
                <w:szCs w:val="20"/>
              </w:rPr>
            </w:pPr>
            <w:r>
              <w:rPr>
                <w:rFonts w:asciiTheme="minorHAnsi" w:hAnsiTheme="minorHAnsi"/>
                <w:b/>
                <w:sz w:val="20"/>
                <w:szCs w:val="20"/>
              </w:rPr>
              <w:lastRenderedPageBreak/>
              <w:t>4.</w:t>
            </w:r>
          </w:p>
        </w:tc>
        <w:tc>
          <w:tcPr>
            <w:tcW w:w="8055" w:type="dxa"/>
          </w:tcPr>
          <w:p w:rsidR="006C5E13" w:rsidRPr="002860E2" w:rsidRDefault="006C5E13" w:rsidP="006C5E13">
            <w:pPr>
              <w:pStyle w:val="ColorfulList-Accent11"/>
              <w:ind w:left="0"/>
              <w:rPr>
                <w:rFonts w:asciiTheme="minorHAnsi" w:hAnsiTheme="minorHAnsi"/>
                <w:sz w:val="20"/>
                <w:szCs w:val="20"/>
              </w:rPr>
            </w:pPr>
            <w:r w:rsidRPr="00D003FA">
              <w:rPr>
                <w:rFonts w:asciiTheme="minorHAnsi" w:hAnsiTheme="minorHAnsi"/>
                <w:sz w:val="20"/>
                <w:szCs w:val="20"/>
              </w:rPr>
              <w:t>simplify to "issues"</w:t>
            </w:r>
          </w:p>
          <w:p w:rsidR="006C5E13" w:rsidRPr="002860E2" w:rsidRDefault="006C5E13" w:rsidP="006C5E13">
            <w:pPr>
              <w:pStyle w:val="ColorfulList-Accent11"/>
              <w:ind w:left="0"/>
              <w:rPr>
                <w:rFonts w:asciiTheme="minorHAnsi" w:hAnsiTheme="minorHAnsi"/>
                <w:sz w:val="20"/>
                <w:szCs w:val="20"/>
              </w:rPr>
            </w:pPr>
            <w:r w:rsidRPr="008A4FF4">
              <w:rPr>
                <w:rFonts w:asciiTheme="minorHAnsi" w:hAnsiTheme="minorHAnsi"/>
                <w:sz w:val="20"/>
                <w:szCs w:val="20"/>
              </w:rPr>
              <w:t xml:space="preserve"> </w:t>
            </w:r>
          </w:p>
        </w:tc>
        <w:tc>
          <w:tcPr>
            <w:tcW w:w="2700" w:type="dxa"/>
          </w:tcPr>
          <w:p w:rsidR="006C5E13" w:rsidRPr="002860E2" w:rsidRDefault="006C5E13" w:rsidP="006C5E13">
            <w:pPr>
              <w:contextualSpacing/>
              <w:rPr>
                <w:rFonts w:asciiTheme="minorHAnsi" w:hAnsiTheme="minorHAnsi"/>
                <w:sz w:val="20"/>
                <w:szCs w:val="20"/>
              </w:rPr>
            </w:pPr>
            <w:r w:rsidRPr="00D003FA">
              <w:rPr>
                <w:rFonts w:asciiTheme="minorHAnsi" w:hAnsiTheme="minorHAnsi"/>
                <w:sz w:val="20"/>
                <w:szCs w:val="20"/>
              </w:rPr>
              <w:t>Michele Neylon; Blacknight Internet Solutions Ltd</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AE0F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ins w:id="13" w:author="Berry Cobb" w:date="2019-01-08T09:59:00Z">
              <w:r w:rsidR="00AE0FB9">
                <w:rPr>
                  <w:rFonts w:asciiTheme="minorHAnsi" w:eastAsia="Times New Roman" w:hAnsiTheme="minorHAnsi"/>
                  <w:color w:val="000000"/>
                  <w:sz w:val="20"/>
                  <w:szCs w:val="20"/>
                </w:rPr>
                <w:t xml:space="preserve"> </w:t>
              </w:r>
            </w:ins>
            <w:ins w:id="14" w:author="Berry Cobb" w:date="2019-01-08T10:04:00Z">
              <w:r w:rsidR="001B440B">
                <w:rPr>
                  <w:rFonts w:asciiTheme="minorHAnsi" w:eastAsia="Times New Roman" w:hAnsiTheme="minorHAnsi"/>
                  <w:color w:val="000000"/>
                  <w:sz w:val="20"/>
                  <w:szCs w:val="20"/>
                </w:rPr>
                <w:t>The EPDP considered like comments such as “issues”</w:t>
              </w:r>
            </w:ins>
            <w:ins w:id="15" w:author="Berry Cobb" w:date="2019-01-08T10:05:00Z">
              <w:r w:rsidR="001B440B">
                <w:rPr>
                  <w:rFonts w:asciiTheme="minorHAnsi" w:eastAsia="Times New Roman" w:hAnsiTheme="minorHAnsi"/>
                  <w:color w:val="000000"/>
                  <w:sz w:val="20"/>
                  <w:szCs w:val="20"/>
                </w:rPr>
                <w:t xml:space="preserve"> use in general and specificity of</w:t>
              </w:r>
            </w:ins>
            <w:ins w:id="16" w:author="Berry Cobb" w:date="2019-01-08T10:06:00Z">
              <w:r w:rsidR="001B440B">
                <w:rPr>
                  <w:rFonts w:asciiTheme="minorHAnsi" w:eastAsia="Times New Roman" w:hAnsiTheme="minorHAnsi"/>
                  <w:color w:val="000000"/>
                  <w:sz w:val="20"/>
                  <w:szCs w:val="20"/>
                </w:rPr>
                <w:t xml:space="preserve"> said issues. </w:t>
              </w:r>
              <w:proofErr w:type="gramStart"/>
              <w:r w:rsidR="001B440B">
                <w:rPr>
                  <w:rFonts w:asciiTheme="minorHAnsi" w:eastAsia="Times New Roman" w:hAnsiTheme="minorHAnsi"/>
                  <w:color w:val="000000"/>
                  <w:sz w:val="20"/>
                  <w:szCs w:val="20"/>
                </w:rPr>
                <w:t>Also</w:t>
              </w:r>
              <w:proofErr w:type="gramEnd"/>
              <w:r w:rsidR="001B440B">
                <w:rPr>
                  <w:rFonts w:asciiTheme="minorHAnsi" w:eastAsia="Times New Roman" w:hAnsiTheme="minorHAnsi"/>
                  <w:color w:val="000000"/>
                  <w:sz w:val="20"/>
                  <w:szCs w:val="20"/>
                </w:rPr>
                <w:t xml:space="preserve"> the use of “designat</w:t>
              </w:r>
            </w:ins>
            <w:ins w:id="17" w:author="Berry Cobb" w:date="2019-01-08T10:07:00Z">
              <w:r w:rsidR="001B440B">
                <w:rPr>
                  <w:rFonts w:asciiTheme="minorHAnsi" w:eastAsia="Times New Roman" w:hAnsiTheme="minorHAnsi"/>
                  <w:color w:val="000000"/>
                  <w:sz w:val="20"/>
                  <w:szCs w:val="20"/>
                </w:rPr>
                <w:t>ed agent” is less clear under GDPR and the same purpose would apply to delegated agents is the RNH is legally allowed to do so.</w:t>
              </w:r>
            </w:ins>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ins w:id="18" w:author="Berry Cobb" w:date="2019-01-08T10:03:00Z">
              <w:r w:rsidR="001B440B">
                <w:rPr>
                  <w:rFonts w:asciiTheme="minorHAnsi" w:eastAsia="Times New Roman" w:hAnsiTheme="minorHAnsi"/>
                  <w:color w:val="000000"/>
                  <w:sz w:val="20"/>
                  <w:szCs w:val="20"/>
                </w:rPr>
                <w:t xml:space="preserve"> Edits made to purpose</w:t>
              </w:r>
            </w:ins>
            <w:ins w:id="19" w:author="Berry Cobb" w:date="2019-01-08T10:08:00Z">
              <w:r w:rsidR="001B440B">
                <w:rPr>
                  <w:rFonts w:asciiTheme="minorHAnsi" w:eastAsia="Times New Roman" w:hAnsiTheme="minorHAnsi"/>
                  <w:color w:val="000000"/>
                  <w:sz w:val="20"/>
                  <w:szCs w:val="20"/>
                </w:rPr>
                <w:t xml:space="preserve"> statement</w:t>
              </w:r>
            </w:ins>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del w:id="20" w:author="Berry Cobb" w:date="2019-01-08T10:03:00Z">
              <w:r w:rsidRPr="002860E2" w:rsidDel="001B440B">
                <w:rPr>
                  <w:rFonts w:asciiTheme="minorHAnsi" w:hAnsiTheme="minorHAnsi"/>
                  <w:sz w:val="20"/>
                  <w:szCs w:val="20"/>
                </w:rPr>
                <w:delText>[Instruction of what was done.]</w:delText>
              </w:r>
            </w:del>
            <w:ins w:id="21" w:author="Berry Cobb" w:date="2019-01-08T10:03:00Z">
              <w:r w:rsidR="001B440B">
                <w:rPr>
                  <w:rFonts w:asciiTheme="minorHAnsi" w:hAnsiTheme="minorHAnsi"/>
                  <w:sz w:val="20"/>
                  <w:szCs w:val="20"/>
                </w:rPr>
                <w:t xml:space="preserve">Adopted wording change: </w:t>
              </w:r>
              <w:r w:rsidR="001B440B" w:rsidRPr="001B440B">
                <w:rPr>
                  <w:rFonts w:asciiTheme="minorHAnsi" w:hAnsiTheme="minorHAnsi"/>
                  <w:sz w:val="20"/>
                  <w:szCs w:val="20"/>
                </w:rPr>
                <w:t>"Enable communication with the Registered Name Holder on matters relating to the Registered Name. "</w:t>
              </w:r>
            </w:ins>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the provisioning of domain name registrations, including, to the extent necessary, communication with the RNH, or their designated agent, of any technical or administrative issues that would impact such registration.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Recommendation is poorly written and contains excess wording to no benefit.</w:t>
            </w:r>
          </w:p>
          <w:p w:rsidR="006C5E13" w:rsidRPr="002860E2" w:rsidRDefault="006C5E13" w:rsidP="006C5E13">
            <w:pPr>
              <w:rPr>
                <w:rFonts w:asciiTheme="minorHAnsi" w:hAnsiTheme="minorHAnsi"/>
                <w:sz w:val="20"/>
                <w:szCs w:val="20"/>
              </w:rPr>
            </w:pPr>
          </w:p>
        </w:tc>
        <w:tc>
          <w:tcPr>
            <w:tcW w:w="2700" w:type="dxa"/>
          </w:tcPr>
          <w:p w:rsidR="006C5E13" w:rsidRPr="006C5E13" w:rsidRDefault="006C5E13" w:rsidP="006C5E13">
            <w:pPr>
              <w:contextualSpacing/>
              <w:rPr>
                <w:rFonts w:asciiTheme="minorHAnsi" w:hAnsiTheme="minorHAnsi"/>
                <w:sz w:val="20"/>
                <w:szCs w:val="20"/>
              </w:rPr>
            </w:pPr>
            <w:r w:rsidRPr="006C5E13">
              <w:rPr>
                <w:rFonts w:asciiTheme="minorHAnsi" w:hAnsiTheme="minorHAnsi"/>
                <w:sz w:val="20"/>
                <w:szCs w:val="20"/>
              </w:rPr>
              <w:t>Sara Bockey; GoDaddy</w:t>
            </w:r>
          </w:p>
          <w:p w:rsidR="006C5E13" w:rsidRPr="006C5E13" w:rsidRDefault="006C5E13" w:rsidP="006C5E13">
            <w:pPr>
              <w:contextualSpacing/>
              <w:rPr>
                <w:rFonts w:asciiTheme="minorHAnsi" w:hAnsiTheme="minorHAnsi"/>
                <w:sz w:val="20"/>
                <w:szCs w:val="20"/>
              </w:rPr>
            </w:pP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 w:author="Berry Cobb" w:date="2019-01-08T10:09:00Z"/>
                <w:rFonts w:asciiTheme="minorHAnsi" w:eastAsia="Times New Roman" w:hAnsiTheme="minorHAnsi"/>
                <w:color w:val="000000"/>
                <w:sz w:val="20"/>
                <w:szCs w:val="20"/>
              </w:rPr>
            </w:pPr>
            <w:ins w:id="23" w:author="Berry Cobb" w:date="2019-01-08T10:09: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 w:author="Berry Cobb" w:date="2019-01-08T10:09:00Z"/>
                <w:rFonts w:asciiTheme="minorHAnsi" w:eastAsia="Times New Roman" w:hAnsiTheme="minorHAnsi"/>
                <w:color w:val="000000"/>
                <w:sz w:val="20"/>
                <w:szCs w:val="20"/>
              </w:rPr>
            </w:pPr>
            <w:ins w:id="25" w:author="Berry Cobb" w:date="2019-01-08T10:09: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 w:author="Berry Cobb" w:date="2019-01-08T10:09: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 w:author="Berry Cobb" w:date="2019-01-08T10:09:00Z"/>
                <w:rFonts w:asciiTheme="minorHAnsi" w:eastAsia="Times New Roman" w:hAnsiTheme="minorHAnsi"/>
                <w:color w:val="000000"/>
                <w:sz w:val="20"/>
                <w:szCs w:val="20"/>
              </w:rPr>
            </w:pPr>
            <w:ins w:id="28" w:author="Berry Cobb" w:date="2019-01-08T10:09: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9" w:author="Berry Cobb" w:date="2019-01-08T10:09:00Z"/>
                <w:rFonts w:asciiTheme="minorHAnsi" w:hAnsiTheme="minorHAnsi"/>
                <w:sz w:val="20"/>
                <w:szCs w:val="20"/>
              </w:rPr>
            </w:pPr>
          </w:p>
          <w:p w:rsidR="001B440B" w:rsidRPr="002860E2" w:rsidRDefault="001B440B" w:rsidP="001B440B">
            <w:pPr>
              <w:contextualSpacing/>
              <w:rPr>
                <w:ins w:id="30" w:author="Berry Cobb" w:date="2019-01-08T10:09:00Z"/>
                <w:rFonts w:asciiTheme="minorHAnsi" w:hAnsiTheme="minorHAnsi"/>
                <w:sz w:val="20"/>
                <w:szCs w:val="20"/>
              </w:rPr>
            </w:pPr>
            <w:ins w:id="31" w:author="Berry Cobb" w:date="2019-01-08T10:09: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2" w:author="Berry Cobb" w:date="2019-01-08T10:09:00Z"/>
                <w:rFonts w:asciiTheme="minorHAnsi" w:eastAsia="Times New Roman" w:hAnsiTheme="minorHAnsi"/>
                <w:color w:val="000000"/>
                <w:sz w:val="20"/>
                <w:szCs w:val="20"/>
              </w:rPr>
            </w:pPr>
            <w:del w:id="33" w:author="Berry Cobb" w:date="2019-01-08T10:09: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4" w:author="Berry Cobb" w:date="2019-01-08T10:09:00Z"/>
                <w:rFonts w:asciiTheme="minorHAnsi" w:eastAsia="Times New Roman" w:hAnsiTheme="minorHAnsi"/>
                <w:b/>
                <w:color w:val="000000"/>
                <w:sz w:val="20"/>
                <w:szCs w:val="20"/>
              </w:rPr>
            </w:pPr>
            <w:del w:id="35" w:author="Berry Cobb" w:date="2019-01-08T10:09: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6" w:author="Berry Cobb" w:date="2019-01-08T10:09: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7" w:author="Berry Cobb" w:date="2019-01-08T10:09:00Z"/>
                <w:rFonts w:asciiTheme="minorHAnsi" w:eastAsia="Times New Roman" w:hAnsiTheme="minorHAnsi"/>
                <w:b/>
                <w:color w:val="000000"/>
                <w:sz w:val="20"/>
                <w:szCs w:val="20"/>
              </w:rPr>
            </w:pPr>
            <w:del w:id="38" w:author="Berry Cobb" w:date="2019-01-08T10:09: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39" w:author="Berry Cobb" w:date="2019-01-08T10:09:00Z"/>
                <w:rFonts w:asciiTheme="minorHAnsi" w:hAnsiTheme="minorHAnsi"/>
                <w:sz w:val="20"/>
                <w:szCs w:val="20"/>
              </w:rPr>
            </w:pPr>
          </w:p>
          <w:p w:rsidR="006C5E13" w:rsidRPr="002860E2" w:rsidDel="001B440B" w:rsidRDefault="006C5E13" w:rsidP="006C5E13">
            <w:pPr>
              <w:contextualSpacing/>
              <w:rPr>
                <w:del w:id="40" w:author="Berry Cobb" w:date="2019-01-08T10:09:00Z"/>
                <w:rFonts w:asciiTheme="minorHAnsi" w:hAnsiTheme="minorHAnsi"/>
                <w:sz w:val="20"/>
                <w:szCs w:val="20"/>
              </w:rPr>
            </w:pPr>
            <w:del w:id="41" w:author="Berry Cobb" w:date="2019-01-08T10:09: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Change to: Enable Communications with and/or notification to the RNH, or their designated agent, for issues regarding a Registered Name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Recommendation is poorly written and contains excess wording to no benefit. </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Volker </w:t>
            </w:r>
            <w:proofErr w:type="spellStart"/>
            <w:r w:rsidRPr="006C5E13">
              <w:rPr>
                <w:rFonts w:asciiTheme="minorHAnsi" w:hAnsiTheme="minorHAnsi"/>
                <w:sz w:val="20"/>
                <w:szCs w:val="20"/>
              </w:rPr>
              <w:t>Greimann</w:t>
            </w:r>
            <w:proofErr w:type="spellEnd"/>
            <w:r w:rsidRPr="006C5E13">
              <w:rPr>
                <w:rFonts w:asciiTheme="minorHAnsi" w:hAnsiTheme="minorHAnsi"/>
                <w:sz w:val="20"/>
                <w:szCs w:val="20"/>
              </w:rPr>
              <w:t>; Key-Systems GmbH</w:t>
            </w:r>
          </w:p>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Zoe Bonython; </w:t>
            </w:r>
            <w:proofErr w:type="spellStart"/>
            <w:r w:rsidRPr="006C5E13">
              <w:rPr>
                <w:rFonts w:asciiTheme="minorHAnsi" w:hAnsiTheme="minorHAnsi"/>
                <w:sz w:val="20"/>
                <w:szCs w:val="20"/>
              </w:rPr>
              <w:t>RrSG</w:t>
            </w:r>
            <w:proofErr w:type="spellEnd"/>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2" w:author="Berry Cobb" w:date="2019-01-08T10:09:00Z"/>
                <w:rFonts w:asciiTheme="minorHAnsi" w:eastAsia="Times New Roman" w:hAnsiTheme="minorHAnsi"/>
                <w:color w:val="000000"/>
                <w:sz w:val="20"/>
                <w:szCs w:val="20"/>
              </w:rPr>
            </w:pPr>
            <w:ins w:id="43" w:author="Berry Cobb" w:date="2019-01-08T10:09: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4" w:author="Berry Cobb" w:date="2019-01-08T10:09:00Z"/>
                <w:rFonts w:asciiTheme="minorHAnsi" w:eastAsia="Times New Roman" w:hAnsiTheme="minorHAnsi"/>
                <w:color w:val="000000"/>
                <w:sz w:val="20"/>
                <w:szCs w:val="20"/>
              </w:rPr>
            </w:pPr>
            <w:ins w:id="45" w:author="Berry Cobb" w:date="2019-01-08T10:09: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6" w:author="Berry Cobb" w:date="2019-01-08T10:09: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47" w:author="Berry Cobb" w:date="2019-01-08T10:09:00Z"/>
                <w:rFonts w:asciiTheme="minorHAnsi" w:eastAsia="Times New Roman" w:hAnsiTheme="minorHAnsi"/>
                <w:color w:val="000000"/>
                <w:sz w:val="20"/>
                <w:szCs w:val="20"/>
              </w:rPr>
            </w:pPr>
            <w:ins w:id="48" w:author="Berry Cobb" w:date="2019-01-08T10:09: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49" w:author="Berry Cobb" w:date="2019-01-08T10:09:00Z"/>
                <w:rFonts w:asciiTheme="minorHAnsi" w:hAnsiTheme="minorHAnsi"/>
                <w:sz w:val="20"/>
                <w:szCs w:val="20"/>
              </w:rPr>
            </w:pPr>
          </w:p>
          <w:p w:rsidR="001B440B" w:rsidRPr="002860E2" w:rsidRDefault="001B440B" w:rsidP="001B440B">
            <w:pPr>
              <w:contextualSpacing/>
              <w:rPr>
                <w:ins w:id="50" w:author="Berry Cobb" w:date="2019-01-08T10:09:00Z"/>
                <w:rFonts w:asciiTheme="minorHAnsi" w:hAnsiTheme="minorHAnsi"/>
                <w:sz w:val="20"/>
                <w:szCs w:val="20"/>
              </w:rPr>
            </w:pPr>
            <w:ins w:id="51" w:author="Berry Cobb" w:date="2019-01-08T10:09: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52" w:author="Berry Cobb" w:date="2019-01-08T10:09:00Z"/>
                <w:rFonts w:asciiTheme="minorHAnsi" w:eastAsia="Times New Roman" w:hAnsiTheme="minorHAnsi"/>
                <w:color w:val="000000"/>
                <w:sz w:val="20"/>
                <w:szCs w:val="20"/>
              </w:rPr>
            </w:pPr>
            <w:del w:id="53" w:author="Berry Cobb" w:date="2019-01-08T10:09: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54" w:author="Berry Cobb" w:date="2019-01-08T10:09:00Z"/>
                <w:rFonts w:asciiTheme="minorHAnsi" w:eastAsia="Times New Roman" w:hAnsiTheme="minorHAnsi"/>
                <w:b/>
                <w:color w:val="000000"/>
                <w:sz w:val="20"/>
                <w:szCs w:val="20"/>
              </w:rPr>
            </w:pPr>
            <w:del w:id="55" w:author="Berry Cobb" w:date="2019-01-08T10:09: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56" w:author="Berry Cobb" w:date="2019-01-08T10:09: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57" w:author="Berry Cobb" w:date="2019-01-08T10:09:00Z"/>
                <w:rFonts w:asciiTheme="minorHAnsi" w:eastAsia="Times New Roman" w:hAnsiTheme="minorHAnsi"/>
                <w:b/>
                <w:color w:val="000000"/>
                <w:sz w:val="20"/>
                <w:szCs w:val="20"/>
              </w:rPr>
            </w:pPr>
            <w:del w:id="58" w:author="Berry Cobb" w:date="2019-01-08T10:09: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59" w:author="Berry Cobb" w:date="2019-01-08T10:09:00Z"/>
                <w:rFonts w:asciiTheme="minorHAnsi" w:hAnsiTheme="minorHAnsi"/>
                <w:sz w:val="20"/>
                <w:szCs w:val="20"/>
              </w:rPr>
            </w:pPr>
          </w:p>
          <w:p w:rsidR="006C5E13" w:rsidRPr="002860E2" w:rsidDel="001B440B" w:rsidRDefault="006C5E13" w:rsidP="006C5E13">
            <w:pPr>
              <w:contextualSpacing/>
              <w:rPr>
                <w:del w:id="60" w:author="Berry Cobb" w:date="2019-01-08T10:09:00Z"/>
                <w:rFonts w:asciiTheme="minorHAnsi" w:hAnsiTheme="minorHAnsi"/>
                <w:sz w:val="20"/>
                <w:szCs w:val="20"/>
              </w:rPr>
            </w:pPr>
            <w:del w:id="61" w:author="Berry Cobb" w:date="2019-01-08T10:09: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Lars Steffen; eco – Association of the Internet Industry</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2" w:author="Berry Cobb" w:date="2019-01-08T10:10:00Z"/>
                <w:rFonts w:asciiTheme="minorHAnsi" w:eastAsia="Times New Roman" w:hAnsiTheme="minorHAnsi"/>
                <w:color w:val="000000"/>
                <w:sz w:val="20"/>
                <w:szCs w:val="20"/>
              </w:rPr>
            </w:pPr>
            <w:ins w:id="63"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4" w:author="Berry Cobb" w:date="2019-01-08T10:10:00Z"/>
                <w:rFonts w:asciiTheme="minorHAnsi" w:eastAsia="Times New Roman" w:hAnsiTheme="minorHAnsi"/>
                <w:color w:val="000000"/>
                <w:sz w:val="20"/>
                <w:szCs w:val="20"/>
              </w:rPr>
            </w:pPr>
            <w:ins w:id="65"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6"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67" w:author="Berry Cobb" w:date="2019-01-08T10:10:00Z"/>
                <w:rFonts w:asciiTheme="minorHAnsi" w:eastAsia="Times New Roman" w:hAnsiTheme="minorHAnsi"/>
                <w:color w:val="000000"/>
                <w:sz w:val="20"/>
                <w:szCs w:val="20"/>
              </w:rPr>
            </w:pPr>
            <w:ins w:id="68"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69" w:author="Berry Cobb" w:date="2019-01-08T10:10:00Z"/>
                <w:rFonts w:asciiTheme="minorHAnsi" w:hAnsiTheme="minorHAnsi"/>
                <w:sz w:val="20"/>
                <w:szCs w:val="20"/>
              </w:rPr>
            </w:pPr>
          </w:p>
          <w:p w:rsidR="001B440B" w:rsidRPr="002860E2" w:rsidRDefault="001B440B" w:rsidP="001B440B">
            <w:pPr>
              <w:contextualSpacing/>
              <w:rPr>
                <w:ins w:id="70" w:author="Berry Cobb" w:date="2019-01-08T10:10:00Z"/>
                <w:rFonts w:asciiTheme="minorHAnsi" w:hAnsiTheme="minorHAnsi"/>
                <w:sz w:val="20"/>
                <w:szCs w:val="20"/>
              </w:rPr>
            </w:pPr>
            <w:ins w:id="71"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72" w:author="Berry Cobb" w:date="2019-01-08T10:10:00Z"/>
                <w:rFonts w:asciiTheme="minorHAnsi" w:eastAsia="Times New Roman" w:hAnsiTheme="minorHAnsi"/>
                <w:color w:val="000000"/>
                <w:sz w:val="20"/>
                <w:szCs w:val="20"/>
              </w:rPr>
            </w:pPr>
            <w:del w:id="73"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74" w:author="Berry Cobb" w:date="2019-01-08T10:10:00Z"/>
                <w:rFonts w:asciiTheme="minorHAnsi" w:eastAsia="Times New Roman" w:hAnsiTheme="minorHAnsi"/>
                <w:b/>
                <w:color w:val="000000"/>
                <w:sz w:val="20"/>
                <w:szCs w:val="20"/>
              </w:rPr>
            </w:pPr>
            <w:del w:id="75"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76"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77" w:author="Berry Cobb" w:date="2019-01-08T10:10:00Z"/>
                <w:rFonts w:asciiTheme="minorHAnsi" w:eastAsia="Times New Roman" w:hAnsiTheme="minorHAnsi"/>
                <w:b/>
                <w:color w:val="000000"/>
                <w:sz w:val="20"/>
                <w:szCs w:val="20"/>
              </w:rPr>
            </w:pPr>
            <w:del w:id="78"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79" w:author="Berry Cobb" w:date="2019-01-08T10:10:00Z"/>
                <w:rFonts w:asciiTheme="minorHAnsi" w:hAnsiTheme="minorHAnsi"/>
                <w:sz w:val="20"/>
                <w:szCs w:val="20"/>
              </w:rPr>
            </w:pPr>
          </w:p>
          <w:p w:rsidR="006C5E13" w:rsidRPr="002860E2" w:rsidRDefault="006C5E13" w:rsidP="006C5E13">
            <w:pPr>
              <w:contextualSpacing/>
              <w:rPr>
                <w:rFonts w:asciiTheme="minorHAnsi" w:hAnsiTheme="minorHAnsi"/>
                <w:sz w:val="20"/>
                <w:szCs w:val="20"/>
              </w:rPr>
            </w:pPr>
            <w:del w:id="8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eastAsia="Times New Roman" w:hAnsiTheme="minorHAnsi" w:cstheme="minorHAnsi"/>
                <w:sz w:val="21"/>
                <w:szCs w:val="21"/>
              </w:rPr>
            </w:pPr>
            <w:r w:rsidRPr="006C5E13">
              <w:rPr>
                <w:rFonts w:asciiTheme="minorHAnsi" w:eastAsia="Times New Roman" w:hAnsiTheme="minorHAnsi" w:cstheme="minorHAnsi"/>
                <w:sz w:val="21"/>
                <w:szCs w:val="21"/>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eastAsia="Times New Roman" w:hAnsiTheme="minorHAnsi" w:cstheme="minorHAnsi"/>
                <w:sz w:val="21"/>
                <w:szCs w:val="21"/>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Wolf-Ulrich </w:t>
            </w:r>
            <w:proofErr w:type="spellStart"/>
            <w:r w:rsidRPr="006C5E13">
              <w:rPr>
                <w:rFonts w:asciiTheme="minorHAnsi" w:hAnsiTheme="minorHAnsi"/>
                <w:sz w:val="20"/>
                <w:szCs w:val="20"/>
              </w:rPr>
              <w:t>Knoben</w:t>
            </w:r>
            <w:proofErr w:type="spellEnd"/>
            <w:r w:rsidRPr="006C5E13">
              <w:rPr>
                <w:rFonts w:asciiTheme="minorHAnsi" w:hAnsiTheme="minorHAnsi"/>
                <w:sz w:val="20"/>
                <w:szCs w:val="20"/>
              </w:rPr>
              <w:t>; ISPCP Constituency</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1" w:author="Berry Cobb" w:date="2019-01-08T10:10:00Z"/>
                <w:rFonts w:asciiTheme="minorHAnsi" w:eastAsia="Times New Roman" w:hAnsiTheme="minorHAnsi"/>
                <w:color w:val="000000"/>
                <w:sz w:val="20"/>
                <w:szCs w:val="20"/>
              </w:rPr>
            </w:pPr>
            <w:ins w:id="8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3" w:author="Berry Cobb" w:date="2019-01-08T10:10:00Z"/>
                <w:rFonts w:asciiTheme="minorHAnsi" w:eastAsia="Times New Roman" w:hAnsiTheme="minorHAnsi"/>
                <w:color w:val="000000"/>
                <w:sz w:val="20"/>
                <w:szCs w:val="20"/>
              </w:rPr>
            </w:pPr>
            <w:ins w:id="8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86" w:author="Berry Cobb" w:date="2019-01-08T10:10:00Z"/>
                <w:rFonts w:asciiTheme="minorHAnsi" w:eastAsia="Times New Roman" w:hAnsiTheme="minorHAnsi"/>
                <w:color w:val="000000"/>
                <w:sz w:val="20"/>
                <w:szCs w:val="20"/>
              </w:rPr>
            </w:pPr>
            <w:ins w:id="8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88" w:author="Berry Cobb" w:date="2019-01-08T10:10:00Z"/>
                <w:rFonts w:asciiTheme="minorHAnsi" w:hAnsiTheme="minorHAnsi"/>
                <w:sz w:val="20"/>
                <w:szCs w:val="20"/>
              </w:rPr>
            </w:pPr>
          </w:p>
          <w:p w:rsidR="001B440B" w:rsidRPr="002860E2" w:rsidRDefault="001B440B" w:rsidP="001B440B">
            <w:pPr>
              <w:contextualSpacing/>
              <w:rPr>
                <w:ins w:id="89" w:author="Berry Cobb" w:date="2019-01-08T10:10:00Z"/>
                <w:rFonts w:asciiTheme="minorHAnsi" w:hAnsiTheme="minorHAnsi"/>
                <w:sz w:val="20"/>
                <w:szCs w:val="20"/>
              </w:rPr>
            </w:pPr>
            <w:ins w:id="9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1" w:author="Berry Cobb" w:date="2019-01-08T10:10:00Z"/>
                <w:rFonts w:asciiTheme="minorHAnsi" w:eastAsia="Times New Roman" w:hAnsiTheme="minorHAnsi"/>
                <w:color w:val="000000"/>
                <w:sz w:val="20"/>
                <w:szCs w:val="20"/>
              </w:rPr>
            </w:pPr>
            <w:del w:id="9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3" w:author="Berry Cobb" w:date="2019-01-08T10:10:00Z"/>
                <w:rFonts w:asciiTheme="minorHAnsi" w:eastAsia="Times New Roman" w:hAnsiTheme="minorHAnsi"/>
                <w:b/>
                <w:color w:val="000000"/>
                <w:sz w:val="20"/>
                <w:szCs w:val="20"/>
              </w:rPr>
            </w:pPr>
            <w:del w:id="9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5"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96" w:author="Berry Cobb" w:date="2019-01-08T10:10:00Z"/>
                <w:rFonts w:asciiTheme="minorHAnsi" w:eastAsia="Times New Roman" w:hAnsiTheme="minorHAnsi"/>
                <w:b/>
                <w:color w:val="000000"/>
                <w:sz w:val="20"/>
                <w:szCs w:val="20"/>
              </w:rPr>
            </w:pPr>
            <w:del w:id="97"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98" w:author="Berry Cobb" w:date="2019-01-08T10:10:00Z"/>
                <w:rFonts w:asciiTheme="minorHAnsi" w:hAnsiTheme="minorHAnsi"/>
                <w:sz w:val="20"/>
                <w:szCs w:val="20"/>
              </w:rPr>
            </w:pPr>
          </w:p>
          <w:p w:rsidR="006C5E13" w:rsidRPr="002860E2" w:rsidDel="001B440B" w:rsidRDefault="006C5E13" w:rsidP="006C5E13">
            <w:pPr>
              <w:contextualSpacing/>
              <w:rPr>
                <w:del w:id="99" w:author="Berry Cobb" w:date="2019-01-08T10:10:00Z"/>
                <w:rFonts w:asciiTheme="minorHAnsi" w:hAnsiTheme="minorHAnsi"/>
                <w:sz w:val="20"/>
                <w:szCs w:val="20"/>
              </w:rPr>
            </w:pPr>
            <w:del w:id="10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add "and/or legal issues"</w:t>
            </w:r>
          </w:p>
          <w:p w:rsidR="006C5E13"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"Administrative issues" is ambiguous. Adding "legal issues" explicitly ensures that registrants will receive communications relating to those disputes. Given that purpose 6 (below) currently limits things to ICANN-related policies, as opposed to broader disputes outside of ICANN's remit (e.g. disputes in the courts), I think it's important to add the language into Purpose #3.</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George </w:t>
            </w:r>
            <w:proofErr w:type="spellStart"/>
            <w:r w:rsidRPr="006C5E13">
              <w:rPr>
                <w:rFonts w:asciiTheme="minorHAnsi" w:hAnsiTheme="minorHAnsi"/>
                <w:sz w:val="20"/>
                <w:szCs w:val="20"/>
              </w:rPr>
              <w:t>Kirikos</w:t>
            </w:r>
            <w:proofErr w:type="spellEnd"/>
            <w:r w:rsidRPr="006C5E13">
              <w:rPr>
                <w:rFonts w:asciiTheme="minorHAnsi" w:hAnsiTheme="minorHAnsi"/>
                <w:sz w:val="20"/>
                <w:szCs w:val="20"/>
              </w:rPr>
              <w:t>; Leap of Faith Financial Services Inc.</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1" w:author="Berry Cobb" w:date="2019-01-08T10:10:00Z"/>
                <w:rFonts w:asciiTheme="minorHAnsi" w:eastAsia="Times New Roman" w:hAnsiTheme="minorHAnsi"/>
                <w:color w:val="000000"/>
                <w:sz w:val="20"/>
                <w:szCs w:val="20"/>
              </w:rPr>
            </w:pPr>
            <w:ins w:id="10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3" w:author="Berry Cobb" w:date="2019-01-08T10:10:00Z"/>
                <w:rFonts w:asciiTheme="minorHAnsi" w:eastAsia="Times New Roman" w:hAnsiTheme="minorHAnsi"/>
                <w:color w:val="000000"/>
                <w:sz w:val="20"/>
                <w:szCs w:val="20"/>
              </w:rPr>
            </w:pPr>
            <w:ins w:id="10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06" w:author="Berry Cobb" w:date="2019-01-08T10:10:00Z"/>
                <w:rFonts w:asciiTheme="minorHAnsi" w:eastAsia="Times New Roman" w:hAnsiTheme="minorHAnsi"/>
                <w:color w:val="000000"/>
                <w:sz w:val="20"/>
                <w:szCs w:val="20"/>
              </w:rPr>
            </w:pPr>
            <w:ins w:id="10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108" w:author="Berry Cobb" w:date="2019-01-08T10:10:00Z"/>
                <w:rFonts w:asciiTheme="minorHAnsi" w:hAnsiTheme="minorHAnsi"/>
                <w:sz w:val="20"/>
                <w:szCs w:val="20"/>
              </w:rPr>
            </w:pPr>
          </w:p>
          <w:p w:rsidR="001B440B" w:rsidRPr="002860E2" w:rsidRDefault="001B440B" w:rsidP="001B440B">
            <w:pPr>
              <w:contextualSpacing/>
              <w:rPr>
                <w:ins w:id="109" w:author="Berry Cobb" w:date="2019-01-08T10:10:00Z"/>
                <w:rFonts w:asciiTheme="minorHAnsi" w:hAnsiTheme="minorHAnsi"/>
                <w:sz w:val="20"/>
                <w:szCs w:val="20"/>
              </w:rPr>
            </w:pPr>
            <w:ins w:id="11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1" w:author="Berry Cobb" w:date="2019-01-08T10:10:00Z"/>
                <w:rFonts w:asciiTheme="minorHAnsi" w:eastAsia="Times New Roman" w:hAnsiTheme="minorHAnsi"/>
                <w:color w:val="000000"/>
                <w:sz w:val="20"/>
                <w:szCs w:val="20"/>
              </w:rPr>
            </w:pPr>
            <w:del w:id="11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3" w:author="Berry Cobb" w:date="2019-01-08T10:10:00Z"/>
                <w:rFonts w:asciiTheme="minorHAnsi" w:eastAsia="Times New Roman" w:hAnsiTheme="minorHAnsi"/>
                <w:b/>
                <w:color w:val="000000"/>
                <w:sz w:val="20"/>
                <w:szCs w:val="20"/>
              </w:rPr>
            </w:pPr>
            <w:del w:id="11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5"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16" w:author="Berry Cobb" w:date="2019-01-08T10:10:00Z"/>
                <w:rFonts w:asciiTheme="minorHAnsi" w:eastAsia="Times New Roman" w:hAnsiTheme="minorHAnsi"/>
                <w:b/>
                <w:color w:val="000000"/>
                <w:sz w:val="20"/>
                <w:szCs w:val="20"/>
              </w:rPr>
            </w:pPr>
            <w:del w:id="117"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118" w:author="Berry Cobb" w:date="2019-01-08T10:10:00Z"/>
                <w:rFonts w:asciiTheme="minorHAnsi" w:hAnsiTheme="minorHAnsi"/>
                <w:sz w:val="20"/>
                <w:szCs w:val="20"/>
              </w:rPr>
            </w:pPr>
          </w:p>
          <w:p w:rsidR="006C5E13" w:rsidRPr="002860E2" w:rsidDel="001B440B" w:rsidRDefault="006C5E13" w:rsidP="006C5E13">
            <w:pPr>
              <w:contextualSpacing/>
              <w:rPr>
                <w:del w:id="119" w:author="Berry Cobb" w:date="2019-01-08T10:10:00Z"/>
                <w:rFonts w:asciiTheme="minorHAnsi" w:hAnsiTheme="minorHAnsi"/>
                <w:sz w:val="20"/>
                <w:szCs w:val="20"/>
              </w:rPr>
            </w:pPr>
            <w:del w:id="12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The RySG supports the principle of this comment, but recommends the following wording: </w:t>
            </w: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LAWFUL COMMUNICATION WITH AND/OR NOTIFICATION, OF RELEVANT DOMAIN-RELATED MATTERS, </w:t>
            </w:r>
            <w:r>
              <w:rPr>
                <w:rFonts w:asciiTheme="minorHAnsi" w:hAnsiTheme="minorHAnsi"/>
                <w:sz w:val="20"/>
                <w:szCs w:val="20"/>
              </w:rPr>
              <w:t>TO THE REGISTERED NAME HOLDER.”</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It remains unclear as to whether or not Registered Name Holders can designate third party contact information in the Tech and Admin field, or indeed whether or not the Admin or Tech fields should be retained as part of the minimum data set. The RySG submits that the proposed wording change is closer to the true purpose, and provides more clarity that the current draft wording.</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roofErr w:type="gramStart"/>
            <w:r w:rsidRPr="006C5E13">
              <w:rPr>
                <w:rFonts w:asciiTheme="minorHAnsi" w:hAnsiTheme="minorHAnsi"/>
                <w:sz w:val="20"/>
                <w:szCs w:val="20"/>
              </w:rPr>
              <w:t>Furthermore</w:t>
            </w:r>
            <w:proofErr w:type="gramEnd"/>
            <w:r w:rsidRPr="006C5E13">
              <w:rPr>
                <w:rFonts w:asciiTheme="minorHAnsi" w:hAnsiTheme="minorHAnsi"/>
                <w:sz w:val="20"/>
                <w:szCs w:val="20"/>
              </w:rPr>
              <w:t xml:space="preserve"> the RySG submits, regardless of whether or not the wording change is accepted, that the question of the Registered Name Holder being able to designate third parties as contacts requires further deliberation in both this and other contexts.</w:t>
            </w:r>
          </w:p>
        </w:tc>
        <w:tc>
          <w:tcPr>
            <w:tcW w:w="2700" w:type="dxa"/>
          </w:tcPr>
          <w:p w:rsidR="006C5E13" w:rsidRPr="002860E2" w:rsidRDefault="006C5E13" w:rsidP="006C5E13">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Pr="006C5E13">
              <w:rPr>
                <w:rFonts w:asciiTheme="minorHAnsi" w:hAnsiTheme="minorHAnsi"/>
                <w:sz w:val="20"/>
                <w:szCs w:val="20"/>
              </w:rPr>
              <w:t xml:space="preserve">; </w:t>
            </w:r>
            <w:proofErr w:type="spellStart"/>
            <w:r w:rsidRPr="006C5E13">
              <w:rPr>
                <w:rFonts w:asciiTheme="minorHAnsi" w:hAnsiTheme="minorHAnsi"/>
                <w:sz w:val="20"/>
                <w:szCs w:val="20"/>
              </w:rPr>
              <w:t>RySG</w:t>
            </w:r>
            <w:proofErr w:type="spellEnd"/>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1" w:author="Berry Cobb" w:date="2019-01-08T10:10:00Z"/>
                <w:rFonts w:asciiTheme="minorHAnsi" w:eastAsia="Times New Roman" w:hAnsiTheme="minorHAnsi"/>
                <w:color w:val="000000"/>
                <w:sz w:val="20"/>
                <w:szCs w:val="20"/>
              </w:rPr>
            </w:pPr>
            <w:ins w:id="12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3" w:author="Berry Cobb" w:date="2019-01-08T10:10:00Z"/>
                <w:rFonts w:asciiTheme="minorHAnsi" w:eastAsia="Times New Roman" w:hAnsiTheme="minorHAnsi"/>
                <w:color w:val="000000"/>
                <w:sz w:val="20"/>
                <w:szCs w:val="20"/>
              </w:rPr>
            </w:pPr>
            <w:ins w:id="12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6" w:author="Berry Cobb" w:date="2019-01-08T10:10:00Z"/>
                <w:rFonts w:asciiTheme="minorHAnsi" w:eastAsia="Times New Roman" w:hAnsiTheme="minorHAnsi"/>
                <w:color w:val="000000"/>
                <w:sz w:val="20"/>
                <w:szCs w:val="20"/>
              </w:rPr>
            </w:pPr>
            <w:ins w:id="12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128" w:author="Berry Cobb" w:date="2019-01-08T10:10:00Z"/>
                <w:rFonts w:asciiTheme="minorHAnsi" w:hAnsiTheme="minorHAnsi"/>
                <w:sz w:val="20"/>
                <w:szCs w:val="20"/>
              </w:rPr>
            </w:pPr>
          </w:p>
          <w:p w:rsidR="001B440B" w:rsidRPr="002860E2" w:rsidRDefault="001B440B" w:rsidP="001B440B">
            <w:pPr>
              <w:contextualSpacing/>
              <w:rPr>
                <w:ins w:id="129" w:author="Berry Cobb" w:date="2019-01-08T10:10:00Z"/>
                <w:rFonts w:asciiTheme="minorHAnsi" w:hAnsiTheme="minorHAnsi"/>
                <w:sz w:val="20"/>
                <w:szCs w:val="20"/>
              </w:rPr>
            </w:pPr>
            <w:ins w:id="13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31" w:author="Berry Cobb" w:date="2019-01-08T10:10:00Z"/>
                <w:rFonts w:asciiTheme="minorHAnsi" w:eastAsia="Times New Roman" w:hAnsiTheme="minorHAnsi"/>
                <w:color w:val="000000"/>
                <w:sz w:val="20"/>
                <w:szCs w:val="20"/>
              </w:rPr>
            </w:pPr>
            <w:del w:id="13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DB2AB9"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33" w:author="Berry Cobb" w:date="2019-01-08T10:10:00Z"/>
                <w:rFonts w:asciiTheme="minorHAnsi" w:eastAsia="Times New Roman" w:hAnsiTheme="minorHAnsi"/>
                <w:color w:val="000000"/>
                <w:sz w:val="20"/>
                <w:szCs w:val="20"/>
              </w:rPr>
            </w:pPr>
            <w:del w:id="13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35"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36" w:author="Berry Cobb" w:date="2019-01-08T10:10:00Z"/>
                <w:rFonts w:asciiTheme="minorHAnsi" w:eastAsia="Times New Roman" w:hAnsiTheme="minorHAnsi"/>
                <w:b/>
                <w:color w:val="000000"/>
                <w:sz w:val="20"/>
                <w:szCs w:val="20"/>
              </w:rPr>
            </w:pPr>
            <w:del w:id="137"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138" w:author="Berry Cobb" w:date="2019-01-08T10:10:00Z"/>
                <w:rFonts w:asciiTheme="minorHAnsi" w:hAnsiTheme="minorHAnsi"/>
                <w:sz w:val="20"/>
                <w:szCs w:val="20"/>
              </w:rPr>
            </w:pPr>
          </w:p>
          <w:p w:rsidR="006C5E13" w:rsidRPr="002860E2" w:rsidDel="001B440B" w:rsidRDefault="006C5E13" w:rsidP="006C5E13">
            <w:pPr>
              <w:contextualSpacing/>
              <w:rPr>
                <w:del w:id="139" w:author="Berry Cobb" w:date="2019-01-08T10:10:00Z"/>
                <w:rFonts w:asciiTheme="minorHAnsi" w:hAnsiTheme="minorHAnsi"/>
                <w:sz w:val="20"/>
                <w:szCs w:val="20"/>
              </w:rPr>
            </w:pPr>
            <w:del w:id="14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ENABLE COMMUNICATION WITH AND/OR NOTIFICATION TO THE REGISTERED NAME HOLDER AND/OR THEIR DELEGATED AGENTS OF TECHNICAL, LEGAL, AND/OR ADMINISTRATIVE ISSUES WITH A REGISTERED NAME </w:t>
            </w:r>
          </w:p>
          <w:p w:rsidR="006C5E13" w:rsidRDefault="006C5E13" w:rsidP="006C5E13">
            <w:pPr>
              <w:pStyle w:val="ColorfulList-Accent11"/>
              <w:ind w:left="0"/>
              <w:rPr>
                <w:rFonts w:asciiTheme="minorHAnsi" w:hAnsiTheme="minorHAnsi"/>
                <w:sz w:val="20"/>
                <w:szCs w:val="20"/>
              </w:rPr>
            </w:pPr>
          </w:p>
          <w:p w:rsidR="00EA1F7C" w:rsidRPr="002860E2"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The proposed wording change is intended as a mere clarification that communication should be enabled for legal issues involving a domain name, to the extent legal issues are not specifically within the “administrative” </w:t>
            </w:r>
            <w:proofErr w:type="gramStart"/>
            <w:r w:rsidRPr="00EA1F7C">
              <w:rPr>
                <w:rFonts w:asciiTheme="minorHAnsi" w:hAnsiTheme="minorHAnsi"/>
                <w:sz w:val="20"/>
                <w:szCs w:val="20"/>
              </w:rPr>
              <w:t>issues</w:t>
            </w:r>
            <w:proofErr w:type="gramEnd"/>
            <w:r w:rsidRPr="00EA1F7C">
              <w:rPr>
                <w:rFonts w:asciiTheme="minorHAnsi" w:hAnsiTheme="minorHAnsi"/>
                <w:sz w:val="20"/>
                <w:szCs w:val="20"/>
              </w:rPr>
              <w:t xml:space="preserve"> category.  Enabling communication for legal issues is aimed at ensuring proper notice and due process where a domain name might implicate certain legal matters.  Alternatively, “administrative issues” should be defined to include resolving claims that a domain name is being used to facilitate unlawful conduct, or to infringe on the legitimate rights of others.  Under pre-</w:t>
            </w:r>
            <w:proofErr w:type="gramStart"/>
            <w:r w:rsidRPr="00EA1F7C">
              <w:rPr>
                <w:rFonts w:asciiTheme="minorHAnsi" w:hAnsiTheme="minorHAnsi"/>
                <w:sz w:val="20"/>
                <w:szCs w:val="20"/>
              </w:rPr>
              <w:t>GDPR  Whois</w:t>
            </w:r>
            <w:proofErr w:type="gramEnd"/>
            <w:r w:rsidRPr="00EA1F7C">
              <w:rPr>
                <w:rFonts w:asciiTheme="minorHAnsi" w:hAnsiTheme="minorHAnsi"/>
                <w:sz w:val="20"/>
                <w:szCs w:val="20"/>
              </w:rPr>
              <w:t xml:space="preserve">, third parties often addressed complaints regarding these issues to the administrative contact (a label that ICANN has never defined).   Additionally, these uses are already forbidden under the RAA and/or registry agreements.  In cases when third parties address their complaints of violations of the RAA to the </w:t>
            </w:r>
            <w:proofErr w:type="gramStart"/>
            <w:r w:rsidRPr="00EA1F7C">
              <w:rPr>
                <w:rFonts w:asciiTheme="minorHAnsi" w:hAnsiTheme="minorHAnsi"/>
                <w:sz w:val="20"/>
                <w:szCs w:val="20"/>
              </w:rPr>
              <w:t>registrar  (</w:t>
            </w:r>
            <w:proofErr w:type="gramEnd"/>
            <w:r w:rsidRPr="00EA1F7C">
              <w:rPr>
                <w:rFonts w:asciiTheme="minorHAnsi" w:hAnsiTheme="minorHAnsi"/>
                <w:sz w:val="20"/>
                <w:szCs w:val="20"/>
              </w:rPr>
              <w:t xml:space="preserve">or of RA to the registry), these contracted parties need to know who is the “delegated agent for administrative issues” such as these.  </w:t>
            </w:r>
          </w:p>
        </w:tc>
        <w:tc>
          <w:tcPr>
            <w:tcW w:w="2700" w:type="dxa"/>
          </w:tcPr>
          <w:p w:rsidR="006C5E13" w:rsidRPr="002860E2" w:rsidRDefault="00EA1F7C" w:rsidP="006C5E13">
            <w:pPr>
              <w:contextualSpacing/>
              <w:rPr>
                <w:rFonts w:asciiTheme="minorHAnsi" w:hAnsiTheme="minorHAnsi"/>
                <w:sz w:val="20"/>
                <w:szCs w:val="20"/>
              </w:rPr>
            </w:pPr>
            <w:r w:rsidRPr="00EA1F7C">
              <w:rPr>
                <w:rFonts w:asciiTheme="minorHAnsi" w:hAnsiTheme="minorHAnsi"/>
                <w:sz w:val="20"/>
                <w:szCs w:val="20"/>
              </w:rPr>
              <w:t>Brian King; IPC</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1" w:author="Berry Cobb" w:date="2019-01-08T10:10:00Z"/>
                <w:rFonts w:asciiTheme="minorHAnsi" w:eastAsia="Times New Roman" w:hAnsiTheme="minorHAnsi"/>
                <w:color w:val="000000"/>
                <w:sz w:val="20"/>
                <w:szCs w:val="20"/>
              </w:rPr>
            </w:pPr>
            <w:ins w:id="14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3" w:author="Berry Cobb" w:date="2019-01-08T10:10:00Z"/>
                <w:rFonts w:asciiTheme="minorHAnsi" w:eastAsia="Times New Roman" w:hAnsiTheme="minorHAnsi"/>
                <w:color w:val="000000"/>
                <w:sz w:val="20"/>
                <w:szCs w:val="20"/>
              </w:rPr>
            </w:pPr>
            <w:ins w:id="14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6" w:author="Berry Cobb" w:date="2019-01-08T10:10:00Z"/>
                <w:rFonts w:asciiTheme="minorHAnsi" w:eastAsia="Times New Roman" w:hAnsiTheme="minorHAnsi"/>
                <w:color w:val="000000"/>
                <w:sz w:val="20"/>
                <w:szCs w:val="20"/>
              </w:rPr>
            </w:pPr>
            <w:ins w:id="14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148" w:author="Berry Cobb" w:date="2019-01-08T10:10:00Z"/>
                <w:rFonts w:asciiTheme="minorHAnsi" w:hAnsiTheme="minorHAnsi"/>
                <w:sz w:val="20"/>
                <w:szCs w:val="20"/>
              </w:rPr>
            </w:pPr>
          </w:p>
          <w:p w:rsidR="001B440B" w:rsidRPr="002860E2" w:rsidRDefault="001B440B" w:rsidP="001B440B">
            <w:pPr>
              <w:contextualSpacing/>
              <w:rPr>
                <w:ins w:id="149" w:author="Berry Cobb" w:date="2019-01-08T10:10:00Z"/>
                <w:rFonts w:asciiTheme="minorHAnsi" w:hAnsiTheme="minorHAnsi"/>
                <w:sz w:val="20"/>
                <w:szCs w:val="20"/>
              </w:rPr>
            </w:pPr>
            <w:ins w:id="15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1" w:author="Berry Cobb" w:date="2019-01-08T10:10:00Z"/>
                <w:rFonts w:asciiTheme="minorHAnsi" w:eastAsia="Times New Roman" w:hAnsiTheme="minorHAnsi"/>
                <w:color w:val="000000"/>
                <w:sz w:val="20"/>
                <w:szCs w:val="20"/>
              </w:rPr>
            </w:pPr>
            <w:del w:id="15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3" w:author="Berry Cobb" w:date="2019-01-08T10:10:00Z"/>
                <w:rFonts w:asciiTheme="minorHAnsi" w:eastAsia="Times New Roman" w:hAnsiTheme="minorHAnsi"/>
                <w:b/>
                <w:color w:val="000000"/>
                <w:sz w:val="20"/>
                <w:szCs w:val="20"/>
              </w:rPr>
            </w:pPr>
            <w:del w:id="15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5"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56" w:author="Berry Cobb" w:date="2019-01-08T10:10:00Z"/>
                <w:rFonts w:asciiTheme="minorHAnsi" w:eastAsia="Times New Roman" w:hAnsiTheme="minorHAnsi"/>
                <w:b/>
                <w:color w:val="000000"/>
                <w:sz w:val="20"/>
                <w:szCs w:val="20"/>
              </w:rPr>
            </w:pPr>
            <w:del w:id="157"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158" w:author="Berry Cobb" w:date="2019-01-08T10:10:00Z"/>
                <w:rFonts w:asciiTheme="minorHAnsi" w:hAnsiTheme="minorHAnsi"/>
                <w:sz w:val="20"/>
                <w:szCs w:val="20"/>
              </w:rPr>
            </w:pPr>
          </w:p>
          <w:p w:rsidR="006C5E13" w:rsidRPr="002860E2" w:rsidDel="001B440B" w:rsidRDefault="006C5E13" w:rsidP="006C5E13">
            <w:pPr>
              <w:contextualSpacing/>
              <w:rPr>
                <w:del w:id="159" w:author="Berry Cobb" w:date="2019-01-08T10:10:00Z"/>
                <w:rFonts w:asciiTheme="minorHAnsi" w:hAnsiTheme="minorHAnsi"/>
                <w:sz w:val="20"/>
                <w:szCs w:val="20"/>
              </w:rPr>
            </w:pPr>
            <w:del w:id="16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A1F7C" w:rsidRPr="002860E2" w:rsidTr="0022424B">
        <w:trPr>
          <w:cantSplit/>
        </w:trPr>
        <w:tc>
          <w:tcPr>
            <w:tcW w:w="675" w:type="dxa"/>
          </w:tcPr>
          <w:p w:rsidR="00EA1F7C" w:rsidRPr="002860E2" w:rsidRDefault="00EA1F7C" w:rsidP="006C5E13">
            <w:pPr>
              <w:numPr>
                <w:ilvl w:val="0"/>
                <w:numId w:val="1"/>
              </w:numPr>
              <w:contextualSpacing/>
              <w:rPr>
                <w:rFonts w:asciiTheme="minorHAnsi" w:hAnsiTheme="minorHAnsi"/>
                <w:b/>
                <w:sz w:val="20"/>
                <w:szCs w:val="20"/>
              </w:rPr>
            </w:pPr>
          </w:p>
        </w:tc>
        <w:tc>
          <w:tcPr>
            <w:tcW w:w="8055" w:type="dxa"/>
          </w:tcPr>
          <w:p w:rsidR="00EA1F7C"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ENABLE COMMUNICATION WITH AND/OR NOTIFICATION TO AND/OR INVESTIGATION OF THE REGISTERED NAME HOLDER AND/OR THEIR DELEGATED AGENTS OF TECHNICAL AND/OR ADMINISTRATIVE AND/OR LEGAL ISSUES WITH A REGISTERED NAME (BOTH WITH RESPECT TO THE REGISTERED NAME ITSELF AND/OR THE USE OF THE REGISTERED NAME).</w:t>
            </w:r>
          </w:p>
          <w:p w:rsidR="00EA1F7C" w:rsidRDefault="00EA1F7C" w:rsidP="006C5E13">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Adding the words ""legal issues"" bring greater clarity and specificity to the purpose and understanding by the registered name holder that the personal data collected may be used to contact or notify the registered name holder of legal issues with respect to the registered name. The same holds true for adding the word ""investigation,"" as the personal data collected from the domain name registrant may be used in connection with investigations of technical issues (e.g., domain name ""hijacking"") as well as legal issues, including those pursued by law enforcement. The parenthetical language ""(both with respect to the registered name itself and/or the use of the registered name)"" provides clarity and information to the registered name holder that their personal data may be processed for the purpose of resolving claims that the registered name is being used to facilitate unlawful conduct, including by giving the registered name holder appropriate notice of such claims.</w:t>
            </w:r>
          </w:p>
          <w:p w:rsidR="00A821DF" w:rsidRDefault="00A821DF" w:rsidP="00EA1F7C">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All of the suggested edits to Purpose #3 seek to bring it into greater compliance with the GDPR, particularly Article 13 and its information requirements.</w:t>
            </w:r>
          </w:p>
        </w:tc>
        <w:tc>
          <w:tcPr>
            <w:tcW w:w="2700" w:type="dxa"/>
          </w:tcPr>
          <w:p w:rsidR="00EA1F7C" w:rsidRPr="00EA1F7C" w:rsidRDefault="00EA1F7C" w:rsidP="006C5E13">
            <w:pPr>
              <w:contextualSpacing/>
              <w:rPr>
                <w:rFonts w:asciiTheme="minorHAnsi" w:hAnsiTheme="minorHAnsi"/>
                <w:sz w:val="20"/>
                <w:szCs w:val="20"/>
              </w:rPr>
            </w:pPr>
            <w:r w:rsidRPr="00EA1F7C">
              <w:rPr>
                <w:rFonts w:asciiTheme="minorHAnsi" w:hAnsiTheme="minorHAnsi"/>
                <w:sz w:val="20"/>
                <w:szCs w:val="20"/>
              </w:rPr>
              <w:t>Dean S. Marks; Coalition for Online Accountability</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1" w:author="Berry Cobb" w:date="2019-01-08T10:10:00Z"/>
                <w:rFonts w:asciiTheme="minorHAnsi" w:eastAsia="Times New Roman" w:hAnsiTheme="minorHAnsi"/>
                <w:color w:val="000000"/>
                <w:sz w:val="20"/>
                <w:szCs w:val="20"/>
              </w:rPr>
            </w:pPr>
            <w:ins w:id="16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3" w:author="Berry Cobb" w:date="2019-01-08T10:10:00Z"/>
                <w:rFonts w:asciiTheme="minorHAnsi" w:eastAsia="Times New Roman" w:hAnsiTheme="minorHAnsi"/>
                <w:color w:val="000000"/>
                <w:sz w:val="20"/>
                <w:szCs w:val="20"/>
              </w:rPr>
            </w:pPr>
            <w:ins w:id="16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6" w:author="Berry Cobb" w:date="2019-01-08T10:10:00Z"/>
                <w:rFonts w:asciiTheme="minorHAnsi" w:eastAsia="Times New Roman" w:hAnsiTheme="minorHAnsi"/>
                <w:color w:val="000000"/>
                <w:sz w:val="20"/>
                <w:szCs w:val="20"/>
              </w:rPr>
            </w:pPr>
            <w:ins w:id="16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168" w:author="Berry Cobb" w:date="2019-01-08T10:10:00Z"/>
                <w:rFonts w:asciiTheme="minorHAnsi" w:hAnsiTheme="minorHAnsi"/>
                <w:sz w:val="20"/>
                <w:szCs w:val="20"/>
              </w:rPr>
            </w:pPr>
          </w:p>
          <w:p w:rsidR="001B440B" w:rsidRPr="002860E2" w:rsidRDefault="001B440B" w:rsidP="001B440B">
            <w:pPr>
              <w:contextualSpacing/>
              <w:rPr>
                <w:ins w:id="169" w:author="Berry Cobb" w:date="2019-01-08T10:10:00Z"/>
                <w:rFonts w:asciiTheme="minorHAnsi" w:hAnsiTheme="minorHAnsi"/>
                <w:sz w:val="20"/>
                <w:szCs w:val="20"/>
              </w:rPr>
            </w:pPr>
            <w:ins w:id="17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71" w:author="Berry Cobb" w:date="2019-01-08T10:10:00Z"/>
                <w:rFonts w:asciiTheme="minorHAnsi" w:eastAsia="Times New Roman" w:hAnsiTheme="minorHAnsi"/>
                <w:color w:val="000000"/>
                <w:sz w:val="20"/>
                <w:szCs w:val="20"/>
              </w:rPr>
            </w:pPr>
            <w:del w:id="17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A821DF" w:rsidRPr="002860E2" w:rsidDel="001B440B"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73" w:author="Berry Cobb" w:date="2019-01-08T10:10:00Z"/>
                <w:rFonts w:asciiTheme="minorHAnsi" w:eastAsia="Times New Roman" w:hAnsiTheme="minorHAnsi"/>
                <w:b/>
                <w:color w:val="000000"/>
                <w:sz w:val="20"/>
                <w:szCs w:val="20"/>
              </w:rPr>
            </w:pPr>
            <w:del w:id="17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A821DF" w:rsidRPr="002860E2" w:rsidDel="001B440B"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75" w:author="Berry Cobb" w:date="2019-01-08T10:10:00Z"/>
                <w:rFonts w:asciiTheme="minorHAnsi" w:eastAsia="Times New Roman" w:hAnsiTheme="minorHAnsi"/>
                <w:color w:val="000000"/>
                <w:sz w:val="20"/>
                <w:szCs w:val="20"/>
              </w:rPr>
            </w:pPr>
          </w:p>
          <w:p w:rsidR="00A821DF" w:rsidRPr="002860E2" w:rsidDel="001B440B"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76" w:author="Berry Cobb" w:date="2019-01-08T10:10:00Z"/>
                <w:rFonts w:asciiTheme="minorHAnsi" w:eastAsia="Times New Roman" w:hAnsiTheme="minorHAnsi"/>
                <w:b/>
                <w:color w:val="000000"/>
                <w:sz w:val="20"/>
                <w:szCs w:val="20"/>
              </w:rPr>
            </w:pPr>
            <w:del w:id="177" w:author="Berry Cobb" w:date="2019-01-08T10:10:00Z">
              <w:r w:rsidRPr="002860E2" w:rsidDel="001B440B">
                <w:rPr>
                  <w:rFonts w:asciiTheme="minorHAnsi" w:eastAsia="Times New Roman" w:hAnsiTheme="minorHAnsi"/>
                  <w:b/>
                  <w:color w:val="000000"/>
                  <w:sz w:val="20"/>
                  <w:szCs w:val="20"/>
                </w:rPr>
                <w:delText>Action Taken:</w:delText>
              </w:r>
            </w:del>
          </w:p>
          <w:p w:rsidR="00A821DF" w:rsidRPr="002860E2" w:rsidDel="001B440B" w:rsidRDefault="00A821DF" w:rsidP="00A821DF">
            <w:pPr>
              <w:contextualSpacing/>
              <w:rPr>
                <w:del w:id="178" w:author="Berry Cobb" w:date="2019-01-08T10:10:00Z"/>
                <w:rFonts w:asciiTheme="minorHAnsi" w:hAnsiTheme="minorHAnsi"/>
                <w:sz w:val="20"/>
                <w:szCs w:val="20"/>
              </w:rPr>
            </w:pPr>
          </w:p>
          <w:p w:rsidR="00A821DF" w:rsidRPr="002860E2" w:rsidDel="001B440B" w:rsidRDefault="00A821DF" w:rsidP="00A821DF">
            <w:pPr>
              <w:contextualSpacing/>
              <w:rPr>
                <w:del w:id="179" w:author="Berry Cobb" w:date="2019-01-08T10:10:00Z"/>
                <w:rFonts w:asciiTheme="minorHAnsi" w:hAnsiTheme="minorHAnsi"/>
                <w:sz w:val="20"/>
                <w:szCs w:val="20"/>
              </w:rPr>
            </w:pPr>
            <w:del w:id="18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EA1F7C" w:rsidRDefault="00EA1F7C"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A821D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w:t>
            </w:r>
            <w:r>
              <w:rPr>
                <w:rFonts w:asciiTheme="minorHAnsi" w:hAnsiTheme="minorHAnsi"/>
                <w:sz w:val="20"/>
                <w:szCs w:val="20"/>
              </w:rPr>
              <w:t xml:space="preserve"> </w:t>
            </w:r>
            <w:r w:rsidRPr="00A821DF">
              <w:rPr>
                <w:rFonts w:asciiTheme="minorHAnsi" w:hAnsiTheme="minorHAnsi"/>
                <w:sz w:val="20"/>
                <w:szCs w:val="20"/>
              </w:rPr>
              <w:t>NAME HOLDER directly as far as possible AND/OR through THEIR DELEGATED</w:t>
            </w:r>
            <w:r>
              <w:rPr>
                <w:rFonts w:asciiTheme="minorHAnsi" w:hAnsiTheme="minorHAnsi"/>
                <w:sz w:val="20"/>
                <w:szCs w:val="20"/>
              </w:rPr>
              <w:t xml:space="preserve"> </w:t>
            </w:r>
            <w:r w:rsidRPr="00A821DF">
              <w:rPr>
                <w:rFonts w:asciiTheme="minorHAnsi" w:hAnsiTheme="minorHAnsi"/>
                <w:sz w:val="20"/>
                <w:szCs w:val="20"/>
              </w:rPr>
              <w:t>AGENTS OF TECHNICAL AND/OR ADMINISTRATIVE or other importan</w:t>
            </w:r>
            <w:r>
              <w:rPr>
                <w:rFonts w:asciiTheme="minorHAnsi" w:hAnsiTheme="minorHAnsi"/>
                <w:sz w:val="20"/>
                <w:szCs w:val="20"/>
              </w:rPr>
              <w:t>t ISSUES WITH A REGISTERED NAME</w:t>
            </w:r>
          </w:p>
          <w:p w:rsidR="006C5E13" w:rsidRDefault="006C5E13" w:rsidP="006C5E13">
            <w:pPr>
              <w:pStyle w:val="ColorfulList-Accent11"/>
              <w:ind w:left="0"/>
              <w:rPr>
                <w:rFonts w:asciiTheme="minorHAnsi" w:hAnsiTheme="minorHAnsi"/>
                <w:sz w:val="20"/>
                <w:szCs w:val="20"/>
              </w:rPr>
            </w:pPr>
          </w:p>
          <w:p w:rsidR="00A821DF"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 xml:space="preserve">This is in consideration of the possibility that in the case of some individual users, some small businesses and even some large businesses, the process of designating an agent is sometimes careless, and it is not always that the communication to the designated agent reaches the actual Registrant; The proposed modification to the text is to </w:t>
            </w:r>
            <w:proofErr w:type="spellStart"/>
            <w:r w:rsidRPr="00A821DF">
              <w:rPr>
                <w:rFonts w:asciiTheme="minorHAnsi" w:hAnsiTheme="minorHAnsi"/>
                <w:sz w:val="20"/>
                <w:szCs w:val="20"/>
              </w:rPr>
              <w:t>emphasise</w:t>
            </w:r>
            <w:proofErr w:type="spellEnd"/>
            <w:r w:rsidRPr="00A821DF">
              <w:rPr>
                <w:rFonts w:asciiTheme="minorHAnsi" w:hAnsiTheme="minorHAnsi"/>
                <w:sz w:val="20"/>
                <w:szCs w:val="20"/>
              </w:rPr>
              <w:t xml:space="preserve"> that Registries and Registrars have a purpose in reaching the Registrant, directly as far as possible, and "through" the designated Agent where direct communication is not possible.</w:t>
            </w:r>
          </w:p>
        </w:tc>
        <w:tc>
          <w:tcPr>
            <w:tcW w:w="2700" w:type="dxa"/>
          </w:tcPr>
          <w:p w:rsidR="006C5E13" w:rsidRPr="002860E2"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Sivasubramanian</w:t>
            </w:r>
            <w:proofErr w:type="spellEnd"/>
            <w:r w:rsidRPr="00A821DF">
              <w:rPr>
                <w:rFonts w:asciiTheme="minorHAnsi" w:hAnsiTheme="minorHAnsi"/>
                <w:sz w:val="20"/>
                <w:szCs w:val="20"/>
              </w:rPr>
              <w:t xml:space="preserve"> Muthusamy; Internet Society India Chennai</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1" w:author="Berry Cobb" w:date="2019-01-08T10:10:00Z"/>
                <w:rFonts w:asciiTheme="minorHAnsi" w:eastAsia="Times New Roman" w:hAnsiTheme="minorHAnsi"/>
                <w:color w:val="000000"/>
                <w:sz w:val="20"/>
                <w:szCs w:val="20"/>
              </w:rPr>
            </w:pPr>
            <w:ins w:id="182"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3" w:author="Berry Cobb" w:date="2019-01-08T10:10:00Z"/>
                <w:rFonts w:asciiTheme="minorHAnsi" w:eastAsia="Times New Roman" w:hAnsiTheme="minorHAnsi"/>
                <w:color w:val="000000"/>
                <w:sz w:val="20"/>
                <w:szCs w:val="20"/>
              </w:rPr>
            </w:pPr>
            <w:ins w:id="184"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5"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6" w:author="Berry Cobb" w:date="2019-01-08T10:10:00Z"/>
                <w:rFonts w:asciiTheme="minorHAnsi" w:eastAsia="Times New Roman" w:hAnsiTheme="minorHAnsi"/>
                <w:color w:val="000000"/>
                <w:sz w:val="20"/>
                <w:szCs w:val="20"/>
              </w:rPr>
            </w:pPr>
            <w:ins w:id="187"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188" w:author="Berry Cobb" w:date="2019-01-08T10:10:00Z"/>
                <w:rFonts w:asciiTheme="minorHAnsi" w:hAnsiTheme="minorHAnsi"/>
                <w:sz w:val="20"/>
                <w:szCs w:val="20"/>
              </w:rPr>
            </w:pPr>
          </w:p>
          <w:p w:rsidR="001B440B" w:rsidRPr="002860E2" w:rsidRDefault="001B440B" w:rsidP="001B440B">
            <w:pPr>
              <w:contextualSpacing/>
              <w:rPr>
                <w:ins w:id="189" w:author="Berry Cobb" w:date="2019-01-08T10:10:00Z"/>
                <w:rFonts w:asciiTheme="minorHAnsi" w:hAnsiTheme="minorHAnsi"/>
                <w:sz w:val="20"/>
                <w:szCs w:val="20"/>
              </w:rPr>
            </w:pPr>
            <w:ins w:id="190"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91" w:author="Berry Cobb" w:date="2019-01-08T10:10:00Z"/>
                <w:rFonts w:asciiTheme="minorHAnsi" w:eastAsia="Times New Roman" w:hAnsiTheme="minorHAnsi"/>
                <w:color w:val="000000"/>
                <w:sz w:val="20"/>
                <w:szCs w:val="20"/>
              </w:rPr>
            </w:pPr>
            <w:del w:id="192"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93" w:author="Berry Cobb" w:date="2019-01-08T10:10:00Z"/>
                <w:rFonts w:asciiTheme="minorHAnsi" w:eastAsia="Times New Roman" w:hAnsiTheme="minorHAnsi"/>
                <w:b/>
                <w:color w:val="000000"/>
                <w:sz w:val="20"/>
                <w:szCs w:val="20"/>
              </w:rPr>
            </w:pPr>
            <w:del w:id="194"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95"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196" w:author="Berry Cobb" w:date="2019-01-08T10:10:00Z"/>
                <w:rFonts w:asciiTheme="minorHAnsi" w:eastAsia="Times New Roman" w:hAnsiTheme="minorHAnsi"/>
                <w:b/>
                <w:color w:val="000000"/>
                <w:sz w:val="20"/>
                <w:szCs w:val="20"/>
              </w:rPr>
            </w:pPr>
            <w:del w:id="197"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198" w:author="Berry Cobb" w:date="2019-01-08T10:10:00Z"/>
                <w:rFonts w:asciiTheme="minorHAnsi" w:hAnsiTheme="minorHAnsi"/>
                <w:sz w:val="20"/>
                <w:szCs w:val="20"/>
              </w:rPr>
            </w:pPr>
          </w:p>
          <w:p w:rsidR="006C5E13" w:rsidRPr="002860E2" w:rsidDel="001B440B" w:rsidRDefault="006C5E13" w:rsidP="006C5E13">
            <w:pPr>
              <w:contextualSpacing/>
              <w:rPr>
                <w:del w:id="199" w:author="Berry Cobb" w:date="2019-01-08T10:10:00Z"/>
                <w:rFonts w:asciiTheme="minorHAnsi" w:hAnsiTheme="minorHAnsi"/>
                <w:sz w:val="20"/>
                <w:szCs w:val="20"/>
              </w:rPr>
            </w:pPr>
            <w:del w:id="200"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BILLING, TECHNICAL AND/OR ADMINISTRATIVE ISSUES WITH A REGISTERED NAME</w:t>
            </w:r>
          </w:p>
          <w:p w:rsidR="00A821DF" w:rsidRDefault="00A821DF" w:rsidP="006C5E13">
            <w:pPr>
              <w:pStyle w:val="ColorfulList-Accent11"/>
              <w:ind w:left="0"/>
              <w:rPr>
                <w:rFonts w:asciiTheme="minorHAnsi" w:hAnsiTheme="minorHAnsi"/>
                <w:sz w:val="20"/>
                <w:szCs w:val="20"/>
              </w:rPr>
            </w:pPr>
          </w:p>
          <w:p w:rsidR="006C5E13"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Minor language tweaks for sake of clarity and being more explicit.</w:t>
            </w:r>
          </w:p>
        </w:tc>
        <w:tc>
          <w:tcPr>
            <w:tcW w:w="2700" w:type="dxa"/>
          </w:tcPr>
          <w:p w:rsidR="006C5E13" w:rsidRPr="002860E2" w:rsidRDefault="00A821DF" w:rsidP="006C5E13">
            <w:pPr>
              <w:contextualSpacing/>
              <w:rPr>
                <w:rFonts w:asciiTheme="minorHAnsi" w:hAnsiTheme="minorHAnsi"/>
                <w:sz w:val="20"/>
                <w:szCs w:val="20"/>
              </w:rPr>
            </w:pPr>
            <w:r>
              <w:rPr>
                <w:rFonts w:asciiTheme="minorHAnsi" w:hAnsiTheme="minorHAnsi"/>
                <w:sz w:val="20"/>
                <w:szCs w:val="20"/>
              </w:rPr>
              <w:t>DR. JAIDEEP KUMAR MISHRA</w:t>
            </w:r>
            <w:r w:rsidRPr="00A821DF">
              <w:rPr>
                <w:rFonts w:asciiTheme="minorHAnsi" w:hAnsiTheme="minorHAnsi"/>
                <w:sz w:val="20"/>
                <w:szCs w:val="20"/>
              </w:rPr>
              <w:t>; DIRECTOR MINISTRY OF ELECTRONICS AND INFORMATION TECHNOLOGY, GOVERNMENT OF INDIA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AE0F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ins w:id="201" w:author="Berry Cobb" w:date="2019-01-08T09:54:00Z">
              <w:r w:rsidR="00AE0FB9">
                <w:rPr>
                  <w:rFonts w:asciiTheme="minorHAnsi" w:eastAsia="Times New Roman" w:hAnsiTheme="minorHAnsi"/>
                  <w:color w:val="000000"/>
                  <w:sz w:val="20"/>
                  <w:szCs w:val="20"/>
                </w:rPr>
                <w:t xml:space="preserve"> Billing is not a purpose that of ICANN but more of a Registrar’s purpose.</w:t>
              </w:r>
            </w:ins>
            <w:ins w:id="202" w:author="Berry Cobb" w:date="2019-01-08T09:55:00Z">
              <w:r w:rsidR="00AE0FB9">
                <w:rPr>
                  <w:rFonts w:asciiTheme="minorHAnsi" w:eastAsia="Times New Roman" w:hAnsiTheme="minorHAnsi"/>
                  <w:color w:val="000000"/>
                  <w:sz w:val="20"/>
                  <w:szCs w:val="20"/>
                </w:rPr>
                <w:t xml:space="preserve">  Thus, not a part of the EPDP’s scope.</w:t>
              </w:r>
            </w:ins>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AE0F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ins w:id="203" w:author="Berry Cobb" w:date="2019-01-08T09:55:00Z">
              <w:r w:rsidR="00AE0FB9">
                <w:rPr>
                  <w:rFonts w:asciiTheme="minorHAnsi" w:eastAsia="Times New Roman" w:hAnsiTheme="minorHAnsi"/>
                  <w:color w:val="000000"/>
                  <w:sz w:val="20"/>
                  <w:szCs w:val="20"/>
                </w:rPr>
                <w:t xml:space="preserve"> none</w:t>
              </w:r>
            </w:ins>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204" w:author="Berry Cobb" w:date="2019-01-08T09:56:00Z">
              <w:r w:rsidRPr="002860E2" w:rsidDel="00AE0FB9">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205" w:author="Berry Cobb" w:date="2019-01-08T09:56:00Z">
              <w:r w:rsidRPr="002860E2" w:rsidDel="00AE0FB9">
                <w:rPr>
                  <w:rFonts w:asciiTheme="minorHAnsi" w:hAnsiTheme="minorHAnsi"/>
                  <w:sz w:val="20"/>
                  <w:szCs w:val="20"/>
                </w:rPr>
                <w:delText xml:space="preserve"> – [Instruction of what was done.]</w:delText>
              </w:r>
            </w:del>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and/or administrative issues (if applicable) with a Registered Name;</w:t>
            </w:r>
          </w:p>
          <w:p w:rsidR="00A821DF" w:rsidRDefault="00A821DF" w:rsidP="006C5E13">
            <w:pPr>
              <w:pStyle w:val="ColorfulList-Accent11"/>
              <w:ind w:left="0"/>
              <w:rPr>
                <w:rFonts w:asciiTheme="minorHAnsi" w:hAnsiTheme="minorHAnsi"/>
                <w:sz w:val="20"/>
                <w:szCs w:val="20"/>
              </w:rPr>
            </w:pPr>
          </w:p>
          <w:p w:rsidR="00A821DF" w:rsidRPr="00681F47"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Including “and/or” with regard to the TECH and ADMIN contacts implies that there must always be these alternate contacts in addition to the RNH; as these should be optional, if they are used at all, we recommend the text provided above (adding “if applicable”.)</w:t>
            </w:r>
          </w:p>
        </w:tc>
        <w:tc>
          <w:tcPr>
            <w:tcW w:w="2700" w:type="dxa"/>
          </w:tcPr>
          <w:p w:rsidR="006C5E13" w:rsidRPr="00681F47" w:rsidRDefault="00A821DF" w:rsidP="006C5E13">
            <w:pPr>
              <w:contextualSpacing/>
              <w:rPr>
                <w:rFonts w:asciiTheme="minorHAnsi" w:hAnsiTheme="minorHAnsi"/>
                <w:sz w:val="20"/>
                <w:szCs w:val="20"/>
              </w:rPr>
            </w:pPr>
            <w:r w:rsidRPr="00A821DF">
              <w:rPr>
                <w:rFonts w:asciiTheme="minorHAnsi" w:hAnsiTheme="minorHAnsi"/>
                <w:sz w:val="20"/>
                <w:szCs w:val="20"/>
              </w:rPr>
              <w:t>Tucows Domains Inc.</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6" w:author="Berry Cobb" w:date="2019-01-08T10:10:00Z"/>
                <w:rFonts w:asciiTheme="minorHAnsi" w:eastAsia="Times New Roman" w:hAnsiTheme="minorHAnsi"/>
                <w:color w:val="000000"/>
                <w:sz w:val="20"/>
                <w:szCs w:val="20"/>
              </w:rPr>
            </w:pPr>
            <w:ins w:id="207"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8" w:author="Berry Cobb" w:date="2019-01-08T10:10:00Z"/>
                <w:rFonts w:asciiTheme="minorHAnsi" w:eastAsia="Times New Roman" w:hAnsiTheme="minorHAnsi"/>
                <w:color w:val="000000"/>
                <w:sz w:val="20"/>
                <w:szCs w:val="20"/>
              </w:rPr>
            </w:pPr>
            <w:ins w:id="209"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0"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1" w:author="Berry Cobb" w:date="2019-01-08T10:10:00Z"/>
                <w:rFonts w:asciiTheme="minorHAnsi" w:eastAsia="Times New Roman" w:hAnsiTheme="minorHAnsi"/>
                <w:color w:val="000000"/>
                <w:sz w:val="20"/>
                <w:szCs w:val="20"/>
              </w:rPr>
            </w:pPr>
            <w:ins w:id="212"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13" w:author="Berry Cobb" w:date="2019-01-08T10:10:00Z"/>
                <w:rFonts w:asciiTheme="minorHAnsi" w:hAnsiTheme="minorHAnsi"/>
                <w:sz w:val="20"/>
                <w:szCs w:val="20"/>
              </w:rPr>
            </w:pPr>
          </w:p>
          <w:p w:rsidR="001B440B" w:rsidRPr="002860E2" w:rsidRDefault="001B440B" w:rsidP="001B440B">
            <w:pPr>
              <w:contextualSpacing/>
              <w:rPr>
                <w:ins w:id="214" w:author="Berry Cobb" w:date="2019-01-08T10:10:00Z"/>
                <w:rFonts w:asciiTheme="minorHAnsi" w:hAnsiTheme="minorHAnsi"/>
                <w:sz w:val="20"/>
                <w:szCs w:val="20"/>
              </w:rPr>
            </w:pPr>
            <w:ins w:id="215"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16" w:author="Berry Cobb" w:date="2019-01-08T10:10:00Z"/>
                <w:rFonts w:asciiTheme="minorHAnsi" w:eastAsia="Times New Roman" w:hAnsiTheme="minorHAnsi"/>
                <w:color w:val="000000"/>
                <w:sz w:val="20"/>
                <w:szCs w:val="20"/>
              </w:rPr>
            </w:pPr>
            <w:del w:id="217"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18" w:author="Berry Cobb" w:date="2019-01-08T10:10:00Z"/>
                <w:rFonts w:asciiTheme="minorHAnsi" w:eastAsia="Times New Roman" w:hAnsiTheme="minorHAnsi"/>
                <w:b/>
                <w:color w:val="000000"/>
                <w:sz w:val="20"/>
                <w:szCs w:val="20"/>
              </w:rPr>
            </w:pPr>
            <w:del w:id="219"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20" w:author="Berry Cobb" w:date="2019-01-08T10:10:00Z"/>
                <w:rFonts w:asciiTheme="minorHAnsi" w:eastAsia="Times New Roman" w:hAnsiTheme="minorHAnsi"/>
                <w:color w:val="000000"/>
                <w:sz w:val="20"/>
                <w:szCs w:val="20"/>
              </w:rPr>
            </w:pPr>
          </w:p>
          <w:p w:rsidR="006C5E13" w:rsidRPr="002860E2" w:rsidDel="001B440B"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21" w:author="Berry Cobb" w:date="2019-01-08T10:10:00Z"/>
                <w:rFonts w:asciiTheme="minorHAnsi" w:eastAsia="Times New Roman" w:hAnsiTheme="minorHAnsi"/>
                <w:b/>
                <w:color w:val="000000"/>
                <w:sz w:val="20"/>
                <w:szCs w:val="20"/>
              </w:rPr>
            </w:pPr>
            <w:del w:id="222" w:author="Berry Cobb" w:date="2019-01-08T10:10:00Z">
              <w:r w:rsidRPr="002860E2" w:rsidDel="001B440B">
                <w:rPr>
                  <w:rFonts w:asciiTheme="minorHAnsi" w:eastAsia="Times New Roman" w:hAnsiTheme="minorHAnsi"/>
                  <w:b/>
                  <w:color w:val="000000"/>
                  <w:sz w:val="20"/>
                  <w:szCs w:val="20"/>
                </w:rPr>
                <w:delText>Action Taken:</w:delText>
              </w:r>
            </w:del>
          </w:p>
          <w:p w:rsidR="006C5E13" w:rsidRPr="002860E2" w:rsidDel="001B440B" w:rsidRDefault="006C5E13" w:rsidP="006C5E13">
            <w:pPr>
              <w:contextualSpacing/>
              <w:rPr>
                <w:del w:id="223" w:author="Berry Cobb" w:date="2019-01-08T10:10:00Z"/>
                <w:rFonts w:asciiTheme="minorHAnsi" w:hAnsiTheme="minorHAnsi"/>
                <w:sz w:val="20"/>
                <w:szCs w:val="20"/>
              </w:rPr>
            </w:pPr>
          </w:p>
          <w:p w:rsidR="006C5E13" w:rsidRPr="002860E2" w:rsidDel="001B440B" w:rsidRDefault="006C5E13" w:rsidP="006C5E13">
            <w:pPr>
              <w:contextualSpacing/>
              <w:rPr>
                <w:del w:id="224" w:author="Berry Cobb" w:date="2019-01-08T10:10:00Z"/>
                <w:rFonts w:asciiTheme="minorHAnsi" w:hAnsiTheme="minorHAnsi"/>
                <w:sz w:val="20"/>
                <w:szCs w:val="20"/>
              </w:rPr>
            </w:pPr>
            <w:del w:id="225"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existing wording is unduly narrow and fails to acknowledge that the relationship between the registrant and the registrar is a legal one, which includes obligations not only in relation to the act of registering and technically maintaining the domain name, but other obligations pertaining to the terms of use which are included as part of the framework of agreements and obligations between ICANN, Registry Operators, Registrars and Registrants.  These obligations are in accordance with ICANN’s Mission, as set forth in its Bylaws.  Communication with the registrant when such terms are breached is a logical and proportionate purpose for data processing.</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Lori Schulman Senior Director, Internet Policy; International Trademark Association (INTA)</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6" w:author="Berry Cobb" w:date="2019-01-08T10:10:00Z"/>
                <w:rFonts w:asciiTheme="minorHAnsi" w:eastAsia="Times New Roman" w:hAnsiTheme="minorHAnsi"/>
                <w:color w:val="000000"/>
                <w:sz w:val="20"/>
                <w:szCs w:val="20"/>
              </w:rPr>
            </w:pPr>
            <w:ins w:id="227"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8" w:author="Berry Cobb" w:date="2019-01-08T10:10:00Z"/>
                <w:rFonts w:asciiTheme="minorHAnsi" w:eastAsia="Times New Roman" w:hAnsiTheme="minorHAnsi"/>
                <w:color w:val="000000"/>
                <w:sz w:val="20"/>
                <w:szCs w:val="20"/>
              </w:rPr>
            </w:pPr>
            <w:ins w:id="229"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0"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1" w:author="Berry Cobb" w:date="2019-01-08T10:10:00Z"/>
                <w:rFonts w:asciiTheme="minorHAnsi" w:eastAsia="Times New Roman" w:hAnsiTheme="minorHAnsi"/>
                <w:color w:val="000000"/>
                <w:sz w:val="20"/>
                <w:szCs w:val="20"/>
              </w:rPr>
            </w:pPr>
            <w:ins w:id="232"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33" w:author="Berry Cobb" w:date="2019-01-08T10:10:00Z"/>
                <w:rFonts w:asciiTheme="minorHAnsi" w:hAnsiTheme="minorHAnsi"/>
                <w:sz w:val="20"/>
                <w:szCs w:val="20"/>
              </w:rPr>
            </w:pPr>
          </w:p>
          <w:p w:rsidR="001B440B" w:rsidRPr="002860E2" w:rsidRDefault="001B440B" w:rsidP="001B440B">
            <w:pPr>
              <w:contextualSpacing/>
              <w:rPr>
                <w:ins w:id="234" w:author="Berry Cobb" w:date="2019-01-08T10:10:00Z"/>
                <w:rFonts w:asciiTheme="minorHAnsi" w:hAnsiTheme="minorHAnsi"/>
                <w:sz w:val="20"/>
                <w:szCs w:val="20"/>
              </w:rPr>
            </w:pPr>
            <w:ins w:id="235"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36" w:author="Berry Cobb" w:date="2019-01-08T10:10:00Z"/>
                <w:rFonts w:asciiTheme="minorHAnsi" w:eastAsia="Times New Roman" w:hAnsiTheme="minorHAnsi"/>
                <w:color w:val="000000"/>
                <w:sz w:val="20"/>
                <w:szCs w:val="20"/>
              </w:rPr>
            </w:pPr>
            <w:del w:id="237"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38" w:author="Berry Cobb" w:date="2019-01-08T10:10:00Z"/>
                <w:rFonts w:asciiTheme="minorHAnsi" w:eastAsia="Times New Roman" w:hAnsiTheme="minorHAnsi"/>
                <w:b/>
                <w:color w:val="000000"/>
                <w:sz w:val="20"/>
                <w:szCs w:val="20"/>
              </w:rPr>
            </w:pPr>
            <w:del w:id="239"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40" w:author="Berry Cobb" w:date="2019-01-08T10:10:00Z"/>
                <w:rFonts w:asciiTheme="minorHAnsi" w:eastAsia="Times New Roman" w:hAnsiTheme="minorHAnsi"/>
                <w:color w:val="000000"/>
                <w:sz w:val="20"/>
                <w:szCs w:val="20"/>
              </w:rPr>
            </w:pPr>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41" w:author="Berry Cobb" w:date="2019-01-08T10:10:00Z"/>
                <w:rFonts w:asciiTheme="minorHAnsi" w:eastAsia="Times New Roman" w:hAnsiTheme="minorHAnsi"/>
                <w:b/>
                <w:color w:val="000000"/>
                <w:sz w:val="20"/>
                <w:szCs w:val="20"/>
              </w:rPr>
            </w:pPr>
            <w:del w:id="242" w:author="Berry Cobb" w:date="2019-01-08T10:10:00Z">
              <w:r w:rsidRPr="002860E2" w:rsidDel="001B440B">
                <w:rPr>
                  <w:rFonts w:asciiTheme="minorHAnsi" w:eastAsia="Times New Roman" w:hAnsiTheme="minorHAnsi"/>
                  <w:b/>
                  <w:color w:val="000000"/>
                  <w:sz w:val="20"/>
                  <w:szCs w:val="20"/>
                </w:rPr>
                <w:delText>Action Taken:</w:delText>
              </w:r>
            </w:del>
          </w:p>
          <w:p w:rsidR="00656B0F" w:rsidRPr="002860E2" w:rsidDel="001B440B" w:rsidRDefault="00656B0F" w:rsidP="00656B0F">
            <w:pPr>
              <w:contextualSpacing/>
              <w:rPr>
                <w:del w:id="243" w:author="Berry Cobb" w:date="2019-01-08T10:10:00Z"/>
                <w:rFonts w:asciiTheme="minorHAnsi" w:hAnsiTheme="minorHAnsi"/>
                <w:sz w:val="20"/>
                <w:szCs w:val="20"/>
              </w:rPr>
            </w:pPr>
          </w:p>
          <w:p w:rsidR="00656B0F" w:rsidRPr="002860E2" w:rsidDel="001B440B" w:rsidRDefault="00656B0F" w:rsidP="00656B0F">
            <w:pPr>
              <w:contextualSpacing/>
              <w:rPr>
                <w:del w:id="244" w:author="Berry Cobb" w:date="2019-01-08T10:10:00Z"/>
                <w:rFonts w:asciiTheme="minorHAnsi" w:hAnsiTheme="minorHAnsi"/>
                <w:sz w:val="20"/>
                <w:szCs w:val="20"/>
              </w:rPr>
            </w:pPr>
            <w:del w:id="245"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believes that adding “legal” clarifies that communication should be enabled for legal issues involving a domain name, to the extent legal issues are not specifically within the “administrative” </w:t>
            </w:r>
            <w:proofErr w:type="gramStart"/>
            <w:r w:rsidRPr="00656B0F">
              <w:rPr>
                <w:rFonts w:asciiTheme="minorHAnsi" w:hAnsiTheme="minorHAnsi"/>
                <w:sz w:val="20"/>
                <w:szCs w:val="20"/>
              </w:rPr>
              <w:t>issues</w:t>
            </w:r>
            <w:proofErr w:type="gramEnd"/>
            <w:r w:rsidRPr="00656B0F">
              <w:rPr>
                <w:rFonts w:asciiTheme="minorHAnsi" w:hAnsiTheme="minorHAnsi"/>
                <w:sz w:val="20"/>
                <w:szCs w:val="20"/>
              </w:rPr>
              <w:t xml:space="preserve"> category. Enabling communication for legal issues ensures proper notice and due process where a domain name might implicate certain legal matters. Alternatively, “administrative issues” should be defined to include resolving claims that a domain name is being used to facilitate unlawful conduct, to infringe on the legitimate rights of others, and other legal matters involving a domain name.</w:t>
            </w:r>
          </w:p>
          <w:p w:rsidR="00656B0F" w:rsidRPr="00656B0F" w:rsidRDefault="00656B0F" w:rsidP="00656B0F">
            <w:pPr>
              <w:pStyle w:val="ColorfulList-Accent11"/>
              <w:ind w:left="0"/>
              <w:rPr>
                <w:rFonts w:asciiTheme="minorHAnsi" w:hAnsiTheme="minorHAnsi"/>
                <w:sz w:val="20"/>
                <w:szCs w:val="20"/>
              </w:rPr>
            </w:pPr>
          </w:p>
          <w:p w:rsidR="00656B0F" w:rsidRPr="00A821D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 xml:space="preserve">Brian King; </w:t>
            </w: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Inc., a Clarivate Analytics company</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6" w:author="Berry Cobb" w:date="2019-01-08T10:10:00Z"/>
                <w:rFonts w:asciiTheme="minorHAnsi" w:eastAsia="Times New Roman" w:hAnsiTheme="minorHAnsi"/>
                <w:color w:val="000000"/>
                <w:sz w:val="20"/>
                <w:szCs w:val="20"/>
              </w:rPr>
            </w:pPr>
            <w:ins w:id="247" w:author="Berry Cobb" w:date="2019-01-08T10:10: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8" w:author="Berry Cobb" w:date="2019-01-08T10:10:00Z"/>
                <w:rFonts w:asciiTheme="minorHAnsi" w:eastAsia="Times New Roman" w:hAnsiTheme="minorHAnsi"/>
                <w:color w:val="000000"/>
                <w:sz w:val="20"/>
                <w:szCs w:val="20"/>
              </w:rPr>
            </w:pPr>
            <w:ins w:id="249" w:author="Berry Cobb" w:date="2019-01-08T10:10: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0" w:author="Berry Cobb" w:date="2019-01-08T10:10: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1" w:author="Berry Cobb" w:date="2019-01-08T10:10:00Z"/>
                <w:rFonts w:asciiTheme="minorHAnsi" w:eastAsia="Times New Roman" w:hAnsiTheme="minorHAnsi"/>
                <w:color w:val="000000"/>
                <w:sz w:val="20"/>
                <w:szCs w:val="20"/>
              </w:rPr>
            </w:pPr>
            <w:ins w:id="252" w:author="Berry Cobb" w:date="2019-01-08T10:10: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53" w:author="Berry Cobb" w:date="2019-01-08T10:10:00Z"/>
                <w:rFonts w:asciiTheme="minorHAnsi" w:hAnsiTheme="minorHAnsi"/>
                <w:sz w:val="20"/>
                <w:szCs w:val="20"/>
              </w:rPr>
            </w:pPr>
          </w:p>
          <w:p w:rsidR="001B440B" w:rsidRPr="002860E2" w:rsidRDefault="001B440B" w:rsidP="001B440B">
            <w:pPr>
              <w:contextualSpacing/>
              <w:rPr>
                <w:ins w:id="254" w:author="Berry Cobb" w:date="2019-01-08T10:10:00Z"/>
                <w:rFonts w:asciiTheme="minorHAnsi" w:hAnsiTheme="minorHAnsi"/>
                <w:sz w:val="20"/>
                <w:szCs w:val="20"/>
              </w:rPr>
            </w:pPr>
            <w:ins w:id="255" w:author="Berry Cobb" w:date="2019-01-08T10:10: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56" w:author="Berry Cobb" w:date="2019-01-08T10:10:00Z"/>
                <w:rFonts w:asciiTheme="minorHAnsi" w:eastAsia="Times New Roman" w:hAnsiTheme="minorHAnsi"/>
                <w:color w:val="000000"/>
                <w:sz w:val="20"/>
                <w:szCs w:val="20"/>
              </w:rPr>
            </w:pPr>
            <w:del w:id="257" w:author="Berry Cobb" w:date="2019-01-08T10:10: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58" w:author="Berry Cobb" w:date="2019-01-08T10:10:00Z"/>
                <w:rFonts w:asciiTheme="minorHAnsi" w:eastAsia="Times New Roman" w:hAnsiTheme="minorHAnsi"/>
                <w:b/>
                <w:color w:val="000000"/>
                <w:sz w:val="20"/>
                <w:szCs w:val="20"/>
              </w:rPr>
            </w:pPr>
            <w:del w:id="259" w:author="Berry Cobb" w:date="2019-01-08T10:10: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60" w:author="Berry Cobb" w:date="2019-01-08T10:10:00Z"/>
                <w:rFonts w:asciiTheme="minorHAnsi" w:eastAsia="Times New Roman" w:hAnsiTheme="minorHAnsi"/>
                <w:color w:val="000000"/>
                <w:sz w:val="20"/>
                <w:szCs w:val="20"/>
              </w:rPr>
            </w:pPr>
          </w:p>
          <w:p w:rsidR="00656B0F" w:rsidRPr="002860E2" w:rsidDel="001B440B"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61" w:author="Berry Cobb" w:date="2019-01-08T10:10:00Z"/>
                <w:rFonts w:asciiTheme="minorHAnsi" w:eastAsia="Times New Roman" w:hAnsiTheme="minorHAnsi"/>
                <w:b/>
                <w:color w:val="000000"/>
                <w:sz w:val="20"/>
                <w:szCs w:val="20"/>
              </w:rPr>
            </w:pPr>
            <w:del w:id="262" w:author="Berry Cobb" w:date="2019-01-08T10:10:00Z">
              <w:r w:rsidRPr="002860E2" w:rsidDel="001B440B">
                <w:rPr>
                  <w:rFonts w:asciiTheme="minorHAnsi" w:eastAsia="Times New Roman" w:hAnsiTheme="minorHAnsi"/>
                  <w:b/>
                  <w:color w:val="000000"/>
                  <w:sz w:val="20"/>
                  <w:szCs w:val="20"/>
                </w:rPr>
                <w:delText>Action Taken:</w:delText>
              </w:r>
            </w:del>
          </w:p>
          <w:p w:rsidR="00656B0F" w:rsidRPr="002860E2" w:rsidDel="001B440B" w:rsidRDefault="00656B0F" w:rsidP="00656B0F">
            <w:pPr>
              <w:contextualSpacing/>
              <w:rPr>
                <w:del w:id="263" w:author="Berry Cobb" w:date="2019-01-08T10:10:00Z"/>
                <w:rFonts w:asciiTheme="minorHAnsi" w:hAnsiTheme="minorHAnsi"/>
                <w:sz w:val="20"/>
                <w:szCs w:val="20"/>
              </w:rPr>
            </w:pPr>
          </w:p>
          <w:p w:rsidR="00656B0F" w:rsidRPr="002860E2" w:rsidDel="001B440B" w:rsidRDefault="00656B0F" w:rsidP="00656B0F">
            <w:pPr>
              <w:contextualSpacing/>
              <w:rPr>
                <w:del w:id="264" w:author="Berry Cobb" w:date="2019-01-08T10:10:00Z"/>
                <w:rFonts w:asciiTheme="minorHAnsi" w:hAnsiTheme="minorHAnsi"/>
                <w:sz w:val="20"/>
                <w:szCs w:val="20"/>
              </w:rPr>
            </w:pPr>
            <w:del w:id="265" w:author="Berry Cobb" w:date="2019-01-08T10:10: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 or for other purposes identified herein.</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Communication with a registrant may be necessary to fulfill purposes identified herein that go beyond technical and administrative issues, and such communication will require the collection and processing of data as part of the WHOIS system, including sharing with third parties.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Neil Fried; The Motion Picture Association of America</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6" w:author="Berry Cobb" w:date="2019-01-08T10:11:00Z"/>
                <w:rFonts w:asciiTheme="minorHAnsi" w:eastAsia="Times New Roman" w:hAnsiTheme="minorHAnsi"/>
                <w:color w:val="000000"/>
                <w:sz w:val="20"/>
                <w:szCs w:val="20"/>
              </w:rPr>
            </w:pPr>
            <w:ins w:id="267" w:author="Berry Cobb" w:date="2019-01-08T10:11: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68" w:author="Berry Cobb" w:date="2019-01-08T10:11:00Z"/>
                <w:rFonts w:asciiTheme="minorHAnsi" w:eastAsia="Times New Roman" w:hAnsiTheme="minorHAnsi"/>
                <w:color w:val="000000"/>
                <w:sz w:val="20"/>
                <w:szCs w:val="20"/>
              </w:rPr>
            </w:pPr>
            <w:ins w:id="269" w:author="Berry Cobb" w:date="2019-01-08T10:11: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0" w:author="Berry Cobb" w:date="2019-01-08T10:11: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71" w:author="Berry Cobb" w:date="2019-01-08T10:11:00Z"/>
                <w:rFonts w:asciiTheme="minorHAnsi" w:eastAsia="Times New Roman" w:hAnsiTheme="minorHAnsi"/>
                <w:color w:val="000000"/>
                <w:sz w:val="20"/>
                <w:szCs w:val="20"/>
              </w:rPr>
            </w:pPr>
            <w:ins w:id="272" w:author="Berry Cobb" w:date="2019-01-08T10:11: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73" w:author="Berry Cobb" w:date="2019-01-08T10:11:00Z"/>
                <w:rFonts w:asciiTheme="minorHAnsi" w:hAnsiTheme="minorHAnsi"/>
                <w:sz w:val="20"/>
                <w:szCs w:val="20"/>
              </w:rPr>
            </w:pPr>
          </w:p>
          <w:p w:rsidR="001B440B" w:rsidRPr="002860E2" w:rsidRDefault="001B440B" w:rsidP="001B440B">
            <w:pPr>
              <w:contextualSpacing/>
              <w:rPr>
                <w:ins w:id="274" w:author="Berry Cobb" w:date="2019-01-08T10:11:00Z"/>
                <w:rFonts w:asciiTheme="minorHAnsi" w:hAnsiTheme="minorHAnsi"/>
                <w:sz w:val="20"/>
                <w:szCs w:val="20"/>
              </w:rPr>
            </w:pPr>
            <w:ins w:id="275" w:author="Berry Cobb" w:date="2019-01-08T10:11: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76" w:author="Berry Cobb" w:date="2019-01-08T10:11:00Z"/>
                <w:rFonts w:asciiTheme="minorHAnsi" w:eastAsia="Times New Roman" w:hAnsiTheme="minorHAnsi"/>
                <w:color w:val="000000"/>
                <w:sz w:val="20"/>
                <w:szCs w:val="20"/>
              </w:rPr>
            </w:pPr>
            <w:del w:id="277" w:author="Berry Cobb" w:date="2019-01-08T10:11: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78" w:author="Berry Cobb" w:date="2019-01-08T10:11:00Z"/>
                <w:rFonts w:asciiTheme="minorHAnsi" w:eastAsia="Times New Roman" w:hAnsiTheme="minorHAnsi"/>
                <w:b/>
                <w:color w:val="000000"/>
                <w:sz w:val="20"/>
                <w:szCs w:val="20"/>
              </w:rPr>
            </w:pPr>
            <w:del w:id="279" w:author="Berry Cobb" w:date="2019-01-08T10:11: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80" w:author="Berry Cobb" w:date="2019-01-08T10:11:00Z"/>
                <w:rFonts w:asciiTheme="minorHAnsi" w:eastAsia="Times New Roman" w:hAnsiTheme="minorHAnsi"/>
                <w:color w:val="000000"/>
                <w:sz w:val="20"/>
                <w:szCs w:val="20"/>
              </w:rPr>
            </w:pPr>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81" w:author="Berry Cobb" w:date="2019-01-08T10:11:00Z"/>
                <w:rFonts w:asciiTheme="minorHAnsi" w:eastAsia="Times New Roman" w:hAnsiTheme="minorHAnsi"/>
                <w:b/>
                <w:color w:val="000000"/>
                <w:sz w:val="20"/>
                <w:szCs w:val="20"/>
              </w:rPr>
            </w:pPr>
            <w:del w:id="282" w:author="Berry Cobb" w:date="2019-01-08T10:11:00Z">
              <w:r w:rsidRPr="002860E2" w:rsidDel="001B440B">
                <w:rPr>
                  <w:rFonts w:asciiTheme="minorHAnsi" w:eastAsia="Times New Roman" w:hAnsiTheme="minorHAnsi"/>
                  <w:b/>
                  <w:color w:val="000000"/>
                  <w:sz w:val="20"/>
                  <w:szCs w:val="20"/>
                </w:rPr>
                <w:delText>Action Taken:</w:delText>
              </w:r>
            </w:del>
          </w:p>
          <w:p w:rsidR="00246481" w:rsidRPr="002860E2" w:rsidDel="001B440B" w:rsidRDefault="00246481" w:rsidP="00246481">
            <w:pPr>
              <w:contextualSpacing/>
              <w:rPr>
                <w:del w:id="283" w:author="Berry Cobb" w:date="2019-01-08T10:11:00Z"/>
                <w:rFonts w:asciiTheme="minorHAnsi" w:hAnsiTheme="minorHAnsi"/>
                <w:sz w:val="20"/>
                <w:szCs w:val="20"/>
              </w:rPr>
            </w:pPr>
          </w:p>
          <w:p w:rsidR="00246481" w:rsidRPr="002860E2" w:rsidDel="001B440B" w:rsidRDefault="00246481" w:rsidP="00246481">
            <w:pPr>
              <w:contextualSpacing/>
              <w:rPr>
                <w:del w:id="284" w:author="Berry Cobb" w:date="2019-01-08T10:11:00Z"/>
                <w:rFonts w:asciiTheme="minorHAnsi" w:hAnsiTheme="minorHAnsi"/>
                <w:sz w:val="20"/>
                <w:szCs w:val="20"/>
              </w:rPr>
            </w:pPr>
            <w:del w:id="285" w:author="Berry Cobb" w:date="2019-01-08T10:11: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In addition to administrative issues, communication should be enabled for legal issues involving a domain name. Enabling communication for legal issues ensures proper notice and due process where a domain name might implicate certain legal matters.</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 xml:space="preserve">Jeremy </w:t>
            </w:r>
            <w:proofErr w:type="spellStart"/>
            <w:r w:rsidRPr="00656B0F">
              <w:rPr>
                <w:rFonts w:asciiTheme="minorHAnsi" w:hAnsiTheme="minorHAnsi"/>
                <w:sz w:val="20"/>
                <w:szCs w:val="20"/>
              </w:rPr>
              <w:t>Dallman</w:t>
            </w:r>
            <w:proofErr w:type="spellEnd"/>
            <w:r w:rsidRPr="00656B0F">
              <w:rPr>
                <w:rFonts w:asciiTheme="minorHAnsi" w:hAnsiTheme="minorHAnsi"/>
                <w:sz w:val="20"/>
                <w:szCs w:val="20"/>
              </w:rPr>
              <w:t xml:space="preserve">, David Ladd – Microsoft Threat Intelligence Center; Amy Hogan-Burney, Richard Boscovich – Digital Crimes Unit; </w:t>
            </w:r>
            <w:proofErr w:type="spellStart"/>
            <w:r w:rsidRPr="00656B0F">
              <w:rPr>
                <w:rFonts w:asciiTheme="minorHAnsi" w:hAnsiTheme="minorHAnsi"/>
                <w:sz w:val="20"/>
                <w:szCs w:val="20"/>
              </w:rPr>
              <w:t>Makalika</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Naholowaa</w:t>
            </w:r>
            <w:proofErr w:type="spellEnd"/>
            <w:r w:rsidRPr="00656B0F">
              <w:rPr>
                <w:rFonts w:asciiTheme="minorHAnsi" w:hAnsiTheme="minorHAnsi"/>
                <w:sz w:val="20"/>
                <w:szCs w:val="20"/>
              </w:rPr>
              <w:t xml:space="preserve">, Teresa </w:t>
            </w:r>
            <w:proofErr w:type="spellStart"/>
            <w:r w:rsidRPr="00656B0F">
              <w:rPr>
                <w:rFonts w:asciiTheme="minorHAnsi" w:hAnsiTheme="minorHAnsi"/>
                <w:sz w:val="20"/>
                <w:szCs w:val="20"/>
              </w:rPr>
              <w:t>Rodewald</w:t>
            </w:r>
            <w:proofErr w:type="spellEnd"/>
            <w:r w:rsidRPr="00656B0F">
              <w:rPr>
                <w:rFonts w:asciiTheme="minorHAnsi" w:hAnsiTheme="minorHAnsi"/>
                <w:sz w:val="20"/>
                <w:szCs w:val="20"/>
              </w:rPr>
              <w:t xml:space="preserve">, Cam </w:t>
            </w:r>
            <w:proofErr w:type="spellStart"/>
            <w:r w:rsidRPr="00656B0F">
              <w:rPr>
                <w:rFonts w:asciiTheme="minorHAnsi" w:hAnsiTheme="minorHAnsi"/>
                <w:sz w:val="20"/>
                <w:szCs w:val="20"/>
              </w:rPr>
              <w:t>Gatta</w:t>
            </w:r>
            <w:proofErr w:type="spellEnd"/>
            <w:r w:rsidRPr="00656B0F">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6" w:author="Berry Cobb" w:date="2019-01-08T10:11:00Z"/>
                <w:rFonts w:asciiTheme="minorHAnsi" w:eastAsia="Times New Roman" w:hAnsiTheme="minorHAnsi"/>
                <w:color w:val="000000"/>
                <w:sz w:val="20"/>
                <w:szCs w:val="20"/>
              </w:rPr>
            </w:pPr>
            <w:ins w:id="287" w:author="Berry Cobb" w:date="2019-01-08T10:11: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8" w:author="Berry Cobb" w:date="2019-01-08T10:11:00Z"/>
                <w:rFonts w:asciiTheme="minorHAnsi" w:eastAsia="Times New Roman" w:hAnsiTheme="minorHAnsi"/>
                <w:color w:val="000000"/>
                <w:sz w:val="20"/>
                <w:szCs w:val="20"/>
              </w:rPr>
            </w:pPr>
            <w:ins w:id="289" w:author="Berry Cobb" w:date="2019-01-08T10:11: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0" w:author="Berry Cobb" w:date="2019-01-08T10:11: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1" w:author="Berry Cobb" w:date="2019-01-08T10:11:00Z"/>
                <w:rFonts w:asciiTheme="minorHAnsi" w:eastAsia="Times New Roman" w:hAnsiTheme="minorHAnsi"/>
                <w:color w:val="000000"/>
                <w:sz w:val="20"/>
                <w:szCs w:val="20"/>
              </w:rPr>
            </w:pPr>
            <w:ins w:id="292" w:author="Berry Cobb" w:date="2019-01-08T10:11: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293" w:author="Berry Cobb" w:date="2019-01-08T10:11:00Z"/>
                <w:rFonts w:asciiTheme="minorHAnsi" w:hAnsiTheme="minorHAnsi"/>
                <w:sz w:val="20"/>
                <w:szCs w:val="20"/>
              </w:rPr>
            </w:pPr>
          </w:p>
          <w:p w:rsidR="001B440B" w:rsidRPr="002860E2" w:rsidRDefault="001B440B" w:rsidP="001B440B">
            <w:pPr>
              <w:contextualSpacing/>
              <w:rPr>
                <w:ins w:id="294" w:author="Berry Cobb" w:date="2019-01-08T10:11:00Z"/>
                <w:rFonts w:asciiTheme="minorHAnsi" w:hAnsiTheme="minorHAnsi"/>
                <w:sz w:val="20"/>
                <w:szCs w:val="20"/>
              </w:rPr>
            </w:pPr>
            <w:ins w:id="295" w:author="Berry Cobb" w:date="2019-01-08T10:11: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96" w:author="Berry Cobb" w:date="2019-01-08T10:11:00Z"/>
                <w:rFonts w:asciiTheme="minorHAnsi" w:eastAsia="Times New Roman" w:hAnsiTheme="minorHAnsi"/>
                <w:color w:val="000000"/>
                <w:sz w:val="20"/>
                <w:szCs w:val="20"/>
              </w:rPr>
            </w:pPr>
            <w:del w:id="297" w:author="Berry Cobb" w:date="2019-01-08T10:11: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98" w:author="Berry Cobb" w:date="2019-01-08T10:11:00Z"/>
                <w:rFonts w:asciiTheme="minorHAnsi" w:eastAsia="Times New Roman" w:hAnsiTheme="minorHAnsi"/>
                <w:b/>
                <w:color w:val="000000"/>
                <w:sz w:val="20"/>
                <w:szCs w:val="20"/>
              </w:rPr>
            </w:pPr>
            <w:del w:id="299" w:author="Berry Cobb" w:date="2019-01-08T10:11: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00" w:author="Berry Cobb" w:date="2019-01-08T10:11:00Z"/>
                <w:rFonts w:asciiTheme="minorHAnsi" w:eastAsia="Times New Roman" w:hAnsiTheme="minorHAnsi"/>
                <w:color w:val="000000"/>
                <w:sz w:val="20"/>
                <w:szCs w:val="20"/>
              </w:rPr>
            </w:pPr>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01" w:author="Berry Cobb" w:date="2019-01-08T10:11:00Z"/>
                <w:rFonts w:asciiTheme="minorHAnsi" w:eastAsia="Times New Roman" w:hAnsiTheme="minorHAnsi"/>
                <w:b/>
                <w:color w:val="000000"/>
                <w:sz w:val="20"/>
                <w:szCs w:val="20"/>
              </w:rPr>
            </w:pPr>
            <w:del w:id="302" w:author="Berry Cobb" w:date="2019-01-08T10:11:00Z">
              <w:r w:rsidRPr="002860E2" w:rsidDel="001B440B">
                <w:rPr>
                  <w:rFonts w:asciiTheme="minorHAnsi" w:eastAsia="Times New Roman" w:hAnsiTheme="minorHAnsi"/>
                  <w:b/>
                  <w:color w:val="000000"/>
                  <w:sz w:val="20"/>
                  <w:szCs w:val="20"/>
                </w:rPr>
                <w:delText>Action Taken:</w:delText>
              </w:r>
            </w:del>
          </w:p>
          <w:p w:rsidR="00246481" w:rsidRPr="002860E2" w:rsidDel="001B440B" w:rsidRDefault="00246481" w:rsidP="00246481">
            <w:pPr>
              <w:contextualSpacing/>
              <w:rPr>
                <w:del w:id="303" w:author="Berry Cobb" w:date="2019-01-08T10:11:00Z"/>
                <w:rFonts w:asciiTheme="minorHAnsi" w:hAnsiTheme="minorHAnsi"/>
                <w:sz w:val="20"/>
                <w:szCs w:val="20"/>
              </w:rPr>
            </w:pPr>
          </w:p>
          <w:p w:rsidR="00246481" w:rsidRPr="002860E2" w:rsidDel="001B440B" w:rsidRDefault="00246481" w:rsidP="00246481">
            <w:pPr>
              <w:contextualSpacing/>
              <w:rPr>
                <w:del w:id="304" w:author="Berry Cobb" w:date="2019-01-08T10:11:00Z"/>
                <w:rFonts w:asciiTheme="minorHAnsi" w:hAnsiTheme="minorHAnsi"/>
                <w:sz w:val="20"/>
                <w:szCs w:val="20"/>
              </w:rPr>
            </w:pPr>
            <w:del w:id="305" w:author="Berry Cobb" w:date="2019-01-08T10:11: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This wording conflicts with Recommendation 4, which would do away with Administrative and Technical Contacts.</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wording on this recommendation could be fine as long as the role-specific contacts such as Technical remain intact.  See responses to items 44, 45 below for more detail</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Ben Butler; SSAC</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6" w:author="Berry Cobb" w:date="2019-01-08T10:11:00Z"/>
                <w:rFonts w:asciiTheme="minorHAnsi" w:eastAsia="Times New Roman" w:hAnsiTheme="minorHAnsi"/>
                <w:color w:val="000000"/>
                <w:sz w:val="20"/>
                <w:szCs w:val="20"/>
              </w:rPr>
            </w:pPr>
            <w:ins w:id="307" w:author="Berry Cobb" w:date="2019-01-08T10:11: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08" w:author="Berry Cobb" w:date="2019-01-08T10:11:00Z"/>
                <w:rFonts w:asciiTheme="minorHAnsi" w:eastAsia="Times New Roman" w:hAnsiTheme="minorHAnsi"/>
                <w:color w:val="000000"/>
                <w:sz w:val="20"/>
                <w:szCs w:val="20"/>
              </w:rPr>
            </w:pPr>
            <w:ins w:id="309" w:author="Berry Cobb" w:date="2019-01-08T10:11: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0" w:author="Berry Cobb" w:date="2019-01-08T10:11: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11" w:author="Berry Cobb" w:date="2019-01-08T10:11:00Z"/>
                <w:rFonts w:asciiTheme="minorHAnsi" w:eastAsia="Times New Roman" w:hAnsiTheme="minorHAnsi"/>
                <w:color w:val="000000"/>
                <w:sz w:val="20"/>
                <w:szCs w:val="20"/>
              </w:rPr>
            </w:pPr>
            <w:ins w:id="312" w:author="Berry Cobb" w:date="2019-01-08T10:11: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313" w:author="Berry Cobb" w:date="2019-01-08T10:11:00Z"/>
                <w:rFonts w:asciiTheme="minorHAnsi" w:hAnsiTheme="minorHAnsi"/>
                <w:sz w:val="20"/>
                <w:szCs w:val="20"/>
              </w:rPr>
            </w:pPr>
          </w:p>
          <w:p w:rsidR="001B440B" w:rsidRPr="002860E2" w:rsidRDefault="001B440B" w:rsidP="001B440B">
            <w:pPr>
              <w:contextualSpacing/>
              <w:rPr>
                <w:ins w:id="314" w:author="Berry Cobb" w:date="2019-01-08T10:11:00Z"/>
                <w:rFonts w:asciiTheme="minorHAnsi" w:hAnsiTheme="minorHAnsi"/>
                <w:sz w:val="20"/>
                <w:szCs w:val="20"/>
              </w:rPr>
            </w:pPr>
            <w:ins w:id="315" w:author="Berry Cobb" w:date="2019-01-08T10:11: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16" w:author="Berry Cobb" w:date="2019-01-08T10:11:00Z"/>
                <w:rFonts w:asciiTheme="minorHAnsi" w:eastAsia="Times New Roman" w:hAnsiTheme="minorHAnsi"/>
                <w:color w:val="000000"/>
                <w:sz w:val="20"/>
                <w:szCs w:val="20"/>
              </w:rPr>
            </w:pPr>
            <w:del w:id="317" w:author="Berry Cobb" w:date="2019-01-08T10:11: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18" w:author="Berry Cobb" w:date="2019-01-08T10:11:00Z"/>
                <w:rFonts w:asciiTheme="minorHAnsi" w:eastAsia="Times New Roman" w:hAnsiTheme="minorHAnsi"/>
                <w:b/>
                <w:color w:val="000000"/>
                <w:sz w:val="20"/>
                <w:szCs w:val="20"/>
              </w:rPr>
            </w:pPr>
            <w:del w:id="319" w:author="Berry Cobb" w:date="2019-01-08T10:11: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20" w:author="Berry Cobb" w:date="2019-01-08T10:11:00Z"/>
                <w:rFonts w:asciiTheme="minorHAnsi" w:eastAsia="Times New Roman" w:hAnsiTheme="minorHAnsi"/>
                <w:color w:val="000000"/>
                <w:sz w:val="20"/>
                <w:szCs w:val="20"/>
              </w:rPr>
            </w:pPr>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21" w:author="Berry Cobb" w:date="2019-01-08T10:11:00Z"/>
                <w:rFonts w:asciiTheme="minorHAnsi" w:eastAsia="Times New Roman" w:hAnsiTheme="minorHAnsi"/>
                <w:b/>
                <w:color w:val="000000"/>
                <w:sz w:val="20"/>
                <w:szCs w:val="20"/>
              </w:rPr>
            </w:pPr>
            <w:del w:id="322" w:author="Berry Cobb" w:date="2019-01-08T10:11:00Z">
              <w:r w:rsidRPr="002860E2" w:rsidDel="001B440B">
                <w:rPr>
                  <w:rFonts w:asciiTheme="minorHAnsi" w:eastAsia="Times New Roman" w:hAnsiTheme="minorHAnsi"/>
                  <w:b/>
                  <w:color w:val="000000"/>
                  <w:sz w:val="20"/>
                  <w:szCs w:val="20"/>
                </w:rPr>
                <w:delText>Action Taken:</w:delText>
              </w:r>
            </w:del>
          </w:p>
          <w:p w:rsidR="00246481" w:rsidRPr="002860E2" w:rsidDel="001B440B" w:rsidRDefault="00246481" w:rsidP="00246481">
            <w:pPr>
              <w:contextualSpacing/>
              <w:rPr>
                <w:del w:id="323" w:author="Berry Cobb" w:date="2019-01-08T10:11:00Z"/>
                <w:rFonts w:asciiTheme="minorHAnsi" w:hAnsiTheme="minorHAnsi"/>
                <w:sz w:val="20"/>
                <w:szCs w:val="20"/>
              </w:rPr>
            </w:pPr>
          </w:p>
          <w:p w:rsidR="00246481" w:rsidRPr="002860E2" w:rsidDel="001B440B" w:rsidRDefault="00246481" w:rsidP="00246481">
            <w:pPr>
              <w:contextualSpacing/>
              <w:rPr>
                <w:del w:id="324" w:author="Berry Cobb" w:date="2019-01-08T10:11:00Z"/>
                <w:rFonts w:asciiTheme="minorHAnsi" w:hAnsiTheme="minorHAnsi"/>
                <w:sz w:val="20"/>
                <w:szCs w:val="20"/>
              </w:rPr>
            </w:pPr>
            <w:del w:id="325" w:author="Berry Cobb" w:date="2019-01-08T10:11: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46481" w:rsidRPr="002860E2" w:rsidTr="0022424B">
        <w:trPr>
          <w:cantSplit/>
        </w:trPr>
        <w:tc>
          <w:tcPr>
            <w:tcW w:w="675" w:type="dxa"/>
          </w:tcPr>
          <w:p w:rsidR="00246481" w:rsidRPr="002860E2" w:rsidRDefault="00246481" w:rsidP="00246481">
            <w:pPr>
              <w:numPr>
                <w:ilvl w:val="0"/>
                <w:numId w:val="1"/>
              </w:numPr>
              <w:contextualSpacing/>
              <w:rPr>
                <w:rFonts w:asciiTheme="minorHAnsi" w:hAnsiTheme="minorHAnsi"/>
                <w:b/>
                <w:sz w:val="20"/>
                <w:szCs w:val="20"/>
              </w:rPr>
            </w:pPr>
          </w:p>
        </w:tc>
        <w:tc>
          <w:tcPr>
            <w:tcW w:w="8055" w:type="dxa"/>
          </w:tcPr>
          <w:p w:rsidR="00246481"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246481" w:rsidRDefault="00246481" w:rsidP="00246481">
            <w:pPr>
              <w:pStyle w:val="ColorfulList-Accent11"/>
              <w:ind w:left="0"/>
              <w:rPr>
                <w:rFonts w:asciiTheme="minorHAnsi" w:hAnsiTheme="minorHAnsi"/>
                <w:sz w:val="20"/>
                <w:szCs w:val="20"/>
              </w:rPr>
            </w:pPr>
          </w:p>
          <w:p w:rsidR="00246481" w:rsidRPr="00A821DF"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246481" w:rsidRPr="00A821DF" w:rsidRDefault="00246481" w:rsidP="00246481">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6" w:author="Berry Cobb" w:date="2019-01-08T10:11:00Z"/>
                <w:rFonts w:asciiTheme="minorHAnsi" w:eastAsia="Times New Roman" w:hAnsiTheme="minorHAnsi"/>
                <w:color w:val="000000"/>
                <w:sz w:val="20"/>
                <w:szCs w:val="20"/>
              </w:rPr>
            </w:pPr>
            <w:ins w:id="327" w:author="Berry Cobb" w:date="2019-01-08T10:11: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28" w:author="Berry Cobb" w:date="2019-01-08T10:11:00Z"/>
                <w:rFonts w:asciiTheme="minorHAnsi" w:eastAsia="Times New Roman" w:hAnsiTheme="minorHAnsi"/>
                <w:color w:val="000000"/>
                <w:sz w:val="20"/>
                <w:szCs w:val="20"/>
              </w:rPr>
            </w:pPr>
            <w:ins w:id="329" w:author="Berry Cobb" w:date="2019-01-08T10:11: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0" w:author="Berry Cobb" w:date="2019-01-08T10:11: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31" w:author="Berry Cobb" w:date="2019-01-08T10:11:00Z"/>
                <w:rFonts w:asciiTheme="minorHAnsi" w:eastAsia="Times New Roman" w:hAnsiTheme="minorHAnsi"/>
                <w:color w:val="000000"/>
                <w:sz w:val="20"/>
                <w:szCs w:val="20"/>
              </w:rPr>
            </w:pPr>
            <w:ins w:id="332" w:author="Berry Cobb" w:date="2019-01-08T10:11: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333" w:author="Berry Cobb" w:date="2019-01-08T10:11:00Z"/>
                <w:rFonts w:asciiTheme="minorHAnsi" w:hAnsiTheme="minorHAnsi"/>
                <w:sz w:val="20"/>
                <w:szCs w:val="20"/>
              </w:rPr>
            </w:pPr>
          </w:p>
          <w:p w:rsidR="001B440B" w:rsidRPr="002860E2" w:rsidRDefault="001B440B" w:rsidP="001B440B">
            <w:pPr>
              <w:contextualSpacing/>
              <w:rPr>
                <w:ins w:id="334" w:author="Berry Cobb" w:date="2019-01-08T10:11:00Z"/>
                <w:rFonts w:asciiTheme="minorHAnsi" w:hAnsiTheme="minorHAnsi"/>
                <w:sz w:val="20"/>
                <w:szCs w:val="20"/>
              </w:rPr>
            </w:pPr>
            <w:ins w:id="335" w:author="Berry Cobb" w:date="2019-01-08T10:11: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36" w:author="Berry Cobb" w:date="2019-01-08T10:11:00Z"/>
                <w:rFonts w:asciiTheme="minorHAnsi" w:eastAsia="Times New Roman" w:hAnsiTheme="minorHAnsi"/>
                <w:color w:val="000000"/>
                <w:sz w:val="20"/>
                <w:szCs w:val="20"/>
              </w:rPr>
            </w:pPr>
            <w:del w:id="337" w:author="Berry Cobb" w:date="2019-01-08T10:11: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38" w:author="Berry Cobb" w:date="2019-01-08T10:11:00Z"/>
                <w:rFonts w:asciiTheme="minorHAnsi" w:eastAsia="Times New Roman" w:hAnsiTheme="minorHAnsi"/>
                <w:b/>
                <w:color w:val="000000"/>
                <w:sz w:val="20"/>
                <w:szCs w:val="20"/>
              </w:rPr>
            </w:pPr>
            <w:del w:id="339" w:author="Berry Cobb" w:date="2019-01-08T10:11: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40" w:author="Berry Cobb" w:date="2019-01-08T10:11:00Z"/>
                <w:rFonts w:asciiTheme="minorHAnsi" w:eastAsia="Times New Roman" w:hAnsiTheme="minorHAnsi"/>
                <w:color w:val="000000"/>
                <w:sz w:val="20"/>
                <w:szCs w:val="20"/>
              </w:rPr>
            </w:pPr>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41" w:author="Berry Cobb" w:date="2019-01-08T10:11:00Z"/>
                <w:rFonts w:asciiTheme="minorHAnsi" w:eastAsia="Times New Roman" w:hAnsiTheme="minorHAnsi"/>
                <w:b/>
                <w:color w:val="000000"/>
                <w:sz w:val="20"/>
                <w:szCs w:val="20"/>
              </w:rPr>
            </w:pPr>
            <w:del w:id="342" w:author="Berry Cobb" w:date="2019-01-08T10:11:00Z">
              <w:r w:rsidRPr="002860E2" w:rsidDel="001B440B">
                <w:rPr>
                  <w:rFonts w:asciiTheme="minorHAnsi" w:eastAsia="Times New Roman" w:hAnsiTheme="minorHAnsi"/>
                  <w:b/>
                  <w:color w:val="000000"/>
                  <w:sz w:val="20"/>
                  <w:szCs w:val="20"/>
                </w:rPr>
                <w:delText>Action Taken:</w:delText>
              </w:r>
            </w:del>
          </w:p>
          <w:p w:rsidR="00246481" w:rsidRPr="002860E2" w:rsidDel="001B440B" w:rsidRDefault="00246481" w:rsidP="00246481">
            <w:pPr>
              <w:contextualSpacing/>
              <w:rPr>
                <w:del w:id="343" w:author="Berry Cobb" w:date="2019-01-08T10:11:00Z"/>
                <w:rFonts w:asciiTheme="minorHAnsi" w:hAnsiTheme="minorHAnsi"/>
                <w:sz w:val="20"/>
                <w:szCs w:val="20"/>
              </w:rPr>
            </w:pPr>
          </w:p>
          <w:p w:rsidR="00246481" w:rsidRPr="002860E2" w:rsidDel="001B440B" w:rsidRDefault="00246481" w:rsidP="00246481">
            <w:pPr>
              <w:contextualSpacing/>
              <w:rPr>
                <w:del w:id="344" w:author="Berry Cobb" w:date="2019-01-08T10:11:00Z"/>
                <w:rFonts w:asciiTheme="minorHAnsi" w:hAnsiTheme="minorHAnsi"/>
                <w:sz w:val="20"/>
                <w:szCs w:val="20"/>
              </w:rPr>
            </w:pPr>
            <w:del w:id="345" w:author="Berry Cobb" w:date="2019-01-08T10:11: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246481"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56B0F">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 xml:space="preserve">Legal issues involving a domain name deserve a channel for communication to the registered name holder or agent; this is not enumerated in the current wording of the purpose, and particularly is not/should not be part of the “administrative” </w:t>
            </w:r>
            <w:proofErr w:type="gramStart"/>
            <w:r w:rsidRPr="00A821DF">
              <w:rPr>
                <w:rFonts w:asciiTheme="minorHAnsi" w:hAnsiTheme="minorHAnsi"/>
                <w:sz w:val="20"/>
                <w:szCs w:val="20"/>
              </w:rPr>
              <w:t>issues</w:t>
            </w:r>
            <w:proofErr w:type="gramEnd"/>
            <w:r w:rsidRPr="00A821DF">
              <w:rPr>
                <w:rFonts w:asciiTheme="minorHAnsi" w:hAnsiTheme="minorHAnsi"/>
                <w:sz w:val="20"/>
                <w:szCs w:val="20"/>
              </w:rPr>
              <w:t xml:space="preserve"> category.  Legal communication can enable proper notice and/or due process in matters involving domain names, and those submitting such matters would benefit from specificity.  The BC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CE0B98" w:rsidRDefault="00656B0F" w:rsidP="00656B0F">
            <w:pPr>
              <w:contextualSpacing/>
              <w:rPr>
                <w:rFonts w:asciiTheme="minorHAnsi" w:hAnsiTheme="minorHAnsi"/>
                <w:sz w:val="20"/>
                <w:szCs w:val="20"/>
              </w:rPr>
            </w:pPr>
            <w:r w:rsidRPr="00A821DF">
              <w:rPr>
                <w:rFonts w:asciiTheme="minorHAnsi" w:hAnsiTheme="minorHAnsi"/>
                <w:sz w:val="20"/>
                <w:szCs w:val="20"/>
              </w:rPr>
              <w:t>Steve DelBianco; BC</w:t>
            </w:r>
          </w:p>
        </w:tc>
        <w:tc>
          <w:tcPr>
            <w:tcW w:w="3960" w:type="dxa"/>
          </w:tcPr>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6" w:author="Berry Cobb" w:date="2019-01-08T10:11:00Z"/>
                <w:rFonts w:asciiTheme="minorHAnsi" w:eastAsia="Times New Roman" w:hAnsiTheme="minorHAnsi"/>
                <w:color w:val="000000"/>
                <w:sz w:val="20"/>
                <w:szCs w:val="20"/>
              </w:rPr>
            </w:pPr>
            <w:ins w:id="347" w:author="Berry Cobb" w:date="2019-01-08T10:11:00Z">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ins>
          </w:p>
          <w:p w:rsidR="001B440B" w:rsidRPr="00AE0FB9"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48" w:author="Berry Cobb" w:date="2019-01-08T10:11:00Z"/>
                <w:rFonts w:asciiTheme="minorHAnsi" w:eastAsia="Times New Roman" w:hAnsiTheme="minorHAnsi"/>
                <w:color w:val="000000"/>
                <w:sz w:val="20"/>
                <w:szCs w:val="20"/>
              </w:rPr>
            </w:pPr>
            <w:ins w:id="349" w:author="Berry Cobb" w:date="2019-01-08T10:11:00Z">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like comments such as “issues” use in general and specificity of said issues. </w:t>
              </w:r>
              <w:proofErr w:type="gramStart"/>
              <w:r>
                <w:rPr>
                  <w:rFonts w:asciiTheme="minorHAnsi" w:eastAsia="Times New Roman" w:hAnsiTheme="minorHAnsi"/>
                  <w:color w:val="000000"/>
                  <w:sz w:val="20"/>
                  <w:szCs w:val="20"/>
                </w:rPr>
                <w:t>Also</w:t>
              </w:r>
              <w:proofErr w:type="gramEnd"/>
              <w:r>
                <w:rPr>
                  <w:rFonts w:asciiTheme="minorHAnsi" w:eastAsia="Times New Roman" w:hAnsiTheme="minorHAnsi"/>
                  <w:color w:val="000000"/>
                  <w:sz w:val="20"/>
                  <w:szCs w:val="20"/>
                </w:rPr>
                <w:t xml:space="preserve"> the use of “designated agent” is less clear under GDPR and the same purpose would apply to delegated agents is the RNH is legally allowed to do so.</w:t>
              </w:r>
            </w:ins>
          </w:p>
          <w:p w:rsidR="001B440B" w:rsidRPr="002860E2"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0" w:author="Berry Cobb" w:date="2019-01-08T10:11:00Z"/>
                <w:rFonts w:asciiTheme="minorHAnsi" w:eastAsia="Times New Roman" w:hAnsiTheme="minorHAnsi"/>
                <w:color w:val="000000"/>
                <w:sz w:val="20"/>
                <w:szCs w:val="20"/>
              </w:rPr>
            </w:pPr>
          </w:p>
          <w:p w:rsidR="001B440B" w:rsidRPr="001B440B" w:rsidRDefault="001B440B" w:rsidP="001B4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351" w:author="Berry Cobb" w:date="2019-01-08T10:11:00Z"/>
                <w:rFonts w:asciiTheme="minorHAnsi" w:eastAsia="Times New Roman" w:hAnsiTheme="minorHAnsi"/>
                <w:color w:val="000000"/>
                <w:sz w:val="20"/>
                <w:szCs w:val="20"/>
              </w:rPr>
            </w:pPr>
            <w:ins w:id="352" w:author="Berry Cobb" w:date="2019-01-08T10:11:00Z">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Edits made to purpose statement</w:t>
              </w:r>
            </w:ins>
          </w:p>
          <w:p w:rsidR="001B440B" w:rsidRPr="002860E2" w:rsidRDefault="001B440B" w:rsidP="001B440B">
            <w:pPr>
              <w:contextualSpacing/>
              <w:rPr>
                <w:ins w:id="353" w:author="Berry Cobb" w:date="2019-01-08T10:11:00Z"/>
                <w:rFonts w:asciiTheme="minorHAnsi" w:hAnsiTheme="minorHAnsi"/>
                <w:sz w:val="20"/>
                <w:szCs w:val="20"/>
              </w:rPr>
            </w:pPr>
          </w:p>
          <w:p w:rsidR="001B440B" w:rsidRPr="002860E2" w:rsidRDefault="001B440B" w:rsidP="001B440B">
            <w:pPr>
              <w:contextualSpacing/>
              <w:rPr>
                <w:ins w:id="354" w:author="Berry Cobb" w:date="2019-01-08T10:11:00Z"/>
                <w:rFonts w:asciiTheme="minorHAnsi" w:hAnsiTheme="minorHAnsi"/>
                <w:sz w:val="20"/>
                <w:szCs w:val="20"/>
              </w:rPr>
            </w:pPr>
            <w:ins w:id="355" w:author="Berry Cobb" w:date="2019-01-08T10:11:00Z">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xml:space="preserve">] – </w:t>
              </w:r>
              <w:r>
                <w:rPr>
                  <w:rFonts w:asciiTheme="minorHAnsi" w:hAnsiTheme="minorHAnsi"/>
                  <w:sz w:val="20"/>
                  <w:szCs w:val="20"/>
                </w:rPr>
                <w:t xml:space="preserve">Adopted wording change: </w:t>
              </w:r>
              <w:r w:rsidRPr="001B440B">
                <w:rPr>
                  <w:rFonts w:asciiTheme="minorHAnsi" w:hAnsiTheme="minorHAnsi"/>
                  <w:sz w:val="20"/>
                  <w:szCs w:val="20"/>
                </w:rPr>
                <w:t>"Enable communication with the Registered Name Holder on matters relating to the Registered Name. "</w:t>
              </w:r>
            </w:ins>
          </w:p>
          <w:p w:rsidR="00DB2AB9" w:rsidRPr="002860E2" w:rsidDel="001B440B"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6" w:author="Berry Cobb" w:date="2019-01-08T10:11:00Z"/>
                <w:rFonts w:asciiTheme="minorHAnsi" w:eastAsia="Times New Roman" w:hAnsiTheme="minorHAnsi"/>
                <w:color w:val="000000"/>
                <w:sz w:val="20"/>
                <w:szCs w:val="20"/>
              </w:rPr>
            </w:pPr>
            <w:del w:id="357" w:author="Berry Cobb" w:date="2019-01-08T10:11:00Z">
              <w:r w:rsidRPr="002860E2" w:rsidDel="001B440B">
                <w:rPr>
                  <w:rFonts w:asciiTheme="minorHAnsi" w:eastAsia="Times New Roman" w:hAnsiTheme="minorHAnsi"/>
                  <w:color w:val="000000"/>
                  <w:sz w:val="20"/>
                  <w:szCs w:val="20"/>
                  <w:shd w:val="clear" w:color="auto" w:fill="FF9900"/>
                </w:rPr>
                <w:delText>Concerns</w:delText>
              </w:r>
              <w:r w:rsidRPr="002860E2" w:rsidDel="001B440B">
                <w:rPr>
                  <w:rFonts w:asciiTheme="minorHAnsi" w:eastAsia="Times New Roman" w:hAnsiTheme="minorHAnsi"/>
                  <w:color w:val="000000"/>
                  <w:sz w:val="20"/>
                  <w:szCs w:val="20"/>
                </w:rPr>
                <w:delText xml:space="preserve">  </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58" w:author="Berry Cobb" w:date="2019-01-08T10:11:00Z"/>
                <w:rFonts w:asciiTheme="minorHAnsi" w:eastAsia="Times New Roman" w:hAnsiTheme="minorHAnsi"/>
                <w:b/>
                <w:color w:val="000000"/>
                <w:sz w:val="20"/>
                <w:szCs w:val="20"/>
              </w:rPr>
            </w:pPr>
            <w:del w:id="359" w:author="Berry Cobb" w:date="2019-01-08T10:11:00Z">
              <w:r w:rsidDel="001B440B">
                <w:rPr>
                  <w:rFonts w:asciiTheme="minorHAnsi" w:eastAsia="Times New Roman" w:hAnsiTheme="minorHAnsi"/>
                  <w:b/>
                  <w:color w:val="000000"/>
                  <w:sz w:val="20"/>
                  <w:szCs w:val="20"/>
                </w:rPr>
                <w:delText>EPDP</w:delText>
              </w:r>
              <w:r w:rsidRPr="002860E2" w:rsidDel="001B440B">
                <w:rPr>
                  <w:rFonts w:asciiTheme="minorHAnsi" w:eastAsia="Times New Roman" w:hAnsiTheme="minorHAnsi"/>
                  <w:b/>
                  <w:color w:val="000000"/>
                  <w:sz w:val="20"/>
                  <w:szCs w:val="20"/>
                </w:rPr>
                <w:delText xml:space="preserve"> Response:</w:delText>
              </w:r>
            </w:del>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60" w:author="Berry Cobb" w:date="2019-01-08T10:11:00Z"/>
                <w:rFonts w:asciiTheme="minorHAnsi" w:eastAsia="Times New Roman" w:hAnsiTheme="minorHAnsi"/>
                <w:color w:val="000000"/>
                <w:sz w:val="20"/>
                <w:szCs w:val="20"/>
              </w:rPr>
            </w:pPr>
          </w:p>
          <w:p w:rsidR="00246481" w:rsidRPr="002860E2" w:rsidDel="001B440B"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361" w:author="Berry Cobb" w:date="2019-01-08T10:11:00Z"/>
                <w:rFonts w:asciiTheme="minorHAnsi" w:eastAsia="Times New Roman" w:hAnsiTheme="minorHAnsi"/>
                <w:b/>
                <w:color w:val="000000"/>
                <w:sz w:val="20"/>
                <w:szCs w:val="20"/>
              </w:rPr>
            </w:pPr>
            <w:del w:id="362" w:author="Berry Cobb" w:date="2019-01-08T10:11:00Z">
              <w:r w:rsidRPr="002860E2" w:rsidDel="001B440B">
                <w:rPr>
                  <w:rFonts w:asciiTheme="minorHAnsi" w:eastAsia="Times New Roman" w:hAnsiTheme="minorHAnsi"/>
                  <w:b/>
                  <w:color w:val="000000"/>
                  <w:sz w:val="20"/>
                  <w:szCs w:val="20"/>
                </w:rPr>
                <w:delText>Action Taken:</w:delText>
              </w:r>
            </w:del>
          </w:p>
          <w:p w:rsidR="00246481" w:rsidRPr="002860E2" w:rsidDel="001B440B" w:rsidRDefault="00246481" w:rsidP="00246481">
            <w:pPr>
              <w:contextualSpacing/>
              <w:rPr>
                <w:del w:id="363" w:author="Berry Cobb" w:date="2019-01-08T10:11:00Z"/>
                <w:rFonts w:asciiTheme="minorHAnsi" w:hAnsiTheme="minorHAnsi"/>
                <w:sz w:val="20"/>
                <w:szCs w:val="20"/>
              </w:rPr>
            </w:pPr>
          </w:p>
          <w:p w:rsidR="00246481" w:rsidRPr="002860E2" w:rsidDel="001B440B" w:rsidRDefault="00246481" w:rsidP="00246481">
            <w:pPr>
              <w:contextualSpacing/>
              <w:rPr>
                <w:del w:id="364" w:author="Berry Cobb" w:date="2019-01-08T10:11:00Z"/>
                <w:rFonts w:asciiTheme="minorHAnsi" w:hAnsiTheme="minorHAnsi"/>
                <w:sz w:val="20"/>
                <w:szCs w:val="20"/>
              </w:rPr>
            </w:pPr>
            <w:del w:id="365" w:author="Berry Cobb" w:date="2019-01-08T10:11:00Z">
              <w:r w:rsidRPr="002860E2" w:rsidDel="001B440B">
                <w:rPr>
                  <w:rFonts w:asciiTheme="minorHAnsi" w:hAnsiTheme="minorHAnsi"/>
                  <w:sz w:val="20"/>
                  <w:szCs w:val="20"/>
                </w:rPr>
                <w:delText>[</w:delText>
              </w:r>
              <w:r w:rsidRPr="002860E2" w:rsidDel="001B440B">
                <w:rPr>
                  <w:rFonts w:asciiTheme="minorHAnsi" w:hAnsiTheme="minorHAnsi"/>
                  <w:b/>
                  <w:color w:val="FF0000"/>
                  <w:sz w:val="20"/>
                  <w:szCs w:val="20"/>
                  <w:highlight w:val="yellow"/>
                </w:rPr>
                <w:delText>COMPLETED / NOT COMPLETED</w:delText>
              </w:r>
              <w:r w:rsidRPr="002860E2" w:rsidDel="001B440B">
                <w:rPr>
                  <w:rFonts w:asciiTheme="minorHAnsi" w:hAnsiTheme="minorHAnsi"/>
                  <w:sz w:val="20"/>
                  <w:szCs w:val="20"/>
                </w:rPr>
                <w:delText>] – [Instruction of what was done.]</w:delText>
              </w:r>
            </w:del>
          </w:p>
          <w:p w:rsidR="00656B0F"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bookmarkStart w:id="366" w:name="_GoBack"/>
            <w:bookmarkEnd w:id="366"/>
          </w:p>
        </w:tc>
      </w:tr>
      <w:tr w:rsidR="00656B0F" w:rsidRPr="002860E2" w:rsidTr="0022424B">
        <w:trPr>
          <w:cantSplit/>
        </w:trPr>
        <w:tc>
          <w:tcPr>
            <w:tcW w:w="15390" w:type="dxa"/>
            <w:gridSpan w:val="4"/>
            <w:shd w:val="clear" w:color="auto" w:fill="FFFF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242D81" w:rsidP="00656B0F">
            <w:pPr>
              <w:rPr>
                <w:rFonts w:asciiTheme="minorHAnsi" w:hAnsiTheme="minorHAnsi"/>
                <w:sz w:val="20"/>
                <w:szCs w:val="20"/>
              </w:rPr>
            </w:pPr>
            <w:ins w:id="367" w:author="Berry Cobb" w:date="2019-01-08T09:20:00Z">
              <w:r>
                <w:rPr>
                  <w:rFonts w:asciiTheme="minorHAnsi" w:hAnsiTheme="minorHAnsi"/>
                  <w:sz w:val="20"/>
                  <w:szCs w:val="20"/>
                </w:rPr>
                <w:t>No designations or comments were made for this category.</w:t>
              </w:r>
            </w:ins>
          </w:p>
        </w:tc>
        <w:tc>
          <w:tcPr>
            <w:tcW w:w="2700" w:type="dxa"/>
          </w:tcPr>
          <w:p w:rsidR="00656B0F" w:rsidRPr="002860E2" w:rsidRDefault="00656B0F" w:rsidP="00656B0F">
            <w:pPr>
              <w:contextualSpacing/>
              <w:rPr>
                <w:rFonts w:asciiTheme="minorHAnsi" w:hAnsiTheme="minorHAnsi"/>
                <w:sz w:val="20"/>
                <w:szCs w:val="20"/>
              </w:rPr>
            </w:pPr>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368" w:author="Berry Cobb" w:date="2019-01-08T09:20:00Z">
              <w:r w:rsidRPr="002860E2" w:rsidDel="00242D81">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369" w:author="Berry Cobb" w:date="2019-01-08T09:20:00Z">
              <w:r w:rsidRPr="002860E2" w:rsidDel="00242D81">
                <w:rPr>
                  <w:rFonts w:asciiTheme="minorHAnsi" w:hAnsiTheme="minorHAnsi"/>
                  <w:sz w:val="20"/>
                  <w:szCs w:val="20"/>
                </w:rPr>
                <w:delText xml:space="preserve"> – [Instruction of what was done.]</w:delText>
              </w:r>
            </w:del>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FF00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sidRPr="00D003FA">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communication and notification. </w:t>
            </w:r>
          </w:p>
          <w:p w:rsidR="00656B0F" w:rsidRPr="002860E2" w:rsidRDefault="00656B0F" w:rsidP="00656B0F">
            <w:pPr>
              <w:pStyle w:val="ColorfulList-Accent11"/>
              <w:ind w:left="0"/>
              <w:rPr>
                <w:rFonts w:asciiTheme="minorHAnsi" w:hAnsiTheme="minorHAnsi"/>
                <w:sz w:val="20"/>
                <w:szCs w:val="20"/>
              </w:rPr>
            </w:pPr>
          </w:p>
        </w:tc>
        <w:tc>
          <w:tcPr>
            <w:tcW w:w="2700" w:type="dxa"/>
          </w:tcPr>
          <w:p w:rsidR="00656B0F" w:rsidRPr="002860E2" w:rsidRDefault="00656B0F" w:rsidP="00656B0F">
            <w:pPr>
              <w:contextualSpacing/>
              <w:rPr>
                <w:rFonts w:asciiTheme="minorHAnsi" w:hAnsiTheme="minorHAnsi"/>
                <w:sz w:val="20"/>
                <w:szCs w:val="20"/>
              </w:rPr>
            </w:pPr>
            <w:bookmarkStart w:id="370" w:name="OLE_LINK1"/>
            <w:r w:rsidRPr="004B6E5D">
              <w:rPr>
                <w:rFonts w:asciiTheme="minorHAnsi" w:hAnsiTheme="minorHAnsi"/>
                <w:sz w:val="20"/>
                <w:szCs w:val="20"/>
              </w:rPr>
              <w:t>John Poole; Domain Name Registrant</w:t>
            </w:r>
            <w:bookmarkEnd w:id="370"/>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56B0F" w:rsidRPr="00AE0FB9"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ins w:id="371" w:author="Berry Cobb" w:date="2019-01-08T09:56:00Z">
              <w:r w:rsidR="00AE0FB9">
                <w:rPr>
                  <w:rFonts w:asciiTheme="minorHAnsi" w:eastAsia="Times New Roman" w:hAnsiTheme="minorHAnsi"/>
                  <w:b/>
                  <w:color w:val="000000"/>
                  <w:sz w:val="20"/>
                  <w:szCs w:val="20"/>
                </w:rPr>
                <w:t xml:space="preserve"> </w:t>
              </w:r>
              <w:r w:rsidR="00AE0FB9">
                <w:rPr>
                  <w:rFonts w:asciiTheme="minorHAnsi" w:eastAsia="Times New Roman" w:hAnsiTheme="minorHAnsi"/>
                  <w:color w:val="000000"/>
                  <w:sz w:val="20"/>
                  <w:szCs w:val="20"/>
                </w:rPr>
                <w:t>The EPDP disagreed in that this purpose is needed</w:t>
              </w:r>
            </w:ins>
            <w:ins w:id="372" w:author="Berry Cobb" w:date="2019-01-08T09:57:00Z">
              <w:r w:rsidR="00AE0FB9">
                <w:rPr>
                  <w:rFonts w:asciiTheme="minorHAnsi" w:eastAsia="Times New Roman" w:hAnsiTheme="minorHAnsi"/>
                  <w:color w:val="000000"/>
                  <w:sz w:val="20"/>
                  <w:szCs w:val="20"/>
                </w:rPr>
                <w:t xml:space="preserve"> to allow for communications with the RNH which is separate and distinct from the RNH establishing his/her right in use of the domain name.</w:t>
              </w:r>
            </w:ins>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AE0FB9"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ins w:id="373" w:author="Berry Cobb" w:date="2019-01-08T09:57:00Z">
              <w:r w:rsidR="00AE0FB9">
                <w:rPr>
                  <w:rFonts w:asciiTheme="minorHAnsi" w:eastAsia="Times New Roman" w:hAnsiTheme="minorHAnsi"/>
                  <w:color w:val="000000"/>
                  <w:sz w:val="20"/>
                  <w:szCs w:val="20"/>
                </w:rPr>
                <w:t xml:space="preserve"> none</w:t>
              </w:r>
            </w:ins>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del w:id="374" w:author="Berry Cobb" w:date="2019-01-08T09:57:00Z">
              <w:r w:rsidRPr="002860E2" w:rsidDel="00AE0FB9">
                <w:rPr>
                  <w:rFonts w:asciiTheme="minorHAnsi" w:hAnsiTheme="minorHAnsi"/>
                  <w:b/>
                  <w:color w:val="FF0000"/>
                  <w:sz w:val="20"/>
                  <w:szCs w:val="20"/>
                  <w:highlight w:val="yellow"/>
                </w:rPr>
                <w:delText xml:space="preserve"> / NOT COMPLETED</w:delText>
              </w:r>
            </w:del>
            <w:r w:rsidRPr="002860E2">
              <w:rPr>
                <w:rFonts w:asciiTheme="minorHAnsi" w:hAnsiTheme="minorHAnsi"/>
                <w:sz w:val="20"/>
                <w:szCs w:val="20"/>
              </w:rPr>
              <w:t>]</w:t>
            </w:r>
            <w:del w:id="375" w:author="Berry Cobb" w:date="2019-01-08T09:57:00Z">
              <w:r w:rsidRPr="002860E2" w:rsidDel="00AE0FB9">
                <w:rPr>
                  <w:rFonts w:asciiTheme="minorHAnsi" w:hAnsiTheme="minorHAnsi"/>
                  <w:sz w:val="20"/>
                  <w:szCs w:val="20"/>
                </w:rPr>
                <w:delText xml:space="preserve"> – [Instruction of what was done.]</w:delText>
              </w:r>
            </w:del>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DEEAF6" w:themeFill="accent5" w:themeFillTint="33"/>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r w:rsidRPr="002860E2">
              <w:rPr>
                <w:rFonts w:asciiTheme="minorHAnsi" w:hAnsiTheme="minorHAnsi"/>
                <w:sz w:val="20"/>
                <w:szCs w:val="20"/>
              </w:rPr>
              <w:t xml:space="preserve"> </w:t>
            </w:r>
          </w:p>
        </w:tc>
        <w:tc>
          <w:tcPr>
            <w:tcW w:w="2700" w:type="dxa"/>
          </w:tcPr>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 xml:space="preserve">Monique A. </w:t>
            </w:r>
            <w:proofErr w:type="spellStart"/>
            <w:r w:rsidRPr="00656B0F">
              <w:rPr>
                <w:rFonts w:asciiTheme="minorHAnsi" w:hAnsiTheme="minorHAnsi"/>
                <w:sz w:val="20"/>
                <w:szCs w:val="20"/>
              </w:rPr>
              <w:t>Goeschl</w:t>
            </w:r>
            <w:proofErr w:type="spellEnd"/>
            <w:r w:rsidRPr="00656B0F">
              <w:rPr>
                <w:rFonts w:asciiTheme="minorHAnsi" w:hAnsiTheme="minorHAnsi"/>
                <w:sz w:val="20"/>
                <w:szCs w:val="20"/>
              </w:rPr>
              <w:t xml:space="preserve">; Verein </w:t>
            </w:r>
            <w:proofErr w:type="spellStart"/>
            <w:r w:rsidRPr="00656B0F">
              <w:rPr>
                <w:rFonts w:asciiTheme="minorHAnsi" w:hAnsiTheme="minorHAnsi"/>
                <w:sz w:val="20"/>
                <w:szCs w:val="20"/>
              </w:rPr>
              <w:t>für</w:t>
            </w:r>
            <w:proofErr w:type="spellEnd"/>
            <w:r w:rsidRPr="00656B0F">
              <w:rPr>
                <w:rFonts w:asciiTheme="minorHAnsi" w:hAnsiTheme="minorHAnsi"/>
                <w:sz w:val="20"/>
                <w:szCs w:val="20"/>
              </w:rPr>
              <w:t xml:space="preserve"> Anti-</w:t>
            </w:r>
            <w:proofErr w:type="spellStart"/>
            <w:r w:rsidRPr="00656B0F">
              <w:rPr>
                <w:rFonts w:asciiTheme="minorHAnsi" w:hAnsiTheme="minorHAnsi"/>
                <w:sz w:val="20"/>
                <w:szCs w:val="20"/>
              </w:rPr>
              <w:t>Piraterie</w:t>
            </w:r>
            <w:proofErr w:type="spellEnd"/>
            <w:r w:rsidRPr="00656B0F">
              <w:rPr>
                <w:rFonts w:asciiTheme="minorHAnsi" w:hAnsiTheme="minorHAnsi"/>
                <w:sz w:val="20"/>
                <w:szCs w:val="20"/>
              </w:rPr>
              <w:t xml:space="preserve"> der Film- und </w:t>
            </w:r>
            <w:proofErr w:type="spellStart"/>
            <w:r w:rsidRPr="00656B0F">
              <w:rPr>
                <w:rFonts w:asciiTheme="minorHAnsi" w:hAnsiTheme="minorHAnsi"/>
                <w:sz w:val="20"/>
                <w:szCs w:val="20"/>
              </w:rPr>
              <w:t>Videobranche</w:t>
            </w:r>
            <w:proofErr w:type="spellEnd"/>
            <w:r w:rsidRPr="00656B0F">
              <w:rPr>
                <w:rFonts w:asciiTheme="minorHAnsi" w:hAnsiTheme="minorHAnsi"/>
                <w:sz w:val="20"/>
                <w:szCs w:val="20"/>
              </w:rPr>
              <w:t xml:space="preserve"> (VAP)</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Ashley Heineman; NTIA</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 xml:space="preserve">Ashley Roberts; </w:t>
            </w:r>
            <w:proofErr w:type="spellStart"/>
            <w:r w:rsidRPr="00246481">
              <w:rPr>
                <w:rFonts w:asciiTheme="minorHAnsi" w:hAnsiTheme="minorHAnsi"/>
                <w:sz w:val="20"/>
                <w:szCs w:val="20"/>
              </w:rPr>
              <w:t>Valideus</w:t>
            </w:r>
            <w:proofErr w:type="spellEnd"/>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Renee Fossen; Forum - URS and UDRP Provider</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Stephanie Perrin</w:t>
            </w:r>
          </w:p>
          <w:p w:rsidR="00246481" w:rsidRPr="008A4FF4"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Fabien Betremieux; GAC</w:t>
            </w:r>
          </w:p>
        </w:tc>
        <w:tc>
          <w:tcPr>
            <w:tcW w:w="3960" w:type="dxa"/>
          </w:tcPr>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r>
              <w:rPr>
                <w:rFonts w:asciiTheme="minorHAnsi" w:eastAsia="Times New Roman" w:hAnsiTheme="minorHAnsi"/>
                <w:b/>
                <w:color w:val="000000"/>
                <w:sz w:val="20"/>
                <w:szCs w:val="20"/>
              </w:rPr>
              <w:t xml:space="preserve"> </w:t>
            </w:r>
            <w:ins w:id="376" w:author="Berry Cobb" w:date="2019-01-08T09:58:00Z">
              <w:r w:rsidR="00AE0FB9">
                <w:rPr>
                  <w:rFonts w:asciiTheme="minorHAnsi" w:eastAsia="Times New Roman" w:hAnsiTheme="minorHAnsi"/>
                  <w:b/>
                  <w:color w:val="000000"/>
                  <w:sz w:val="20"/>
                  <w:szCs w:val="20"/>
                </w:rPr>
                <w:t>[</w:t>
              </w:r>
            </w:ins>
            <w:r w:rsidRPr="002860E2">
              <w:rPr>
                <w:rFonts w:asciiTheme="minorHAnsi" w:hAnsiTheme="minorHAnsi"/>
                <w:b/>
                <w:color w:val="FF0000"/>
                <w:sz w:val="20"/>
                <w:szCs w:val="20"/>
                <w:highlight w:val="yellow"/>
              </w:rPr>
              <w:t>COMPLETED</w:t>
            </w:r>
            <w:ins w:id="377" w:author="Berry Cobb" w:date="2019-01-08T09:59:00Z">
              <w:r w:rsidR="00AE0FB9">
                <w:rPr>
                  <w:rFonts w:asciiTheme="minorHAnsi" w:hAnsiTheme="minorHAnsi"/>
                  <w:b/>
                  <w:color w:val="FF0000"/>
                  <w:sz w:val="20"/>
                  <w:szCs w:val="20"/>
                  <w:highlight w:val="yellow"/>
                </w:rPr>
                <w:t>]</w:t>
              </w:r>
            </w:ins>
          </w:p>
          <w:p w:rsidR="00656B0F" w:rsidRPr="002860E2" w:rsidRDefault="00656B0F" w:rsidP="00656B0F">
            <w:pPr>
              <w:contextualSpacing/>
              <w:rPr>
                <w:rFonts w:asciiTheme="minorHAnsi" w:hAnsiTheme="minorHAnsi"/>
                <w:sz w:val="20"/>
                <w:szCs w:val="20"/>
              </w:rPr>
            </w:pPr>
          </w:p>
        </w:tc>
      </w:tr>
    </w:tbl>
    <w:p w:rsidR="00685B24" w:rsidRPr="002860E2" w:rsidRDefault="00685B24" w:rsidP="00685B24">
      <w:pPr>
        <w:rPr>
          <w:rFonts w:asciiTheme="minorHAnsi" w:hAnsiTheme="minorHAnsi"/>
        </w:rPr>
      </w:pPr>
    </w:p>
    <w:p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A3E" w:rsidRDefault="00545A3E">
      <w:r>
        <w:separator/>
      </w:r>
    </w:p>
  </w:endnote>
  <w:endnote w:type="continuationSeparator" w:id="0">
    <w:p w:rsidR="00545A3E" w:rsidRDefault="0054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246481">
    <w:pPr>
      <w:pStyle w:val="Footer"/>
      <w:jc w:val="center"/>
    </w:pPr>
    <w:r>
      <w:fldChar w:fldCharType="begin"/>
    </w:r>
    <w:r>
      <w:instrText xml:space="preserve"> PAGE   \* MERGEFORMAT </w:instrText>
    </w:r>
    <w:r>
      <w:fldChar w:fldCharType="separate"/>
    </w:r>
    <w:r>
      <w:rPr>
        <w:noProof/>
      </w:rPr>
      <w:t>7</w:t>
    </w:r>
    <w:r>
      <w:rPr>
        <w:noProof/>
      </w:rPr>
      <w:fldChar w:fldCharType="end"/>
    </w:r>
  </w:p>
  <w:p w:rsidR="00EC2C46" w:rsidRDefault="00545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A3E" w:rsidRDefault="00545A3E">
      <w:r>
        <w:separator/>
      </w:r>
    </w:p>
  </w:footnote>
  <w:footnote w:type="continuationSeparator" w:id="0">
    <w:p w:rsidR="00545A3E" w:rsidRDefault="00545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0D27"/>
    <w:multiLevelType w:val="hybridMultilevel"/>
    <w:tmpl w:val="6664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18D18A4"/>
    <w:multiLevelType w:val="hybridMultilevel"/>
    <w:tmpl w:val="1FC8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3F367A"/>
    <w:multiLevelType w:val="hybridMultilevel"/>
    <w:tmpl w:val="37483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CCA5C6E"/>
    <w:multiLevelType w:val="hybridMultilevel"/>
    <w:tmpl w:val="7AF46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24"/>
    <w:rsid w:val="000A0748"/>
    <w:rsid w:val="001B440B"/>
    <w:rsid w:val="00242D81"/>
    <w:rsid w:val="00246481"/>
    <w:rsid w:val="00404709"/>
    <w:rsid w:val="00440B65"/>
    <w:rsid w:val="00462786"/>
    <w:rsid w:val="00545A3E"/>
    <w:rsid w:val="00656B0F"/>
    <w:rsid w:val="00685B24"/>
    <w:rsid w:val="006C5E13"/>
    <w:rsid w:val="00751F62"/>
    <w:rsid w:val="0090331A"/>
    <w:rsid w:val="00A821DF"/>
    <w:rsid w:val="00AE0FB9"/>
    <w:rsid w:val="00B0053E"/>
    <w:rsid w:val="00D003FA"/>
    <w:rsid w:val="00DB2AB9"/>
    <w:rsid w:val="00DC58CE"/>
    <w:rsid w:val="00EA1F7C"/>
    <w:rsid w:val="00F51FE4"/>
    <w:rsid w:val="00F94FB3"/>
    <w:rsid w:val="00FB5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14E6C"/>
  <w15:chartTrackingRefBased/>
  <w15:docId w15:val="{A5EDDB08-A266-D84B-9416-7337B4EC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5B24"/>
    <w:rPr>
      <w:rFonts w:ascii="Cambria" w:eastAsia="MS Mincho" w:hAnsi="Cambria" w:cs="Times New Roman"/>
    </w:rPr>
  </w:style>
  <w:style w:type="paragraph" w:styleId="Heading1">
    <w:name w:val="heading 1"/>
    <w:basedOn w:val="Normal"/>
    <w:next w:val="Normal"/>
    <w:link w:val="Heading1Char"/>
    <w:uiPriority w:val="9"/>
    <w:qFormat/>
    <w:rsid w:val="00685B24"/>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B24"/>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685B24"/>
    <w:pPr>
      <w:ind w:left="720"/>
      <w:contextualSpacing/>
    </w:pPr>
    <w:rPr>
      <w:rFonts w:eastAsia="Cambria"/>
    </w:rPr>
  </w:style>
  <w:style w:type="paragraph" w:styleId="ListParagraph">
    <w:name w:val="List Paragraph"/>
    <w:basedOn w:val="Normal"/>
    <w:uiPriority w:val="34"/>
    <w:qFormat/>
    <w:rsid w:val="00685B24"/>
    <w:pPr>
      <w:ind w:left="720"/>
    </w:pPr>
    <w:rPr>
      <w:rFonts w:ascii="Calibri" w:eastAsia="Calibri" w:hAnsi="Calibri"/>
      <w:sz w:val="22"/>
      <w:szCs w:val="22"/>
    </w:rPr>
  </w:style>
  <w:style w:type="paragraph" w:styleId="Footer">
    <w:name w:val="footer"/>
    <w:basedOn w:val="Normal"/>
    <w:link w:val="FooterChar"/>
    <w:uiPriority w:val="99"/>
    <w:unhideWhenUsed/>
    <w:rsid w:val="00685B24"/>
    <w:pPr>
      <w:tabs>
        <w:tab w:val="center" w:pos="4680"/>
        <w:tab w:val="right" w:pos="9360"/>
      </w:tabs>
    </w:pPr>
  </w:style>
  <w:style w:type="character" w:customStyle="1" w:styleId="FooterChar">
    <w:name w:val="Footer Char"/>
    <w:basedOn w:val="DefaultParagraphFont"/>
    <w:link w:val="Footer"/>
    <w:uiPriority w:val="99"/>
    <w:rsid w:val="00685B24"/>
    <w:rPr>
      <w:rFonts w:ascii="Cambria" w:eastAsia="MS Mincho" w:hAnsi="Cambria" w:cs="Times New Roman"/>
    </w:rPr>
  </w:style>
  <w:style w:type="paragraph" w:styleId="BalloonText">
    <w:name w:val="Balloon Text"/>
    <w:basedOn w:val="Normal"/>
    <w:link w:val="BalloonTextChar"/>
    <w:uiPriority w:val="99"/>
    <w:semiHidden/>
    <w:unhideWhenUsed/>
    <w:rsid w:val="00242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D81"/>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3446">
      <w:bodyDiv w:val="1"/>
      <w:marLeft w:val="0"/>
      <w:marRight w:val="0"/>
      <w:marTop w:val="0"/>
      <w:marBottom w:val="0"/>
      <w:divBdr>
        <w:top w:val="none" w:sz="0" w:space="0" w:color="auto"/>
        <w:left w:val="none" w:sz="0" w:space="0" w:color="auto"/>
        <w:bottom w:val="none" w:sz="0" w:space="0" w:color="auto"/>
        <w:right w:val="none" w:sz="0" w:space="0" w:color="auto"/>
      </w:divBdr>
    </w:div>
    <w:div w:id="117334589">
      <w:bodyDiv w:val="1"/>
      <w:marLeft w:val="0"/>
      <w:marRight w:val="0"/>
      <w:marTop w:val="0"/>
      <w:marBottom w:val="0"/>
      <w:divBdr>
        <w:top w:val="none" w:sz="0" w:space="0" w:color="auto"/>
        <w:left w:val="none" w:sz="0" w:space="0" w:color="auto"/>
        <w:bottom w:val="none" w:sz="0" w:space="0" w:color="auto"/>
        <w:right w:val="none" w:sz="0" w:space="0" w:color="auto"/>
      </w:divBdr>
    </w:div>
    <w:div w:id="131606347">
      <w:bodyDiv w:val="1"/>
      <w:marLeft w:val="0"/>
      <w:marRight w:val="0"/>
      <w:marTop w:val="0"/>
      <w:marBottom w:val="0"/>
      <w:divBdr>
        <w:top w:val="none" w:sz="0" w:space="0" w:color="auto"/>
        <w:left w:val="none" w:sz="0" w:space="0" w:color="auto"/>
        <w:bottom w:val="none" w:sz="0" w:space="0" w:color="auto"/>
        <w:right w:val="none" w:sz="0" w:space="0" w:color="auto"/>
      </w:divBdr>
    </w:div>
    <w:div w:id="151337257">
      <w:bodyDiv w:val="1"/>
      <w:marLeft w:val="0"/>
      <w:marRight w:val="0"/>
      <w:marTop w:val="0"/>
      <w:marBottom w:val="0"/>
      <w:divBdr>
        <w:top w:val="none" w:sz="0" w:space="0" w:color="auto"/>
        <w:left w:val="none" w:sz="0" w:space="0" w:color="auto"/>
        <w:bottom w:val="none" w:sz="0" w:space="0" w:color="auto"/>
        <w:right w:val="none" w:sz="0" w:space="0" w:color="auto"/>
      </w:divBdr>
    </w:div>
    <w:div w:id="154612425">
      <w:bodyDiv w:val="1"/>
      <w:marLeft w:val="0"/>
      <w:marRight w:val="0"/>
      <w:marTop w:val="0"/>
      <w:marBottom w:val="0"/>
      <w:divBdr>
        <w:top w:val="none" w:sz="0" w:space="0" w:color="auto"/>
        <w:left w:val="none" w:sz="0" w:space="0" w:color="auto"/>
        <w:bottom w:val="none" w:sz="0" w:space="0" w:color="auto"/>
        <w:right w:val="none" w:sz="0" w:space="0" w:color="auto"/>
      </w:divBdr>
    </w:div>
    <w:div w:id="161706367">
      <w:bodyDiv w:val="1"/>
      <w:marLeft w:val="0"/>
      <w:marRight w:val="0"/>
      <w:marTop w:val="0"/>
      <w:marBottom w:val="0"/>
      <w:divBdr>
        <w:top w:val="none" w:sz="0" w:space="0" w:color="auto"/>
        <w:left w:val="none" w:sz="0" w:space="0" w:color="auto"/>
        <w:bottom w:val="none" w:sz="0" w:space="0" w:color="auto"/>
        <w:right w:val="none" w:sz="0" w:space="0" w:color="auto"/>
      </w:divBdr>
    </w:div>
    <w:div w:id="185141203">
      <w:bodyDiv w:val="1"/>
      <w:marLeft w:val="0"/>
      <w:marRight w:val="0"/>
      <w:marTop w:val="0"/>
      <w:marBottom w:val="0"/>
      <w:divBdr>
        <w:top w:val="none" w:sz="0" w:space="0" w:color="auto"/>
        <w:left w:val="none" w:sz="0" w:space="0" w:color="auto"/>
        <w:bottom w:val="none" w:sz="0" w:space="0" w:color="auto"/>
        <w:right w:val="none" w:sz="0" w:space="0" w:color="auto"/>
      </w:divBdr>
    </w:div>
    <w:div w:id="213390765">
      <w:bodyDiv w:val="1"/>
      <w:marLeft w:val="0"/>
      <w:marRight w:val="0"/>
      <w:marTop w:val="0"/>
      <w:marBottom w:val="0"/>
      <w:divBdr>
        <w:top w:val="none" w:sz="0" w:space="0" w:color="auto"/>
        <w:left w:val="none" w:sz="0" w:space="0" w:color="auto"/>
        <w:bottom w:val="none" w:sz="0" w:space="0" w:color="auto"/>
        <w:right w:val="none" w:sz="0" w:space="0" w:color="auto"/>
      </w:divBdr>
    </w:div>
    <w:div w:id="221259594">
      <w:bodyDiv w:val="1"/>
      <w:marLeft w:val="0"/>
      <w:marRight w:val="0"/>
      <w:marTop w:val="0"/>
      <w:marBottom w:val="0"/>
      <w:divBdr>
        <w:top w:val="none" w:sz="0" w:space="0" w:color="auto"/>
        <w:left w:val="none" w:sz="0" w:space="0" w:color="auto"/>
        <w:bottom w:val="none" w:sz="0" w:space="0" w:color="auto"/>
        <w:right w:val="none" w:sz="0" w:space="0" w:color="auto"/>
      </w:divBdr>
    </w:div>
    <w:div w:id="286199851">
      <w:bodyDiv w:val="1"/>
      <w:marLeft w:val="0"/>
      <w:marRight w:val="0"/>
      <w:marTop w:val="0"/>
      <w:marBottom w:val="0"/>
      <w:divBdr>
        <w:top w:val="none" w:sz="0" w:space="0" w:color="auto"/>
        <w:left w:val="none" w:sz="0" w:space="0" w:color="auto"/>
        <w:bottom w:val="none" w:sz="0" w:space="0" w:color="auto"/>
        <w:right w:val="none" w:sz="0" w:space="0" w:color="auto"/>
      </w:divBdr>
    </w:div>
    <w:div w:id="295336125">
      <w:bodyDiv w:val="1"/>
      <w:marLeft w:val="0"/>
      <w:marRight w:val="0"/>
      <w:marTop w:val="0"/>
      <w:marBottom w:val="0"/>
      <w:divBdr>
        <w:top w:val="none" w:sz="0" w:space="0" w:color="auto"/>
        <w:left w:val="none" w:sz="0" w:space="0" w:color="auto"/>
        <w:bottom w:val="none" w:sz="0" w:space="0" w:color="auto"/>
        <w:right w:val="none" w:sz="0" w:space="0" w:color="auto"/>
      </w:divBdr>
    </w:div>
    <w:div w:id="340856098">
      <w:bodyDiv w:val="1"/>
      <w:marLeft w:val="0"/>
      <w:marRight w:val="0"/>
      <w:marTop w:val="0"/>
      <w:marBottom w:val="0"/>
      <w:divBdr>
        <w:top w:val="none" w:sz="0" w:space="0" w:color="auto"/>
        <w:left w:val="none" w:sz="0" w:space="0" w:color="auto"/>
        <w:bottom w:val="none" w:sz="0" w:space="0" w:color="auto"/>
        <w:right w:val="none" w:sz="0" w:space="0" w:color="auto"/>
      </w:divBdr>
    </w:div>
    <w:div w:id="410352415">
      <w:bodyDiv w:val="1"/>
      <w:marLeft w:val="0"/>
      <w:marRight w:val="0"/>
      <w:marTop w:val="0"/>
      <w:marBottom w:val="0"/>
      <w:divBdr>
        <w:top w:val="none" w:sz="0" w:space="0" w:color="auto"/>
        <w:left w:val="none" w:sz="0" w:space="0" w:color="auto"/>
        <w:bottom w:val="none" w:sz="0" w:space="0" w:color="auto"/>
        <w:right w:val="none" w:sz="0" w:space="0" w:color="auto"/>
      </w:divBdr>
    </w:div>
    <w:div w:id="423838412">
      <w:bodyDiv w:val="1"/>
      <w:marLeft w:val="0"/>
      <w:marRight w:val="0"/>
      <w:marTop w:val="0"/>
      <w:marBottom w:val="0"/>
      <w:divBdr>
        <w:top w:val="none" w:sz="0" w:space="0" w:color="auto"/>
        <w:left w:val="none" w:sz="0" w:space="0" w:color="auto"/>
        <w:bottom w:val="none" w:sz="0" w:space="0" w:color="auto"/>
        <w:right w:val="none" w:sz="0" w:space="0" w:color="auto"/>
      </w:divBdr>
    </w:div>
    <w:div w:id="428937003">
      <w:bodyDiv w:val="1"/>
      <w:marLeft w:val="0"/>
      <w:marRight w:val="0"/>
      <w:marTop w:val="0"/>
      <w:marBottom w:val="0"/>
      <w:divBdr>
        <w:top w:val="none" w:sz="0" w:space="0" w:color="auto"/>
        <w:left w:val="none" w:sz="0" w:space="0" w:color="auto"/>
        <w:bottom w:val="none" w:sz="0" w:space="0" w:color="auto"/>
        <w:right w:val="none" w:sz="0" w:space="0" w:color="auto"/>
      </w:divBdr>
    </w:div>
    <w:div w:id="440533552">
      <w:bodyDiv w:val="1"/>
      <w:marLeft w:val="0"/>
      <w:marRight w:val="0"/>
      <w:marTop w:val="0"/>
      <w:marBottom w:val="0"/>
      <w:divBdr>
        <w:top w:val="none" w:sz="0" w:space="0" w:color="auto"/>
        <w:left w:val="none" w:sz="0" w:space="0" w:color="auto"/>
        <w:bottom w:val="none" w:sz="0" w:space="0" w:color="auto"/>
        <w:right w:val="none" w:sz="0" w:space="0" w:color="auto"/>
      </w:divBdr>
    </w:div>
    <w:div w:id="464660085">
      <w:bodyDiv w:val="1"/>
      <w:marLeft w:val="0"/>
      <w:marRight w:val="0"/>
      <w:marTop w:val="0"/>
      <w:marBottom w:val="0"/>
      <w:divBdr>
        <w:top w:val="none" w:sz="0" w:space="0" w:color="auto"/>
        <w:left w:val="none" w:sz="0" w:space="0" w:color="auto"/>
        <w:bottom w:val="none" w:sz="0" w:space="0" w:color="auto"/>
        <w:right w:val="none" w:sz="0" w:space="0" w:color="auto"/>
      </w:divBdr>
    </w:div>
    <w:div w:id="465128755">
      <w:bodyDiv w:val="1"/>
      <w:marLeft w:val="0"/>
      <w:marRight w:val="0"/>
      <w:marTop w:val="0"/>
      <w:marBottom w:val="0"/>
      <w:divBdr>
        <w:top w:val="none" w:sz="0" w:space="0" w:color="auto"/>
        <w:left w:val="none" w:sz="0" w:space="0" w:color="auto"/>
        <w:bottom w:val="none" w:sz="0" w:space="0" w:color="auto"/>
        <w:right w:val="none" w:sz="0" w:space="0" w:color="auto"/>
      </w:divBdr>
    </w:div>
    <w:div w:id="500705038">
      <w:bodyDiv w:val="1"/>
      <w:marLeft w:val="0"/>
      <w:marRight w:val="0"/>
      <w:marTop w:val="0"/>
      <w:marBottom w:val="0"/>
      <w:divBdr>
        <w:top w:val="none" w:sz="0" w:space="0" w:color="auto"/>
        <w:left w:val="none" w:sz="0" w:space="0" w:color="auto"/>
        <w:bottom w:val="none" w:sz="0" w:space="0" w:color="auto"/>
        <w:right w:val="none" w:sz="0" w:space="0" w:color="auto"/>
      </w:divBdr>
    </w:div>
    <w:div w:id="502818127">
      <w:bodyDiv w:val="1"/>
      <w:marLeft w:val="0"/>
      <w:marRight w:val="0"/>
      <w:marTop w:val="0"/>
      <w:marBottom w:val="0"/>
      <w:divBdr>
        <w:top w:val="none" w:sz="0" w:space="0" w:color="auto"/>
        <w:left w:val="none" w:sz="0" w:space="0" w:color="auto"/>
        <w:bottom w:val="none" w:sz="0" w:space="0" w:color="auto"/>
        <w:right w:val="none" w:sz="0" w:space="0" w:color="auto"/>
      </w:divBdr>
    </w:div>
    <w:div w:id="537621955">
      <w:bodyDiv w:val="1"/>
      <w:marLeft w:val="0"/>
      <w:marRight w:val="0"/>
      <w:marTop w:val="0"/>
      <w:marBottom w:val="0"/>
      <w:divBdr>
        <w:top w:val="none" w:sz="0" w:space="0" w:color="auto"/>
        <w:left w:val="none" w:sz="0" w:space="0" w:color="auto"/>
        <w:bottom w:val="none" w:sz="0" w:space="0" w:color="auto"/>
        <w:right w:val="none" w:sz="0" w:space="0" w:color="auto"/>
      </w:divBdr>
    </w:div>
    <w:div w:id="545801726">
      <w:bodyDiv w:val="1"/>
      <w:marLeft w:val="0"/>
      <w:marRight w:val="0"/>
      <w:marTop w:val="0"/>
      <w:marBottom w:val="0"/>
      <w:divBdr>
        <w:top w:val="none" w:sz="0" w:space="0" w:color="auto"/>
        <w:left w:val="none" w:sz="0" w:space="0" w:color="auto"/>
        <w:bottom w:val="none" w:sz="0" w:space="0" w:color="auto"/>
        <w:right w:val="none" w:sz="0" w:space="0" w:color="auto"/>
      </w:divBdr>
    </w:div>
    <w:div w:id="652098404">
      <w:bodyDiv w:val="1"/>
      <w:marLeft w:val="0"/>
      <w:marRight w:val="0"/>
      <w:marTop w:val="0"/>
      <w:marBottom w:val="0"/>
      <w:divBdr>
        <w:top w:val="none" w:sz="0" w:space="0" w:color="auto"/>
        <w:left w:val="none" w:sz="0" w:space="0" w:color="auto"/>
        <w:bottom w:val="none" w:sz="0" w:space="0" w:color="auto"/>
        <w:right w:val="none" w:sz="0" w:space="0" w:color="auto"/>
      </w:divBdr>
    </w:div>
    <w:div w:id="670136158">
      <w:bodyDiv w:val="1"/>
      <w:marLeft w:val="0"/>
      <w:marRight w:val="0"/>
      <w:marTop w:val="0"/>
      <w:marBottom w:val="0"/>
      <w:divBdr>
        <w:top w:val="none" w:sz="0" w:space="0" w:color="auto"/>
        <w:left w:val="none" w:sz="0" w:space="0" w:color="auto"/>
        <w:bottom w:val="none" w:sz="0" w:space="0" w:color="auto"/>
        <w:right w:val="none" w:sz="0" w:space="0" w:color="auto"/>
      </w:divBdr>
    </w:div>
    <w:div w:id="682319279">
      <w:bodyDiv w:val="1"/>
      <w:marLeft w:val="0"/>
      <w:marRight w:val="0"/>
      <w:marTop w:val="0"/>
      <w:marBottom w:val="0"/>
      <w:divBdr>
        <w:top w:val="none" w:sz="0" w:space="0" w:color="auto"/>
        <w:left w:val="none" w:sz="0" w:space="0" w:color="auto"/>
        <w:bottom w:val="none" w:sz="0" w:space="0" w:color="auto"/>
        <w:right w:val="none" w:sz="0" w:space="0" w:color="auto"/>
      </w:divBdr>
    </w:div>
    <w:div w:id="690838014">
      <w:bodyDiv w:val="1"/>
      <w:marLeft w:val="0"/>
      <w:marRight w:val="0"/>
      <w:marTop w:val="0"/>
      <w:marBottom w:val="0"/>
      <w:divBdr>
        <w:top w:val="none" w:sz="0" w:space="0" w:color="auto"/>
        <w:left w:val="none" w:sz="0" w:space="0" w:color="auto"/>
        <w:bottom w:val="none" w:sz="0" w:space="0" w:color="auto"/>
        <w:right w:val="none" w:sz="0" w:space="0" w:color="auto"/>
      </w:divBdr>
    </w:div>
    <w:div w:id="702293351">
      <w:bodyDiv w:val="1"/>
      <w:marLeft w:val="0"/>
      <w:marRight w:val="0"/>
      <w:marTop w:val="0"/>
      <w:marBottom w:val="0"/>
      <w:divBdr>
        <w:top w:val="none" w:sz="0" w:space="0" w:color="auto"/>
        <w:left w:val="none" w:sz="0" w:space="0" w:color="auto"/>
        <w:bottom w:val="none" w:sz="0" w:space="0" w:color="auto"/>
        <w:right w:val="none" w:sz="0" w:space="0" w:color="auto"/>
      </w:divBdr>
    </w:div>
    <w:div w:id="707225621">
      <w:bodyDiv w:val="1"/>
      <w:marLeft w:val="0"/>
      <w:marRight w:val="0"/>
      <w:marTop w:val="0"/>
      <w:marBottom w:val="0"/>
      <w:divBdr>
        <w:top w:val="none" w:sz="0" w:space="0" w:color="auto"/>
        <w:left w:val="none" w:sz="0" w:space="0" w:color="auto"/>
        <w:bottom w:val="none" w:sz="0" w:space="0" w:color="auto"/>
        <w:right w:val="none" w:sz="0" w:space="0" w:color="auto"/>
      </w:divBdr>
    </w:div>
    <w:div w:id="729772607">
      <w:bodyDiv w:val="1"/>
      <w:marLeft w:val="0"/>
      <w:marRight w:val="0"/>
      <w:marTop w:val="0"/>
      <w:marBottom w:val="0"/>
      <w:divBdr>
        <w:top w:val="none" w:sz="0" w:space="0" w:color="auto"/>
        <w:left w:val="none" w:sz="0" w:space="0" w:color="auto"/>
        <w:bottom w:val="none" w:sz="0" w:space="0" w:color="auto"/>
        <w:right w:val="none" w:sz="0" w:space="0" w:color="auto"/>
      </w:divBdr>
    </w:div>
    <w:div w:id="729839292">
      <w:bodyDiv w:val="1"/>
      <w:marLeft w:val="0"/>
      <w:marRight w:val="0"/>
      <w:marTop w:val="0"/>
      <w:marBottom w:val="0"/>
      <w:divBdr>
        <w:top w:val="none" w:sz="0" w:space="0" w:color="auto"/>
        <w:left w:val="none" w:sz="0" w:space="0" w:color="auto"/>
        <w:bottom w:val="none" w:sz="0" w:space="0" w:color="auto"/>
        <w:right w:val="none" w:sz="0" w:space="0" w:color="auto"/>
      </w:divBdr>
    </w:div>
    <w:div w:id="852455265">
      <w:bodyDiv w:val="1"/>
      <w:marLeft w:val="0"/>
      <w:marRight w:val="0"/>
      <w:marTop w:val="0"/>
      <w:marBottom w:val="0"/>
      <w:divBdr>
        <w:top w:val="none" w:sz="0" w:space="0" w:color="auto"/>
        <w:left w:val="none" w:sz="0" w:space="0" w:color="auto"/>
        <w:bottom w:val="none" w:sz="0" w:space="0" w:color="auto"/>
        <w:right w:val="none" w:sz="0" w:space="0" w:color="auto"/>
      </w:divBdr>
    </w:div>
    <w:div w:id="877398639">
      <w:bodyDiv w:val="1"/>
      <w:marLeft w:val="0"/>
      <w:marRight w:val="0"/>
      <w:marTop w:val="0"/>
      <w:marBottom w:val="0"/>
      <w:divBdr>
        <w:top w:val="none" w:sz="0" w:space="0" w:color="auto"/>
        <w:left w:val="none" w:sz="0" w:space="0" w:color="auto"/>
        <w:bottom w:val="none" w:sz="0" w:space="0" w:color="auto"/>
        <w:right w:val="none" w:sz="0" w:space="0" w:color="auto"/>
      </w:divBdr>
    </w:div>
    <w:div w:id="920212168">
      <w:bodyDiv w:val="1"/>
      <w:marLeft w:val="0"/>
      <w:marRight w:val="0"/>
      <w:marTop w:val="0"/>
      <w:marBottom w:val="0"/>
      <w:divBdr>
        <w:top w:val="none" w:sz="0" w:space="0" w:color="auto"/>
        <w:left w:val="none" w:sz="0" w:space="0" w:color="auto"/>
        <w:bottom w:val="none" w:sz="0" w:space="0" w:color="auto"/>
        <w:right w:val="none" w:sz="0" w:space="0" w:color="auto"/>
      </w:divBdr>
    </w:div>
    <w:div w:id="923490702">
      <w:bodyDiv w:val="1"/>
      <w:marLeft w:val="0"/>
      <w:marRight w:val="0"/>
      <w:marTop w:val="0"/>
      <w:marBottom w:val="0"/>
      <w:divBdr>
        <w:top w:val="none" w:sz="0" w:space="0" w:color="auto"/>
        <w:left w:val="none" w:sz="0" w:space="0" w:color="auto"/>
        <w:bottom w:val="none" w:sz="0" w:space="0" w:color="auto"/>
        <w:right w:val="none" w:sz="0" w:space="0" w:color="auto"/>
      </w:divBdr>
    </w:div>
    <w:div w:id="949435440">
      <w:bodyDiv w:val="1"/>
      <w:marLeft w:val="0"/>
      <w:marRight w:val="0"/>
      <w:marTop w:val="0"/>
      <w:marBottom w:val="0"/>
      <w:divBdr>
        <w:top w:val="none" w:sz="0" w:space="0" w:color="auto"/>
        <w:left w:val="none" w:sz="0" w:space="0" w:color="auto"/>
        <w:bottom w:val="none" w:sz="0" w:space="0" w:color="auto"/>
        <w:right w:val="none" w:sz="0" w:space="0" w:color="auto"/>
      </w:divBdr>
    </w:div>
    <w:div w:id="952325709">
      <w:bodyDiv w:val="1"/>
      <w:marLeft w:val="0"/>
      <w:marRight w:val="0"/>
      <w:marTop w:val="0"/>
      <w:marBottom w:val="0"/>
      <w:divBdr>
        <w:top w:val="none" w:sz="0" w:space="0" w:color="auto"/>
        <w:left w:val="none" w:sz="0" w:space="0" w:color="auto"/>
        <w:bottom w:val="none" w:sz="0" w:space="0" w:color="auto"/>
        <w:right w:val="none" w:sz="0" w:space="0" w:color="auto"/>
      </w:divBdr>
    </w:div>
    <w:div w:id="980767179">
      <w:bodyDiv w:val="1"/>
      <w:marLeft w:val="0"/>
      <w:marRight w:val="0"/>
      <w:marTop w:val="0"/>
      <w:marBottom w:val="0"/>
      <w:divBdr>
        <w:top w:val="none" w:sz="0" w:space="0" w:color="auto"/>
        <w:left w:val="none" w:sz="0" w:space="0" w:color="auto"/>
        <w:bottom w:val="none" w:sz="0" w:space="0" w:color="auto"/>
        <w:right w:val="none" w:sz="0" w:space="0" w:color="auto"/>
      </w:divBdr>
    </w:div>
    <w:div w:id="1028990282">
      <w:bodyDiv w:val="1"/>
      <w:marLeft w:val="0"/>
      <w:marRight w:val="0"/>
      <w:marTop w:val="0"/>
      <w:marBottom w:val="0"/>
      <w:divBdr>
        <w:top w:val="none" w:sz="0" w:space="0" w:color="auto"/>
        <w:left w:val="none" w:sz="0" w:space="0" w:color="auto"/>
        <w:bottom w:val="none" w:sz="0" w:space="0" w:color="auto"/>
        <w:right w:val="none" w:sz="0" w:space="0" w:color="auto"/>
      </w:divBdr>
    </w:div>
    <w:div w:id="1046954741">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55275036">
      <w:bodyDiv w:val="1"/>
      <w:marLeft w:val="0"/>
      <w:marRight w:val="0"/>
      <w:marTop w:val="0"/>
      <w:marBottom w:val="0"/>
      <w:divBdr>
        <w:top w:val="none" w:sz="0" w:space="0" w:color="auto"/>
        <w:left w:val="none" w:sz="0" w:space="0" w:color="auto"/>
        <w:bottom w:val="none" w:sz="0" w:space="0" w:color="auto"/>
        <w:right w:val="none" w:sz="0" w:space="0" w:color="auto"/>
      </w:divBdr>
    </w:div>
    <w:div w:id="1084692530">
      <w:bodyDiv w:val="1"/>
      <w:marLeft w:val="0"/>
      <w:marRight w:val="0"/>
      <w:marTop w:val="0"/>
      <w:marBottom w:val="0"/>
      <w:divBdr>
        <w:top w:val="none" w:sz="0" w:space="0" w:color="auto"/>
        <w:left w:val="none" w:sz="0" w:space="0" w:color="auto"/>
        <w:bottom w:val="none" w:sz="0" w:space="0" w:color="auto"/>
        <w:right w:val="none" w:sz="0" w:space="0" w:color="auto"/>
      </w:divBdr>
    </w:div>
    <w:div w:id="1115252892">
      <w:bodyDiv w:val="1"/>
      <w:marLeft w:val="0"/>
      <w:marRight w:val="0"/>
      <w:marTop w:val="0"/>
      <w:marBottom w:val="0"/>
      <w:divBdr>
        <w:top w:val="none" w:sz="0" w:space="0" w:color="auto"/>
        <w:left w:val="none" w:sz="0" w:space="0" w:color="auto"/>
        <w:bottom w:val="none" w:sz="0" w:space="0" w:color="auto"/>
        <w:right w:val="none" w:sz="0" w:space="0" w:color="auto"/>
      </w:divBdr>
    </w:div>
    <w:div w:id="1172531049">
      <w:bodyDiv w:val="1"/>
      <w:marLeft w:val="0"/>
      <w:marRight w:val="0"/>
      <w:marTop w:val="0"/>
      <w:marBottom w:val="0"/>
      <w:divBdr>
        <w:top w:val="none" w:sz="0" w:space="0" w:color="auto"/>
        <w:left w:val="none" w:sz="0" w:space="0" w:color="auto"/>
        <w:bottom w:val="none" w:sz="0" w:space="0" w:color="auto"/>
        <w:right w:val="none" w:sz="0" w:space="0" w:color="auto"/>
      </w:divBdr>
    </w:div>
    <w:div w:id="1228106677">
      <w:bodyDiv w:val="1"/>
      <w:marLeft w:val="0"/>
      <w:marRight w:val="0"/>
      <w:marTop w:val="0"/>
      <w:marBottom w:val="0"/>
      <w:divBdr>
        <w:top w:val="none" w:sz="0" w:space="0" w:color="auto"/>
        <w:left w:val="none" w:sz="0" w:space="0" w:color="auto"/>
        <w:bottom w:val="none" w:sz="0" w:space="0" w:color="auto"/>
        <w:right w:val="none" w:sz="0" w:space="0" w:color="auto"/>
      </w:divBdr>
    </w:div>
    <w:div w:id="1270158791">
      <w:bodyDiv w:val="1"/>
      <w:marLeft w:val="0"/>
      <w:marRight w:val="0"/>
      <w:marTop w:val="0"/>
      <w:marBottom w:val="0"/>
      <w:divBdr>
        <w:top w:val="none" w:sz="0" w:space="0" w:color="auto"/>
        <w:left w:val="none" w:sz="0" w:space="0" w:color="auto"/>
        <w:bottom w:val="none" w:sz="0" w:space="0" w:color="auto"/>
        <w:right w:val="none" w:sz="0" w:space="0" w:color="auto"/>
      </w:divBdr>
    </w:div>
    <w:div w:id="1276404144">
      <w:bodyDiv w:val="1"/>
      <w:marLeft w:val="0"/>
      <w:marRight w:val="0"/>
      <w:marTop w:val="0"/>
      <w:marBottom w:val="0"/>
      <w:divBdr>
        <w:top w:val="none" w:sz="0" w:space="0" w:color="auto"/>
        <w:left w:val="none" w:sz="0" w:space="0" w:color="auto"/>
        <w:bottom w:val="none" w:sz="0" w:space="0" w:color="auto"/>
        <w:right w:val="none" w:sz="0" w:space="0" w:color="auto"/>
      </w:divBdr>
    </w:div>
    <w:div w:id="1316837185">
      <w:bodyDiv w:val="1"/>
      <w:marLeft w:val="0"/>
      <w:marRight w:val="0"/>
      <w:marTop w:val="0"/>
      <w:marBottom w:val="0"/>
      <w:divBdr>
        <w:top w:val="none" w:sz="0" w:space="0" w:color="auto"/>
        <w:left w:val="none" w:sz="0" w:space="0" w:color="auto"/>
        <w:bottom w:val="none" w:sz="0" w:space="0" w:color="auto"/>
        <w:right w:val="none" w:sz="0" w:space="0" w:color="auto"/>
      </w:divBdr>
    </w:div>
    <w:div w:id="1322198076">
      <w:bodyDiv w:val="1"/>
      <w:marLeft w:val="0"/>
      <w:marRight w:val="0"/>
      <w:marTop w:val="0"/>
      <w:marBottom w:val="0"/>
      <w:divBdr>
        <w:top w:val="none" w:sz="0" w:space="0" w:color="auto"/>
        <w:left w:val="none" w:sz="0" w:space="0" w:color="auto"/>
        <w:bottom w:val="none" w:sz="0" w:space="0" w:color="auto"/>
        <w:right w:val="none" w:sz="0" w:space="0" w:color="auto"/>
      </w:divBdr>
    </w:div>
    <w:div w:id="1323049804">
      <w:bodyDiv w:val="1"/>
      <w:marLeft w:val="0"/>
      <w:marRight w:val="0"/>
      <w:marTop w:val="0"/>
      <w:marBottom w:val="0"/>
      <w:divBdr>
        <w:top w:val="none" w:sz="0" w:space="0" w:color="auto"/>
        <w:left w:val="none" w:sz="0" w:space="0" w:color="auto"/>
        <w:bottom w:val="none" w:sz="0" w:space="0" w:color="auto"/>
        <w:right w:val="none" w:sz="0" w:space="0" w:color="auto"/>
      </w:divBdr>
    </w:div>
    <w:div w:id="1323436822">
      <w:bodyDiv w:val="1"/>
      <w:marLeft w:val="0"/>
      <w:marRight w:val="0"/>
      <w:marTop w:val="0"/>
      <w:marBottom w:val="0"/>
      <w:divBdr>
        <w:top w:val="none" w:sz="0" w:space="0" w:color="auto"/>
        <w:left w:val="none" w:sz="0" w:space="0" w:color="auto"/>
        <w:bottom w:val="none" w:sz="0" w:space="0" w:color="auto"/>
        <w:right w:val="none" w:sz="0" w:space="0" w:color="auto"/>
      </w:divBdr>
    </w:div>
    <w:div w:id="1350108319">
      <w:bodyDiv w:val="1"/>
      <w:marLeft w:val="0"/>
      <w:marRight w:val="0"/>
      <w:marTop w:val="0"/>
      <w:marBottom w:val="0"/>
      <w:divBdr>
        <w:top w:val="none" w:sz="0" w:space="0" w:color="auto"/>
        <w:left w:val="none" w:sz="0" w:space="0" w:color="auto"/>
        <w:bottom w:val="none" w:sz="0" w:space="0" w:color="auto"/>
        <w:right w:val="none" w:sz="0" w:space="0" w:color="auto"/>
      </w:divBdr>
    </w:div>
    <w:div w:id="1362591076">
      <w:bodyDiv w:val="1"/>
      <w:marLeft w:val="0"/>
      <w:marRight w:val="0"/>
      <w:marTop w:val="0"/>
      <w:marBottom w:val="0"/>
      <w:divBdr>
        <w:top w:val="none" w:sz="0" w:space="0" w:color="auto"/>
        <w:left w:val="none" w:sz="0" w:space="0" w:color="auto"/>
        <w:bottom w:val="none" w:sz="0" w:space="0" w:color="auto"/>
        <w:right w:val="none" w:sz="0" w:space="0" w:color="auto"/>
      </w:divBdr>
    </w:div>
    <w:div w:id="1371569749">
      <w:bodyDiv w:val="1"/>
      <w:marLeft w:val="0"/>
      <w:marRight w:val="0"/>
      <w:marTop w:val="0"/>
      <w:marBottom w:val="0"/>
      <w:divBdr>
        <w:top w:val="none" w:sz="0" w:space="0" w:color="auto"/>
        <w:left w:val="none" w:sz="0" w:space="0" w:color="auto"/>
        <w:bottom w:val="none" w:sz="0" w:space="0" w:color="auto"/>
        <w:right w:val="none" w:sz="0" w:space="0" w:color="auto"/>
      </w:divBdr>
    </w:div>
    <w:div w:id="1422481456">
      <w:bodyDiv w:val="1"/>
      <w:marLeft w:val="0"/>
      <w:marRight w:val="0"/>
      <w:marTop w:val="0"/>
      <w:marBottom w:val="0"/>
      <w:divBdr>
        <w:top w:val="none" w:sz="0" w:space="0" w:color="auto"/>
        <w:left w:val="none" w:sz="0" w:space="0" w:color="auto"/>
        <w:bottom w:val="none" w:sz="0" w:space="0" w:color="auto"/>
        <w:right w:val="none" w:sz="0" w:space="0" w:color="auto"/>
      </w:divBdr>
    </w:div>
    <w:div w:id="1433697694">
      <w:bodyDiv w:val="1"/>
      <w:marLeft w:val="0"/>
      <w:marRight w:val="0"/>
      <w:marTop w:val="0"/>
      <w:marBottom w:val="0"/>
      <w:divBdr>
        <w:top w:val="none" w:sz="0" w:space="0" w:color="auto"/>
        <w:left w:val="none" w:sz="0" w:space="0" w:color="auto"/>
        <w:bottom w:val="none" w:sz="0" w:space="0" w:color="auto"/>
        <w:right w:val="none" w:sz="0" w:space="0" w:color="auto"/>
      </w:divBdr>
    </w:div>
    <w:div w:id="1438717288">
      <w:bodyDiv w:val="1"/>
      <w:marLeft w:val="0"/>
      <w:marRight w:val="0"/>
      <w:marTop w:val="0"/>
      <w:marBottom w:val="0"/>
      <w:divBdr>
        <w:top w:val="none" w:sz="0" w:space="0" w:color="auto"/>
        <w:left w:val="none" w:sz="0" w:space="0" w:color="auto"/>
        <w:bottom w:val="none" w:sz="0" w:space="0" w:color="auto"/>
        <w:right w:val="none" w:sz="0" w:space="0" w:color="auto"/>
      </w:divBdr>
    </w:div>
    <w:div w:id="1454665903">
      <w:bodyDiv w:val="1"/>
      <w:marLeft w:val="0"/>
      <w:marRight w:val="0"/>
      <w:marTop w:val="0"/>
      <w:marBottom w:val="0"/>
      <w:divBdr>
        <w:top w:val="none" w:sz="0" w:space="0" w:color="auto"/>
        <w:left w:val="none" w:sz="0" w:space="0" w:color="auto"/>
        <w:bottom w:val="none" w:sz="0" w:space="0" w:color="auto"/>
        <w:right w:val="none" w:sz="0" w:space="0" w:color="auto"/>
      </w:divBdr>
    </w:div>
    <w:div w:id="1456214785">
      <w:bodyDiv w:val="1"/>
      <w:marLeft w:val="0"/>
      <w:marRight w:val="0"/>
      <w:marTop w:val="0"/>
      <w:marBottom w:val="0"/>
      <w:divBdr>
        <w:top w:val="none" w:sz="0" w:space="0" w:color="auto"/>
        <w:left w:val="none" w:sz="0" w:space="0" w:color="auto"/>
        <w:bottom w:val="none" w:sz="0" w:space="0" w:color="auto"/>
        <w:right w:val="none" w:sz="0" w:space="0" w:color="auto"/>
      </w:divBdr>
    </w:div>
    <w:div w:id="1458909810">
      <w:bodyDiv w:val="1"/>
      <w:marLeft w:val="0"/>
      <w:marRight w:val="0"/>
      <w:marTop w:val="0"/>
      <w:marBottom w:val="0"/>
      <w:divBdr>
        <w:top w:val="none" w:sz="0" w:space="0" w:color="auto"/>
        <w:left w:val="none" w:sz="0" w:space="0" w:color="auto"/>
        <w:bottom w:val="none" w:sz="0" w:space="0" w:color="auto"/>
        <w:right w:val="none" w:sz="0" w:space="0" w:color="auto"/>
      </w:divBdr>
    </w:div>
    <w:div w:id="1462191991">
      <w:bodyDiv w:val="1"/>
      <w:marLeft w:val="0"/>
      <w:marRight w:val="0"/>
      <w:marTop w:val="0"/>
      <w:marBottom w:val="0"/>
      <w:divBdr>
        <w:top w:val="none" w:sz="0" w:space="0" w:color="auto"/>
        <w:left w:val="none" w:sz="0" w:space="0" w:color="auto"/>
        <w:bottom w:val="none" w:sz="0" w:space="0" w:color="auto"/>
        <w:right w:val="none" w:sz="0" w:space="0" w:color="auto"/>
      </w:divBdr>
    </w:div>
    <w:div w:id="1491213846">
      <w:bodyDiv w:val="1"/>
      <w:marLeft w:val="0"/>
      <w:marRight w:val="0"/>
      <w:marTop w:val="0"/>
      <w:marBottom w:val="0"/>
      <w:divBdr>
        <w:top w:val="none" w:sz="0" w:space="0" w:color="auto"/>
        <w:left w:val="none" w:sz="0" w:space="0" w:color="auto"/>
        <w:bottom w:val="none" w:sz="0" w:space="0" w:color="auto"/>
        <w:right w:val="none" w:sz="0" w:space="0" w:color="auto"/>
      </w:divBdr>
    </w:div>
    <w:div w:id="1494417956">
      <w:bodyDiv w:val="1"/>
      <w:marLeft w:val="0"/>
      <w:marRight w:val="0"/>
      <w:marTop w:val="0"/>
      <w:marBottom w:val="0"/>
      <w:divBdr>
        <w:top w:val="none" w:sz="0" w:space="0" w:color="auto"/>
        <w:left w:val="none" w:sz="0" w:space="0" w:color="auto"/>
        <w:bottom w:val="none" w:sz="0" w:space="0" w:color="auto"/>
        <w:right w:val="none" w:sz="0" w:space="0" w:color="auto"/>
      </w:divBdr>
    </w:div>
    <w:div w:id="1532063096">
      <w:bodyDiv w:val="1"/>
      <w:marLeft w:val="0"/>
      <w:marRight w:val="0"/>
      <w:marTop w:val="0"/>
      <w:marBottom w:val="0"/>
      <w:divBdr>
        <w:top w:val="none" w:sz="0" w:space="0" w:color="auto"/>
        <w:left w:val="none" w:sz="0" w:space="0" w:color="auto"/>
        <w:bottom w:val="none" w:sz="0" w:space="0" w:color="auto"/>
        <w:right w:val="none" w:sz="0" w:space="0" w:color="auto"/>
      </w:divBdr>
    </w:div>
    <w:div w:id="1549103124">
      <w:bodyDiv w:val="1"/>
      <w:marLeft w:val="0"/>
      <w:marRight w:val="0"/>
      <w:marTop w:val="0"/>
      <w:marBottom w:val="0"/>
      <w:divBdr>
        <w:top w:val="none" w:sz="0" w:space="0" w:color="auto"/>
        <w:left w:val="none" w:sz="0" w:space="0" w:color="auto"/>
        <w:bottom w:val="none" w:sz="0" w:space="0" w:color="auto"/>
        <w:right w:val="none" w:sz="0" w:space="0" w:color="auto"/>
      </w:divBdr>
    </w:div>
    <w:div w:id="1587690449">
      <w:bodyDiv w:val="1"/>
      <w:marLeft w:val="0"/>
      <w:marRight w:val="0"/>
      <w:marTop w:val="0"/>
      <w:marBottom w:val="0"/>
      <w:divBdr>
        <w:top w:val="none" w:sz="0" w:space="0" w:color="auto"/>
        <w:left w:val="none" w:sz="0" w:space="0" w:color="auto"/>
        <w:bottom w:val="none" w:sz="0" w:space="0" w:color="auto"/>
        <w:right w:val="none" w:sz="0" w:space="0" w:color="auto"/>
      </w:divBdr>
    </w:div>
    <w:div w:id="1590886755">
      <w:bodyDiv w:val="1"/>
      <w:marLeft w:val="0"/>
      <w:marRight w:val="0"/>
      <w:marTop w:val="0"/>
      <w:marBottom w:val="0"/>
      <w:divBdr>
        <w:top w:val="none" w:sz="0" w:space="0" w:color="auto"/>
        <w:left w:val="none" w:sz="0" w:space="0" w:color="auto"/>
        <w:bottom w:val="none" w:sz="0" w:space="0" w:color="auto"/>
        <w:right w:val="none" w:sz="0" w:space="0" w:color="auto"/>
      </w:divBdr>
    </w:div>
    <w:div w:id="1600218247">
      <w:bodyDiv w:val="1"/>
      <w:marLeft w:val="0"/>
      <w:marRight w:val="0"/>
      <w:marTop w:val="0"/>
      <w:marBottom w:val="0"/>
      <w:divBdr>
        <w:top w:val="none" w:sz="0" w:space="0" w:color="auto"/>
        <w:left w:val="none" w:sz="0" w:space="0" w:color="auto"/>
        <w:bottom w:val="none" w:sz="0" w:space="0" w:color="auto"/>
        <w:right w:val="none" w:sz="0" w:space="0" w:color="auto"/>
      </w:divBdr>
    </w:div>
    <w:div w:id="1629386103">
      <w:bodyDiv w:val="1"/>
      <w:marLeft w:val="0"/>
      <w:marRight w:val="0"/>
      <w:marTop w:val="0"/>
      <w:marBottom w:val="0"/>
      <w:divBdr>
        <w:top w:val="none" w:sz="0" w:space="0" w:color="auto"/>
        <w:left w:val="none" w:sz="0" w:space="0" w:color="auto"/>
        <w:bottom w:val="none" w:sz="0" w:space="0" w:color="auto"/>
        <w:right w:val="none" w:sz="0" w:space="0" w:color="auto"/>
      </w:divBdr>
    </w:div>
    <w:div w:id="1631085701">
      <w:bodyDiv w:val="1"/>
      <w:marLeft w:val="0"/>
      <w:marRight w:val="0"/>
      <w:marTop w:val="0"/>
      <w:marBottom w:val="0"/>
      <w:divBdr>
        <w:top w:val="none" w:sz="0" w:space="0" w:color="auto"/>
        <w:left w:val="none" w:sz="0" w:space="0" w:color="auto"/>
        <w:bottom w:val="none" w:sz="0" w:space="0" w:color="auto"/>
        <w:right w:val="none" w:sz="0" w:space="0" w:color="auto"/>
      </w:divBdr>
    </w:div>
    <w:div w:id="1636447926">
      <w:bodyDiv w:val="1"/>
      <w:marLeft w:val="0"/>
      <w:marRight w:val="0"/>
      <w:marTop w:val="0"/>
      <w:marBottom w:val="0"/>
      <w:divBdr>
        <w:top w:val="none" w:sz="0" w:space="0" w:color="auto"/>
        <w:left w:val="none" w:sz="0" w:space="0" w:color="auto"/>
        <w:bottom w:val="none" w:sz="0" w:space="0" w:color="auto"/>
        <w:right w:val="none" w:sz="0" w:space="0" w:color="auto"/>
      </w:divBdr>
    </w:div>
    <w:div w:id="1636985604">
      <w:bodyDiv w:val="1"/>
      <w:marLeft w:val="0"/>
      <w:marRight w:val="0"/>
      <w:marTop w:val="0"/>
      <w:marBottom w:val="0"/>
      <w:divBdr>
        <w:top w:val="none" w:sz="0" w:space="0" w:color="auto"/>
        <w:left w:val="none" w:sz="0" w:space="0" w:color="auto"/>
        <w:bottom w:val="none" w:sz="0" w:space="0" w:color="auto"/>
        <w:right w:val="none" w:sz="0" w:space="0" w:color="auto"/>
      </w:divBdr>
    </w:div>
    <w:div w:id="1644113610">
      <w:bodyDiv w:val="1"/>
      <w:marLeft w:val="0"/>
      <w:marRight w:val="0"/>
      <w:marTop w:val="0"/>
      <w:marBottom w:val="0"/>
      <w:divBdr>
        <w:top w:val="none" w:sz="0" w:space="0" w:color="auto"/>
        <w:left w:val="none" w:sz="0" w:space="0" w:color="auto"/>
        <w:bottom w:val="none" w:sz="0" w:space="0" w:color="auto"/>
        <w:right w:val="none" w:sz="0" w:space="0" w:color="auto"/>
      </w:divBdr>
    </w:div>
    <w:div w:id="1683816867">
      <w:bodyDiv w:val="1"/>
      <w:marLeft w:val="0"/>
      <w:marRight w:val="0"/>
      <w:marTop w:val="0"/>
      <w:marBottom w:val="0"/>
      <w:divBdr>
        <w:top w:val="none" w:sz="0" w:space="0" w:color="auto"/>
        <w:left w:val="none" w:sz="0" w:space="0" w:color="auto"/>
        <w:bottom w:val="none" w:sz="0" w:space="0" w:color="auto"/>
        <w:right w:val="none" w:sz="0" w:space="0" w:color="auto"/>
      </w:divBdr>
    </w:div>
    <w:div w:id="1686589405">
      <w:bodyDiv w:val="1"/>
      <w:marLeft w:val="0"/>
      <w:marRight w:val="0"/>
      <w:marTop w:val="0"/>
      <w:marBottom w:val="0"/>
      <w:divBdr>
        <w:top w:val="none" w:sz="0" w:space="0" w:color="auto"/>
        <w:left w:val="none" w:sz="0" w:space="0" w:color="auto"/>
        <w:bottom w:val="none" w:sz="0" w:space="0" w:color="auto"/>
        <w:right w:val="none" w:sz="0" w:space="0" w:color="auto"/>
      </w:divBdr>
    </w:div>
    <w:div w:id="1696230343">
      <w:bodyDiv w:val="1"/>
      <w:marLeft w:val="0"/>
      <w:marRight w:val="0"/>
      <w:marTop w:val="0"/>
      <w:marBottom w:val="0"/>
      <w:divBdr>
        <w:top w:val="none" w:sz="0" w:space="0" w:color="auto"/>
        <w:left w:val="none" w:sz="0" w:space="0" w:color="auto"/>
        <w:bottom w:val="none" w:sz="0" w:space="0" w:color="auto"/>
        <w:right w:val="none" w:sz="0" w:space="0" w:color="auto"/>
      </w:divBdr>
    </w:div>
    <w:div w:id="1724867257">
      <w:bodyDiv w:val="1"/>
      <w:marLeft w:val="0"/>
      <w:marRight w:val="0"/>
      <w:marTop w:val="0"/>
      <w:marBottom w:val="0"/>
      <w:divBdr>
        <w:top w:val="none" w:sz="0" w:space="0" w:color="auto"/>
        <w:left w:val="none" w:sz="0" w:space="0" w:color="auto"/>
        <w:bottom w:val="none" w:sz="0" w:space="0" w:color="auto"/>
        <w:right w:val="none" w:sz="0" w:space="0" w:color="auto"/>
      </w:divBdr>
    </w:div>
    <w:div w:id="1778065343">
      <w:bodyDiv w:val="1"/>
      <w:marLeft w:val="0"/>
      <w:marRight w:val="0"/>
      <w:marTop w:val="0"/>
      <w:marBottom w:val="0"/>
      <w:divBdr>
        <w:top w:val="none" w:sz="0" w:space="0" w:color="auto"/>
        <w:left w:val="none" w:sz="0" w:space="0" w:color="auto"/>
        <w:bottom w:val="none" w:sz="0" w:space="0" w:color="auto"/>
        <w:right w:val="none" w:sz="0" w:space="0" w:color="auto"/>
      </w:divBdr>
    </w:div>
    <w:div w:id="1803116229">
      <w:bodyDiv w:val="1"/>
      <w:marLeft w:val="0"/>
      <w:marRight w:val="0"/>
      <w:marTop w:val="0"/>
      <w:marBottom w:val="0"/>
      <w:divBdr>
        <w:top w:val="none" w:sz="0" w:space="0" w:color="auto"/>
        <w:left w:val="none" w:sz="0" w:space="0" w:color="auto"/>
        <w:bottom w:val="none" w:sz="0" w:space="0" w:color="auto"/>
        <w:right w:val="none" w:sz="0" w:space="0" w:color="auto"/>
      </w:divBdr>
    </w:div>
    <w:div w:id="1821383512">
      <w:bodyDiv w:val="1"/>
      <w:marLeft w:val="0"/>
      <w:marRight w:val="0"/>
      <w:marTop w:val="0"/>
      <w:marBottom w:val="0"/>
      <w:divBdr>
        <w:top w:val="none" w:sz="0" w:space="0" w:color="auto"/>
        <w:left w:val="none" w:sz="0" w:space="0" w:color="auto"/>
        <w:bottom w:val="none" w:sz="0" w:space="0" w:color="auto"/>
        <w:right w:val="none" w:sz="0" w:space="0" w:color="auto"/>
      </w:divBdr>
    </w:div>
    <w:div w:id="1833763134">
      <w:bodyDiv w:val="1"/>
      <w:marLeft w:val="0"/>
      <w:marRight w:val="0"/>
      <w:marTop w:val="0"/>
      <w:marBottom w:val="0"/>
      <w:divBdr>
        <w:top w:val="none" w:sz="0" w:space="0" w:color="auto"/>
        <w:left w:val="none" w:sz="0" w:space="0" w:color="auto"/>
        <w:bottom w:val="none" w:sz="0" w:space="0" w:color="auto"/>
        <w:right w:val="none" w:sz="0" w:space="0" w:color="auto"/>
      </w:divBdr>
    </w:div>
    <w:div w:id="1848443893">
      <w:bodyDiv w:val="1"/>
      <w:marLeft w:val="0"/>
      <w:marRight w:val="0"/>
      <w:marTop w:val="0"/>
      <w:marBottom w:val="0"/>
      <w:divBdr>
        <w:top w:val="none" w:sz="0" w:space="0" w:color="auto"/>
        <w:left w:val="none" w:sz="0" w:space="0" w:color="auto"/>
        <w:bottom w:val="none" w:sz="0" w:space="0" w:color="auto"/>
        <w:right w:val="none" w:sz="0" w:space="0" w:color="auto"/>
      </w:divBdr>
    </w:div>
    <w:div w:id="1871606816">
      <w:bodyDiv w:val="1"/>
      <w:marLeft w:val="0"/>
      <w:marRight w:val="0"/>
      <w:marTop w:val="0"/>
      <w:marBottom w:val="0"/>
      <w:divBdr>
        <w:top w:val="none" w:sz="0" w:space="0" w:color="auto"/>
        <w:left w:val="none" w:sz="0" w:space="0" w:color="auto"/>
        <w:bottom w:val="none" w:sz="0" w:space="0" w:color="auto"/>
        <w:right w:val="none" w:sz="0" w:space="0" w:color="auto"/>
      </w:divBdr>
    </w:div>
    <w:div w:id="1880436031">
      <w:bodyDiv w:val="1"/>
      <w:marLeft w:val="0"/>
      <w:marRight w:val="0"/>
      <w:marTop w:val="0"/>
      <w:marBottom w:val="0"/>
      <w:divBdr>
        <w:top w:val="none" w:sz="0" w:space="0" w:color="auto"/>
        <w:left w:val="none" w:sz="0" w:space="0" w:color="auto"/>
        <w:bottom w:val="none" w:sz="0" w:space="0" w:color="auto"/>
        <w:right w:val="none" w:sz="0" w:space="0" w:color="auto"/>
      </w:divBdr>
    </w:div>
    <w:div w:id="1975214887">
      <w:bodyDiv w:val="1"/>
      <w:marLeft w:val="0"/>
      <w:marRight w:val="0"/>
      <w:marTop w:val="0"/>
      <w:marBottom w:val="0"/>
      <w:divBdr>
        <w:top w:val="none" w:sz="0" w:space="0" w:color="auto"/>
        <w:left w:val="none" w:sz="0" w:space="0" w:color="auto"/>
        <w:bottom w:val="none" w:sz="0" w:space="0" w:color="auto"/>
        <w:right w:val="none" w:sz="0" w:space="0" w:color="auto"/>
      </w:divBdr>
    </w:div>
    <w:div w:id="1991327379">
      <w:bodyDiv w:val="1"/>
      <w:marLeft w:val="0"/>
      <w:marRight w:val="0"/>
      <w:marTop w:val="0"/>
      <w:marBottom w:val="0"/>
      <w:divBdr>
        <w:top w:val="none" w:sz="0" w:space="0" w:color="auto"/>
        <w:left w:val="none" w:sz="0" w:space="0" w:color="auto"/>
        <w:bottom w:val="none" w:sz="0" w:space="0" w:color="auto"/>
        <w:right w:val="none" w:sz="0" w:space="0" w:color="auto"/>
      </w:divBdr>
    </w:div>
    <w:div w:id="1992522589">
      <w:bodyDiv w:val="1"/>
      <w:marLeft w:val="0"/>
      <w:marRight w:val="0"/>
      <w:marTop w:val="0"/>
      <w:marBottom w:val="0"/>
      <w:divBdr>
        <w:top w:val="none" w:sz="0" w:space="0" w:color="auto"/>
        <w:left w:val="none" w:sz="0" w:space="0" w:color="auto"/>
        <w:bottom w:val="none" w:sz="0" w:space="0" w:color="auto"/>
        <w:right w:val="none" w:sz="0" w:space="0" w:color="auto"/>
      </w:divBdr>
    </w:div>
    <w:div w:id="2006350687">
      <w:bodyDiv w:val="1"/>
      <w:marLeft w:val="0"/>
      <w:marRight w:val="0"/>
      <w:marTop w:val="0"/>
      <w:marBottom w:val="0"/>
      <w:divBdr>
        <w:top w:val="none" w:sz="0" w:space="0" w:color="auto"/>
        <w:left w:val="none" w:sz="0" w:space="0" w:color="auto"/>
        <w:bottom w:val="none" w:sz="0" w:space="0" w:color="auto"/>
        <w:right w:val="none" w:sz="0" w:space="0" w:color="auto"/>
      </w:divBdr>
    </w:div>
    <w:div w:id="2113282556">
      <w:bodyDiv w:val="1"/>
      <w:marLeft w:val="0"/>
      <w:marRight w:val="0"/>
      <w:marTop w:val="0"/>
      <w:marBottom w:val="0"/>
      <w:divBdr>
        <w:top w:val="none" w:sz="0" w:space="0" w:color="auto"/>
        <w:left w:val="none" w:sz="0" w:space="0" w:color="auto"/>
        <w:bottom w:val="none" w:sz="0" w:space="0" w:color="auto"/>
        <w:right w:val="none" w:sz="0" w:space="0" w:color="auto"/>
      </w:divBdr>
    </w:div>
    <w:div w:id="213656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Users\caitlin.tubergen\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F8B-ED4E-9788-8AFDB514166A}"/>
              </c:ext>
            </c:extLst>
          </c:dPt>
          <c:dPt>
            <c:idx val="1"/>
            <c:bubble3D val="0"/>
            <c:spPr>
              <a:solidFill>
                <a:srgbClr val="92D050"/>
              </a:solidFill>
            </c:spPr>
            <c:extLst>
              <c:ext xmlns:c16="http://schemas.microsoft.com/office/drawing/2014/chart" uri="{C3380CC4-5D6E-409C-BE32-E72D297353CC}">
                <c16:uniqueId val="{00000003-0F8B-ED4E-9788-8AFDB514166A}"/>
              </c:ext>
            </c:extLst>
          </c:dPt>
          <c:dPt>
            <c:idx val="3"/>
            <c:bubble3D val="0"/>
            <c:spPr>
              <a:solidFill>
                <a:srgbClr val="FF0000"/>
              </a:solidFill>
            </c:spPr>
            <c:extLst>
              <c:ext xmlns:c16="http://schemas.microsoft.com/office/drawing/2014/chart" uri="{C3380CC4-5D6E-409C-BE32-E72D297353CC}">
                <c16:uniqueId val="{00000005-0F8B-ED4E-9788-8AFDB514166A}"/>
              </c:ext>
            </c:extLst>
          </c:dPt>
          <c:dPt>
            <c:idx val="4"/>
            <c:bubble3D val="0"/>
            <c:spPr>
              <a:solidFill>
                <a:schemeClr val="accent5">
                  <a:lumMod val="20000"/>
                  <a:lumOff val="80000"/>
                </a:schemeClr>
              </a:solidFill>
            </c:spPr>
            <c:extLst>
              <c:ext xmlns:c16="http://schemas.microsoft.com/office/drawing/2014/chart" uri="{C3380CC4-5D6E-409C-BE32-E72D297353CC}">
                <c16:uniqueId val="{00000007-0F8B-ED4E-9788-8AFDB514166A}"/>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Responses'!$H$47:$H$51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Responses'!$I$47:$I$51</c:f>
              <c:numCache>
                <c:formatCode>General</c:formatCode>
                <c:ptCount val="5"/>
                <c:pt idx="0">
                  <c:v>10</c:v>
                </c:pt>
                <c:pt idx="1">
                  <c:v>21</c:v>
                </c:pt>
                <c:pt idx="2">
                  <c:v>0</c:v>
                </c:pt>
                <c:pt idx="3">
                  <c:v>1</c:v>
                </c:pt>
                <c:pt idx="4">
                  <c:v>10</c:v>
                </c:pt>
              </c:numCache>
            </c:numRef>
          </c:val>
          <c:extLst>
            <c:ext xmlns:c16="http://schemas.microsoft.com/office/drawing/2014/chart" uri="{C3380CC4-5D6E-409C-BE32-E72D297353CC}">
              <c16:uniqueId val="{00000008-0F8B-ED4E-9788-8AFDB514166A}"/>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21</Pages>
  <Words>4276</Words>
  <Characters>24375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Berry Cobb</cp:lastModifiedBy>
  <cp:revision>4</cp:revision>
  <dcterms:created xsi:type="dcterms:W3CDTF">2019-01-08T14:13:00Z</dcterms:created>
  <dcterms:modified xsi:type="dcterms:W3CDTF">2019-01-08T15:11:00Z</dcterms:modified>
</cp:coreProperties>
</file>